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5A55FF" w14:textId="00020B90" w:rsidR="0038425A" w:rsidRPr="00BC0BAD" w:rsidRDefault="0038425A">
      <w:pPr>
        <w:rPr>
          <w:ins w:id="0" w:author="Arjan Kloosterboer" w:date="2017-09-22T04:10:00Z"/>
          <w:noProof/>
        </w:rPr>
      </w:pPr>
      <w:ins w:id="1" w:author="Arjan Kloosterboer" w:date="2017-09-22T04:10:00Z">
        <w:r w:rsidRPr="00BC0BAD">
          <w:rPr>
            <w:noProof/>
            <w:lang w:val="nl-NL" w:eastAsia="nl-NL"/>
          </w:rPr>
          <w:drawing>
            <wp:anchor distT="0" distB="0" distL="114300" distR="114300" simplePos="0" relativeHeight="251654656" behindDoc="0" locked="0" layoutInCell="1" allowOverlap="1" wp14:anchorId="0188EFEF" wp14:editId="0953BF80">
              <wp:simplePos x="0" y="0"/>
              <wp:positionH relativeFrom="margin">
                <wp:posOffset>1000760</wp:posOffset>
              </wp:positionH>
              <wp:positionV relativeFrom="margin">
                <wp:posOffset>322580</wp:posOffset>
              </wp:positionV>
              <wp:extent cx="3968115" cy="1988185"/>
              <wp:effectExtent l="19050" t="0" r="0" b="0"/>
              <wp:wrapSquare wrapText="bothSides"/>
              <wp:docPr id="3" name="Afbeelding 3"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_logo_300dpi"/>
                      <pic:cNvPicPr>
                        <a:picLocks noChangeAspect="1" noChangeArrowheads="1"/>
                      </pic:cNvPicPr>
                    </pic:nvPicPr>
                    <pic:blipFill>
                      <a:blip r:embed="rId8" cstate="print"/>
                      <a:srcRect/>
                      <a:stretch>
                        <a:fillRect/>
                      </a:stretch>
                    </pic:blipFill>
                    <pic:spPr bwMode="auto">
                      <a:xfrm>
                        <a:off x="0" y="0"/>
                        <a:ext cx="3968115" cy="1988185"/>
                      </a:xfrm>
                      <a:prstGeom prst="rect">
                        <a:avLst/>
                      </a:prstGeom>
                      <a:noFill/>
                      <a:ln w="9525">
                        <a:noFill/>
                        <a:miter lim="800000"/>
                        <a:headEnd/>
                        <a:tailEnd/>
                      </a:ln>
                    </pic:spPr>
                  </pic:pic>
                </a:graphicData>
              </a:graphic>
            </wp:anchor>
          </w:drawing>
        </w:r>
        <w:r w:rsidR="00773F14">
          <w:rPr>
            <w:noProof/>
          </w:rPr>
          <mc:AlternateContent>
            <mc:Choice Requires="wps">
              <w:drawing>
                <wp:anchor distT="0" distB="0" distL="114935" distR="114935" simplePos="0" relativeHeight="251657728" behindDoc="0" locked="0" layoutInCell="1" allowOverlap="1" wp14:anchorId="4C192439" wp14:editId="06798C25">
                  <wp:simplePos x="0" y="0"/>
                  <wp:positionH relativeFrom="page">
                    <wp:posOffset>1604010</wp:posOffset>
                  </wp:positionH>
                  <wp:positionV relativeFrom="page">
                    <wp:posOffset>3571875</wp:posOffset>
                  </wp:positionV>
                  <wp:extent cx="4316730" cy="1988185"/>
                  <wp:effectExtent l="0" t="0" r="0" b="0"/>
                  <wp:wrapTopAndBottom/>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6730" cy="19881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E7C507" w14:textId="77777777" w:rsidR="00AE6939" w:rsidRDefault="00AE6939" w:rsidP="0038425A">
                              <w:pPr>
                                <w:pStyle w:val="Titel"/>
                                <w:rPr>
                                  <w:ins w:id="2" w:author="Arjan Kloosterboer" w:date="2017-09-22T04:10:00Z"/>
                                </w:rPr>
                              </w:pPr>
                            </w:p>
                            <w:p w14:paraId="4F7E761C" w14:textId="77777777" w:rsidR="00AE6939" w:rsidRPr="007E4A82" w:rsidRDefault="00AE6939" w:rsidP="0038425A">
                              <w:pPr>
                                <w:pStyle w:val="Titel"/>
                                <w:rPr>
                                  <w:ins w:id="3" w:author="Arjan Kloosterboer" w:date="2017-09-22T04:10:00Z"/>
                                  <w:lang w:val="nl-NL"/>
                                </w:rPr>
                              </w:pPr>
                              <w:ins w:id="4" w:author="Arjan Kloosterboer" w:date="2017-09-22T04:10:00Z">
                                <w:r w:rsidRPr="007E4A82">
                                  <w:rPr>
                                    <w:lang w:val="nl-NL"/>
                                  </w:rPr>
                                  <w:t>Wijzigingsvoorstel op RGBZ 1.0</w:t>
                                </w:r>
                              </w:ins>
                            </w:p>
                            <w:p w14:paraId="598924AC" w14:textId="178A8D25" w:rsidR="00AE6939" w:rsidRPr="007E4A82" w:rsidRDefault="00AE6939" w:rsidP="0038425A">
                              <w:pPr>
                                <w:pStyle w:val="Titel"/>
                                <w:rPr>
                                  <w:ins w:id="5" w:author="Arjan Kloosterboer" w:date="2017-09-22T04:10:00Z"/>
                                  <w:rStyle w:val="Nadruk"/>
                                  <w:b w:val="0"/>
                                  <w:i w:val="0"/>
                                  <w:lang w:val="nl-NL"/>
                                </w:rPr>
                              </w:pPr>
                              <w:ins w:id="6" w:author="Arjan Kloosterboer" w:date="2017-09-22T04:10:00Z">
                                <w:r w:rsidRPr="007E4A82">
                                  <w:rPr>
                                    <w:rStyle w:val="Nadruk"/>
                                    <w:b w:val="0"/>
                                    <w:i w:val="0"/>
                                    <w:lang w:val="nl-NL"/>
                                  </w:rPr>
                                  <w:t>versie 1.1</w:t>
                                </w:r>
                              </w:ins>
                            </w:p>
                            <w:p w14:paraId="0EB2BD1D" w14:textId="67B3030E" w:rsidR="00AE6939" w:rsidRPr="007E4A82" w:rsidRDefault="00AE6939" w:rsidP="0038425A">
                              <w:pPr>
                                <w:pStyle w:val="Titel"/>
                                <w:rPr>
                                  <w:ins w:id="7" w:author="Arjan Kloosterboer" w:date="2017-09-22T04:10:00Z"/>
                                  <w:rStyle w:val="Nadruk"/>
                                  <w:b w:val="0"/>
                                  <w:i w:val="0"/>
                                  <w:lang w:val="nl-NL"/>
                                </w:rPr>
                              </w:pPr>
                              <w:ins w:id="8" w:author="Arjan Kloosterboer" w:date="2017-09-22T04:10:00Z">
                                <w:r w:rsidRPr="007E4A82">
                                  <w:rPr>
                                    <w:rStyle w:val="Nadruk"/>
                                    <w:b w:val="0"/>
                                    <w:i w:val="0"/>
                                    <w:lang w:val="nl-NL"/>
                                  </w:rPr>
                                  <w:t>CONCEPT</w:t>
                                </w:r>
                              </w:ins>
                            </w:p>
                            <w:p w14:paraId="69BA3F76" w14:textId="77777777" w:rsidR="00AE6939" w:rsidRPr="007E4A82" w:rsidRDefault="00AE6939" w:rsidP="007E4A82">
                              <w:pPr>
                                <w:rPr>
                                  <w:ins w:id="9" w:author="Arjan Kloosterboer" w:date="2017-09-22T04:10:00Z"/>
                                  <w:lang w:val="nl-NL"/>
                                </w:rPr>
                              </w:pPr>
                            </w:p>
                            <w:p w14:paraId="20813F1A" w14:textId="3841C68A" w:rsidR="00AE6939" w:rsidRPr="007E4A82" w:rsidRDefault="00AE6939" w:rsidP="007E4A82">
                              <w:pPr>
                                <w:rPr>
                                  <w:ins w:id="10" w:author="Arjan Kloosterboer" w:date="2017-09-22T04:10:00Z"/>
                                  <w:lang w:val="nl-N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92439" id="_x0000_t202" coordsize="21600,21600" o:spt="202" path="m,l,21600r21600,l21600,xe">
                  <v:stroke joinstyle="miter"/>
                  <v:path gradientshapeok="t" o:connecttype="rect"/>
                </v:shapetype>
                <v:shape id="Text Box 2" o:spid="_x0000_s1026" type="#_x0000_t202" style="position:absolute;margin-left:126.3pt;margin-top:281.25pt;width:339.9pt;height:156.55pt;z-index:251657728;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" stroked="f">
                  <v:fill opacity="0"/>
                  <v:textbox inset="0,0,0,0">
                    <w:txbxContent>
                      <w:p w14:paraId="4DE7C507" w14:textId="77777777" w:rsidR="00AE6939" w:rsidRDefault="00AE6939" w:rsidP="0038425A">
                        <w:pPr>
                          <w:pStyle w:val="Titel"/>
                          <w:rPr>
                            <w:ins w:id="11" w:author="Arjan Kloosterboer" w:date="2017-09-22T04:10:00Z"/>
                          </w:rPr>
                        </w:pPr>
                      </w:p>
                      <w:p w14:paraId="4F7E761C" w14:textId="77777777" w:rsidR="00AE6939" w:rsidRPr="007E4A82" w:rsidRDefault="00AE6939" w:rsidP="0038425A">
                        <w:pPr>
                          <w:pStyle w:val="Titel"/>
                          <w:rPr>
                            <w:ins w:id="12" w:author="Arjan Kloosterboer" w:date="2017-09-22T04:10:00Z"/>
                            <w:lang w:val="nl-NL"/>
                          </w:rPr>
                        </w:pPr>
                        <w:ins w:id="13" w:author="Arjan Kloosterboer" w:date="2017-09-22T04:10:00Z">
                          <w:r w:rsidRPr="007E4A82">
                            <w:rPr>
                              <w:lang w:val="nl-NL"/>
                            </w:rPr>
                            <w:t>Wijzigingsvoorstel op RGBZ 1.0</w:t>
                          </w:r>
                        </w:ins>
                      </w:p>
                      <w:p w14:paraId="598924AC" w14:textId="178A8D25" w:rsidR="00AE6939" w:rsidRPr="007E4A82" w:rsidRDefault="00AE6939" w:rsidP="0038425A">
                        <w:pPr>
                          <w:pStyle w:val="Titel"/>
                          <w:rPr>
                            <w:ins w:id="14" w:author="Arjan Kloosterboer" w:date="2017-09-22T04:10:00Z"/>
                            <w:rStyle w:val="Nadruk"/>
                            <w:b w:val="0"/>
                            <w:i w:val="0"/>
                            <w:lang w:val="nl-NL"/>
                          </w:rPr>
                        </w:pPr>
                        <w:ins w:id="15" w:author="Arjan Kloosterboer" w:date="2017-09-22T04:10:00Z">
                          <w:r w:rsidRPr="007E4A82">
                            <w:rPr>
                              <w:rStyle w:val="Nadruk"/>
                              <w:b w:val="0"/>
                              <w:i w:val="0"/>
                              <w:lang w:val="nl-NL"/>
                            </w:rPr>
                            <w:t>versie 1.1</w:t>
                          </w:r>
                        </w:ins>
                      </w:p>
                      <w:p w14:paraId="0EB2BD1D" w14:textId="67B3030E" w:rsidR="00AE6939" w:rsidRPr="007E4A82" w:rsidRDefault="00AE6939" w:rsidP="0038425A">
                        <w:pPr>
                          <w:pStyle w:val="Titel"/>
                          <w:rPr>
                            <w:ins w:id="16" w:author="Arjan Kloosterboer" w:date="2017-09-22T04:10:00Z"/>
                            <w:rStyle w:val="Nadruk"/>
                            <w:b w:val="0"/>
                            <w:i w:val="0"/>
                            <w:lang w:val="nl-NL"/>
                          </w:rPr>
                        </w:pPr>
                        <w:ins w:id="17" w:author="Arjan Kloosterboer" w:date="2017-09-22T04:10:00Z">
                          <w:r w:rsidRPr="007E4A82">
                            <w:rPr>
                              <w:rStyle w:val="Nadruk"/>
                              <w:b w:val="0"/>
                              <w:i w:val="0"/>
                              <w:lang w:val="nl-NL"/>
                            </w:rPr>
                            <w:t>CONCEPT</w:t>
                          </w:r>
                        </w:ins>
                      </w:p>
                      <w:p w14:paraId="69BA3F76" w14:textId="77777777" w:rsidR="00AE6939" w:rsidRPr="007E4A82" w:rsidRDefault="00AE6939" w:rsidP="007E4A82">
                        <w:pPr>
                          <w:rPr>
                            <w:ins w:id="18" w:author="Arjan Kloosterboer" w:date="2017-09-22T04:10:00Z"/>
                            <w:lang w:val="nl-NL"/>
                          </w:rPr>
                        </w:pPr>
                      </w:p>
                      <w:p w14:paraId="20813F1A" w14:textId="3841C68A" w:rsidR="00AE6939" w:rsidRPr="007E4A82" w:rsidRDefault="00AE6939" w:rsidP="007E4A82">
                        <w:pPr>
                          <w:rPr>
                            <w:ins w:id="19" w:author="Arjan Kloosterboer" w:date="2017-09-22T04:10:00Z"/>
                            <w:lang w:val="nl-NL"/>
                          </w:rPr>
                        </w:pPr>
                      </w:p>
                    </w:txbxContent>
                  </v:textbox>
                  <w10:wrap type="topAndBottom" anchorx="page" anchory="page"/>
                </v:shape>
              </w:pict>
            </mc:Fallback>
          </mc:AlternateContent>
        </w:r>
        <w:r w:rsidRPr="00BC0BAD">
          <w:rPr>
            <w:noProof/>
          </w:rPr>
          <w:br w:type="page"/>
        </w:r>
      </w:ins>
    </w:p>
    <w:p w14:paraId="666F476B" w14:textId="77777777" w:rsidR="007E4A82" w:rsidRDefault="007E4A82" w:rsidP="007E4A82">
      <w:pPr>
        <w:rPr>
          <w:ins w:id="20" w:author="Arjan Kloosterboer" w:date="2017-09-22T04:10:00Z"/>
          <w:noProof/>
        </w:rPr>
      </w:pPr>
    </w:p>
    <w:p w14:paraId="5613CD7B" w14:textId="77777777" w:rsidR="007E4A82" w:rsidRDefault="007E4A82" w:rsidP="007E4A82">
      <w:pPr>
        <w:rPr>
          <w:ins w:id="21" w:author="Arjan Kloosterboer" w:date="2017-09-22T04:10:00Z"/>
          <w:noProof/>
        </w:rPr>
      </w:pPr>
    </w:p>
    <w:p w14:paraId="50BEB9F4" w14:textId="77777777" w:rsidR="007E4A82" w:rsidRDefault="007E4A82" w:rsidP="007E4A82">
      <w:pPr>
        <w:rPr>
          <w:ins w:id="22" w:author="Arjan Kloosterboer" w:date="2017-09-22T04:10:00Z"/>
          <w:noProof/>
        </w:rPr>
      </w:pPr>
    </w:p>
    <w:p w14:paraId="3FF0B06A" w14:textId="77777777" w:rsidR="007E4A82" w:rsidRDefault="007E4A82" w:rsidP="007E4A82">
      <w:pPr>
        <w:rPr>
          <w:ins w:id="23" w:author="Arjan Kloosterboer" w:date="2017-09-22T04:10:00Z"/>
          <w:noProof/>
        </w:rPr>
      </w:pPr>
    </w:p>
    <w:p w14:paraId="0FACA622" w14:textId="77777777" w:rsidR="007E4A82" w:rsidRDefault="007E4A82" w:rsidP="007E4A82">
      <w:pPr>
        <w:rPr>
          <w:ins w:id="24" w:author="Arjan Kloosterboer" w:date="2017-09-22T04:10:00Z"/>
          <w:noProof/>
        </w:rPr>
      </w:pPr>
    </w:p>
    <w:p w14:paraId="6D6E0EBC" w14:textId="77777777" w:rsidR="007E4A82" w:rsidRDefault="007E4A82" w:rsidP="007E4A82">
      <w:pPr>
        <w:rPr>
          <w:ins w:id="25" w:author="Arjan Kloosterboer" w:date="2017-09-22T04:10:00Z"/>
          <w:noProof/>
        </w:rPr>
      </w:pPr>
    </w:p>
    <w:p w14:paraId="32383ED4" w14:textId="77777777" w:rsidR="007E4A82" w:rsidRPr="00BC0BAD" w:rsidRDefault="007E4A82" w:rsidP="007E4A82">
      <w:pPr>
        <w:rPr>
          <w:ins w:id="26" w:author="Arjan Kloosterboer" w:date="2017-09-22T04:10:00Z"/>
          <w:noProof/>
        </w:rPr>
      </w:pPr>
    </w:p>
    <w:p w14:paraId="32CF20A9" w14:textId="77777777" w:rsidR="007E4A82" w:rsidRPr="00BC0BAD" w:rsidRDefault="007E4A82" w:rsidP="007E4A82">
      <w:pPr>
        <w:rPr>
          <w:ins w:id="27" w:author="Arjan Kloosterboer" w:date="2017-09-22T04:10:00Z"/>
          <w:noProof/>
        </w:rPr>
      </w:pPr>
    </w:p>
    <w:p w14:paraId="4F24BE79" w14:textId="77777777" w:rsidR="007E4A82" w:rsidRPr="00BC0BAD" w:rsidRDefault="007E4A82" w:rsidP="007E4A82">
      <w:pPr>
        <w:rPr>
          <w:ins w:id="28" w:author="Arjan Kloosterboer" w:date="2017-09-22T04:10:00Z"/>
          <w:noProof/>
        </w:rPr>
      </w:pPr>
    </w:p>
    <w:tbl>
      <w:tblPr>
        <w:tblStyle w:val="K-tabel"/>
        <w:tblW w:w="0" w:type="auto"/>
        <w:tblLook w:val="04A0" w:firstRow="1" w:lastRow="0" w:firstColumn="1" w:lastColumn="0" w:noHBand="0" w:noVBand="1"/>
      </w:tblPr>
      <w:tblGrid>
        <w:gridCol w:w="958"/>
        <w:gridCol w:w="1294"/>
        <w:gridCol w:w="6810"/>
      </w:tblGrid>
      <w:tr w:rsidR="007E4A82" w:rsidRPr="00C9631E" w14:paraId="57AD44FD" w14:textId="77777777" w:rsidTr="00F233CF">
        <w:trPr>
          <w:cnfStyle w:val="100000000000" w:firstRow="1" w:lastRow="0" w:firstColumn="0" w:lastColumn="0" w:oddVBand="0" w:evenVBand="0" w:oddHBand="0" w:evenHBand="0" w:firstRowFirstColumn="0" w:firstRowLastColumn="0" w:lastRowFirstColumn="0" w:lastRowLastColumn="0"/>
          <w:ins w:id="29" w:author="Arjan Kloosterboer" w:date="2017-09-22T04:10:00Z"/>
        </w:trPr>
        <w:tc>
          <w:tcPr>
            <w:tcW w:w="959" w:type="dxa"/>
          </w:tcPr>
          <w:p w14:paraId="4FAC01F2" w14:textId="77777777" w:rsidR="007E4A82" w:rsidRPr="00C9631E" w:rsidRDefault="007E4A82" w:rsidP="00F233CF">
            <w:pPr>
              <w:tabs>
                <w:tab w:val="left" w:pos="1843"/>
              </w:tabs>
              <w:rPr>
                <w:ins w:id="30" w:author="Arjan Kloosterboer" w:date="2017-09-22T04:10:00Z"/>
                <w:color w:val="auto"/>
              </w:rPr>
            </w:pPr>
            <w:ins w:id="31" w:author="Arjan Kloosterboer" w:date="2017-09-22T04:10:00Z">
              <w:r w:rsidRPr="00C9631E">
                <w:rPr>
                  <w:color w:val="auto"/>
                </w:rPr>
                <w:t>Versie</w:t>
              </w:r>
            </w:ins>
          </w:p>
        </w:tc>
        <w:tc>
          <w:tcPr>
            <w:tcW w:w="1299" w:type="dxa"/>
          </w:tcPr>
          <w:p w14:paraId="14D38087" w14:textId="77777777" w:rsidR="007E4A82" w:rsidRPr="00C9631E" w:rsidRDefault="007E4A82" w:rsidP="00F233CF">
            <w:pPr>
              <w:tabs>
                <w:tab w:val="left" w:pos="1843"/>
              </w:tabs>
              <w:rPr>
                <w:ins w:id="32" w:author="Arjan Kloosterboer" w:date="2017-09-22T04:10:00Z"/>
                <w:color w:val="auto"/>
              </w:rPr>
            </w:pPr>
            <w:ins w:id="33" w:author="Arjan Kloosterboer" w:date="2017-09-22T04:10:00Z">
              <w:r>
                <w:rPr>
                  <w:color w:val="auto"/>
                </w:rPr>
                <w:t>Datum</w:t>
              </w:r>
            </w:ins>
          </w:p>
        </w:tc>
        <w:tc>
          <w:tcPr>
            <w:tcW w:w="6892" w:type="dxa"/>
          </w:tcPr>
          <w:p w14:paraId="10F665D5" w14:textId="77777777" w:rsidR="007E4A82" w:rsidRPr="00C9631E" w:rsidRDefault="007E4A82" w:rsidP="00F233CF">
            <w:pPr>
              <w:tabs>
                <w:tab w:val="left" w:pos="1843"/>
              </w:tabs>
              <w:rPr>
                <w:ins w:id="34" w:author="Arjan Kloosterboer" w:date="2017-09-22T04:10:00Z"/>
                <w:color w:val="auto"/>
              </w:rPr>
            </w:pPr>
            <w:ins w:id="35" w:author="Arjan Kloosterboer" w:date="2017-09-22T04:10:00Z">
              <w:r>
                <w:rPr>
                  <w:color w:val="auto"/>
                </w:rPr>
                <w:t>Inhoud</w:t>
              </w:r>
            </w:ins>
          </w:p>
        </w:tc>
      </w:tr>
      <w:tr w:rsidR="007E4A82" w:rsidRPr="00AE6939" w14:paraId="1FB9A0FD" w14:textId="77777777" w:rsidTr="00F233CF">
        <w:trPr>
          <w:ins w:id="36" w:author="Arjan Kloosterboer" w:date="2017-09-22T04:10:00Z"/>
        </w:trPr>
        <w:tc>
          <w:tcPr>
            <w:tcW w:w="959" w:type="dxa"/>
          </w:tcPr>
          <w:p w14:paraId="2D3C88FC" w14:textId="77777777" w:rsidR="007E4A82" w:rsidRDefault="007E4A82" w:rsidP="00F233CF">
            <w:pPr>
              <w:tabs>
                <w:tab w:val="left" w:pos="1843"/>
              </w:tabs>
              <w:rPr>
                <w:ins w:id="37" w:author="Arjan Kloosterboer" w:date="2017-09-22T04:10:00Z"/>
              </w:rPr>
            </w:pPr>
            <w:ins w:id="38" w:author="Arjan Kloosterboer" w:date="2017-09-22T04:10:00Z">
              <w:r>
                <w:t>1.0</w:t>
              </w:r>
            </w:ins>
          </w:p>
        </w:tc>
        <w:tc>
          <w:tcPr>
            <w:tcW w:w="1299" w:type="dxa"/>
          </w:tcPr>
          <w:p w14:paraId="065FF4AE" w14:textId="77777777" w:rsidR="007E4A82" w:rsidRDefault="007E4A82" w:rsidP="00F233CF">
            <w:pPr>
              <w:tabs>
                <w:tab w:val="left" w:pos="1843"/>
              </w:tabs>
              <w:rPr>
                <w:ins w:id="39" w:author="Arjan Kloosterboer" w:date="2017-09-22T04:10:00Z"/>
              </w:rPr>
            </w:pPr>
            <w:ins w:id="40" w:author="Arjan Kloosterboer" w:date="2017-09-22T04:10:00Z">
              <w:r>
                <w:t>4 december 2014</w:t>
              </w:r>
            </w:ins>
          </w:p>
        </w:tc>
        <w:tc>
          <w:tcPr>
            <w:tcW w:w="6892" w:type="dxa"/>
          </w:tcPr>
          <w:p w14:paraId="2A3A757A" w14:textId="77777777" w:rsidR="007E4A82" w:rsidRDefault="007E4A82" w:rsidP="00F233CF">
            <w:pPr>
              <w:tabs>
                <w:tab w:val="left" w:pos="1843"/>
              </w:tabs>
              <w:rPr>
                <w:ins w:id="41" w:author="Arjan Kloosterboer" w:date="2017-09-22T04:10:00Z"/>
              </w:rPr>
            </w:pPr>
            <w:ins w:id="42" w:author="Arjan Kloosterboer" w:date="2017-09-22T04:10:00Z">
              <w:r>
                <w:t>Door de Regiegroep goedgekeurde versie van het wijzigingsvoorstel.</w:t>
              </w:r>
            </w:ins>
          </w:p>
        </w:tc>
      </w:tr>
      <w:tr w:rsidR="007E4A82" w:rsidRPr="00AE6939" w14:paraId="187882C6" w14:textId="77777777" w:rsidTr="00F233CF">
        <w:trPr>
          <w:ins w:id="43" w:author="Arjan Kloosterboer" w:date="2017-09-22T04:10:00Z"/>
        </w:trPr>
        <w:tc>
          <w:tcPr>
            <w:tcW w:w="959" w:type="dxa"/>
          </w:tcPr>
          <w:p w14:paraId="2F61D151" w14:textId="77777777" w:rsidR="007E4A82" w:rsidRDefault="007E4A82" w:rsidP="00F233CF">
            <w:pPr>
              <w:tabs>
                <w:tab w:val="left" w:pos="1843"/>
              </w:tabs>
              <w:rPr>
                <w:ins w:id="44" w:author="Arjan Kloosterboer" w:date="2017-09-22T04:10:00Z"/>
              </w:rPr>
            </w:pPr>
            <w:ins w:id="45" w:author="Arjan Kloosterboer" w:date="2017-09-22T04:10:00Z">
              <w:r>
                <w:t>1.1 concept</w:t>
              </w:r>
            </w:ins>
          </w:p>
        </w:tc>
        <w:tc>
          <w:tcPr>
            <w:tcW w:w="1299" w:type="dxa"/>
          </w:tcPr>
          <w:p w14:paraId="56A7EE3C" w14:textId="77777777" w:rsidR="007E4A82" w:rsidRDefault="007E4A82" w:rsidP="00F233CF">
            <w:pPr>
              <w:tabs>
                <w:tab w:val="left" w:pos="1843"/>
              </w:tabs>
              <w:rPr>
                <w:ins w:id="46" w:author="Arjan Kloosterboer" w:date="2017-09-22T04:10:00Z"/>
              </w:rPr>
            </w:pPr>
            <w:ins w:id="47" w:author="Arjan Kloosterboer" w:date="2017-09-22T04:10:00Z">
              <w:r>
                <w:t>21-9-2017</w:t>
              </w:r>
            </w:ins>
          </w:p>
        </w:tc>
        <w:tc>
          <w:tcPr>
            <w:tcW w:w="6892" w:type="dxa"/>
          </w:tcPr>
          <w:p w14:paraId="036B5D86" w14:textId="77777777" w:rsidR="007E4A82" w:rsidRDefault="007E4A82" w:rsidP="00F233CF">
            <w:pPr>
              <w:tabs>
                <w:tab w:val="left" w:pos="1843"/>
              </w:tabs>
              <w:rPr>
                <w:ins w:id="48" w:author="Arjan Kloosterboer" w:date="2017-09-22T04:10:00Z"/>
              </w:rPr>
            </w:pPr>
            <w:ins w:id="49" w:author="Arjan Kloosterboer" w:date="2017-09-22T04:10:00Z">
              <w:r>
                <w:t>Modellering van BETROKKENE, OBJECT en specialisaties aangepast op RSGB 3 en op voortschrijdend inzicht in wijze van modellering van objecttypen die ontleend zijn aan andere modellen.</w:t>
              </w:r>
            </w:ins>
          </w:p>
          <w:p w14:paraId="48EF9C78" w14:textId="77777777" w:rsidR="007E4A82" w:rsidRDefault="007E4A82" w:rsidP="00F233CF">
            <w:pPr>
              <w:tabs>
                <w:tab w:val="left" w:pos="1843"/>
              </w:tabs>
              <w:rPr>
                <w:ins w:id="50" w:author="Arjan Kloosterboer" w:date="2017-09-22T04:10:00Z"/>
              </w:rPr>
            </w:pPr>
            <w:ins w:id="51" w:author="Arjan Kloosterboer" w:date="2017-09-22T04:10:00Z">
              <w:r>
                <w:t>Nieuwe Selectielijst en Informatiemodel ImMLO (TMLO) verwerkt.</w:t>
              </w:r>
            </w:ins>
          </w:p>
          <w:p w14:paraId="2B5289AD" w14:textId="77777777" w:rsidR="007E4A82" w:rsidRDefault="007E4A82" w:rsidP="00F233CF">
            <w:pPr>
              <w:tabs>
                <w:tab w:val="left" w:pos="1843"/>
              </w:tabs>
              <w:rPr>
                <w:ins w:id="52" w:author="Arjan Kloosterboer" w:date="2017-09-22T04:10:00Z"/>
              </w:rPr>
            </w:pPr>
            <w:ins w:id="53" w:author="Arjan Kloosterboer" w:date="2017-09-22T04:10:00Z">
              <w:r>
                <w:t>Opmerkingen uit review van concept 5 van RGBZ 2.0 verwerkt.</w:t>
              </w:r>
            </w:ins>
          </w:p>
        </w:tc>
      </w:tr>
      <w:tr w:rsidR="007E4A82" w:rsidRPr="00AE6939" w14:paraId="542E0C8D" w14:textId="77777777" w:rsidTr="00F233CF">
        <w:trPr>
          <w:ins w:id="54" w:author="Arjan Kloosterboer" w:date="2017-09-22T04:10:00Z"/>
        </w:trPr>
        <w:tc>
          <w:tcPr>
            <w:tcW w:w="959" w:type="dxa"/>
          </w:tcPr>
          <w:p w14:paraId="623D9FFF" w14:textId="77777777" w:rsidR="007E4A82" w:rsidRDefault="007E4A82" w:rsidP="00F233CF">
            <w:pPr>
              <w:tabs>
                <w:tab w:val="left" w:pos="1843"/>
              </w:tabs>
              <w:rPr>
                <w:ins w:id="55" w:author="Arjan Kloosterboer" w:date="2017-09-22T04:10:00Z"/>
              </w:rPr>
            </w:pPr>
          </w:p>
        </w:tc>
        <w:tc>
          <w:tcPr>
            <w:tcW w:w="1299" w:type="dxa"/>
          </w:tcPr>
          <w:p w14:paraId="712FF112" w14:textId="77777777" w:rsidR="007E4A82" w:rsidRDefault="007E4A82" w:rsidP="00F233CF">
            <w:pPr>
              <w:tabs>
                <w:tab w:val="left" w:pos="1843"/>
              </w:tabs>
              <w:rPr>
                <w:ins w:id="56" w:author="Arjan Kloosterboer" w:date="2017-09-22T04:10:00Z"/>
              </w:rPr>
            </w:pPr>
          </w:p>
        </w:tc>
        <w:tc>
          <w:tcPr>
            <w:tcW w:w="6892" w:type="dxa"/>
          </w:tcPr>
          <w:p w14:paraId="57402DE8" w14:textId="77777777" w:rsidR="007E4A82" w:rsidRDefault="007E4A82" w:rsidP="00F233CF">
            <w:pPr>
              <w:tabs>
                <w:tab w:val="left" w:pos="1843"/>
              </w:tabs>
              <w:rPr>
                <w:ins w:id="57" w:author="Arjan Kloosterboer" w:date="2017-09-22T04:10:00Z"/>
              </w:rPr>
            </w:pPr>
          </w:p>
        </w:tc>
      </w:tr>
    </w:tbl>
    <w:p w14:paraId="05A44CF3" w14:textId="77777777" w:rsidR="007E4A82" w:rsidRPr="0028070E" w:rsidRDefault="007E4A82" w:rsidP="007E4A82">
      <w:pPr>
        <w:rPr>
          <w:moveTo w:id="58" w:author="Arjan Kloosterboer" w:date="2017-09-22T04:10:00Z"/>
          <w:noProof/>
          <w:lang w:val="nl-NL"/>
        </w:rPr>
      </w:pPr>
      <w:moveToRangeStart w:id="59" w:author="Arjan Kloosterboer" w:date="2017-09-22T04:10:00Z" w:name="move493816781"/>
    </w:p>
    <w:p w14:paraId="0B28C3F2" w14:textId="7DE626BE" w:rsidR="007E4A82" w:rsidRPr="00DD0F4F" w:rsidRDefault="007E4A82" w:rsidP="007E4A82">
      <w:pPr>
        <w:rPr>
          <w:ins w:id="60" w:author="Arjan Kloosterboer" w:date="2017-09-22T04:10:00Z"/>
          <w:noProof/>
          <w:lang w:val="nl-NL"/>
        </w:rPr>
      </w:pPr>
      <w:moveTo w:id="61" w:author="Arjan Kloosterboer" w:date="2017-09-22T04:10:00Z">
        <w:r w:rsidRPr="00DD0F4F">
          <w:rPr>
            <w:noProof/>
            <w:lang w:val="nl-NL"/>
          </w:rPr>
          <w:lastRenderedPageBreak/>
          <w:t xml:space="preserve">Auteur: </w:t>
        </w:r>
        <w:r w:rsidRPr="00DD0F4F">
          <w:rPr>
            <w:noProof/>
            <w:lang w:val="nl-NL"/>
          </w:rPr>
          <w:tab/>
          <w:t>KING</w:t>
        </w:r>
        <w:r w:rsidRPr="00DD0F4F">
          <w:rPr>
            <w:noProof/>
            <w:lang w:val="nl-NL"/>
          </w:rPr>
          <w:br/>
          <w:t xml:space="preserve">Datum: </w:t>
        </w:r>
        <w:r w:rsidRPr="00DD0F4F">
          <w:rPr>
            <w:noProof/>
            <w:lang w:val="nl-NL"/>
          </w:rPr>
          <w:tab/>
        </w:r>
      </w:moveTo>
      <w:moveToRangeEnd w:id="59"/>
      <w:del w:id="62" w:author="Arjan Kloosterboer" w:date="2017-09-22T04:10:00Z">
        <w:r w:rsidR="0038425A" w:rsidRPr="00BC0BAD">
          <w:rPr>
            <w:noProof/>
            <w:lang w:val="nl-NL" w:eastAsia="nl-NL"/>
          </w:rPr>
          <w:drawing>
            <wp:anchor distT="0" distB="0" distL="114300" distR="114300" simplePos="0" relativeHeight="251663872" behindDoc="0" locked="0" layoutInCell="1" allowOverlap="1" wp14:anchorId="016951B8" wp14:editId="4070BBB6">
              <wp:simplePos x="0" y="0"/>
              <wp:positionH relativeFrom="margin">
                <wp:posOffset>-891540</wp:posOffset>
              </wp:positionH>
              <wp:positionV relativeFrom="margin">
                <wp:posOffset>4298950</wp:posOffset>
              </wp:positionV>
              <wp:extent cx="7550785" cy="5645785"/>
              <wp:effectExtent l="19050" t="0" r="0" b="0"/>
              <wp:wrapSquare wrapText="bothSides"/>
              <wp:docPr id="9" name="Afbeelding 0" descr="backgr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nd.JPG"/>
                      <pic:cNvPicPr/>
                    </pic:nvPicPr>
                    <pic:blipFill>
                      <a:blip r:embed="rId9" cstate="print"/>
                      <a:stretch>
                        <a:fillRect/>
                      </a:stretch>
                    </pic:blipFill>
                    <pic:spPr>
                      <a:xfrm>
                        <a:off x="0" y="0"/>
                        <a:ext cx="7550785" cy="5645785"/>
                      </a:xfrm>
                      <a:prstGeom prst="rect">
                        <a:avLst/>
                      </a:prstGeom>
                    </pic:spPr>
                  </pic:pic>
                </a:graphicData>
              </a:graphic>
            </wp:anchor>
          </w:drawing>
        </w:r>
        <w:r w:rsidR="0038425A" w:rsidRPr="00BC0BAD">
          <w:rPr>
            <w:noProof/>
            <w:lang w:val="nl-NL" w:eastAsia="nl-NL"/>
          </w:rPr>
          <w:drawing>
            <wp:anchor distT="0" distB="0" distL="114300" distR="114300" simplePos="0" relativeHeight="251662848" behindDoc="0" locked="0" layoutInCell="1" allowOverlap="1" wp14:anchorId="3FDE13FA" wp14:editId="45B1417A">
              <wp:simplePos x="0" y="0"/>
              <wp:positionH relativeFrom="margin">
                <wp:posOffset>1000760</wp:posOffset>
              </wp:positionH>
              <wp:positionV relativeFrom="margin">
                <wp:posOffset>322580</wp:posOffset>
              </wp:positionV>
              <wp:extent cx="3968115" cy="1988185"/>
              <wp:effectExtent l="19050" t="0" r="0" b="0"/>
              <wp:wrapSquare wrapText="bothSides"/>
              <wp:docPr id="12" name="Afbeelding 12"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_logo_300dpi"/>
                      <pic:cNvPicPr>
                        <a:picLocks noChangeAspect="1" noChangeArrowheads="1"/>
                      </pic:cNvPicPr>
                    </pic:nvPicPr>
                    <pic:blipFill>
                      <a:blip r:embed="rId8" cstate="print"/>
                      <a:srcRect/>
                      <a:stretch>
                        <a:fillRect/>
                      </a:stretch>
                    </pic:blipFill>
                    <pic:spPr bwMode="auto">
                      <a:xfrm>
                        <a:off x="0" y="0"/>
                        <a:ext cx="3968115" cy="1988185"/>
                      </a:xfrm>
                      <a:prstGeom prst="rect">
                        <a:avLst/>
                      </a:prstGeom>
                      <a:noFill/>
                      <a:ln w="9525">
                        <a:noFill/>
                        <a:miter lim="800000"/>
                        <a:headEnd/>
                        <a:tailEnd/>
                      </a:ln>
                    </pic:spPr>
                  </pic:pic>
                </a:graphicData>
              </a:graphic>
            </wp:anchor>
          </w:drawing>
        </w:r>
        <w:r w:rsidR="00945BE0">
          <w:rPr>
            <w:noProof/>
          </w:rPr>
          <mc:AlternateContent>
            <mc:Choice Requires="wps">
              <w:drawing>
                <wp:anchor distT="0" distB="0" distL="114935" distR="114935" simplePos="0" relativeHeight="251664896" behindDoc="0" locked="0" layoutInCell="1" allowOverlap="1" wp14:anchorId="3C29AF20" wp14:editId="2630353E">
                  <wp:simplePos x="0" y="0"/>
                  <wp:positionH relativeFrom="page">
                    <wp:posOffset>1604010</wp:posOffset>
                  </wp:positionH>
                  <wp:positionV relativeFrom="page">
                    <wp:posOffset>3571875</wp:posOffset>
                  </wp:positionV>
                  <wp:extent cx="4316730" cy="1988185"/>
                  <wp:effectExtent l="0" t="0" r="0" b="0"/>
                  <wp:wrapTopAndBottom/>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6730" cy="19881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8EC155" w14:textId="77777777" w:rsidR="00AE6939" w:rsidRDefault="00AE6939" w:rsidP="0038425A">
                              <w:pPr>
                                <w:pStyle w:val="Titel"/>
                                <w:rPr>
                                  <w:del w:id="63" w:author="Arjan Kloosterboer" w:date="2017-09-22T04:10:00Z"/>
                                </w:rPr>
                              </w:pPr>
                            </w:p>
                            <w:p w14:paraId="3C9BC2B4" w14:textId="77777777" w:rsidR="00AE6939" w:rsidRPr="002F63D1" w:rsidRDefault="00AE6939" w:rsidP="0038425A">
                              <w:pPr>
                                <w:pStyle w:val="Titel"/>
                                <w:rPr>
                                  <w:del w:id="64" w:author="Arjan Kloosterboer" w:date="2017-09-22T04:10:00Z"/>
                                </w:rPr>
                              </w:pPr>
                              <w:del w:id="65" w:author="Arjan Kloosterboer" w:date="2017-09-22T04:10:00Z">
                                <w:r>
                                  <w:delText>Wijzigingsvoorstel op RGBZ 1.0</w:delText>
                                </w:r>
                              </w:del>
                            </w:p>
                            <w:p w14:paraId="3E8951A7" w14:textId="77777777" w:rsidR="00AE6939" w:rsidRPr="0004165E" w:rsidRDefault="00AE6939" w:rsidP="0038425A">
                              <w:pPr>
                                <w:pStyle w:val="Titel"/>
                                <w:rPr>
                                  <w:del w:id="66" w:author="Arjan Kloosterboer" w:date="2017-09-22T04:10:00Z"/>
                                  <w:rStyle w:val="Nadruk"/>
                                </w:rPr>
                              </w:pPr>
                              <w:del w:id="67" w:author="Arjan Kloosterboer" w:date="2017-09-22T04:10:00Z">
                                <w:r w:rsidRPr="00161033">
                                  <w:rPr>
                                    <w:rStyle w:val="Nadruk"/>
                                    <w:b w:val="0"/>
                                    <w:i w:val="0"/>
                                  </w:rPr>
                                  <w:delText xml:space="preserve">versie </w:delText>
                                </w:r>
                                <w:r>
                                  <w:rPr>
                                    <w:rStyle w:val="Nadruk"/>
                                    <w:b w:val="0"/>
                                    <w:i w:val="0"/>
                                  </w:rPr>
                                  <w:delText>1.</w:delText>
                                </w:r>
                                <w:r w:rsidRPr="00161033">
                                  <w:rPr>
                                    <w:rStyle w:val="Nadruk"/>
                                    <w:b w:val="0"/>
                                    <w:i w:val="0"/>
                                  </w:rPr>
                                  <w:delText>0</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9AF20" id="_x0000_s1027" type="#_x0000_t202" style="position:absolute;margin-left:126.3pt;margin-top:281.25pt;width:339.9pt;height:156.55pt;z-index:251664896;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" stroked="f">
                  <v:fill opacity="0"/>
                  <v:textbox inset="0,0,0,0">
                    <w:txbxContent>
                      <w:p w14:paraId="618EC155" w14:textId="77777777" w:rsidR="00AE6939" w:rsidRDefault="00AE6939" w:rsidP="0038425A">
                        <w:pPr>
                          <w:pStyle w:val="Titel"/>
                          <w:rPr>
                            <w:del w:id="68" w:author="Arjan Kloosterboer" w:date="2017-09-22T04:10:00Z"/>
                          </w:rPr>
                        </w:pPr>
                      </w:p>
                      <w:p w14:paraId="3C9BC2B4" w14:textId="77777777" w:rsidR="00AE6939" w:rsidRPr="002F63D1" w:rsidRDefault="00AE6939" w:rsidP="0038425A">
                        <w:pPr>
                          <w:pStyle w:val="Titel"/>
                          <w:rPr>
                            <w:del w:id="69" w:author="Arjan Kloosterboer" w:date="2017-09-22T04:10:00Z"/>
                          </w:rPr>
                        </w:pPr>
                        <w:del w:id="70" w:author="Arjan Kloosterboer" w:date="2017-09-22T04:10:00Z">
                          <w:r>
                            <w:delText>Wijzigingsvoorstel op RGBZ 1.0</w:delText>
                          </w:r>
                        </w:del>
                      </w:p>
                      <w:p w14:paraId="3E8951A7" w14:textId="77777777" w:rsidR="00AE6939" w:rsidRPr="0004165E" w:rsidRDefault="00AE6939" w:rsidP="0038425A">
                        <w:pPr>
                          <w:pStyle w:val="Titel"/>
                          <w:rPr>
                            <w:del w:id="71" w:author="Arjan Kloosterboer" w:date="2017-09-22T04:10:00Z"/>
                            <w:rStyle w:val="Nadruk"/>
                          </w:rPr>
                        </w:pPr>
                        <w:del w:id="72" w:author="Arjan Kloosterboer" w:date="2017-09-22T04:10:00Z">
                          <w:r w:rsidRPr="00161033">
                            <w:rPr>
                              <w:rStyle w:val="Nadruk"/>
                              <w:b w:val="0"/>
                              <w:i w:val="0"/>
                            </w:rPr>
                            <w:delText xml:space="preserve">versie </w:delText>
                          </w:r>
                          <w:r>
                            <w:rPr>
                              <w:rStyle w:val="Nadruk"/>
                              <w:b w:val="0"/>
                              <w:i w:val="0"/>
                            </w:rPr>
                            <w:delText>1.</w:delText>
                          </w:r>
                          <w:r w:rsidRPr="00161033">
                            <w:rPr>
                              <w:rStyle w:val="Nadruk"/>
                              <w:b w:val="0"/>
                              <w:i w:val="0"/>
                            </w:rPr>
                            <w:delText>0</w:delText>
                          </w:r>
                        </w:del>
                      </w:p>
                    </w:txbxContent>
                  </v:textbox>
                  <w10:wrap type="topAndBottom" anchorx="page" anchory="page"/>
                </v:shape>
              </w:pict>
            </mc:Fallback>
          </mc:AlternateContent>
        </w:r>
      </w:del>
      <w:ins w:id="73" w:author="Arjan Kloosterboer" w:date="2017-09-22T04:10:00Z">
        <w:r>
          <w:rPr>
            <w:noProof/>
            <w:lang w:val="nl-NL"/>
          </w:rPr>
          <w:t>21-9-2017</w:t>
        </w:r>
        <w:r w:rsidRPr="00DD0F4F">
          <w:rPr>
            <w:noProof/>
            <w:lang w:val="nl-NL"/>
          </w:rPr>
          <w:br/>
          <w:t xml:space="preserve">Versie: </w:t>
        </w:r>
        <w:r w:rsidRPr="00DD0F4F">
          <w:rPr>
            <w:noProof/>
            <w:lang w:val="nl-NL"/>
          </w:rPr>
          <w:tab/>
        </w:r>
        <w:r w:rsidRPr="00DD0F4F">
          <w:rPr>
            <w:noProof/>
            <w:lang w:val="nl-NL"/>
          </w:rPr>
          <w:tab/>
        </w:r>
        <w:r>
          <w:rPr>
            <w:noProof/>
            <w:lang w:val="nl-NL"/>
          </w:rPr>
          <w:t>1.1 CONCEPT</w:t>
        </w:r>
      </w:ins>
    </w:p>
    <w:p w14:paraId="587AA0A4" w14:textId="77777777" w:rsidR="007E4A82" w:rsidRPr="00773F14" w:rsidRDefault="007E4A82">
      <w:pPr>
        <w:rPr>
          <w:rFonts w:eastAsiaTheme="minorHAnsi"/>
          <w:noProof/>
          <w:lang w:val="nl-NL"/>
        </w:rPr>
      </w:pPr>
      <w:r w:rsidRPr="00773F14">
        <w:rPr>
          <w:rFonts w:eastAsiaTheme="minorHAnsi"/>
          <w:b/>
          <w:bCs/>
          <w:noProof/>
          <w:lang w:val="nl-NL"/>
        </w:rPr>
        <w:br w:type="page"/>
      </w:r>
    </w:p>
    <w:sdt>
      <w:sdtPr>
        <w:rPr>
          <w:rFonts w:asciiTheme="minorHAnsi" w:eastAsiaTheme="minorHAnsi" w:hAnsiTheme="minorHAnsi" w:cstheme="minorBidi"/>
          <w:b w:val="0"/>
          <w:bCs w:val="0"/>
          <w:noProof/>
          <w:color w:val="auto"/>
          <w:sz w:val="22"/>
          <w:szCs w:val="22"/>
        </w:rPr>
        <w:id w:val="27317975"/>
        <w:docPartObj>
          <w:docPartGallery w:val="Table of Contents"/>
          <w:docPartUnique/>
        </w:docPartObj>
      </w:sdtPr>
      <w:sdtEndPr>
        <w:rPr>
          <w:rFonts w:eastAsiaTheme="minorEastAsia"/>
        </w:rPr>
      </w:sdtEndPr>
      <w:sdtContent>
        <w:p w14:paraId="02A1FBD2" w14:textId="007D0D7A" w:rsidR="0038425A" w:rsidRPr="00773F14" w:rsidRDefault="0038425A">
          <w:pPr>
            <w:pStyle w:val="Kopvaninhoudsopgave"/>
            <w:rPr>
              <w:noProof/>
              <w:lang w:val="nl-NL"/>
            </w:rPr>
          </w:pPr>
          <w:r w:rsidRPr="00773F14">
            <w:rPr>
              <w:rStyle w:val="TitelChar"/>
              <w:noProof/>
              <w:lang w:val="nl-NL"/>
            </w:rPr>
            <w:t>Inhoud</w:t>
          </w:r>
        </w:p>
        <w:p w14:paraId="22776477" w14:textId="77777777" w:rsidR="00945BE0" w:rsidRDefault="00DA5D93">
          <w:pPr>
            <w:pStyle w:val="Inhopg1"/>
            <w:tabs>
              <w:tab w:val="left" w:pos="440"/>
              <w:tab w:val="right" w:leader="dot" w:pos="9062"/>
            </w:tabs>
            <w:rPr>
              <w:del w:id="74" w:author="Arjan Kloosterboer" w:date="2017-09-22T04:10:00Z"/>
              <w:noProof/>
              <w:lang w:val="nl-NL" w:eastAsia="nl-NL"/>
            </w:rPr>
          </w:pPr>
          <w:r w:rsidRPr="00BC0BAD">
            <w:rPr>
              <w:noProof/>
            </w:rPr>
            <w:fldChar w:fldCharType="begin"/>
          </w:r>
          <w:r w:rsidR="0038425A" w:rsidRPr="00BC0BAD">
            <w:rPr>
              <w:noProof/>
            </w:rPr>
            <w:instrText xml:space="preserve"> TOC \o "1-3" \h \z \u </w:instrText>
          </w:r>
          <w:r w:rsidRPr="00BC0BAD">
            <w:rPr>
              <w:noProof/>
            </w:rPr>
            <w:fldChar w:fldCharType="separate"/>
          </w:r>
          <w:del w:id="75" w:author="Arjan Kloosterboer" w:date="2017-09-22T04:10:00Z">
            <w:r w:rsidR="00AE6939">
              <w:fldChar w:fldCharType="begin"/>
            </w:r>
            <w:r w:rsidR="00AE6939">
              <w:delInstrText xml:space="preserve"> HYPERLINK \l "_Toc493816675" </w:delInstrText>
            </w:r>
            <w:r w:rsidR="00AE6939">
              <w:fldChar w:fldCharType="separate"/>
            </w:r>
            <w:r w:rsidR="00945BE0" w:rsidRPr="00916C35">
              <w:rPr>
                <w:rStyle w:val="Hyperlink"/>
                <w:noProof/>
              </w:rPr>
              <w:delText>1</w:delText>
            </w:r>
            <w:r w:rsidR="00945BE0">
              <w:rPr>
                <w:noProof/>
                <w:lang w:val="nl-NL" w:eastAsia="nl-NL"/>
              </w:rPr>
              <w:tab/>
            </w:r>
            <w:r w:rsidR="00945BE0" w:rsidRPr="00916C35">
              <w:rPr>
                <w:rStyle w:val="Hyperlink"/>
                <w:noProof/>
              </w:rPr>
              <w:delText>Inleiding</w:delText>
            </w:r>
            <w:r w:rsidR="00945BE0">
              <w:rPr>
                <w:noProof/>
                <w:webHidden/>
              </w:rPr>
              <w:tab/>
            </w:r>
            <w:r w:rsidR="00945BE0">
              <w:rPr>
                <w:noProof/>
                <w:webHidden/>
              </w:rPr>
              <w:fldChar w:fldCharType="begin"/>
            </w:r>
            <w:r w:rsidR="00945BE0">
              <w:rPr>
                <w:noProof/>
                <w:webHidden/>
              </w:rPr>
              <w:delInstrText xml:space="preserve"> PAGEREF _Toc493816675 \h </w:delInstrText>
            </w:r>
            <w:r w:rsidR="00945BE0">
              <w:rPr>
                <w:noProof/>
                <w:webHidden/>
              </w:rPr>
            </w:r>
            <w:r w:rsidR="00945BE0">
              <w:rPr>
                <w:noProof/>
                <w:webHidden/>
              </w:rPr>
              <w:fldChar w:fldCharType="separate"/>
            </w:r>
            <w:r w:rsidR="00945BE0">
              <w:rPr>
                <w:noProof/>
                <w:webHidden/>
              </w:rPr>
              <w:delText>5</w:delText>
            </w:r>
            <w:r w:rsidR="00945BE0">
              <w:rPr>
                <w:noProof/>
                <w:webHidden/>
              </w:rPr>
              <w:fldChar w:fldCharType="end"/>
            </w:r>
            <w:r w:rsidR="00AE6939">
              <w:rPr>
                <w:noProof/>
              </w:rPr>
              <w:fldChar w:fldCharType="end"/>
            </w:r>
          </w:del>
        </w:p>
        <w:p w14:paraId="5955F402" w14:textId="77777777" w:rsidR="00945BE0" w:rsidRDefault="00AE6939">
          <w:pPr>
            <w:pStyle w:val="Inhopg1"/>
            <w:tabs>
              <w:tab w:val="left" w:pos="440"/>
              <w:tab w:val="right" w:leader="dot" w:pos="9062"/>
            </w:tabs>
            <w:rPr>
              <w:del w:id="76" w:author="Arjan Kloosterboer" w:date="2017-09-22T04:10:00Z"/>
              <w:noProof/>
              <w:lang w:val="nl-NL" w:eastAsia="nl-NL"/>
            </w:rPr>
          </w:pPr>
          <w:del w:id="77" w:author="Arjan Kloosterboer" w:date="2017-09-22T04:10:00Z">
            <w:r>
              <w:fldChar w:fldCharType="begin"/>
            </w:r>
            <w:r>
              <w:delInstrText xml:space="preserve"> HYPERLINK \l "_Toc493816676" </w:delInstrText>
            </w:r>
            <w:r>
              <w:fldChar w:fldCharType="separate"/>
            </w:r>
            <w:r w:rsidR="00945BE0" w:rsidRPr="00916C35">
              <w:rPr>
                <w:rStyle w:val="Hyperlink"/>
                <w:noProof/>
              </w:rPr>
              <w:delText>2</w:delText>
            </w:r>
            <w:r w:rsidR="00945BE0">
              <w:rPr>
                <w:noProof/>
                <w:lang w:val="nl-NL" w:eastAsia="nl-NL"/>
              </w:rPr>
              <w:tab/>
            </w:r>
            <w:r w:rsidR="00945BE0" w:rsidRPr="00916C35">
              <w:rPr>
                <w:rStyle w:val="Hyperlink"/>
                <w:noProof/>
              </w:rPr>
              <w:delText>Wijzigingen</w:delText>
            </w:r>
            <w:r w:rsidR="00945BE0">
              <w:rPr>
                <w:noProof/>
                <w:webHidden/>
              </w:rPr>
              <w:tab/>
            </w:r>
            <w:r w:rsidR="00945BE0">
              <w:rPr>
                <w:noProof/>
                <w:webHidden/>
              </w:rPr>
              <w:fldChar w:fldCharType="begin"/>
            </w:r>
            <w:r w:rsidR="00945BE0">
              <w:rPr>
                <w:noProof/>
                <w:webHidden/>
              </w:rPr>
              <w:delInstrText xml:space="preserve"> PAGEREF _Toc493816676 \h </w:delInstrText>
            </w:r>
            <w:r w:rsidR="00945BE0">
              <w:rPr>
                <w:noProof/>
                <w:webHidden/>
              </w:rPr>
            </w:r>
            <w:r w:rsidR="00945BE0">
              <w:rPr>
                <w:noProof/>
                <w:webHidden/>
              </w:rPr>
              <w:fldChar w:fldCharType="separate"/>
            </w:r>
            <w:r w:rsidR="00945BE0">
              <w:rPr>
                <w:noProof/>
                <w:webHidden/>
              </w:rPr>
              <w:delText>6</w:delText>
            </w:r>
            <w:r w:rsidR="00945BE0">
              <w:rPr>
                <w:noProof/>
                <w:webHidden/>
              </w:rPr>
              <w:fldChar w:fldCharType="end"/>
            </w:r>
            <w:r>
              <w:rPr>
                <w:noProof/>
              </w:rPr>
              <w:fldChar w:fldCharType="end"/>
            </w:r>
          </w:del>
        </w:p>
        <w:p w14:paraId="517ED534" w14:textId="77777777" w:rsidR="00945BE0" w:rsidRDefault="00AE6939">
          <w:pPr>
            <w:pStyle w:val="Inhopg2"/>
            <w:tabs>
              <w:tab w:val="left" w:pos="880"/>
              <w:tab w:val="right" w:leader="dot" w:pos="9062"/>
            </w:tabs>
            <w:rPr>
              <w:del w:id="78" w:author="Arjan Kloosterboer" w:date="2017-09-22T04:10:00Z"/>
              <w:noProof/>
              <w:lang w:val="nl-NL" w:eastAsia="nl-NL"/>
            </w:rPr>
          </w:pPr>
          <w:del w:id="79" w:author="Arjan Kloosterboer" w:date="2017-09-22T04:10:00Z">
            <w:r>
              <w:fldChar w:fldCharType="begin"/>
            </w:r>
            <w:r>
              <w:delInstrText xml:space="preserve"> HYPERLINK \l "_Toc493816677" </w:delInstrText>
            </w:r>
            <w:r>
              <w:fldChar w:fldCharType="separate"/>
            </w:r>
            <w:r w:rsidR="00945BE0" w:rsidRPr="00916C35">
              <w:rPr>
                <w:rStyle w:val="Hyperlink"/>
                <w:noProof/>
              </w:rPr>
              <w:delText>2.1</w:delText>
            </w:r>
            <w:r w:rsidR="00945BE0">
              <w:rPr>
                <w:noProof/>
                <w:lang w:val="nl-NL" w:eastAsia="nl-NL"/>
              </w:rPr>
              <w:tab/>
            </w:r>
            <w:r w:rsidR="00945BE0" w:rsidRPr="00916C35">
              <w:rPr>
                <w:rStyle w:val="Hyperlink"/>
                <w:noProof/>
              </w:rPr>
              <w:delText>BESLUIT</w:delText>
            </w:r>
            <w:r w:rsidR="00945BE0">
              <w:rPr>
                <w:noProof/>
                <w:webHidden/>
              </w:rPr>
              <w:tab/>
            </w:r>
            <w:r w:rsidR="00945BE0">
              <w:rPr>
                <w:noProof/>
                <w:webHidden/>
              </w:rPr>
              <w:fldChar w:fldCharType="begin"/>
            </w:r>
            <w:r w:rsidR="00945BE0">
              <w:rPr>
                <w:noProof/>
                <w:webHidden/>
              </w:rPr>
              <w:delInstrText xml:space="preserve"> PAGEREF _Toc493816677 \h </w:delInstrText>
            </w:r>
            <w:r w:rsidR="00945BE0">
              <w:rPr>
                <w:noProof/>
                <w:webHidden/>
              </w:rPr>
            </w:r>
            <w:r w:rsidR="00945BE0">
              <w:rPr>
                <w:noProof/>
                <w:webHidden/>
              </w:rPr>
              <w:fldChar w:fldCharType="separate"/>
            </w:r>
            <w:r w:rsidR="00945BE0">
              <w:rPr>
                <w:noProof/>
                <w:webHidden/>
              </w:rPr>
              <w:delText>10</w:delText>
            </w:r>
            <w:r w:rsidR="00945BE0">
              <w:rPr>
                <w:noProof/>
                <w:webHidden/>
              </w:rPr>
              <w:fldChar w:fldCharType="end"/>
            </w:r>
            <w:r>
              <w:rPr>
                <w:noProof/>
              </w:rPr>
              <w:fldChar w:fldCharType="end"/>
            </w:r>
          </w:del>
        </w:p>
        <w:p w14:paraId="09C61BFD" w14:textId="77777777" w:rsidR="00945BE0" w:rsidRDefault="00AE6939">
          <w:pPr>
            <w:pStyle w:val="Inhopg3"/>
            <w:tabs>
              <w:tab w:val="left" w:pos="1320"/>
              <w:tab w:val="right" w:leader="dot" w:pos="9062"/>
            </w:tabs>
            <w:rPr>
              <w:del w:id="80" w:author="Arjan Kloosterboer" w:date="2017-09-22T04:10:00Z"/>
              <w:noProof/>
              <w:lang w:val="nl-NL" w:eastAsia="nl-NL"/>
            </w:rPr>
          </w:pPr>
          <w:del w:id="81" w:author="Arjan Kloosterboer" w:date="2017-09-22T04:10:00Z">
            <w:r>
              <w:fldChar w:fldCharType="begin"/>
            </w:r>
            <w:r>
              <w:delInstrText xml:space="preserve"> HYPERLINK \l "_Toc493816678" </w:delInstrText>
            </w:r>
            <w:r>
              <w:fldChar w:fldCharType="separate"/>
            </w:r>
            <w:r w:rsidR="00945BE0" w:rsidRPr="00916C35">
              <w:rPr>
                <w:rStyle w:val="Hyperlink"/>
                <w:noProof/>
                <w:lang w:val="nl-NL"/>
              </w:rPr>
              <w:delText>2.1.1</w:delText>
            </w:r>
            <w:r w:rsidR="00945BE0">
              <w:rPr>
                <w:noProof/>
                <w:lang w:val="nl-NL" w:eastAsia="nl-NL"/>
              </w:rPr>
              <w:tab/>
            </w:r>
            <w:r w:rsidR="00945BE0" w:rsidRPr="00916C35">
              <w:rPr>
                <w:rStyle w:val="Hyperlink"/>
                <w:noProof/>
                <w:lang w:val="nl-NL"/>
              </w:rPr>
              <w:delText>BESLUIT kan vastgelegd zijn als INFORMATIEOBJECT</w:delText>
            </w:r>
            <w:r w:rsidR="00945BE0">
              <w:rPr>
                <w:noProof/>
                <w:webHidden/>
              </w:rPr>
              <w:tab/>
            </w:r>
            <w:r w:rsidR="00945BE0">
              <w:rPr>
                <w:noProof/>
                <w:webHidden/>
              </w:rPr>
              <w:fldChar w:fldCharType="begin"/>
            </w:r>
            <w:r w:rsidR="00945BE0">
              <w:rPr>
                <w:noProof/>
                <w:webHidden/>
              </w:rPr>
              <w:delInstrText xml:space="preserve"> PAGEREF _Toc493816678 \h </w:delInstrText>
            </w:r>
            <w:r w:rsidR="00945BE0">
              <w:rPr>
                <w:noProof/>
                <w:webHidden/>
              </w:rPr>
            </w:r>
            <w:r w:rsidR="00945BE0">
              <w:rPr>
                <w:noProof/>
                <w:webHidden/>
              </w:rPr>
              <w:fldChar w:fldCharType="separate"/>
            </w:r>
            <w:r w:rsidR="00945BE0">
              <w:rPr>
                <w:noProof/>
                <w:webHidden/>
              </w:rPr>
              <w:delText>11</w:delText>
            </w:r>
            <w:r w:rsidR="00945BE0">
              <w:rPr>
                <w:noProof/>
                <w:webHidden/>
              </w:rPr>
              <w:fldChar w:fldCharType="end"/>
            </w:r>
            <w:r>
              <w:rPr>
                <w:noProof/>
              </w:rPr>
              <w:fldChar w:fldCharType="end"/>
            </w:r>
          </w:del>
        </w:p>
        <w:p w14:paraId="102C6233" w14:textId="77777777" w:rsidR="00945BE0" w:rsidRDefault="00AE6939">
          <w:pPr>
            <w:pStyle w:val="Inhopg3"/>
            <w:tabs>
              <w:tab w:val="left" w:pos="1320"/>
              <w:tab w:val="right" w:leader="dot" w:pos="9062"/>
            </w:tabs>
            <w:rPr>
              <w:del w:id="82" w:author="Arjan Kloosterboer" w:date="2017-09-22T04:10:00Z"/>
              <w:noProof/>
              <w:lang w:val="nl-NL" w:eastAsia="nl-NL"/>
            </w:rPr>
          </w:pPr>
          <w:del w:id="83" w:author="Arjan Kloosterboer" w:date="2017-09-22T04:10:00Z">
            <w:r>
              <w:fldChar w:fldCharType="begin"/>
            </w:r>
            <w:r>
              <w:delInstrText xml:space="preserve"> HYPERLINK \l "_Toc493816679" </w:delInstrText>
            </w:r>
            <w:r>
              <w:fldChar w:fldCharType="separate"/>
            </w:r>
            <w:r w:rsidR="00945BE0" w:rsidRPr="00916C35">
              <w:rPr>
                <w:rStyle w:val="Hyperlink"/>
                <w:noProof/>
              </w:rPr>
              <w:delText>2.1.2</w:delText>
            </w:r>
            <w:r w:rsidR="00945BE0">
              <w:rPr>
                <w:noProof/>
                <w:lang w:val="nl-NL" w:eastAsia="nl-NL"/>
              </w:rPr>
              <w:tab/>
            </w:r>
            <w:r w:rsidR="00945BE0" w:rsidRPr="00916C35">
              <w:rPr>
                <w:rStyle w:val="Hyperlink"/>
                <w:noProof/>
              </w:rPr>
              <w:delText>Bestuursorgaan</w:delText>
            </w:r>
            <w:r w:rsidR="00945BE0">
              <w:rPr>
                <w:noProof/>
                <w:webHidden/>
              </w:rPr>
              <w:tab/>
            </w:r>
            <w:r w:rsidR="00945BE0">
              <w:rPr>
                <w:noProof/>
                <w:webHidden/>
              </w:rPr>
              <w:fldChar w:fldCharType="begin"/>
            </w:r>
            <w:r w:rsidR="00945BE0">
              <w:rPr>
                <w:noProof/>
                <w:webHidden/>
              </w:rPr>
              <w:delInstrText xml:space="preserve"> PAGEREF _Toc493816679 \h </w:delInstrText>
            </w:r>
            <w:r w:rsidR="00945BE0">
              <w:rPr>
                <w:noProof/>
                <w:webHidden/>
              </w:rPr>
            </w:r>
            <w:r w:rsidR="00945BE0">
              <w:rPr>
                <w:noProof/>
                <w:webHidden/>
              </w:rPr>
              <w:fldChar w:fldCharType="separate"/>
            </w:r>
            <w:r w:rsidR="00945BE0">
              <w:rPr>
                <w:noProof/>
                <w:webHidden/>
              </w:rPr>
              <w:delText>11</w:delText>
            </w:r>
            <w:r w:rsidR="00945BE0">
              <w:rPr>
                <w:noProof/>
                <w:webHidden/>
              </w:rPr>
              <w:fldChar w:fldCharType="end"/>
            </w:r>
            <w:r>
              <w:rPr>
                <w:noProof/>
              </w:rPr>
              <w:fldChar w:fldCharType="end"/>
            </w:r>
          </w:del>
        </w:p>
        <w:p w14:paraId="11BFF53A" w14:textId="77777777" w:rsidR="00945BE0" w:rsidRDefault="00AE6939">
          <w:pPr>
            <w:pStyle w:val="Inhopg2"/>
            <w:tabs>
              <w:tab w:val="left" w:pos="880"/>
              <w:tab w:val="right" w:leader="dot" w:pos="9062"/>
            </w:tabs>
            <w:rPr>
              <w:del w:id="84" w:author="Arjan Kloosterboer" w:date="2017-09-22T04:10:00Z"/>
              <w:noProof/>
              <w:lang w:val="nl-NL" w:eastAsia="nl-NL"/>
            </w:rPr>
          </w:pPr>
          <w:del w:id="85" w:author="Arjan Kloosterboer" w:date="2017-09-22T04:10:00Z">
            <w:r>
              <w:fldChar w:fldCharType="begin"/>
            </w:r>
            <w:r>
              <w:delInstrText xml:space="preserve"> HYPERLINK \l "_Toc493816680" </w:delInstrText>
            </w:r>
            <w:r>
              <w:fldChar w:fldCharType="separate"/>
            </w:r>
            <w:r w:rsidR="00945BE0" w:rsidRPr="00916C35">
              <w:rPr>
                <w:rStyle w:val="Hyperlink"/>
                <w:noProof/>
              </w:rPr>
              <w:delText>2.2</w:delText>
            </w:r>
            <w:r w:rsidR="00945BE0">
              <w:rPr>
                <w:noProof/>
                <w:lang w:val="nl-NL" w:eastAsia="nl-NL"/>
              </w:rPr>
              <w:tab/>
            </w:r>
            <w:r w:rsidR="00945BE0" w:rsidRPr="00916C35">
              <w:rPr>
                <w:rStyle w:val="Hyperlink"/>
                <w:noProof/>
              </w:rPr>
              <w:delText>BESLUITTYPE</w:delText>
            </w:r>
            <w:r w:rsidR="00945BE0">
              <w:rPr>
                <w:noProof/>
                <w:webHidden/>
              </w:rPr>
              <w:tab/>
            </w:r>
            <w:r w:rsidR="00945BE0">
              <w:rPr>
                <w:noProof/>
                <w:webHidden/>
              </w:rPr>
              <w:fldChar w:fldCharType="begin"/>
            </w:r>
            <w:r w:rsidR="00945BE0">
              <w:rPr>
                <w:noProof/>
                <w:webHidden/>
              </w:rPr>
              <w:delInstrText xml:space="preserve"> PAGEREF _Toc493816680 \h </w:delInstrText>
            </w:r>
            <w:r w:rsidR="00945BE0">
              <w:rPr>
                <w:noProof/>
                <w:webHidden/>
              </w:rPr>
            </w:r>
            <w:r w:rsidR="00945BE0">
              <w:rPr>
                <w:noProof/>
                <w:webHidden/>
              </w:rPr>
              <w:fldChar w:fldCharType="separate"/>
            </w:r>
            <w:r w:rsidR="00945BE0">
              <w:rPr>
                <w:noProof/>
                <w:webHidden/>
              </w:rPr>
              <w:delText>12</w:delText>
            </w:r>
            <w:r w:rsidR="00945BE0">
              <w:rPr>
                <w:noProof/>
                <w:webHidden/>
              </w:rPr>
              <w:fldChar w:fldCharType="end"/>
            </w:r>
            <w:r>
              <w:rPr>
                <w:noProof/>
              </w:rPr>
              <w:fldChar w:fldCharType="end"/>
            </w:r>
          </w:del>
        </w:p>
        <w:p w14:paraId="0C2F7C7A" w14:textId="77777777" w:rsidR="00945BE0" w:rsidRDefault="00AE6939">
          <w:pPr>
            <w:pStyle w:val="Inhopg3"/>
            <w:tabs>
              <w:tab w:val="left" w:pos="1320"/>
              <w:tab w:val="right" w:leader="dot" w:pos="9062"/>
            </w:tabs>
            <w:rPr>
              <w:del w:id="86" w:author="Arjan Kloosterboer" w:date="2017-09-22T04:10:00Z"/>
              <w:noProof/>
              <w:lang w:val="nl-NL" w:eastAsia="nl-NL"/>
            </w:rPr>
          </w:pPr>
          <w:del w:id="87" w:author="Arjan Kloosterboer" w:date="2017-09-22T04:10:00Z">
            <w:r>
              <w:fldChar w:fldCharType="begin"/>
            </w:r>
            <w:r>
              <w:delInstrText xml:space="preserve"> HYPERLINK \l "_Toc493816681" </w:delInstrText>
            </w:r>
            <w:r>
              <w:fldChar w:fldCharType="separate"/>
            </w:r>
            <w:r w:rsidR="00945BE0" w:rsidRPr="00916C35">
              <w:rPr>
                <w:rStyle w:val="Hyperlink"/>
                <w:noProof/>
              </w:rPr>
              <w:delText>2.2.1</w:delText>
            </w:r>
            <w:r w:rsidR="00945BE0">
              <w:rPr>
                <w:noProof/>
                <w:lang w:val="nl-NL" w:eastAsia="nl-NL"/>
              </w:rPr>
              <w:tab/>
            </w:r>
            <w:r w:rsidR="00945BE0" w:rsidRPr="00916C35">
              <w:rPr>
                <w:rStyle w:val="Hyperlink"/>
                <w:noProof/>
              </w:rPr>
              <w:delText>Besluittype-omschrijving</w:delText>
            </w:r>
            <w:r w:rsidR="00945BE0">
              <w:rPr>
                <w:noProof/>
                <w:webHidden/>
              </w:rPr>
              <w:tab/>
            </w:r>
            <w:r w:rsidR="00945BE0">
              <w:rPr>
                <w:noProof/>
                <w:webHidden/>
              </w:rPr>
              <w:fldChar w:fldCharType="begin"/>
            </w:r>
            <w:r w:rsidR="00945BE0">
              <w:rPr>
                <w:noProof/>
                <w:webHidden/>
              </w:rPr>
              <w:delInstrText xml:space="preserve"> PAGEREF _Toc493816681 \h </w:delInstrText>
            </w:r>
            <w:r w:rsidR="00945BE0">
              <w:rPr>
                <w:noProof/>
                <w:webHidden/>
              </w:rPr>
            </w:r>
            <w:r w:rsidR="00945BE0">
              <w:rPr>
                <w:noProof/>
                <w:webHidden/>
              </w:rPr>
              <w:fldChar w:fldCharType="separate"/>
            </w:r>
            <w:r w:rsidR="00945BE0">
              <w:rPr>
                <w:noProof/>
                <w:webHidden/>
              </w:rPr>
              <w:delText>13</w:delText>
            </w:r>
            <w:r w:rsidR="00945BE0">
              <w:rPr>
                <w:noProof/>
                <w:webHidden/>
              </w:rPr>
              <w:fldChar w:fldCharType="end"/>
            </w:r>
            <w:r>
              <w:rPr>
                <w:noProof/>
              </w:rPr>
              <w:fldChar w:fldCharType="end"/>
            </w:r>
          </w:del>
        </w:p>
        <w:p w14:paraId="14C715F6" w14:textId="77777777" w:rsidR="00945BE0" w:rsidRDefault="00AE6939">
          <w:pPr>
            <w:pStyle w:val="Inhopg2"/>
            <w:tabs>
              <w:tab w:val="left" w:pos="880"/>
              <w:tab w:val="right" w:leader="dot" w:pos="9062"/>
            </w:tabs>
            <w:rPr>
              <w:del w:id="88" w:author="Arjan Kloosterboer" w:date="2017-09-22T04:10:00Z"/>
              <w:noProof/>
              <w:lang w:val="nl-NL" w:eastAsia="nl-NL"/>
            </w:rPr>
          </w:pPr>
          <w:del w:id="89" w:author="Arjan Kloosterboer" w:date="2017-09-22T04:10:00Z">
            <w:r>
              <w:fldChar w:fldCharType="begin"/>
            </w:r>
            <w:r>
              <w:delInstrText xml:space="preserve"> HYPERLINK \l "_Toc493816682" </w:delInstrText>
            </w:r>
            <w:r>
              <w:fldChar w:fldCharType="separate"/>
            </w:r>
            <w:r w:rsidR="00945BE0" w:rsidRPr="00916C35">
              <w:rPr>
                <w:rStyle w:val="Hyperlink"/>
                <w:noProof/>
                <w:lang w:val="nl-NL"/>
              </w:rPr>
              <w:delText>2.3</w:delText>
            </w:r>
            <w:r w:rsidR="00945BE0">
              <w:rPr>
                <w:noProof/>
                <w:lang w:val="nl-NL" w:eastAsia="nl-NL"/>
              </w:rPr>
              <w:tab/>
            </w:r>
            <w:r w:rsidR="00945BE0" w:rsidRPr="00916C35">
              <w:rPr>
                <w:rStyle w:val="Hyperlink"/>
                <w:noProof/>
                <w:lang w:val="nl-NL"/>
              </w:rPr>
              <w:delText>BETROKKENE en specialisaties</w:delText>
            </w:r>
            <w:r w:rsidR="00945BE0">
              <w:rPr>
                <w:noProof/>
                <w:webHidden/>
              </w:rPr>
              <w:tab/>
            </w:r>
            <w:r w:rsidR="00945BE0">
              <w:rPr>
                <w:noProof/>
                <w:webHidden/>
              </w:rPr>
              <w:fldChar w:fldCharType="begin"/>
            </w:r>
            <w:r w:rsidR="00945BE0">
              <w:rPr>
                <w:noProof/>
                <w:webHidden/>
              </w:rPr>
              <w:delInstrText xml:space="preserve"> PAGEREF _Toc493816682 \h </w:delInstrText>
            </w:r>
            <w:r w:rsidR="00945BE0">
              <w:rPr>
                <w:noProof/>
                <w:webHidden/>
              </w:rPr>
            </w:r>
            <w:r w:rsidR="00945BE0">
              <w:rPr>
                <w:noProof/>
                <w:webHidden/>
              </w:rPr>
              <w:fldChar w:fldCharType="separate"/>
            </w:r>
            <w:r w:rsidR="00945BE0">
              <w:rPr>
                <w:noProof/>
                <w:webHidden/>
              </w:rPr>
              <w:delText>14</w:delText>
            </w:r>
            <w:r w:rsidR="00945BE0">
              <w:rPr>
                <w:noProof/>
                <w:webHidden/>
              </w:rPr>
              <w:fldChar w:fldCharType="end"/>
            </w:r>
            <w:r>
              <w:rPr>
                <w:noProof/>
              </w:rPr>
              <w:fldChar w:fldCharType="end"/>
            </w:r>
          </w:del>
        </w:p>
        <w:p w14:paraId="34A23657" w14:textId="77777777" w:rsidR="00945BE0" w:rsidRDefault="00AE6939">
          <w:pPr>
            <w:pStyle w:val="Inhopg3"/>
            <w:tabs>
              <w:tab w:val="left" w:pos="1320"/>
              <w:tab w:val="right" w:leader="dot" w:pos="9062"/>
            </w:tabs>
            <w:rPr>
              <w:del w:id="90" w:author="Arjan Kloosterboer" w:date="2017-09-22T04:10:00Z"/>
              <w:noProof/>
              <w:lang w:val="nl-NL" w:eastAsia="nl-NL"/>
            </w:rPr>
          </w:pPr>
          <w:del w:id="91" w:author="Arjan Kloosterboer" w:date="2017-09-22T04:10:00Z">
            <w:r>
              <w:fldChar w:fldCharType="begin"/>
            </w:r>
            <w:r>
              <w:delInstrText xml:space="preserve"> HYPERLINK \l "_Toc493816683" </w:delInstrText>
            </w:r>
            <w:r>
              <w:fldChar w:fldCharType="separate"/>
            </w:r>
            <w:r w:rsidR="00945BE0" w:rsidRPr="00916C35">
              <w:rPr>
                <w:rStyle w:val="Hyperlink"/>
                <w:noProof/>
              </w:rPr>
              <w:delText>2.3.1</w:delText>
            </w:r>
            <w:r w:rsidR="00945BE0">
              <w:rPr>
                <w:noProof/>
                <w:lang w:val="nl-NL" w:eastAsia="nl-NL"/>
              </w:rPr>
              <w:tab/>
            </w:r>
            <w:r w:rsidR="00945BE0" w:rsidRPr="00916C35">
              <w:rPr>
                <w:rStyle w:val="Hyperlink"/>
                <w:noProof/>
              </w:rPr>
              <w:delText>VESTIGING</w:delText>
            </w:r>
            <w:r w:rsidR="00945BE0">
              <w:rPr>
                <w:noProof/>
                <w:webHidden/>
              </w:rPr>
              <w:tab/>
            </w:r>
            <w:r w:rsidR="00945BE0">
              <w:rPr>
                <w:noProof/>
                <w:webHidden/>
              </w:rPr>
              <w:fldChar w:fldCharType="begin"/>
            </w:r>
            <w:r w:rsidR="00945BE0">
              <w:rPr>
                <w:noProof/>
                <w:webHidden/>
              </w:rPr>
              <w:delInstrText xml:space="preserve"> PAGEREF _Toc493816683 \h </w:delInstrText>
            </w:r>
            <w:r w:rsidR="00945BE0">
              <w:rPr>
                <w:noProof/>
                <w:webHidden/>
              </w:rPr>
            </w:r>
            <w:r w:rsidR="00945BE0">
              <w:rPr>
                <w:noProof/>
                <w:webHidden/>
              </w:rPr>
              <w:fldChar w:fldCharType="separate"/>
            </w:r>
            <w:r w:rsidR="00945BE0">
              <w:rPr>
                <w:noProof/>
                <w:webHidden/>
              </w:rPr>
              <w:delText>14</w:delText>
            </w:r>
            <w:r w:rsidR="00945BE0">
              <w:rPr>
                <w:noProof/>
                <w:webHidden/>
              </w:rPr>
              <w:fldChar w:fldCharType="end"/>
            </w:r>
            <w:r>
              <w:rPr>
                <w:noProof/>
              </w:rPr>
              <w:fldChar w:fldCharType="end"/>
            </w:r>
          </w:del>
        </w:p>
        <w:p w14:paraId="4E0B7561" w14:textId="77777777" w:rsidR="00945BE0" w:rsidRDefault="00AE6939">
          <w:pPr>
            <w:pStyle w:val="Inhopg2"/>
            <w:tabs>
              <w:tab w:val="left" w:pos="880"/>
              <w:tab w:val="right" w:leader="dot" w:pos="9062"/>
            </w:tabs>
            <w:rPr>
              <w:del w:id="92" w:author="Arjan Kloosterboer" w:date="2017-09-22T04:10:00Z"/>
              <w:noProof/>
              <w:lang w:val="nl-NL" w:eastAsia="nl-NL"/>
            </w:rPr>
          </w:pPr>
          <w:del w:id="93" w:author="Arjan Kloosterboer" w:date="2017-09-22T04:10:00Z">
            <w:r>
              <w:fldChar w:fldCharType="begin"/>
            </w:r>
            <w:r>
              <w:delInstrText xml:space="preserve"> HYPERLINK \l "_Toc493816684" </w:delInstrText>
            </w:r>
            <w:r>
              <w:fldChar w:fldCharType="separate"/>
            </w:r>
            <w:r w:rsidR="00945BE0" w:rsidRPr="00916C35">
              <w:rPr>
                <w:rStyle w:val="Hyperlink"/>
                <w:noProof/>
              </w:rPr>
              <w:delText>2.4</w:delText>
            </w:r>
            <w:r w:rsidR="00945BE0">
              <w:rPr>
                <w:noProof/>
                <w:lang w:val="nl-NL" w:eastAsia="nl-NL"/>
              </w:rPr>
              <w:tab/>
            </w:r>
            <w:r w:rsidR="00945BE0" w:rsidRPr="00916C35">
              <w:rPr>
                <w:rStyle w:val="Hyperlink"/>
                <w:noProof/>
              </w:rPr>
              <w:delText>ENKELVOUDIG INFORMATIEOBJECT</w:delText>
            </w:r>
            <w:r w:rsidR="00945BE0">
              <w:rPr>
                <w:noProof/>
                <w:webHidden/>
              </w:rPr>
              <w:tab/>
            </w:r>
            <w:r w:rsidR="00945BE0">
              <w:rPr>
                <w:noProof/>
                <w:webHidden/>
              </w:rPr>
              <w:fldChar w:fldCharType="begin"/>
            </w:r>
            <w:r w:rsidR="00945BE0">
              <w:rPr>
                <w:noProof/>
                <w:webHidden/>
              </w:rPr>
              <w:delInstrText xml:space="preserve"> PAGEREF _Toc493816684 \h </w:delInstrText>
            </w:r>
            <w:r w:rsidR="00945BE0">
              <w:rPr>
                <w:noProof/>
                <w:webHidden/>
              </w:rPr>
            </w:r>
            <w:r w:rsidR="00945BE0">
              <w:rPr>
                <w:noProof/>
                <w:webHidden/>
              </w:rPr>
              <w:fldChar w:fldCharType="separate"/>
            </w:r>
            <w:r w:rsidR="00945BE0">
              <w:rPr>
                <w:noProof/>
                <w:webHidden/>
              </w:rPr>
              <w:delText>16</w:delText>
            </w:r>
            <w:r w:rsidR="00945BE0">
              <w:rPr>
                <w:noProof/>
                <w:webHidden/>
              </w:rPr>
              <w:fldChar w:fldCharType="end"/>
            </w:r>
            <w:r>
              <w:rPr>
                <w:noProof/>
              </w:rPr>
              <w:fldChar w:fldCharType="end"/>
            </w:r>
          </w:del>
        </w:p>
        <w:p w14:paraId="28A2F8E9" w14:textId="77777777" w:rsidR="00945BE0" w:rsidRDefault="00AE6939">
          <w:pPr>
            <w:pStyle w:val="Inhopg3"/>
            <w:tabs>
              <w:tab w:val="left" w:pos="1320"/>
              <w:tab w:val="right" w:leader="dot" w:pos="9062"/>
            </w:tabs>
            <w:rPr>
              <w:del w:id="94" w:author="Arjan Kloosterboer" w:date="2017-09-22T04:10:00Z"/>
              <w:noProof/>
              <w:lang w:val="nl-NL" w:eastAsia="nl-NL"/>
            </w:rPr>
          </w:pPr>
          <w:del w:id="95" w:author="Arjan Kloosterboer" w:date="2017-09-22T04:10:00Z">
            <w:r>
              <w:fldChar w:fldCharType="begin"/>
            </w:r>
            <w:r>
              <w:delInstrText xml:space="preserve"> HYPERLINK \l "_Toc493816685" </w:delInstrText>
            </w:r>
            <w:r>
              <w:fldChar w:fldCharType="separate"/>
            </w:r>
            <w:r w:rsidR="00945BE0" w:rsidRPr="00916C35">
              <w:rPr>
                <w:rStyle w:val="Hyperlink"/>
                <w:noProof/>
              </w:rPr>
              <w:delText>2.4.1</w:delText>
            </w:r>
            <w:r w:rsidR="00945BE0">
              <w:rPr>
                <w:noProof/>
                <w:lang w:val="nl-NL" w:eastAsia="nl-NL"/>
              </w:rPr>
              <w:tab/>
            </w:r>
            <w:r w:rsidR="00945BE0" w:rsidRPr="00916C35">
              <w:rPr>
                <w:rStyle w:val="Hyperlink"/>
                <w:noProof/>
              </w:rPr>
              <w:delText>Formaat en bestandsnaam</w:delText>
            </w:r>
            <w:r w:rsidR="00945BE0">
              <w:rPr>
                <w:noProof/>
                <w:webHidden/>
              </w:rPr>
              <w:tab/>
            </w:r>
            <w:r w:rsidR="00945BE0">
              <w:rPr>
                <w:noProof/>
                <w:webHidden/>
              </w:rPr>
              <w:fldChar w:fldCharType="begin"/>
            </w:r>
            <w:r w:rsidR="00945BE0">
              <w:rPr>
                <w:noProof/>
                <w:webHidden/>
              </w:rPr>
              <w:delInstrText xml:space="preserve"> PAGEREF _Toc493816685 \h </w:delInstrText>
            </w:r>
            <w:r w:rsidR="00945BE0">
              <w:rPr>
                <w:noProof/>
                <w:webHidden/>
              </w:rPr>
            </w:r>
            <w:r w:rsidR="00945BE0">
              <w:rPr>
                <w:noProof/>
                <w:webHidden/>
              </w:rPr>
              <w:fldChar w:fldCharType="separate"/>
            </w:r>
            <w:r w:rsidR="00945BE0">
              <w:rPr>
                <w:noProof/>
                <w:webHidden/>
              </w:rPr>
              <w:delText>17</w:delText>
            </w:r>
            <w:r w:rsidR="00945BE0">
              <w:rPr>
                <w:noProof/>
                <w:webHidden/>
              </w:rPr>
              <w:fldChar w:fldCharType="end"/>
            </w:r>
            <w:r>
              <w:rPr>
                <w:noProof/>
              </w:rPr>
              <w:fldChar w:fldCharType="end"/>
            </w:r>
          </w:del>
        </w:p>
        <w:p w14:paraId="0F33C0FD" w14:textId="77777777" w:rsidR="00945BE0" w:rsidRDefault="00AE6939">
          <w:pPr>
            <w:pStyle w:val="Inhopg3"/>
            <w:tabs>
              <w:tab w:val="left" w:pos="1320"/>
              <w:tab w:val="right" w:leader="dot" w:pos="9062"/>
            </w:tabs>
            <w:rPr>
              <w:del w:id="96" w:author="Arjan Kloosterboer" w:date="2017-09-22T04:10:00Z"/>
              <w:noProof/>
              <w:lang w:val="nl-NL" w:eastAsia="nl-NL"/>
            </w:rPr>
          </w:pPr>
          <w:del w:id="97" w:author="Arjan Kloosterboer" w:date="2017-09-22T04:10:00Z">
            <w:r>
              <w:fldChar w:fldCharType="begin"/>
            </w:r>
            <w:r>
              <w:delInstrText xml:space="preserve"> HYPERLINK \l "_Toc493816686" </w:delInstrText>
            </w:r>
            <w:r>
              <w:fldChar w:fldCharType="separate"/>
            </w:r>
            <w:r w:rsidR="00945BE0" w:rsidRPr="00916C35">
              <w:rPr>
                <w:rStyle w:val="Hyperlink"/>
                <w:noProof/>
              </w:rPr>
              <w:delText>2.4.2</w:delText>
            </w:r>
            <w:r w:rsidR="00945BE0">
              <w:rPr>
                <w:noProof/>
                <w:lang w:val="nl-NL" w:eastAsia="nl-NL"/>
              </w:rPr>
              <w:tab/>
            </w:r>
            <w:r w:rsidR="00945BE0" w:rsidRPr="00916C35">
              <w:rPr>
                <w:rStyle w:val="Hyperlink"/>
                <w:noProof/>
              </w:rPr>
              <w:delText>Status en Versie</w:delText>
            </w:r>
            <w:r w:rsidR="00945BE0">
              <w:rPr>
                <w:noProof/>
                <w:webHidden/>
              </w:rPr>
              <w:tab/>
            </w:r>
            <w:r w:rsidR="00945BE0">
              <w:rPr>
                <w:noProof/>
                <w:webHidden/>
              </w:rPr>
              <w:fldChar w:fldCharType="begin"/>
            </w:r>
            <w:r w:rsidR="00945BE0">
              <w:rPr>
                <w:noProof/>
                <w:webHidden/>
              </w:rPr>
              <w:delInstrText xml:space="preserve"> PAGEREF _Toc493816686 \h </w:delInstrText>
            </w:r>
            <w:r w:rsidR="00945BE0">
              <w:rPr>
                <w:noProof/>
                <w:webHidden/>
              </w:rPr>
            </w:r>
            <w:r w:rsidR="00945BE0">
              <w:rPr>
                <w:noProof/>
                <w:webHidden/>
              </w:rPr>
              <w:fldChar w:fldCharType="separate"/>
            </w:r>
            <w:r w:rsidR="00945BE0">
              <w:rPr>
                <w:noProof/>
                <w:webHidden/>
              </w:rPr>
              <w:delText>21</w:delText>
            </w:r>
            <w:r w:rsidR="00945BE0">
              <w:rPr>
                <w:noProof/>
                <w:webHidden/>
              </w:rPr>
              <w:fldChar w:fldCharType="end"/>
            </w:r>
            <w:r>
              <w:rPr>
                <w:noProof/>
              </w:rPr>
              <w:fldChar w:fldCharType="end"/>
            </w:r>
          </w:del>
        </w:p>
        <w:p w14:paraId="4F7F622E" w14:textId="77777777" w:rsidR="00945BE0" w:rsidRDefault="00AE6939">
          <w:pPr>
            <w:pStyle w:val="Inhopg3"/>
            <w:tabs>
              <w:tab w:val="left" w:pos="1320"/>
              <w:tab w:val="right" w:leader="dot" w:pos="9062"/>
            </w:tabs>
            <w:rPr>
              <w:del w:id="98" w:author="Arjan Kloosterboer" w:date="2017-09-22T04:10:00Z"/>
              <w:noProof/>
              <w:lang w:val="nl-NL" w:eastAsia="nl-NL"/>
            </w:rPr>
          </w:pPr>
          <w:del w:id="99" w:author="Arjan Kloosterboer" w:date="2017-09-22T04:10:00Z">
            <w:r>
              <w:fldChar w:fldCharType="begin"/>
            </w:r>
            <w:r>
              <w:delInstrText xml:space="preserve"> HYPERLINK \l "_Toc493816687" </w:delInstrText>
            </w:r>
            <w:r>
              <w:fldChar w:fldCharType="separate"/>
            </w:r>
            <w:r w:rsidR="00945BE0" w:rsidRPr="00916C35">
              <w:rPr>
                <w:rStyle w:val="Hyperlink"/>
                <w:noProof/>
              </w:rPr>
              <w:delText>2.4.3</w:delText>
            </w:r>
            <w:r w:rsidR="00945BE0">
              <w:rPr>
                <w:noProof/>
                <w:lang w:val="nl-NL" w:eastAsia="nl-NL"/>
              </w:rPr>
              <w:tab/>
            </w:r>
            <w:r w:rsidR="00945BE0" w:rsidRPr="00916C35">
              <w:rPr>
                <w:rStyle w:val="Hyperlink"/>
                <w:noProof/>
              </w:rPr>
              <w:delText>Bestandsomvang</w:delText>
            </w:r>
            <w:r w:rsidR="00945BE0">
              <w:rPr>
                <w:noProof/>
                <w:webHidden/>
              </w:rPr>
              <w:tab/>
            </w:r>
            <w:r w:rsidR="00945BE0">
              <w:rPr>
                <w:noProof/>
                <w:webHidden/>
              </w:rPr>
              <w:fldChar w:fldCharType="begin"/>
            </w:r>
            <w:r w:rsidR="00945BE0">
              <w:rPr>
                <w:noProof/>
                <w:webHidden/>
              </w:rPr>
              <w:delInstrText xml:space="preserve"> PAGEREF _Toc493816687 \h </w:delInstrText>
            </w:r>
            <w:r w:rsidR="00945BE0">
              <w:rPr>
                <w:noProof/>
                <w:webHidden/>
              </w:rPr>
            </w:r>
            <w:r w:rsidR="00945BE0">
              <w:rPr>
                <w:noProof/>
                <w:webHidden/>
              </w:rPr>
              <w:fldChar w:fldCharType="separate"/>
            </w:r>
            <w:r w:rsidR="00945BE0">
              <w:rPr>
                <w:noProof/>
                <w:webHidden/>
              </w:rPr>
              <w:delText>21</w:delText>
            </w:r>
            <w:r w:rsidR="00945BE0">
              <w:rPr>
                <w:noProof/>
                <w:webHidden/>
              </w:rPr>
              <w:fldChar w:fldCharType="end"/>
            </w:r>
            <w:r>
              <w:rPr>
                <w:noProof/>
              </w:rPr>
              <w:fldChar w:fldCharType="end"/>
            </w:r>
          </w:del>
        </w:p>
        <w:p w14:paraId="64E6685C" w14:textId="77777777" w:rsidR="00945BE0" w:rsidRDefault="00AE6939">
          <w:pPr>
            <w:pStyle w:val="Inhopg3"/>
            <w:tabs>
              <w:tab w:val="left" w:pos="1320"/>
              <w:tab w:val="right" w:leader="dot" w:pos="9062"/>
            </w:tabs>
            <w:rPr>
              <w:del w:id="100" w:author="Arjan Kloosterboer" w:date="2017-09-22T04:10:00Z"/>
              <w:noProof/>
              <w:lang w:val="nl-NL" w:eastAsia="nl-NL"/>
            </w:rPr>
          </w:pPr>
          <w:del w:id="101" w:author="Arjan Kloosterboer" w:date="2017-09-22T04:10:00Z">
            <w:r>
              <w:fldChar w:fldCharType="begin"/>
            </w:r>
            <w:r>
              <w:delInstrText xml:space="preserve"> HYPERLINK \l "_Toc493816688" </w:delInstrText>
            </w:r>
            <w:r>
              <w:fldChar w:fldCharType="separate"/>
            </w:r>
            <w:r w:rsidR="00945BE0" w:rsidRPr="00916C35">
              <w:rPr>
                <w:rStyle w:val="Hyperlink"/>
                <w:noProof/>
              </w:rPr>
              <w:delText>2.4.4</w:delText>
            </w:r>
            <w:r w:rsidR="00945BE0">
              <w:rPr>
                <w:noProof/>
                <w:lang w:val="nl-NL" w:eastAsia="nl-NL"/>
              </w:rPr>
              <w:tab/>
            </w:r>
            <w:r w:rsidR="00945BE0" w:rsidRPr="00916C35">
              <w:rPr>
                <w:rStyle w:val="Hyperlink"/>
                <w:noProof/>
              </w:rPr>
              <w:delText>Link (URL)</w:delText>
            </w:r>
            <w:r w:rsidR="00945BE0">
              <w:rPr>
                <w:noProof/>
                <w:webHidden/>
              </w:rPr>
              <w:tab/>
            </w:r>
            <w:r w:rsidR="00945BE0">
              <w:rPr>
                <w:noProof/>
                <w:webHidden/>
              </w:rPr>
              <w:fldChar w:fldCharType="begin"/>
            </w:r>
            <w:r w:rsidR="00945BE0">
              <w:rPr>
                <w:noProof/>
                <w:webHidden/>
              </w:rPr>
              <w:delInstrText xml:space="preserve"> PAGEREF _Toc493816688 \h </w:delInstrText>
            </w:r>
            <w:r w:rsidR="00945BE0">
              <w:rPr>
                <w:noProof/>
                <w:webHidden/>
              </w:rPr>
            </w:r>
            <w:r w:rsidR="00945BE0">
              <w:rPr>
                <w:noProof/>
                <w:webHidden/>
              </w:rPr>
              <w:fldChar w:fldCharType="separate"/>
            </w:r>
            <w:r w:rsidR="00945BE0">
              <w:rPr>
                <w:noProof/>
                <w:webHidden/>
              </w:rPr>
              <w:delText>23</w:delText>
            </w:r>
            <w:r w:rsidR="00945BE0">
              <w:rPr>
                <w:noProof/>
                <w:webHidden/>
              </w:rPr>
              <w:fldChar w:fldCharType="end"/>
            </w:r>
            <w:r>
              <w:rPr>
                <w:noProof/>
              </w:rPr>
              <w:fldChar w:fldCharType="end"/>
            </w:r>
          </w:del>
        </w:p>
        <w:p w14:paraId="763E6F9B" w14:textId="77777777" w:rsidR="00945BE0" w:rsidRDefault="00AE6939">
          <w:pPr>
            <w:pStyle w:val="Inhopg3"/>
            <w:tabs>
              <w:tab w:val="left" w:pos="1320"/>
              <w:tab w:val="right" w:leader="dot" w:pos="9062"/>
            </w:tabs>
            <w:rPr>
              <w:del w:id="102" w:author="Arjan Kloosterboer" w:date="2017-09-22T04:10:00Z"/>
              <w:noProof/>
              <w:lang w:val="nl-NL" w:eastAsia="nl-NL"/>
            </w:rPr>
          </w:pPr>
          <w:del w:id="103" w:author="Arjan Kloosterboer" w:date="2017-09-22T04:10:00Z">
            <w:r>
              <w:fldChar w:fldCharType="begin"/>
            </w:r>
            <w:r>
              <w:delInstrText xml:space="preserve"> HYPERLINK \l "_Toc493816689" </w:delInstrText>
            </w:r>
            <w:r>
              <w:fldChar w:fldCharType="separate"/>
            </w:r>
            <w:r w:rsidR="00945BE0" w:rsidRPr="00916C35">
              <w:rPr>
                <w:rStyle w:val="Hyperlink"/>
                <w:noProof/>
              </w:rPr>
              <w:delText>2.4.5</w:delText>
            </w:r>
            <w:r w:rsidR="00945BE0">
              <w:rPr>
                <w:noProof/>
                <w:lang w:val="nl-NL" w:eastAsia="nl-NL"/>
              </w:rPr>
              <w:tab/>
            </w:r>
            <w:r w:rsidR="00945BE0" w:rsidRPr="00916C35">
              <w:rPr>
                <w:rStyle w:val="Hyperlink"/>
                <w:noProof/>
              </w:rPr>
              <w:delText>Taal</w:delText>
            </w:r>
            <w:r w:rsidR="00945BE0">
              <w:rPr>
                <w:noProof/>
                <w:webHidden/>
              </w:rPr>
              <w:tab/>
            </w:r>
            <w:r w:rsidR="00945BE0">
              <w:rPr>
                <w:noProof/>
                <w:webHidden/>
              </w:rPr>
              <w:fldChar w:fldCharType="begin"/>
            </w:r>
            <w:r w:rsidR="00945BE0">
              <w:rPr>
                <w:noProof/>
                <w:webHidden/>
              </w:rPr>
              <w:delInstrText xml:space="preserve"> PAGEREF _Toc493816689 \h </w:delInstrText>
            </w:r>
            <w:r w:rsidR="00945BE0">
              <w:rPr>
                <w:noProof/>
                <w:webHidden/>
              </w:rPr>
            </w:r>
            <w:r w:rsidR="00945BE0">
              <w:rPr>
                <w:noProof/>
                <w:webHidden/>
              </w:rPr>
              <w:fldChar w:fldCharType="separate"/>
            </w:r>
            <w:r w:rsidR="00945BE0">
              <w:rPr>
                <w:noProof/>
                <w:webHidden/>
              </w:rPr>
              <w:delText>23</w:delText>
            </w:r>
            <w:r w:rsidR="00945BE0">
              <w:rPr>
                <w:noProof/>
                <w:webHidden/>
              </w:rPr>
              <w:fldChar w:fldCharType="end"/>
            </w:r>
            <w:r>
              <w:rPr>
                <w:noProof/>
              </w:rPr>
              <w:fldChar w:fldCharType="end"/>
            </w:r>
          </w:del>
        </w:p>
        <w:p w14:paraId="544C7383" w14:textId="77777777" w:rsidR="00945BE0" w:rsidRDefault="00AE6939">
          <w:pPr>
            <w:pStyle w:val="Inhopg3"/>
            <w:tabs>
              <w:tab w:val="left" w:pos="1320"/>
              <w:tab w:val="right" w:leader="dot" w:pos="9062"/>
            </w:tabs>
            <w:rPr>
              <w:del w:id="104" w:author="Arjan Kloosterboer" w:date="2017-09-22T04:10:00Z"/>
              <w:noProof/>
              <w:lang w:val="nl-NL" w:eastAsia="nl-NL"/>
            </w:rPr>
          </w:pPr>
          <w:del w:id="105" w:author="Arjan Kloosterboer" w:date="2017-09-22T04:10:00Z">
            <w:r>
              <w:fldChar w:fldCharType="begin"/>
            </w:r>
            <w:r>
              <w:delInstrText xml:space="preserve"> HYPERLINK \l "_Toc493816690" </w:delInstrText>
            </w:r>
            <w:r>
              <w:fldChar w:fldCharType="separate"/>
            </w:r>
            <w:r w:rsidR="00945BE0" w:rsidRPr="00916C35">
              <w:rPr>
                <w:rStyle w:val="Hyperlink"/>
                <w:noProof/>
              </w:rPr>
              <w:delText>2.4.6</w:delText>
            </w:r>
            <w:r w:rsidR="00945BE0">
              <w:rPr>
                <w:noProof/>
                <w:lang w:val="nl-NL" w:eastAsia="nl-NL"/>
              </w:rPr>
              <w:tab/>
            </w:r>
            <w:r w:rsidR="00945BE0" w:rsidRPr="00916C35">
              <w:rPr>
                <w:rStyle w:val="Hyperlink"/>
                <w:noProof/>
              </w:rPr>
              <w:delText>Integriteit</w:delText>
            </w:r>
            <w:r w:rsidR="00945BE0">
              <w:rPr>
                <w:noProof/>
                <w:webHidden/>
              </w:rPr>
              <w:tab/>
            </w:r>
            <w:r w:rsidR="00945BE0">
              <w:rPr>
                <w:noProof/>
                <w:webHidden/>
              </w:rPr>
              <w:fldChar w:fldCharType="begin"/>
            </w:r>
            <w:r w:rsidR="00945BE0">
              <w:rPr>
                <w:noProof/>
                <w:webHidden/>
              </w:rPr>
              <w:delInstrText xml:space="preserve"> PAGEREF _Toc493816690 \h </w:delInstrText>
            </w:r>
            <w:r w:rsidR="00945BE0">
              <w:rPr>
                <w:noProof/>
                <w:webHidden/>
              </w:rPr>
            </w:r>
            <w:r w:rsidR="00945BE0">
              <w:rPr>
                <w:noProof/>
                <w:webHidden/>
              </w:rPr>
              <w:fldChar w:fldCharType="separate"/>
            </w:r>
            <w:r w:rsidR="00945BE0">
              <w:rPr>
                <w:noProof/>
                <w:webHidden/>
              </w:rPr>
              <w:delText>24</w:delText>
            </w:r>
            <w:r w:rsidR="00945BE0">
              <w:rPr>
                <w:noProof/>
                <w:webHidden/>
              </w:rPr>
              <w:fldChar w:fldCharType="end"/>
            </w:r>
            <w:r>
              <w:rPr>
                <w:noProof/>
              </w:rPr>
              <w:fldChar w:fldCharType="end"/>
            </w:r>
          </w:del>
        </w:p>
        <w:p w14:paraId="13F83924" w14:textId="77777777" w:rsidR="00945BE0" w:rsidRDefault="00AE6939">
          <w:pPr>
            <w:pStyle w:val="Inhopg2"/>
            <w:tabs>
              <w:tab w:val="left" w:pos="880"/>
              <w:tab w:val="right" w:leader="dot" w:pos="9062"/>
            </w:tabs>
            <w:rPr>
              <w:del w:id="106" w:author="Arjan Kloosterboer" w:date="2017-09-22T04:10:00Z"/>
              <w:noProof/>
              <w:lang w:val="nl-NL" w:eastAsia="nl-NL"/>
            </w:rPr>
          </w:pPr>
          <w:del w:id="107" w:author="Arjan Kloosterboer" w:date="2017-09-22T04:10:00Z">
            <w:r>
              <w:fldChar w:fldCharType="begin"/>
            </w:r>
            <w:r>
              <w:delInstrText xml:space="preserve"> HYPERLINK \l "_Toc493816691" </w:delInstrText>
            </w:r>
            <w:r>
              <w:fldChar w:fldCharType="separate"/>
            </w:r>
            <w:r w:rsidR="00945BE0" w:rsidRPr="00916C35">
              <w:rPr>
                <w:rStyle w:val="Hyperlink"/>
                <w:noProof/>
              </w:rPr>
              <w:delText>2.5</w:delText>
            </w:r>
            <w:r w:rsidR="00945BE0">
              <w:rPr>
                <w:noProof/>
                <w:lang w:val="nl-NL" w:eastAsia="nl-NL"/>
              </w:rPr>
              <w:tab/>
            </w:r>
            <w:r w:rsidR="00945BE0" w:rsidRPr="00916C35">
              <w:rPr>
                <w:rStyle w:val="Hyperlink"/>
                <w:noProof/>
              </w:rPr>
              <w:delText>INFORMATIEOBJECT</w:delText>
            </w:r>
            <w:r w:rsidR="00945BE0">
              <w:rPr>
                <w:noProof/>
                <w:webHidden/>
              </w:rPr>
              <w:tab/>
            </w:r>
            <w:r w:rsidR="00945BE0">
              <w:rPr>
                <w:noProof/>
                <w:webHidden/>
              </w:rPr>
              <w:fldChar w:fldCharType="begin"/>
            </w:r>
            <w:r w:rsidR="00945BE0">
              <w:rPr>
                <w:noProof/>
                <w:webHidden/>
              </w:rPr>
              <w:delInstrText xml:space="preserve"> PAGEREF _Toc493816691 \h </w:delInstrText>
            </w:r>
            <w:r w:rsidR="00945BE0">
              <w:rPr>
                <w:noProof/>
                <w:webHidden/>
              </w:rPr>
            </w:r>
            <w:r w:rsidR="00945BE0">
              <w:rPr>
                <w:noProof/>
                <w:webHidden/>
              </w:rPr>
              <w:fldChar w:fldCharType="separate"/>
            </w:r>
            <w:r w:rsidR="00945BE0">
              <w:rPr>
                <w:noProof/>
                <w:webHidden/>
              </w:rPr>
              <w:delText>27</w:delText>
            </w:r>
            <w:r w:rsidR="00945BE0">
              <w:rPr>
                <w:noProof/>
                <w:webHidden/>
              </w:rPr>
              <w:fldChar w:fldCharType="end"/>
            </w:r>
            <w:r>
              <w:rPr>
                <w:noProof/>
              </w:rPr>
              <w:fldChar w:fldCharType="end"/>
            </w:r>
          </w:del>
        </w:p>
        <w:p w14:paraId="34B4D7AC" w14:textId="77777777" w:rsidR="00945BE0" w:rsidRDefault="00AE6939">
          <w:pPr>
            <w:pStyle w:val="Inhopg3"/>
            <w:tabs>
              <w:tab w:val="left" w:pos="1320"/>
              <w:tab w:val="right" w:leader="dot" w:pos="9062"/>
            </w:tabs>
            <w:rPr>
              <w:del w:id="108" w:author="Arjan Kloosterboer" w:date="2017-09-22T04:10:00Z"/>
              <w:noProof/>
              <w:lang w:val="nl-NL" w:eastAsia="nl-NL"/>
            </w:rPr>
          </w:pPr>
          <w:del w:id="109" w:author="Arjan Kloosterboer" w:date="2017-09-22T04:10:00Z">
            <w:r>
              <w:fldChar w:fldCharType="begin"/>
            </w:r>
            <w:r>
              <w:delInstrText xml:space="preserve"> HYPERLINK \l "_Toc493816692" </w:delInstrText>
            </w:r>
            <w:r>
              <w:fldChar w:fldCharType="separate"/>
            </w:r>
            <w:r w:rsidR="00945BE0" w:rsidRPr="00916C35">
              <w:rPr>
                <w:rStyle w:val="Hyperlink"/>
                <w:noProof/>
              </w:rPr>
              <w:delText>2.5.1</w:delText>
            </w:r>
            <w:r w:rsidR="00945BE0">
              <w:rPr>
                <w:noProof/>
                <w:lang w:val="nl-NL" w:eastAsia="nl-NL"/>
              </w:rPr>
              <w:tab/>
            </w:r>
            <w:r w:rsidR="00945BE0" w:rsidRPr="00916C35">
              <w:rPr>
                <w:rStyle w:val="Hyperlink"/>
                <w:noProof/>
              </w:rPr>
              <w:delText>Unieke aanduiding</w:delText>
            </w:r>
            <w:r w:rsidR="00945BE0">
              <w:rPr>
                <w:noProof/>
                <w:webHidden/>
              </w:rPr>
              <w:tab/>
            </w:r>
            <w:r w:rsidR="00945BE0">
              <w:rPr>
                <w:noProof/>
                <w:webHidden/>
              </w:rPr>
              <w:fldChar w:fldCharType="begin"/>
            </w:r>
            <w:r w:rsidR="00945BE0">
              <w:rPr>
                <w:noProof/>
                <w:webHidden/>
              </w:rPr>
              <w:delInstrText xml:space="preserve"> PAGEREF _Toc493816692 \h </w:delInstrText>
            </w:r>
            <w:r w:rsidR="00945BE0">
              <w:rPr>
                <w:noProof/>
                <w:webHidden/>
              </w:rPr>
            </w:r>
            <w:r w:rsidR="00945BE0">
              <w:rPr>
                <w:noProof/>
                <w:webHidden/>
              </w:rPr>
              <w:fldChar w:fldCharType="separate"/>
            </w:r>
            <w:r w:rsidR="00945BE0">
              <w:rPr>
                <w:noProof/>
                <w:webHidden/>
              </w:rPr>
              <w:delText>30</w:delText>
            </w:r>
            <w:r w:rsidR="00945BE0">
              <w:rPr>
                <w:noProof/>
                <w:webHidden/>
              </w:rPr>
              <w:fldChar w:fldCharType="end"/>
            </w:r>
            <w:r>
              <w:rPr>
                <w:noProof/>
              </w:rPr>
              <w:fldChar w:fldCharType="end"/>
            </w:r>
          </w:del>
        </w:p>
        <w:p w14:paraId="18C2A0CD" w14:textId="77777777" w:rsidR="00945BE0" w:rsidRDefault="00AE6939">
          <w:pPr>
            <w:pStyle w:val="Inhopg3"/>
            <w:tabs>
              <w:tab w:val="left" w:pos="1320"/>
              <w:tab w:val="right" w:leader="dot" w:pos="9062"/>
            </w:tabs>
            <w:rPr>
              <w:del w:id="110" w:author="Arjan Kloosterboer" w:date="2017-09-22T04:10:00Z"/>
              <w:noProof/>
              <w:lang w:val="nl-NL" w:eastAsia="nl-NL"/>
            </w:rPr>
          </w:pPr>
          <w:del w:id="111" w:author="Arjan Kloosterboer" w:date="2017-09-22T04:10:00Z">
            <w:r>
              <w:fldChar w:fldCharType="begin"/>
            </w:r>
            <w:r>
              <w:delInstrText xml:space="preserve"> HYPERLINK \l "_Toc493816693" </w:delInstrText>
            </w:r>
            <w:r>
              <w:fldChar w:fldCharType="separate"/>
            </w:r>
            <w:r w:rsidR="00945BE0" w:rsidRPr="00916C35">
              <w:rPr>
                <w:rStyle w:val="Hyperlink"/>
                <w:noProof/>
              </w:rPr>
              <w:delText>2.5.2</w:delText>
            </w:r>
            <w:r w:rsidR="00945BE0">
              <w:rPr>
                <w:noProof/>
                <w:lang w:val="nl-NL" w:eastAsia="nl-NL"/>
              </w:rPr>
              <w:tab/>
            </w:r>
            <w:r w:rsidR="00945BE0" w:rsidRPr="00916C35">
              <w:rPr>
                <w:rStyle w:val="Hyperlink"/>
                <w:noProof/>
              </w:rPr>
              <w:delText>Auteur, afzender en geadresseerde</w:delText>
            </w:r>
            <w:r w:rsidR="00945BE0">
              <w:rPr>
                <w:noProof/>
                <w:webHidden/>
              </w:rPr>
              <w:tab/>
            </w:r>
            <w:r w:rsidR="00945BE0">
              <w:rPr>
                <w:noProof/>
                <w:webHidden/>
              </w:rPr>
              <w:fldChar w:fldCharType="begin"/>
            </w:r>
            <w:r w:rsidR="00945BE0">
              <w:rPr>
                <w:noProof/>
                <w:webHidden/>
              </w:rPr>
              <w:delInstrText xml:space="preserve"> PAGEREF _Toc493816693 \h </w:delInstrText>
            </w:r>
            <w:r w:rsidR="00945BE0">
              <w:rPr>
                <w:noProof/>
                <w:webHidden/>
              </w:rPr>
            </w:r>
            <w:r w:rsidR="00945BE0">
              <w:rPr>
                <w:noProof/>
                <w:webHidden/>
              </w:rPr>
              <w:fldChar w:fldCharType="separate"/>
            </w:r>
            <w:r w:rsidR="00945BE0">
              <w:rPr>
                <w:noProof/>
                <w:webHidden/>
              </w:rPr>
              <w:delText>32</w:delText>
            </w:r>
            <w:r w:rsidR="00945BE0">
              <w:rPr>
                <w:noProof/>
                <w:webHidden/>
              </w:rPr>
              <w:fldChar w:fldCharType="end"/>
            </w:r>
            <w:r>
              <w:rPr>
                <w:noProof/>
              </w:rPr>
              <w:fldChar w:fldCharType="end"/>
            </w:r>
          </w:del>
        </w:p>
        <w:p w14:paraId="7D9F9E9A" w14:textId="77777777" w:rsidR="00945BE0" w:rsidRDefault="00AE6939">
          <w:pPr>
            <w:pStyle w:val="Inhopg3"/>
            <w:tabs>
              <w:tab w:val="left" w:pos="1320"/>
              <w:tab w:val="right" w:leader="dot" w:pos="9062"/>
            </w:tabs>
            <w:rPr>
              <w:del w:id="112" w:author="Arjan Kloosterboer" w:date="2017-09-22T04:10:00Z"/>
              <w:noProof/>
              <w:lang w:val="nl-NL" w:eastAsia="nl-NL"/>
            </w:rPr>
          </w:pPr>
          <w:del w:id="113" w:author="Arjan Kloosterboer" w:date="2017-09-22T04:10:00Z">
            <w:r>
              <w:fldChar w:fldCharType="begin"/>
            </w:r>
            <w:r>
              <w:delInstrText xml:space="preserve"> HYPERLINK \l "_Toc493816694" </w:delInstrText>
            </w:r>
            <w:r>
              <w:fldChar w:fldCharType="separate"/>
            </w:r>
            <w:r w:rsidR="00945BE0" w:rsidRPr="00916C35">
              <w:rPr>
                <w:rStyle w:val="Hyperlink"/>
                <w:noProof/>
              </w:rPr>
              <w:delText>2.5.3</w:delText>
            </w:r>
            <w:r w:rsidR="00945BE0">
              <w:rPr>
                <w:noProof/>
                <w:lang w:val="nl-NL" w:eastAsia="nl-NL"/>
              </w:rPr>
              <w:tab/>
            </w:r>
            <w:r w:rsidR="00945BE0" w:rsidRPr="00916C35">
              <w:rPr>
                <w:rStyle w:val="Hyperlink"/>
                <w:noProof/>
              </w:rPr>
              <w:delText>Status en versie</w:delText>
            </w:r>
            <w:r w:rsidR="00945BE0">
              <w:rPr>
                <w:noProof/>
                <w:webHidden/>
              </w:rPr>
              <w:tab/>
            </w:r>
            <w:r w:rsidR="00945BE0">
              <w:rPr>
                <w:noProof/>
                <w:webHidden/>
              </w:rPr>
              <w:fldChar w:fldCharType="begin"/>
            </w:r>
            <w:r w:rsidR="00945BE0">
              <w:rPr>
                <w:noProof/>
                <w:webHidden/>
              </w:rPr>
              <w:delInstrText xml:space="preserve"> PAGEREF _Toc493816694 \h </w:delInstrText>
            </w:r>
            <w:r w:rsidR="00945BE0">
              <w:rPr>
                <w:noProof/>
                <w:webHidden/>
              </w:rPr>
            </w:r>
            <w:r w:rsidR="00945BE0">
              <w:rPr>
                <w:noProof/>
                <w:webHidden/>
              </w:rPr>
              <w:fldChar w:fldCharType="separate"/>
            </w:r>
            <w:r w:rsidR="00945BE0">
              <w:rPr>
                <w:noProof/>
                <w:webHidden/>
              </w:rPr>
              <w:delText>40</w:delText>
            </w:r>
            <w:r w:rsidR="00945BE0">
              <w:rPr>
                <w:noProof/>
                <w:webHidden/>
              </w:rPr>
              <w:fldChar w:fldCharType="end"/>
            </w:r>
            <w:r>
              <w:rPr>
                <w:noProof/>
              </w:rPr>
              <w:fldChar w:fldCharType="end"/>
            </w:r>
          </w:del>
        </w:p>
        <w:p w14:paraId="6F947ABF" w14:textId="77777777" w:rsidR="00945BE0" w:rsidRDefault="00AE6939">
          <w:pPr>
            <w:pStyle w:val="Inhopg3"/>
            <w:tabs>
              <w:tab w:val="left" w:pos="1320"/>
              <w:tab w:val="right" w:leader="dot" w:pos="9062"/>
            </w:tabs>
            <w:rPr>
              <w:del w:id="114" w:author="Arjan Kloosterboer" w:date="2017-09-22T04:10:00Z"/>
              <w:noProof/>
              <w:lang w:val="nl-NL" w:eastAsia="nl-NL"/>
            </w:rPr>
          </w:pPr>
          <w:del w:id="115" w:author="Arjan Kloosterboer" w:date="2017-09-22T04:10:00Z">
            <w:r>
              <w:fldChar w:fldCharType="begin"/>
            </w:r>
            <w:r>
              <w:delInstrText xml:space="preserve"> HYPERLINK \l "_Toc493816695" </w:delInstrText>
            </w:r>
            <w:r>
              <w:fldChar w:fldCharType="separate"/>
            </w:r>
            <w:r w:rsidR="00945BE0" w:rsidRPr="00916C35">
              <w:rPr>
                <w:rStyle w:val="Hyperlink"/>
                <w:noProof/>
              </w:rPr>
              <w:delText>2.5.4</w:delText>
            </w:r>
            <w:r w:rsidR="00945BE0">
              <w:rPr>
                <w:noProof/>
                <w:lang w:val="nl-NL" w:eastAsia="nl-NL"/>
              </w:rPr>
              <w:tab/>
            </w:r>
            <w:r w:rsidR="00945BE0" w:rsidRPr="00916C35">
              <w:rPr>
                <w:rStyle w:val="Hyperlink"/>
                <w:noProof/>
              </w:rPr>
              <w:delText>Archiefnominatie, Datum archiefactie en Status</w:delText>
            </w:r>
            <w:r w:rsidR="00945BE0">
              <w:rPr>
                <w:noProof/>
                <w:webHidden/>
              </w:rPr>
              <w:tab/>
            </w:r>
            <w:r w:rsidR="00945BE0">
              <w:rPr>
                <w:noProof/>
                <w:webHidden/>
              </w:rPr>
              <w:fldChar w:fldCharType="begin"/>
            </w:r>
            <w:r w:rsidR="00945BE0">
              <w:rPr>
                <w:noProof/>
                <w:webHidden/>
              </w:rPr>
              <w:delInstrText xml:space="preserve"> PAGEREF _Toc493816695 \h </w:delInstrText>
            </w:r>
            <w:r w:rsidR="00945BE0">
              <w:rPr>
                <w:noProof/>
                <w:webHidden/>
              </w:rPr>
            </w:r>
            <w:r w:rsidR="00945BE0">
              <w:rPr>
                <w:noProof/>
                <w:webHidden/>
              </w:rPr>
              <w:fldChar w:fldCharType="separate"/>
            </w:r>
            <w:r w:rsidR="00945BE0">
              <w:rPr>
                <w:noProof/>
                <w:webHidden/>
              </w:rPr>
              <w:delText>41</w:delText>
            </w:r>
            <w:r w:rsidR="00945BE0">
              <w:rPr>
                <w:noProof/>
                <w:webHidden/>
              </w:rPr>
              <w:fldChar w:fldCharType="end"/>
            </w:r>
            <w:r>
              <w:rPr>
                <w:noProof/>
              </w:rPr>
              <w:fldChar w:fldCharType="end"/>
            </w:r>
          </w:del>
        </w:p>
        <w:p w14:paraId="2E35D485" w14:textId="77777777" w:rsidR="00945BE0" w:rsidRDefault="00AE6939">
          <w:pPr>
            <w:pStyle w:val="Inhopg3"/>
            <w:tabs>
              <w:tab w:val="left" w:pos="1320"/>
              <w:tab w:val="right" w:leader="dot" w:pos="9062"/>
            </w:tabs>
            <w:rPr>
              <w:del w:id="116" w:author="Arjan Kloosterboer" w:date="2017-09-22T04:10:00Z"/>
              <w:noProof/>
              <w:lang w:val="nl-NL" w:eastAsia="nl-NL"/>
            </w:rPr>
          </w:pPr>
          <w:del w:id="117" w:author="Arjan Kloosterboer" w:date="2017-09-22T04:10:00Z">
            <w:r>
              <w:fldChar w:fldCharType="begin"/>
            </w:r>
            <w:r>
              <w:delInstrText xml:space="preserve"> HYPERLINK \l "_Toc493816696" </w:delInstrText>
            </w:r>
            <w:r>
              <w:fldChar w:fldCharType="separate"/>
            </w:r>
            <w:r w:rsidR="00945BE0" w:rsidRPr="00916C35">
              <w:rPr>
                <w:rStyle w:val="Hyperlink"/>
                <w:noProof/>
              </w:rPr>
              <w:delText>2.5.5</w:delText>
            </w:r>
            <w:r w:rsidR="00945BE0">
              <w:rPr>
                <w:noProof/>
                <w:lang w:val="nl-NL" w:eastAsia="nl-NL"/>
              </w:rPr>
              <w:tab/>
            </w:r>
            <w:r w:rsidR="00945BE0" w:rsidRPr="00916C35">
              <w:rPr>
                <w:rStyle w:val="Hyperlink"/>
                <w:noProof/>
              </w:rPr>
              <w:delText>Gebruiksrechten</w:delText>
            </w:r>
            <w:r w:rsidR="00945BE0">
              <w:rPr>
                <w:noProof/>
                <w:webHidden/>
              </w:rPr>
              <w:tab/>
            </w:r>
            <w:r w:rsidR="00945BE0">
              <w:rPr>
                <w:noProof/>
                <w:webHidden/>
              </w:rPr>
              <w:fldChar w:fldCharType="begin"/>
            </w:r>
            <w:r w:rsidR="00945BE0">
              <w:rPr>
                <w:noProof/>
                <w:webHidden/>
              </w:rPr>
              <w:delInstrText xml:space="preserve"> PAGEREF _Toc493816696 \h </w:delInstrText>
            </w:r>
            <w:r w:rsidR="00945BE0">
              <w:rPr>
                <w:noProof/>
                <w:webHidden/>
              </w:rPr>
            </w:r>
            <w:r w:rsidR="00945BE0">
              <w:rPr>
                <w:noProof/>
                <w:webHidden/>
              </w:rPr>
              <w:fldChar w:fldCharType="separate"/>
            </w:r>
            <w:r w:rsidR="00945BE0">
              <w:rPr>
                <w:noProof/>
                <w:webHidden/>
              </w:rPr>
              <w:delText>45</w:delText>
            </w:r>
            <w:r w:rsidR="00945BE0">
              <w:rPr>
                <w:noProof/>
                <w:webHidden/>
              </w:rPr>
              <w:fldChar w:fldCharType="end"/>
            </w:r>
            <w:r>
              <w:rPr>
                <w:noProof/>
              </w:rPr>
              <w:fldChar w:fldCharType="end"/>
            </w:r>
          </w:del>
        </w:p>
        <w:p w14:paraId="6226B1C7" w14:textId="77777777" w:rsidR="00945BE0" w:rsidRDefault="00AE6939">
          <w:pPr>
            <w:pStyle w:val="Inhopg3"/>
            <w:tabs>
              <w:tab w:val="left" w:pos="1320"/>
              <w:tab w:val="right" w:leader="dot" w:pos="9062"/>
            </w:tabs>
            <w:rPr>
              <w:del w:id="118" w:author="Arjan Kloosterboer" w:date="2017-09-22T04:10:00Z"/>
              <w:noProof/>
              <w:lang w:val="nl-NL" w:eastAsia="nl-NL"/>
            </w:rPr>
          </w:pPr>
          <w:del w:id="119" w:author="Arjan Kloosterboer" w:date="2017-09-22T04:10:00Z">
            <w:r>
              <w:fldChar w:fldCharType="begin"/>
            </w:r>
            <w:r>
              <w:delInstrText xml:space="preserve"> HYPERLINK \l "_Toc493816697" </w:delInstrText>
            </w:r>
            <w:r>
              <w:fldChar w:fldCharType="separate"/>
            </w:r>
            <w:r w:rsidR="00945BE0" w:rsidRPr="00916C35">
              <w:rPr>
                <w:rStyle w:val="Hyperlink"/>
                <w:noProof/>
              </w:rPr>
              <w:delText>2.5.6</w:delText>
            </w:r>
            <w:r w:rsidR="00945BE0">
              <w:rPr>
                <w:noProof/>
                <w:lang w:val="nl-NL" w:eastAsia="nl-NL"/>
              </w:rPr>
              <w:tab/>
            </w:r>
            <w:r w:rsidR="00945BE0" w:rsidRPr="00916C35">
              <w:rPr>
                <w:rStyle w:val="Hyperlink"/>
                <w:noProof/>
              </w:rPr>
              <w:delText>Ondertekening</w:delText>
            </w:r>
            <w:r w:rsidR="00945BE0">
              <w:rPr>
                <w:noProof/>
                <w:webHidden/>
              </w:rPr>
              <w:tab/>
            </w:r>
            <w:r w:rsidR="00945BE0">
              <w:rPr>
                <w:noProof/>
                <w:webHidden/>
              </w:rPr>
              <w:fldChar w:fldCharType="begin"/>
            </w:r>
            <w:r w:rsidR="00945BE0">
              <w:rPr>
                <w:noProof/>
                <w:webHidden/>
              </w:rPr>
              <w:delInstrText xml:space="preserve"> PAGEREF _Toc493816697 \h </w:delInstrText>
            </w:r>
            <w:r w:rsidR="00945BE0">
              <w:rPr>
                <w:noProof/>
                <w:webHidden/>
              </w:rPr>
            </w:r>
            <w:r w:rsidR="00945BE0">
              <w:rPr>
                <w:noProof/>
                <w:webHidden/>
              </w:rPr>
              <w:fldChar w:fldCharType="separate"/>
            </w:r>
            <w:r w:rsidR="00945BE0">
              <w:rPr>
                <w:noProof/>
                <w:webHidden/>
              </w:rPr>
              <w:delText>48</w:delText>
            </w:r>
            <w:r w:rsidR="00945BE0">
              <w:rPr>
                <w:noProof/>
                <w:webHidden/>
              </w:rPr>
              <w:fldChar w:fldCharType="end"/>
            </w:r>
            <w:r>
              <w:rPr>
                <w:noProof/>
              </w:rPr>
              <w:fldChar w:fldCharType="end"/>
            </w:r>
          </w:del>
        </w:p>
        <w:p w14:paraId="017F19BB" w14:textId="77777777" w:rsidR="00945BE0" w:rsidRDefault="00AE6939">
          <w:pPr>
            <w:pStyle w:val="Inhopg3"/>
            <w:tabs>
              <w:tab w:val="left" w:pos="1320"/>
              <w:tab w:val="right" w:leader="dot" w:pos="9062"/>
            </w:tabs>
            <w:rPr>
              <w:del w:id="120" w:author="Arjan Kloosterboer" w:date="2017-09-22T04:10:00Z"/>
              <w:noProof/>
              <w:lang w:val="nl-NL" w:eastAsia="nl-NL"/>
            </w:rPr>
          </w:pPr>
          <w:del w:id="121" w:author="Arjan Kloosterboer" w:date="2017-09-22T04:10:00Z">
            <w:r>
              <w:fldChar w:fldCharType="begin"/>
            </w:r>
            <w:r>
              <w:delInstrText xml:space="preserve"> HYPERLINK \l "_Toc493816698" </w:delInstrText>
            </w:r>
            <w:r>
              <w:fldChar w:fldCharType="separate"/>
            </w:r>
            <w:r w:rsidR="00945BE0" w:rsidRPr="00916C35">
              <w:rPr>
                <w:rStyle w:val="Hyperlink"/>
                <w:noProof/>
              </w:rPr>
              <w:delText>2.5.7</w:delText>
            </w:r>
            <w:r w:rsidR="00945BE0">
              <w:rPr>
                <w:noProof/>
                <w:lang w:val="nl-NL" w:eastAsia="nl-NL"/>
              </w:rPr>
              <w:tab/>
            </w:r>
            <w:r w:rsidR="00945BE0" w:rsidRPr="00916C35">
              <w:rPr>
                <w:rStyle w:val="Hyperlink"/>
                <w:noProof/>
              </w:rPr>
              <w:delText>Verschijningsvorm</w:delText>
            </w:r>
            <w:r w:rsidR="00945BE0">
              <w:rPr>
                <w:noProof/>
                <w:webHidden/>
              </w:rPr>
              <w:tab/>
            </w:r>
            <w:r w:rsidR="00945BE0">
              <w:rPr>
                <w:noProof/>
                <w:webHidden/>
              </w:rPr>
              <w:fldChar w:fldCharType="begin"/>
            </w:r>
            <w:r w:rsidR="00945BE0">
              <w:rPr>
                <w:noProof/>
                <w:webHidden/>
              </w:rPr>
              <w:delInstrText xml:space="preserve"> PAGEREF _Toc493816698 \h </w:delInstrText>
            </w:r>
            <w:r w:rsidR="00945BE0">
              <w:rPr>
                <w:noProof/>
                <w:webHidden/>
              </w:rPr>
            </w:r>
            <w:r w:rsidR="00945BE0">
              <w:rPr>
                <w:noProof/>
                <w:webHidden/>
              </w:rPr>
              <w:fldChar w:fldCharType="separate"/>
            </w:r>
            <w:r w:rsidR="00945BE0">
              <w:rPr>
                <w:noProof/>
                <w:webHidden/>
              </w:rPr>
              <w:delText>50</w:delText>
            </w:r>
            <w:r w:rsidR="00945BE0">
              <w:rPr>
                <w:noProof/>
                <w:webHidden/>
              </w:rPr>
              <w:fldChar w:fldCharType="end"/>
            </w:r>
            <w:r>
              <w:rPr>
                <w:noProof/>
              </w:rPr>
              <w:fldChar w:fldCharType="end"/>
            </w:r>
          </w:del>
        </w:p>
        <w:p w14:paraId="040AC6C5" w14:textId="77777777" w:rsidR="00945BE0" w:rsidRDefault="00AE6939">
          <w:pPr>
            <w:pStyle w:val="Inhopg2"/>
            <w:tabs>
              <w:tab w:val="left" w:pos="880"/>
              <w:tab w:val="right" w:leader="dot" w:pos="9062"/>
            </w:tabs>
            <w:rPr>
              <w:del w:id="122" w:author="Arjan Kloosterboer" w:date="2017-09-22T04:10:00Z"/>
              <w:noProof/>
              <w:lang w:val="nl-NL" w:eastAsia="nl-NL"/>
            </w:rPr>
          </w:pPr>
          <w:del w:id="123" w:author="Arjan Kloosterboer" w:date="2017-09-22T04:10:00Z">
            <w:r>
              <w:fldChar w:fldCharType="begin"/>
            </w:r>
            <w:r>
              <w:delInstrText xml:space="preserve"> HYPERLINK \l "_Toc493816699" </w:delInstrText>
            </w:r>
            <w:r>
              <w:fldChar w:fldCharType="separate"/>
            </w:r>
            <w:r w:rsidR="00945BE0" w:rsidRPr="00916C35">
              <w:rPr>
                <w:rStyle w:val="Hyperlink"/>
                <w:noProof/>
              </w:rPr>
              <w:delText>2.6</w:delText>
            </w:r>
            <w:r w:rsidR="00945BE0">
              <w:rPr>
                <w:noProof/>
                <w:lang w:val="nl-NL" w:eastAsia="nl-NL"/>
              </w:rPr>
              <w:tab/>
            </w:r>
            <w:r w:rsidR="00945BE0" w:rsidRPr="00916C35">
              <w:rPr>
                <w:rStyle w:val="Hyperlink"/>
                <w:noProof/>
              </w:rPr>
              <w:delText>INFORMATIEOBJECTTYPE</w:delText>
            </w:r>
            <w:r w:rsidR="00945BE0">
              <w:rPr>
                <w:noProof/>
                <w:webHidden/>
              </w:rPr>
              <w:tab/>
            </w:r>
            <w:r w:rsidR="00945BE0">
              <w:rPr>
                <w:noProof/>
                <w:webHidden/>
              </w:rPr>
              <w:fldChar w:fldCharType="begin"/>
            </w:r>
            <w:r w:rsidR="00945BE0">
              <w:rPr>
                <w:noProof/>
                <w:webHidden/>
              </w:rPr>
              <w:delInstrText xml:space="preserve"> PAGEREF _Toc493816699 \h </w:delInstrText>
            </w:r>
            <w:r w:rsidR="00945BE0">
              <w:rPr>
                <w:noProof/>
                <w:webHidden/>
              </w:rPr>
            </w:r>
            <w:r w:rsidR="00945BE0">
              <w:rPr>
                <w:noProof/>
                <w:webHidden/>
              </w:rPr>
              <w:fldChar w:fldCharType="separate"/>
            </w:r>
            <w:r w:rsidR="00945BE0">
              <w:rPr>
                <w:noProof/>
                <w:webHidden/>
              </w:rPr>
              <w:delText>51</w:delText>
            </w:r>
            <w:r w:rsidR="00945BE0">
              <w:rPr>
                <w:noProof/>
                <w:webHidden/>
              </w:rPr>
              <w:fldChar w:fldCharType="end"/>
            </w:r>
            <w:r>
              <w:rPr>
                <w:noProof/>
              </w:rPr>
              <w:fldChar w:fldCharType="end"/>
            </w:r>
          </w:del>
        </w:p>
        <w:p w14:paraId="2C783103" w14:textId="77777777" w:rsidR="00945BE0" w:rsidRDefault="00AE6939">
          <w:pPr>
            <w:pStyle w:val="Inhopg3"/>
            <w:tabs>
              <w:tab w:val="left" w:pos="1320"/>
              <w:tab w:val="right" w:leader="dot" w:pos="9062"/>
            </w:tabs>
            <w:rPr>
              <w:del w:id="124" w:author="Arjan Kloosterboer" w:date="2017-09-22T04:10:00Z"/>
              <w:noProof/>
              <w:lang w:val="nl-NL" w:eastAsia="nl-NL"/>
            </w:rPr>
          </w:pPr>
          <w:del w:id="125" w:author="Arjan Kloosterboer" w:date="2017-09-22T04:10:00Z">
            <w:r>
              <w:fldChar w:fldCharType="begin"/>
            </w:r>
            <w:r>
              <w:delInstrText xml:space="preserve"> HYPERLINK \l "_Toc493816700" </w:delInstrText>
            </w:r>
            <w:r>
              <w:fldChar w:fldCharType="separate"/>
            </w:r>
            <w:r w:rsidR="00945BE0" w:rsidRPr="00916C35">
              <w:rPr>
                <w:rStyle w:val="Hyperlink"/>
                <w:noProof/>
              </w:rPr>
              <w:delText>2.6.1</w:delText>
            </w:r>
            <w:r w:rsidR="00945BE0">
              <w:rPr>
                <w:noProof/>
                <w:lang w:val="nl-NL" w:eastAsia="nl-NL"/>
              </w:rPr>
              <w:tab/>
            </w:r>
            <w:r w:rsidR="00945BE0" w:rsidRPr="00916C35">
              <w:rPr>
                <w:rStyle w:val="Hyperlink"/>
                <w:noProof/>
              </w:rPr>
              <w:delText>Unieke aanduiding</w:delText>
            </w:r>
            <w:r w:rsidR="00945BE0">
              <w:rPr>
                <w:noProof/>
                <w:webHidden/>
              </w:rPr>
              <w:tab/>
            </w:r>
            <w:r w:rsidR="00945BE0">
              <w:rPr>
                <w:noProof/>
                <w:webHidden/>
              </w:rPr>
              <w:fldChar w:fldCharType="begin"/>
            </w:r>
            <w:r w:rsidR="00945BE0">
              <w:rPr>
                <w:noProof/>
                <w:webHidden/>
              </w:rPr>
              <w:delInstrText xml:space="preserve"> PAGEREF _Toc493816700 \h </w:delInstrText>
            </w:r>
            <w:r w:rsidR="00945BE0">
              <w:rPr>
                <w:noProof/>
                <w:webHidden/>
              </w:rPr>
            </w:r>
            <w:r w:rsidR="00945BE0">
              <w:rPr>
                <w:noProof/>
                <w:webHidden/>
              </w:rPr>
              <w:fldChar w:fldCharType="separate"/>
            </w:r>
            <w:r w:rsidR="00945BE0">
              <w:rPr>
                <w:noProof/>
                <w:webHidden/>
              </w:rPr>
              <w:delText>52</w:delText>
            </w:r>
            <w:r w:rsidR="00945BE0">
              <w:rPr>
                <w:noProof/>
                <w:webHidden/>
              </w:rPr>
              <w:fldChar w:fldCharType="end"/>
            </w:r>
            <w:r>
              <w:rPr>
                <w:noProof/>
              </w:rPr>
              <w:fldChar w:fldCharType="end"/>
            </w:r>
          </w:del>
        </w:p>
        <w:p w14:paraId="19FCFCF8" w14:textId="77777777" w:rsidR="00945BE0" w:rsidRDefault="00AE6939">
          <w:pPr>
            <w:pStyle w:val="Inhopg3"/>
            <w:tabs>
              <w:tab w:val="left" w:pos="1320"/>
              <w:tab w:val="right" w:leader="dot" w:pos="9062"/>
            </w:tabs>
            <w:rPr>
              <w:del w:id="126" w:author="Arjan Kloosterboer" w:date="2017-09-22T04:10:00Z"/>
              <w:noProof/>
              <w:lang w:val="nl-NL" w:eastAsia="nl-NL"/>
            </w:rPr>
          </w:pPr>
          <w:del w:id="127" w:author="Arjan Kloosterboer" w:date="2017-09-22T04:10:00Z">
            <w:r>
              <w:fldChar w:fldCharType="begin"/>
            </w:r>
            <w:r>
              <w:delInstrText xml:space="preserve"> HYPERLINK \l "_Toc493816701" </w:delInstrText>
            </w:r>
            <w:r>
              <w:fldChar w:fldCharType="separate"/>
            </w:r>
            <w:r w:rsidR="00945BE0" w:rsidRPr="00916C35">
              <w:rPr>
                <w:rStyle w:val="Hyperlink"/>
                <w:noProof/>
              </w:rPr>
              <w:delText>2.6.2</w:delText>
            </w:r>
            <w:r w:rsidR="00945BE0">
              <w:rPr>
                <w:noProof/>
                <w:lang w:val="nl-NL" w:eastAsia="nl-NL"/>
              </w:rPr>
              <w:tab/>
            </w:r>
            <w:r w:rsidR="00945BE0" w:rsidRPr="00916C35">
              <w:rPr>
                <w:rStyle w:val="Hyperlink"/>
                <w:noProof/>
              </w:rPr>
              <w:delText>Informatieobjecttype-omschrijving generiek</w:delText>
            </w:r>
            <w:r w:rsidR="00945BE0">
              <w:rPr>
                <w:noProof/>
                <w:webHidden/>
              </w:rPr>
              <w:tab/>
            </w:r>
            <w:r w:rsidR="00945BE0">
              <w:rPr>
                <w:noProof/>
                <w:webHidden/>
              </w:rPr>
              <w:fldChar w:fldCharType="begin"/>
            </w:r>
            <w:r w:rsidR="00945BE0">
              <w:rPr>
                <w:noProof/>
                <w:webHidden/>
              </w:rPr>
              <w:delInstrText xml:space="preserve"> PAGEREF _Toc493816701 \h </w:delInstrText>
            </w:r>
            <w:r w:rsidR="00945BE0">
              <w:rPr>
                <w:noProof/>
                <w:webHidden/>
              </w:rPr>
            </w:r>
            <w:r w:rsidR="00945BE0">
              <w:rPr>
                <w:noProof/>
                <w:webHidden/>
              </w:rPr>
              <w:fldChar w:fldCharType="separate"/>
            </w:r>
            <w:r w:rsidR="00945BE0">
              <w:rPr>
                <w:noProof/>
                <w:webHidden/>
              </w:rPr>
              <w:delText>53</w:delText>
            </w:r>
            <w:r w:rsidR="00945BE0">
              <w:rPr>
                <w:noProof/>
                <w:webHidden/>
              </w:rPr>
              <w:fldChar w:fldCharType="end"/>
            </w:r>
            <w:r>
              <w:rPr>
                <w:noProof/>
              </w:rPr>
              <w:fldChar w:fldCharType="end"/>
            </w:r>
          </w:del>
        </w:p>
        <w:p w14:paraId="1981651D" w14:textId="77777777" w:rsidR="00945BE0" w:rsidRDefault="00AE6939">
          <w:pPr>
            <w:pStyle w:val="Inhopg2"/>
            <w:tabs>
              <w:tab w:val="left" w:pos="880"/>
              <w:tab w:val="right" w:leader="dot" w:pos="9062"/>
            </w:tabs>
            <w:rPr>
              <w:del w:id="128" w:author="Arjan Kloosterboer" w:date="2017-09-22T04:10:00Z"/>
              <w:noProof/>
              <w:lang w:val="nl-NL" w:eastAsia="nl-NL"/>
            </w:rPr>
          </w:pPr>
          <w:del w:id="129" w:author="Arjan Kloosterboer" w:date="2017-09-22T04:10:00Z">
            <w:r>
              <w:fldChar w:fldCharType="begin"/>
            </w:r>
            <w:r>
              <w:delInstrText xml:space="preserve"> HYPERLINK \l "_Toc493816702" </w:delInstrText>
            </w:r>
            <w:r>
              <w:fldChar w:fldCharType="separate"/>
            </w:r>
            <w:r w:rsidR="00945BE0" w:rsidRPr="00916C35">
              <w:rPr>
                <w:rStyle w:val="Hyperlink"/>
                <w:noProof/>
              </w:rPr>
              <w:delText>2.7</w:delText>
            </w:r>
            <w:r w:rsidR="00945BE0">
              <w:rPr>
                <w:noProof/>
                <w:lang w:val="nl-NL" w:eastAsia="nl-NL"/>
              </w:rPr>
              <w:tab/>
            </w:r>
            <w:r w:rsidR="00945BE0" w:rsidRPr="00916C35">
              <w:rPr>
                <w:rStyle w:val="Hyperlink"/>
                <w:noProof/>
              </w:rPr>
              <w:delText>KLANTCONTACT</w:delText>
            </w:r>
            <w:r w:rsidR="00945BE0">
              <w:rPr>
                <w:noProof/>
                <w:webHidden/>
              </w:rPr>
              <w:tab/>
            </w:r>
            <w:r w:rsidR="00945BE0">
              <w:rPr>
                <w:noProof/>
                <w:webHidden/>
              </w:rPr>
              <w:fldChar w:fldCharType="begin"/>
            </w:r>
            <w:r w:rsidR="00945BE0">
              <w:rPr>
                <w:noProof/>
                <w:webHidden/>
              </w:rPr>
              <w:delInstrText xml:space="preserve"> PAGEREF _Toc493816702 \h </w:delInstrText>
            </w:r>
            <w:r w:rsidR="00945BE0">
              <w:rPr>
                <w:noProof/>
                <w:webHidden/>
              </w:rPr>
            </w:r>
            <w:r w:rsidR="00945BE0">
              <w:rPr>
                <w:noProof/>
                <w:webHidden/>
              </w:rPr>
              <w:fldChar w:fldCharType="separate"/>
            </w:r>
            <w:r w:rsidR="00945BE0">
              <w:rPr>
                <w:noProof/>
                <w:webHidden/>
              </w:rPr>
              <w:delText>55</w:delText>
            </w:r>
            <w:r w:rsidR="00945BE0">
              <w:rPr>
                <w:noProof/>
                <w:webHidden/>
              </w:rPr>
              <w:fldChar w:fldCharType="end"/>
            </w:r>
            <w:r>
              <w:rPr>
                <w:noProof/>
              </w:rPr>
              <w:fldChar w:fldCharType="end"/>
            </w:r>
          </w:del>
        </w:p>
        <w:p w14:paraId="1410CF69" w14:textId="77777777" w:rsidR="00945BE0" w:rsidRDefault="00AE6939">
          <w:pPr>
            <w:pStyle w:val="Inhopg2"/>
            <w:tabs>
              <w:tab w:val="left" w:pos="880"/>
              <w:tab w:val="right" w:leader="dot" w:pos="9062"/>
            </w:tabs>
            <w:rPr>
              <w:del w:id="130" w:author="Arjan Kloosterboer" w:date="2017-09-22T04:10:00Z"/>
              <w:noProof/>
              <w:lang w:val="nl-NL" w:eastAsia="nl-NL"/>
            </w:rPr>
          </w:pPr>
          <w:del w:id="131" w:author="Arjan Kloosterboer" w:date="2017-09-22T04:10:00Z">
            <w:r>
              <w:fldChar w:fldCharType="begin"/>
            </w:r>
            <w:r>
              <w:delInstrText xml:space="preserve"> HYPERLINK \l "_Toc493816703" </w:delInstrText>
            </w:r>
            <w:r>
              <w:fldChar w:fldCharType="separate"/>
            </w:r>
            <w:r w:rsidR="00945BE0" w:rsidRPr="00916C35">
              <w:rPr>
                <w:rStyle w:val="Hyperlink"/>
                <w:noProof/>
              </w:rPr>
              <w:delText>2.8</w:delText>
            </w:r>
            <w:r w:rsidR="00945BE0">
              <w:rPr>
                <w:noProof/>
                <w:lang w:val="nl-NL" w:eastAsia="nl-NL"/>
              </w:rPr>
              <w:tab/>
            </w:r>
            <w:r w:rsidR="00945BE0" w:rsidRPr="00916C35">
              <w:rPr>
                <w:rStyle w:val="Hyperlink"/>
                <w:noProof/>
              </w:rPr>
              <w:delText>MEDEWERKER</w:delText>
            </w:r>
            <w:r w:rsidR="00945BE0">
              <w:rPr>
                <w:noProof/>
                <w:webHidden/>
              </w:rPr>
              <w:tab/>
            </w:r>
            <w:r w:rsidR="00945BE0">
              <w:rPr>
                <w:noProof/>
                <w:webHidden/>
              </w:rPr>
              <w:fldChar w:fldCharType="begin"/>
            </w:r>
            <w:r w:rsidR="00945BE0">
              <w:rPr>
                <w:noProof/>
                <w:webHidden/>
              </w:rPr>
              <w:delInstrText xml:space="preserve"> PAGEREF _Toc493816703 \h </w:delInstrText>
            </w:r>
            <w:r w:rsidR="00945BE0">
              <w:rPr>
                <w:noProof/>
                <w:webHidden/>
              </w:rPr>
            </w:r>
            <w:r w:rsidR="00945BE0">
              <w:rPr>
                <w:noProof/>
                <w:webHidden/>
              </w:rPr>
              <w:fldChar w:fldCharType="separate"/>
            </w:r>
            <w:r w:rsidR="00945BE0">
              <w:rPr>
                <w:noProof/>
                <w:webHidden/>
              </w:rPr>
              <w:delText>67</w:delText>
            </w:r>
            <w:r w:rsidR="00945BE0">
              <w:rPr>
                <w:noProof/>
                <w:webHidden/>
              </w:rPr>
              <w:fldChar w:fldCharType="end"/>
            </w:r>
            <w:r>
              <w:rPr>
                <w:noProof/>
              </w:rPr>
              <w:fldChar w:fldCharType="end"/>
            </w:r>
          </w:del>
        </w:p>
        <w:p w14:paraId="63F19E03" w14:textId="77777777" w:rsidR="00945BE0" w:rsidRDefault="00AE6939">
          <w:pPr>
            <w:pStyle w:val="Inhopg2"/>
            <w:tabs>
              <w:tab w:val="left" w:pos="880"/>
              <w:tab w:val="right" w:leader="dot" w:pos="9062"/>
            </w:tabs>
            <w:rPr>
              <w:del w:id="132" w:author="Arjan Kloosterboer" w:date="2017-09-22T04:10:00Z"/>
              <w:noProof/>
              <w:lang w:val="nl-NL" w:eastAsia="nl-NL"/>
            </w:rPr>
          </w:pPr>
          <w:del w:id="133" w:author="Arjan Kloosterboer" w:date="2017-09-22T04:10:00Z">
            <w:r>
              <w:fldChar w:fldCharType="begin"/>
            </w:r>
            <w:r>
              <w:delInstrText xml:space="preserve"> HYPERLINK \l "_Toc493816704" </w:delInstrText>
            </w:r>
            <w:r>
              <w:fldChar w:fldCharType="separate"/>
            </w:r>
            <w:r w:rsidR="00945BE0" w:rsidRPr="00916C35">
              <w:rPr>
                <w:rStyle w:val="Hyperlink"/>
                <w:noProof/>
              </w:rPr>
              <w:delText>2.9</w:delText>
            </w:r>
            <w:r w:rsidR="00945BE0">
              <w:rPr>
                <w:noProof/>
                <w:lang w:val="nl-NL" w:eastAsia="nl-NL"/>
              </w:rPr>
              <w:tab/>
            </w:r>
            <w:r w:rsidR="00945BE0" w:rsidRPr="00916C35">
              <w:rPr>
                <w:rStyle w:val="Hyperlink"/>
                <w:noProof/>
              </w:rPr>
              <w:delText>ORGANISATORISCHE EENHEID</w:delText>
            </w:r>
            <w:r w:rsidR="00945BE0">
              <w:rPr>
                <w:noProof/>
                <w:webHidden/>
              </w:rPr>
              <w:tab/>
            </w:r>
            <w:r w:rsidR="00945BE0">
              <w:rPr>
                <w:noProof/>
                <w:webHidden/>
              </w:rPr>
              <w:fldChar w:fldCharType="begin"/>
            </w:r>
            <w:r w:rsidR="00945BE0">
              <w:rPr>
                <w:noProof/>
                <w:webHidden/>
              </w:rPr>
              <w:delInstrText xml:space="preserve"> PAGEREF _Toc493816704 \h </w:delInstrText>
            </w:r>
            <w:r w:rsidR="00945BE0">
              <w:rPr>
                <w:noProof/>
                <w:webHidden/>
              </w:rPr>
            </w:r>
            <w:r w:rsidR="00945BE0">
              <w:rPr>
                <w:noProof/>
                <w:webHidden/>
              </w:rPr>
              <w:fldChar w:fldCharType="separate"/>
            </w:r>
            <w:r w:rsidR="00945BE0">
              <w:rPr>
                <w:noProof/>
                <w:webHidden/>
              </w:rPr>
              <w:delText>69</w:delText>
            </w:r>
            <w:r w:rsidR="00945BE0">
              <w:rPr>
                <w:noProof/>
                <w:webHidden/>
              </w:rPr>
              <w:fldChar w:fldCharType="end"/>
            </w:r>
            <w:r>
              <w:rPr>
                <w:noProof/>
              </w:rPr>
              <w:fldChar w:fldCharType="end"/>
            </w:r>
          </w:del>
        </w:p>
        <w:p w14:paraId="4747B763" w14:textId="77777777" w:rsidR="00945BE0" w:rsidRDefault="00AE6939">
          <w:pPr>
            <w:pStyle w:val="Inhopg2"/>
            <w:tabs>
              <w:tab w:val="left" w:pos="880"/>
              <w:tab w:val="right" w:leader="dot" w:pos="9062"/>
            </w:tabs>
            <w:rPr>
              <w:del w:id="134" w:author="Arjan Kloosterboer" w:date="2017-09-22T04:10:00Z"/>
              <w:noProof/>
              <w:lang w:val="nl-NL" w:eastAsia="nl-NL"/>
            </w:rPr>
          </w:pPr>
          <w:del w:id="135" w:author="Arjan Kloosterboer" w:date="2017-09-22T04:10:00Z">
            <w:r>
              <w:fldChar w:fldCharType="begin"/>
            </w:r>
            <w:r>
              <w:delInstrText xml:space="preserve"> HYPERLINK \l "_Toc493816705" </w:delInstrText>
            </w:r>
            <w:r>
              <w:fldChar w:fldCharType="separate"/>
            </w:r>
            <w:r w:rsidR="00945BE0" w:rsidRPr="00916C35">
              <w:rPr>
                <w:rStyle w:val="Hyperlink"/>
                <w:noProof/>
              </w:rPr>
              <w:delText>2.10</w:delText>
            </w:r>
            <w:r w:rsidR="00945BE0">
              <w:rPr>
                <w:noProof/>
                <w:lang w:val="nl-NL" w:eastAsia="nl-NL"/>
              </w:rPr>
              <w:tab/>
            </w:r>
            <w:r w:rsidR="00945BE0" w:rsidRPr="00916C35">
              <w:rPr>
                <w:rStyle w:val="Hyperlink"/>
                <w:noProof/>
              </w:rPr>
              <w:delText>ROL</w:delText>
            </w:r>
            <w:r w:rsidR="00945BE0">
              <w:rPr>
                <w:noProof/>
                <w:webHidden/>
              </w:rPr>
              <w:tab/>
            </w:r>
            <w:r w:rsidR="00945BE0">
              <w:rPr>
                <w:noProof/>
                <w:webHidden/>
              </w:rPr>
              <w:fldChar w:fldCharType="begin"/>
            </w:r>
            <w:r w:rsidR="00945BE0">
              <w:rPr>
                <w:noProof/>
                <w:webHidden/>
              </w:rPr>
              <w:delInstrText xml:space="preserve"> PAGEREF _Toc493816705 \h </w:delInstrText>
            </w:r>
            <w:r w:rsidR="00945BE0">
              <w:rPr>
                <w:noProof/>
                <w:webHidden/>
              </w:rPr>
            </w:r>
            <w:r w:rsidR="00945BE0">
              <w:rPr>
                <w:noProof/>
                <w:webHidden/>
              </w:rPr>
              <w:fldChar w:fldCharType="separate"/>
            </w:r>
            <w:r w:rsidR="00945BE0">
              <w:rPr>
                <w:noProof/>
                <w:webHidden/>
              </w:rPr>
              <w:delText>72</w:delText>
            </w:r>
            <w:r w:rsidR="00945BE0">
              <w:rPr>
                <w:noProof/>
                <w:webHidden/>
              </w:rPr>
              <w:fldChar w:fldCharType="end"/>
            </w:r>
            <w:r>
              <w:rPr>
                <w:noProof/>
              </w:rPr>
              <w:fldChar w:fldCharType="end"/>
            </w:r>
          </w:del>
        </w:p>
        <w:p w14:paraId="25532E7A" w14:textId="77777777" w:rsidR="00945BE0" w:rsidRDefault="00AE6939">
          <w:pPr>
            <w:pStyle w:val="Inhopg3"/>
            <w:tabs>
              <w:tab w:val="left" w:pos="1320"/>
              <w:tab w:val="right" w:leader="dot" w:pos="9062"/>
            </w:tabs>
            <w:rPr>
              <w:del w:id="136" w:author="Arjan Kloosterboer" w:date="2017-09-22T04:10:00Z"/>
              <w:noProof/>
              <w:lang w:val="nl-NL" w:eastAsia="nl-NL"/>
            </w:rPr>
          </w:pPr>
          <w:del w:id="137" w:author="Arjan Kloosterboer" w:date="2017-09-22T04:10:00Z">
            <w:r>
              <w:lastRenderedPageBreak/>
              <w:fldChar w:fldCharType="begin"/>
            </w:r>
            <w:r>
              <w:delInstrText xml:space="preserve"> HYPERLINK \l "_Toc493816706" </w:delInstrText>
            </w:r>
            <w:r>
              <w:fldChar w:fldCharType="separate"/>
            </w:r>
            <w:r w:rsidR="00945BE0" w:rsidRPr="00916C35">
              <w:rPr>
                <w:rStyle w:val="Hyperlink"/>
                <w:noProof/>
              </w:rPr>
              <w:delText>2.10.1</w:delText>
            </w:r>
            <w:r w:rsidR="00945BE0">
              <w:rPr>
                <w:noProof/>
                <w:lang w:val="nl-NL" w:eastAsia="nl-NL"/>
              </w:rPr>
              <w:tab/>
            </w:r>
            <w:r w:rsidR="00945BE0" w:rsidRPr="00916C35">
              <w:rPr>
                <w:rStyle w:val="Hyperlink"/>
                <w:noProof/>
              </w:rPr>
              <w:delText>Meerdere initiatoren</w:delText>
            </w:r>
            <w:r w:rsidR="00945BE0">
              <w:rPr>
                <w:noProof/>
                <w:webHidden/>
              </w:rPr>
              <w:tab/>
            </w:r>
            <w:r w:rsidR="00945BE0">
              <w:rPr>
                <w:noProof/>
                <w:webHidden/>
              </w:rPr>
              <w:fldChar w:fldCharType="begin"/>
            </w:r>
            <w:r w:rsidR="00945BE0">
              <w:rPr>
                <w:noProof/>
                <w:webHidden/>
              </w:rPr>
              <w:delInstrText xml:space="preserve"> PAGEREF _Toc493816706 \h </w:delInstrText>
            </w:r>
            <w:r w:rsidR="00945BE0">
              <w:rPr>
                <w:noProof/>
                <w:webHidden/>
              </w:rPr>
            </w:r>
            <w:r w:rsidR="00945BE0">
              <w:rPr>
                <w:noProof/>
                <w:webHidden/>
              </w:rPr>
              <w:fldChar w:fldCharType="separate"/>
            </w:r>
            <w:r w:rsidR="00945BE0">
              <w:rPr>
                <w:noProof/>
                <w:webHidden/>
              </w:rPr>
              <w:delText>74</w:delText>
            </w:r>
            <w:r w:rsidR="00945BE0">
              <w:rPr>
                <w:noProof/>
                <w:webHidden/>
              </w:rPr>
              <w:fldChar w:fldCharType="end"/>
            </w:r>
            <w:r>
              <w:rPr>
                <w:noProof/>
              </w:rPr>
              <w:fldChar w:fldCharType="end"/>
            </w:r>
          </w:del>
        </w:p>
        <w:p w14:paraId="032ACC2D" w14:textId="77777777" w:rsidR="00945BE0" w:rsidRDefault="00AE6939">
          <w:pPr>
            <w:pStyle w:val="Inhopg3"/>
            <w:tabs>
              <w:tab w:val="left" w:pos="1320"/>
              <w:tab w:val="right" w:leader="dot" w:pos="9062"/>
            </w:tabs>
            <w:rPr>
              <w:del w:id="138" w:author="Arjan Kloosterboer" w:date="2017-09-22T04:10:00Z"/>
              <w:noProof/>
              <w:lang w:val="nl-NL" w:eastAsia="nl-NL"/>
            </w:rPr>
          </w:pPr>
          <w:del w:id="139" w:author="Arjan Kloosterboer" w:date="2017-09-22T04:10:00Z">
            <w:r>
              <w:fldChar w:fldCharType="begin"/>
            </w:r>
            <w:r>
              <w:delInstrText xml:space="preserve"> HYPERLINK \l "_Toc493816707" </w:delInstrText>
            </w:r>
            <w:r>
              <w:fldChar w:fldCharType="separate"/>
            </w:r>
            <w:r w:rsidR="00945BE0" w:rsidRPr="00916C35">
              <w:rPr>
                <w:rStyle w:val="Hyperlink"/>
                <w:noProof/>
              </w:rPr>
              <w:delText>2.10.2</w:delText>
            </w:r>
            <w:r w:rsidR="00945BE0">
              <w:rPr>
                <w:noProof/>
                <w:lang w:val="nl-NL" w:eastAsia="nl-NL"/>
              </w:rPr>
              <w:tab/>
            </w:r>
            <w:r w:rsidR="00945BE0" w:rsidRPr="00916C35">
              <w:rPr>
                <w:rStyle w:val="Hyperlink"/>
                <w:noProof/>
              </w:rPr>
              <w:delText>Roltype generiek</w:delText>
            </w:r>
            <w:r w:rsidR="00945BE0">
              <w:rPr>
                <w:noProof/>
                <w:webHidden/>
              </w:rPr>
              <w:tab/>
            </w:r>
            <w:r w:rsidR="00945BE0">
              <w:rPr>
                <w:noProof/>
                <w:webHidden/>
              </w:rPr>
              <w:fldChar w:fldCharType="begin"/>
            </w:r>
            <w:r w:rsidR="00945BE0">
              <w:rPr>
                <w:noProof/>
                <w:webHidden/>
              </w:rPr>
              <w:delInstrText xml:space="preserve"> PAGEREF _Toc493816707 \h </w:delInstrText>
            </w:r>
            <w:r w:rsidR="00945BE0">
              <w:rPr>
                <w:noProof/>
                <w:webHidden/>
              </w:rPr>
            </w:r>
            <w:r w:rsidR="00945BE0">
              <w:rPr>
                <w:noProof/>
                <w:webHidden/>
              </w:rPr>
              <w:fldChar w:fldCharType="separate"/>
            </w:r>
            <w:r w:rsidR="00945BE0">
              <w:rPr>
                <w:noProof/>
                <w:webHidden/>
              </w:rPr>
              <w:delText>74</w:delText>
            </w:r>
            <w:r w:rsidR="00945BE0">
              <w:rPr>
                <w:noProof/>
                <w:webHidden/>
              </w:rPr>
              <w:fldChar w:fldCharType="end"/>
            </w:r>
            <w:r>
              <w:rPr>
                <w:noProof/>
              </w:rPr>
              <w:fldChar w:fldCharType="end"/>
            </w:r>
          </w:del>
        </w:p>
        <w:p w14:paraId="1BE78343" w14:textId="77777777" w:rsidR="00945BE0" w:rsidRDefault="00AE6939">
          <w:pPr>
            <w:pStyle w:val="Inhopg3"/>
            <w:tabs>
              <w:tab w:val="left" w:pos="1320"/>
              <w:tab w:val="right" w:leader="dot" w:pos="9062"/>
            </w:tabs>
            <w:rPr>
              <w:del w:id="140" w:author="Arjan Kloosterboer" w:date="2017-09-22T04:10:00Z"/>
              <w:noProof/>
              <w:lang w:val="nl-NL" w:eastAsia="nl-NL"/>
            </w:rPr>
          </w:pPr>
          <w:del w:id="141" w:author="Arjan Kloosterboer" w:date="2017-09-22T04:10:00Z">
            <w:r>
              <w:fldChar w:fldCharType="begin"/>
            </w:r>
            <w:r>
              <w:delInstrText xml:space="preserve"> HYPERLINK \l "_Toc493816708" </w:delInstrText>
            </w:r>
            <w:r>
              <w:fldChar w:fldCharType="separate"/>
            </w:r>
            <w:r w:rsidR="00945BE0" w:rsidRPr="00916C35">
              <w:rPr>
                <w:rStyle w:val="Hyperlink"/>
                <w:noProof/>
              </w:rPr>
              <w:delText>2.10.3</w:delText>
            </w:r>
            <w:r w:rsidR="00945BE0">
              <w:rPr>
                <w:noProof/>
                <w:lang w:val="nl-NL" w:eastAsia="nl-NL"/>
              </w:rPr>
              <w:tab/>
            </w:r>
            <w:r w:rsidR="00945BE0" w:rsidRPr="00916C35">
              <w:rPr>
                <w:rStyle w:val="Hyperlink"/>
                <w:noProof/>
              </w:rPr>
              <w:delText>Gemachtigde</w:delText>
            </w:r>
            <w:r w:rsidR="00945BE0">
              <w:rPr>
                <w:noProof/>
                <w:webHidden/>
              </w:rPr>
              <w:tab/>
            </w:r>
            <w:r w:rsidR="00945BE0">
              <w:rPr>
                <w:noProof/>
                <w:webHidden/>
              </w:rPr>
              <w:fldChar w:fldCharType="begin"/>
            </w:r>
            <w:r w:rsidR="00945BE0">
              <w:rPr>
                <w:noProof/>
                <w:webHidden/>
              </w:rPr>
              <w:delInstrText xml:space="preserve"> PAGEREF _Toc493816708 \h </w:delInstrText>
            </w:r>
            <w:r w:rsidR="00945BE0">
              <w:rPr>
                <w:noProof/>
                <w:webHidden/>
              </w:rPr>
            </w:r>
            <w:r w:rsidR="00945BE0">
              <w:rPr>
                <w:noProof/>
                <w:webHidden/>
              </w:rPr>
              <w:fldChar w:fldCharType="separate"/>
            </w:r>
            <w:r w:rsidR="00945BE0">
              <w:rPr>
                <w:noProof/>
                <w:webHidden/>
              </w:rPr>
              <w:delText>76</w:delText>
            </w:r>
            <w:r w:rsidR="00945BE0">
              <w:rPr>
                <w:noProof/>
                <w:webHidden/>
              </w:rPr>
              <w:fldChar w:fldCharType="end"/>
            </w:r>
            <w:r>
              <w:rPr>
                <w:noProof/>
              </w:rPr>
              <w:fldChar w:fldCharType="end"/>
            </w:r>
          </w:del>
        </w:p>
        <w:p w14:paraId="1BA35B90" w14:textId="77777777" w:rsidR="00945BE0" w:rsidRDefault="00AE6939">
          <w:pPr>
            <w:pStyle w:val="Inhopg2"/>
            <w:tabs>
              <w:tab w:val="left" w:pos="880"/>
              <w:tab w:val="right" w:leader="dot" w:pos="9062"/>
            </w:tabs>
            <w:rPr>
              <w:del w:id="142" w:author="Arjan Kloosterboer" w:date="2017-09-22T04:10:00Z"/>
              <w:noProof/>
              <w:lang w:val="nl-NL" w:eastAsia="nl-NL"/>
            </w:rPr>
          </w:pPr>
          <w:del w:id="143" w:author="Arjan Kloosterboer" w:date="2017-09-22T04:10:00Z">
            <w:r>
              <w:fldChar w:fldCharType="begin"/>
            </w:r>
            <w:r>
              <w:delInstrText xml:space="preserve"> HYPERLINK \l "_Toc493816709" </w:delInstrText>
            </w:r>
            <w:r>
              <w:fldChar w:fldCharType="separate"/>
            </w:r>
            <w:r w:rsidR="00945BE0" w:rsidRPr="00916C35">
              <w:rPr>
                <w:rStyle w:val="Hyperlink"/>
                <w:noProof/>
              </w:rPr>
              <w:delText>2.11</w:delText>
            </w:r>
            <w:r w:rsidR="00945BE0">
              <w:rPr>
                <w:noProof/>
                <w:lang w:val="nl-NL" w:eastAsia="nl-NL"/>
              </w:rPr>
              <w:tab/>
            </w:r>
            <w:r w:rsidR="00945BE0" w:rsidRPr="00916C35">
              <w:rPr>
                <w:rStyle w:val="Hyperlink"/>
                <w:noProof/>
              </w:rPr>
              <w:delText>SAMENGESTELD INFORMATIEOBJECT</w:delText>
            </w:r>
            <w:r w:rsidR="00945BE0">
              <w:rPr>
                <w:noProof/>
                <w:webHidden/>
              </w:rPr>
              <w:tab/>
            </w:r>
            <w:r w:rsidR="00945BE0">
              <w:rPr>
                <w:noProof/>
                <w:webHidden/>
              </w:rPr>
              <w:fldChar w:fldCharType="begin"/>
            </w:r>
            <w:r w:rsidR="00945BE0">
              <w:rPr>
                <w:noProof/>
                <w:webHidden/>
              </w:rPr>
              <w:delInstrText xml:space="preserve"> PAGEREF _Toc493816709 \h </w:delInstrText>
            </w:r>
            <w:r w:rsidR="00945BE0">
              <w:rPr>
                <w:noProof/>
                <w:webHidden/>
              </w:rPr>
            </w:r>
            <w:r w:rsidR="00945BE0">
              <w:rPr>
                <w:noProof/>
                <w:webHidden/>
              </w:rPr>
              <w:fldChar w:fldCharType="separate"/>
            </w:r>
            <w:r w:rsidR="00945BE0">
              <w:rPr>
                <w:noProof/>
                <w:webHidden/>
              </w:rPr>
              <w:delText>77</w:delText>
            </w:r>
            <w:r w:rsidR="00945BE0">
              <w:rPr>
                <w:noProof/>
                <w:webHidden/>
              </w:rPr>
              <w:fldChar w:fldCharType="end"/>
            </w:r>
            <w:r>
              <w:rPr>
                <w:noProof/>
              </w:rPr>
              <w:fldChar w:fldCharType="end"/>
            </w:r>
          </w:del>
        </w:p>
        <w:p w14:paraId="64FC72F6" w14:textId="77777777" w:rsidR="00945BE0" w:rsidRDefault="00AE6939">
          <w:pPr>
            <w:pStyle w:val="Inhopg2"/>
            <w:tabs>
              <w:tab w:val="left" w:pos="880"/>
              <w:tab w:val="right" w:leader="dot" w:pos="9062"/>
            </w:tabs>
            <w:rPr>
              <w:del w:id="144" w:author="Arjan Kloosterboer" w:date="2017-09-22T04:10:00Z"/>
              <w:noProof/>
              <w:lang w:val="nl-NL" w:eastAsia="nl-NL"/>
            </w:rPr>
          </w:pPr>
          <w:del w:id="145" w:author="Arjan Kloosterboer" w:date="2017-09-22T04:10:00Z">
            <w:r>
              <w:fldChar w:fldCharType="begin"/>
            </w:r>
            <w:r>
              <w:delInstrText xml:space="preserve"> HYPERLINK \l "_Toc493816710" </w:delInstrText>
            </w:r>
            <w:r>
              <w:fldChar w:fldCharType="separate"/>
            </w:r>
            <w:r w:rsidR="00945BE0" w:rsidRPr="00916C35">
              <w:rPr>
                <w:rStyle w:val="Hyperlink"/>
                <w:noProof/>
              </w:rPr>
              <w:delText>2.12</w:delText>
            </w:r>
            <w:r w:rsidR="00945BE0">
              <w:rPr>
                <w:noProof/>
                <w:lang w:val="nl-NL" w:eastAsia="nl-NL"/>
              </w:rPr>
              <w:tab/>
            </w:r>
            <w:r w:rsidR="00945BE0" w:rsidRPr="00916C35">
              <w:rPr>
                <w:rStyle w:val="Hyperlink"/>
                <w:noProof/>
              </w:rPr>
              <w:delText>STATUSTYPE</w:delText>
            </w:r>
            <w:r w:rsidR="00945BE0">
              <w:rPr>
                <w:noProof/>
                <w:webHidden/>
              </w:rPr>
              <w:tab/>
            </w:r>
            <w:r w:rsidR="00945BE0">
              <w:rPr>
                <w:noProof/>
                <w:webHidden/>
              </w:rPr>
              <w:fldChar w:fldCharType="begin"/>
            </w:r>
            <w:r w:rsidR="00945BE0">
              <w:rPr>
                <w:noProof/>
                <w:webHidden/>
              </w:rPr>
              <w:delInstrText xml:space="preserve"> PAGEREF _Toc493816710 \h </w:delInstrText>
            </w:r>
            <w:r w:rsidR="00945BE0">
              <w:rPr>
                <w:noProof/>
                <w:webHidden/>
              </w:rPr>
            </w:r>
            <w:r w:rsidR="00945BE0">
              <w:rPr>
                <w:noProof/>
                <w:webHidden/>
              </w:rPr>
              <w:fldChar w:fldCharType="separate"/>
            </w:r>
            <w:r w:rsidR="00945BE0">
              <w:rPr>
                <w:noProof/>
                <w:webHidden/>
              </w:rPr>
              <w:delText>77</w:delText>
            </w:r>
            <w:r w:rsidR="00945BE0">
              <w:rPr>
                <w:noProof/>
                <w:webHidden/>
              </w:rPr>
              <w:fldChar w:fldCharType="end"/>
            </w:r>
            <w:r>
              <w:rPr>
                <w:noProof/>
              </w:rPr>
              <w:fldChar w:fldCharType="end"/>
            </w:r>
          </w:del>
        </w:p>
        <w:p w14:paraId="43D3246E" w14:textId="77777777" w:rsidR="00945BE0" w:rsidRDefault="00AE6939">
          <w:pPr>
            <w:pStyle w:val="Inhopg3"/>
            <w:tabs>
              <w:tab w:val="left" w:pos="1320"/>
              <w:tab w:val="right" w:leader="dot" w:pos="9062"/>
            </w:tabs>
            <w:rPr>
              <w:del w:id="146" w:author="Arjan Kloosterboer" w:date="2017-09-22T04:10:00Z"/>
              <w:noProof/>
              <w:lang w:val="nl-NL" w:eastAsia="nl-NL"/>
            </w:rPr>
          </w:pPr>
          <w:del w:id="147" w:author="Arjan Kloosterboer" w:date="2017-09-22T04:10:00Z">
            <w:r>
              <w:fldChar w:fldCharType="begin"/>
            </w:r>
            <w:r>
              <w:delInstrText xml:space="preserve"> HYPERLINK \l "_Toc493816711" </w:delInstrText>
            </w:r>
            <w:r>
              <w:fldChar w:fldCharType="separate"/>
            </w:r>
            <w:r w:rsidR="00945BE0" w:rsidRPr="00916C35">
              <w:rPr>
                <w:rStyle w:val="Hyperlink"/>
                <w:noProof/>
              </w:rPr>
              <w:delText>2.12.1</w:delText>
            </w:r>
            <w:r w:rsidR="00945BE0">
              <w:rPr>
                <w:noProof/>
                <w:lang w:val="nl-NL" w:eastAsia="nl-NL"/>
              </w:rPr>
              <w:tab/>
            </w:r>
            <w:r w:rsidR="00945BE0" w:rsidRPr="00916C35">
              <w:rPr>
                <w:rStyle w:val="Hyperlink"/>
                <w:noProof/>
              </w:rPr>
              <w:delText>Unieke aanduiding</w:delText>
            </w:r>
            <w:r w:rsidR="00945BE0">
              <w:rPr>
                <w:noProof/>
                <w:webHidden/>
              </w:rPr>
              <w:tab/>
            </w:r>
            <w:r w:rsidR="00945BE0">
              <w:rPr>
                <w:noProof/>
                <w:webHidden/>
              </w:rPr>
              <w:fldChar w:fldCharType="begin"/>
            </w:r>
            <w:r w:rsidR="00945BE0">
              <w:rPr>
                <w:noProof/>
                <w:webHidden/>
              </w:rPr>
              <w:delInstrText xml:space="preserve"> PAGEREF _Toc493816711 \h </w:delInstrText>
            </w:r>
            <w:r w:rsidR="00945BE0">
              <w:rPr>
                <w:noProof/>
                <w:webHidden/>
              </w:rPr>
            </w:r>
            <w:r w:rsidR="00945BE0">
              <w:rPr>
                <w:noProof/>
                <w:webHidden/>
              </w:rPr>
              <w:fldChar w:fldCharType="separate"/>
            </w:r>
            <w:r w:rsidR="00945BE0">
              <w:rPr>
                <w:noProof/>
                <w:webHidden/>
              </w:rPr>
              <w:delText>78</w:delText>
            </w:r>
            <w:r w:rsidR="00945BE0">
              <w:rPr>
                <w:noProof/>
                <w:webHidden/>
              </w:rPr>
              <w:fldChar w:fldCharType="end"/>
            </w:r>
            <w:r>
              <w:rPr>
                <w:noProof/>
              </w:rPr>
              <w:fldChar w:fldCharType="end"/>
            </w:r>
          </w:del>
        </w:p>
        <w:p w14:paraId="16295A5E" w14:textId="77777777" w:rsidR="00945BE0" w:rsidRDefault="00AE6939">
          <w:pPr>
            <w:pStyle w:val="Inhopg3"/>
            <w:tabs>
              <w:tab w:val="left" w:pos="1320"/>
              <w:tab w:val="right" w:leader="dot" w:pos="9062"/>
            </w:tabs>
            <w:rPr>
              <w:del w:id="148" w:author="Arjan Kloosterboer" w:date="2017-09-22T04:10:00Z"/>
              <w:noProof/>
              <w:lang w:val="nl-NL" w:eastAsia="nl-NL"/>
            </w:rPr>
          </w:pPr>
          <w:del w:id="149" w:author="Arjan Kloosterboer" w:date="2017-09-22T04:10:00Z">
            <w:r>
              <w:fldChar w:fldCharType="begin"/>
            </w:r>
            <w:r>
              <w:delInstrText xml:space="preserve"> HYPERLINK \l "_Toc493816712" </w:delInstrText>
            </w:r>
            <w:r>
              <w:fldChar w:fldCharType="separate"/>
            </w:r>
            <w:r w:rsidR="00945BE0" w:rsidRPr="00916C35">
              <w:rPr>
                <w:rStyle w:val="Hyperlink"/>
                <w:noProof/>
              </w:rPr>
              <w:delText>2.12.2</w:delText>
            </w:r>
            <w:r w:rsidR="00945BE0">
              <w:rPr>
                <w:noProof/>
                <w:lang w:val="nl-NL" w:eastAsia="nl-NL"/>
              </w:rPr>
              <w:tab/>
            </w:r>
            <w:r w:rsidR="00945BE0" w:rsidRPr="00916C35">
              <w:rPr>
                <w:rStyle w:val="Hyperlink"/>
                <w:noProof/>
              </w:rPr>
              <w:delText>Termijnen</w:delText>
            </w:r>
            <w:r w:rsidR="00945BE0">
              <w:rPr>
                <w:noProof/>
                <w:webHidden/>
              </w:rPr>
              <w:tab/>
            </w:r>
            <w:r w:rsidR="00945BE0">
              <w:rPr>
                <w:noProof/>
                <w:webHidden/>
              </w:rPr>
              <w:fldChar w:fldCharType="begin"/>
            </w:r>
            <w:r w:rsidR="00945BE0">
              <w:rPr>
                <w:noProof/>
                <w:webHidden/>
              </w:rPr>
              <w:delInstrText xml:space="preserve"> PAGEREF _Toc493816712 \h </w:delInstrText>
            </w:r>
            <w:r w:rsidR="00945BE0">
              <w:rPr>
                <w:noProof/>
                <w:webHidden/>
              </w:rPr>
            </w:r>
            <w:r w:rsidR="00945BE0">
              <w:rPr>
                <w:noProof/>
                <w:webHidden/>
              </w:rPr>
              <w:fldChar w:fldCharType="separate"/>
            </w:r>
            <w:r w:rsidR="00945BE0">
              <w:rPr>
                <w:noProof/>
                <w:webHidden/>
              </w:rPr>
              <w:delText>78</w:delText>
            </w:r>
            <w:r w:rsidR="00945BE0">
              <w:rPr>
                <w:noProof/>
                <w:webHidden/>
              </w:rPr>
              <w:fldChar w:fldCharType="end"/>
            </w:r>
            <w:r>
              <w:rPr>
                <w:noProof/>
              </w:rPr>
              <w:fldChar w:fldCharType="end"/>
            </w:r>
          </w:del>
        </w:p>
        <w:p w14:paraId="4B7C89C9" w14:textId="77777777" w:rsidR="00945BE0" w:rsidRDefault="00AE6939">
          <w:pPr>
            <w:pStyle w:val="Inhopg2"/>
            <w:tabs>
              <w:tab w:val="left" w:pos="880"/>
              <w:tab w:val="right" w:leader="dot" w:pos="9062"/>
            </w:tabs>
            <w:rPr>
              <w:del w:id="150" w:author="Arjan Kloosterboer" w:date="2017-09-22T04:10:00Z"/>
              <w:noProof/>
              <w:lang w:val="nl-NL" w:eastAsia="nl-NL"/>
            </w:rPr>
          </w:pPr>
          <w:del w:id="151" w:author="Arjan Kloosterboer" w:date="2017-09-22T04:10:00Z">
            <w:r>
              <w:fldChar w:fldCharType="begin"/>
            </w:r>
            <w:r>
              <w:delInstrText xml:space="preserve"> HYPERLINK \l "_Toc493816713" </w:delInstrText>
            </w:r>
            <w:r>
              <w:fldChar w:fldCharType="separate"/>
            </w:r>
            <w:r w:rsidR="00945BE0" w:rsidRPr="00916C35">
              <w:rPr>
                <w:rStyle w:val="Hyperlink"/>
                <w:noProof/>
              </w:rPr>
              <w:delText>2.13</w:delText>
            </w:r>
            <w:r w:rsidR="00945BE0">
              <w:rPr>
                <w:noProof/>
                <w:lang w:val="nl-NL" w:eastAsia="nl-NL"/>
              </w:rPr>
              <w:tab/>
            </w:r>
            <w:r w:rsidR="00945BE0" w:rsidRPr="00916C35">
              <w:rPr>
                <w:rStyle w:val="Hyperlink"/>
                <w:noProof/>
              </w:rPr>
              <w:delText>ZAAK</w:delText>
            </w:r>
            <w:r w:rsidR="00945BE0">
              <w:rPr>
                <w:noProof/>
                <w:webHidden/>
              </w:rPr>
              <w:tab/>
            </w:r>
            <w:r w:rsidR="00945BE0">
              <w:rPr>
                <w:noProof/>
                <w:webHidden/>
              </w:rPr>
              <w:fldChar w:fldCharType="begin"/>
            </w:r>
            <w:r w:rsidR="00945BE0">
              <w:rPr>
                <w:noProof/>
                <w:webHidden/>
              </w:rPr>
              <w:delInstrText xml:space="preserve"> PAGEREF _Toc493816713 \h </w:delInstrText>
            </w:r>
            <w:r w:rsidR="00945BE0">
              <w:rPr>
                <w:noProof/>
                <w:webHidden/>
              </w:rPr>
            </w:r>
            <w:r w:rsidR="00945BE0">
              <w:rPr>
                <w:noProof/>
                <w:webHidden/>
              </w:rPr>
              <w:fldChar w:fldCharType="separate"/>
            </w:r>
            <w:r w:rsidR="00945BE0">
              <w:rPr>
                <w:noProof/>
                <w:webHidden/>
              </w:rPr>
              <w:delText>81</w:delText>
            </w:r>
            <w:r w:rsidR="00945BE0">
              <w:rPr>
                <w:noProof/>
                <w:webHidden/>
              </w:rPr>
              <w:fldChar w:fldCharType="end"/>
            </w:r>
            <w:r>
              <w:rPr>
                <w:noProof/>
              </w:rPr>
              <w:fldChar w:fldCharType="end"/>
            </w:r>
          </w:del>
        </w:p>
        <w:p w14:paraId="03BEC25C" w14:textId="77777777" w:rsidR="00945BE0" w:rsidRDefault="00AE6939">
          <w:pPr>
            <w:pStyle w:val="Inhopg3"/>
            <w:tabs>
              <w:tab w:val="left" w:pos="1320"/>
              <w:tab w:val="right" w:leader="dot" w:pos="9062"/>
            </w:tabs>
            <w:rPr>
              <w:del w:id="152" w:author="Arjan Kloosterboer" w:date="2017-09-22T04:10:00Z"/>
              <w:noProof/>
              <w:lang w:val="nl-NL" w:eastAsia="nl-NL"/>
            </w:rPr>
          </w:pPr>
          <w:del w:id="153" w:author="Arjan Kloosterboer" w:date="2017-09-22T04:10:00Z">
            <w:r>
              <w:fldChar w:fldCharType="begin"/>
            </w:r>
            <w:r>
              <w:delInstrText xml:space="preserve"> HYPERLINK \l "_Toc493816714" </w:delInstrText>
            </w:r>
            <w:r>
              <w:fldChar w:fldCharType="separate"/>
            </w:r>
            <w:r w:rsidR="00945BE0" w:rsidRPr="00916C35">
              <w:rPr>
                <w:rStyle w:val="Hyperlink"/>
                <w:noProof/>
                <w:lang w:val="nl-NL"/>
              </w:rPr>
              <w:delText>2.13.1</w:delText>
            </w:r>
            <w:r w:rsidR="00945BE0">
              <w:rPr>
                <w:noProof/>
                <w:lang w:val="nl-NL" w:eastAsia="nl-NL"/>
              </w:rPr>
              <w:tab/>
            </w:r>
            <w:r w:rsidR="00945BE0" w:rsidRPr="00916C35">
              <w:rPr>
                <w:rStyle w:val="Hyperlink"/>
                <w:noProof/>
                <w:lang w:val="nl-NL"/>
              </w:rPr>
              <w:delText>Hoofd- en deelzaken en gerelateerde zaken</w:delText>
            </w:r>
            <w:r w:rsidR="00945BE0">
              <w:rPr>
                <w:noProof/>
                <w:webHidden/>
              </w:rPr>
              <w:tab/>
            </w:r>
            <w:r w:rsidR="00945BE0">
              <w:rPr>
                <w:noProof/>
                <w:webHidden/>
              </w:rPr>
              <w:fldChar w:fldCharType="begin"/>
            </w:r>
            <w:r w:rsidR="00945BE0">
              <w:rPr>
                <w:noProof/>
                <w:webHidden/>
              </w:rPr>
              <w:delInstrText xml:space="preserve"> PAGEREF _Toc493816714 \h </w:delInstrText>
            </w:r>
            <w:r w:rsidR="00945BE0">
              <w:rPr>
                <w:noProof/>
                <w:webHidden/>
              </w:rPr>
            </w:r>
            <w:r w:rsidR="00945BE0">
              <w:rPr>
                <w:noProof/>
                <w:webHidden/>
              </w:rPr>
              <w:fldChar w:fldCharType="separate"/>
            </w:r>
            <w:r w:rsidR="00945BE0">
              <w:rPr>
                <w:noProof/>
                <w:webHidden/>
              </w:rPr>
              <w:delText>83</w:delText>
            </w:r>
            <w:r w:rsidR="00945BE0">
              <w:rPr>
                <w:noProof/>
                <w:webHidden/>
              </w:rPr>
              <w:fldChar w:fldCharType="end"/>
            </w:r>
            <w:r>
              <w:rPr>
                <w:noProof/>
              </w:rPr>
              <w:fldChar w:fldCharType="end"/>
            </w:r>
          </w:del>
        </w:p>
        <w:p w14:paraId="4832EAD6" w14:textId="77777777" w:rsidR="00945BE0" w:rsidRDefault="00AE6939">
          <w:pPr>
            <w:pStyle w:val="Inhopg3"/>
            <w:tabs>
              <w:tab w:val="left" w:pos="1320"/>
              <w:tab w:val="right" w:leader="dot" w:pos="9062"/>
            </w:tabs>
            <w:rPr>
              <w:del w:id="154" w:author="Arjan Kloosterboer" w:date="2017-09-22T04:10:00Z"/>
              <w:noProof/>
              <w:lang w:val="nl-NL" w:eastAsia="nl-NL"/>
            </w:rPr>
          </w:pPr>
          <w:del w:id="155" w:author="Arjan Kloosterboer" w:date="2017-09-22T04:10:00Z">
            <w:r>
              <w:fldChar w:fldCharType="begin"/>
            </w:r>
            <w:r>
              <w:delInstrText xml:space="preserve"> HYPERLINK \l "_Toc493816715" </w:delInstrText>
            </w:r>
            <w:r>
              <w:fldChar w:fldCharType="separate"/>
            </w:r>
            <w:r w:rsidR="00945BE0" w:rsidRPr="00916C35">
              <w:rPr>
                <w:rStyle w:val="Hyperlink"/>
                <w:noProof/>
              </w:rPr>
              <w:delText>2.13.2</w:delText>
            </w:r>
            <w:r w:rsidR="00945BE0">
              <w:rPr>
                <w:noProof/>
                <w:lang w:val="nl-NL" w:eastAsia="nl-NL"/>
              </w:rPr>
              <w:tab/>
            </w:r>
            <w:r w:rsidR="00945BE0" w:rsidRPr="00916C35">
              <w:rPr>
                <w:rStyle w:val="Hyperlink"/>
                <w:noProof/>
              </w:rPr>
              <w:delText>Archiefnominatie, Datum archiefactie en Archiefstatus</w:delText>
            </w:r>
            <w:r w:rsidR="00945BE0">
              <w:rPr>
                <w:noProof/>
                <w:webHidden/>
              </w:rPr>
              <w:tab/>
            </w:r>
            <w:r w:rsidR="00945BE0">
              <w:rPr>
                <w:noProof/>
                <w:webHidden/>
              </w:rPr>
              <w:fldChar w:fldCharType="begin"/>
            </w:r>
            <w:r w:rsidR="00945BE0">
              <w:rPr>
                <w:noProof/>
                <w:webHidden/>
              </w:rPr>
              <w:delInstrText xml:space="preserve"> PAGEREF _Toc493816715 \h </w:delInstrText>
            </w:r>
            <w:r w:rsidR="00945BE0">
              <w:rPr>
                <w:noProof/>
                <w:webHidden/>
              </w:rPr>
            </w:r>
            <w:r w:rsidR="00945BE0">
              <w:rPr>
                <w:noProof/>
                <w:webHidden/>
              </w:rPr>
              <w:fldChar w:fldCharType="separate"/>
            </w:r>
            <w:r w:rsidR="00945BE0">
              <w:rPr>
                <w:noProof/>
                <w:webHidden/>
              </w:rPr>
              <w:delText>102</w:delText>
            </w:r>
            <w:r w:rsidR="00945BE0">
              <w:rPr>
                <w:noProof/>
                <w:webHidden/>
              </w:rPr>
              <w:fldChar w:fldCharType="end"/>
            </w:r>
            <w:r>
              <w:rPr>
                <w:noProof/>
              </w:rPr>
              <w:fldChar w:fldCharType="end"/>
            </w:r>
          </w:del>
        </w:p>
        <w:p w14:paraId="6467DC0C" w14:textId="77777777" w:rsidR="00945BE0" w:rsidRDefault="00AE6939">
          <w:pPr>
            <w:pStyle w:val="Inhopg3"/>
            <w:tabs>
              <w:tab w:val="left" w:pos="1320"/>
              <w:tab w:val="right" w:leader="dot" w:pos="9062"/>
            </w:tabs>
            <w:rPr>
              <w:del w:id="156" w:author="Arjan Kloosterboer" w:date="2017-09-22T04:10:00Z"/>
              <w:noProof/>
              <w:lang w:val="nl-NL" w:eastAsia="nl-NL"/>
            </w:rPr>
          </w:pPr>
          <w:del w:id="157" w:author="Arjan Kloosterboer" w:date="2017-09-22T04:10:00Z">
            <w:r>
              <w:fldChar w:fldCharType="begin"/>
            </w:r>
            <w:r>
              <w:delInstrText xml:space="preserve"> HYPERLINK \l "_Toc493816716" </w:delInstrText>
            </w:r>
            <w:r>
              <w:fldChar w:fldCharType="separate"/>
            </w:r>
            <w:r w:rsidR="00945BE0" w:rsidRPr="00916C35">
              <w:rPr>
                <w:rStyle w:val="Hyperlink"/>
                <w:noProof/>
              </w:rPr>
              <w:delText>2.13.3</w:delText>
            </w:r>
            <w:r w:rsidR="00945BE0">
              <w:rPr>
                <w:noProof/>
                <w:lang w:val="nl-NL" w:eastAsia="nl-NL"/>
              </w:rPr>
              <w:tab/>
            </w:r>
            <w:r w:rsidR="00945BE0" w:rsidRPr="00916C35">
              <w:rPr>
                <w:rStyle w:val="Hyperlink"/>
                <w:noProof/>
              </w:rPr>
              <w:delText>Zaakgeometrie</w:delText>
            </w:r>
            <w:r w:rsidR="00945BE0">
              <w:rPr>
                <w:noProof/>
                <w:webHidden/>
              </w:rPr>
              <w:tab/>
            </w:r>
            <w:r w:rsidR="00945BE0">
              <w:rPr>
                <w:noProof/>
                <w:webHidden/>
              </w:rPr>
              <w:fldChar w:fldCharType="begin"/>
            </w:r>
            <w:r w:rsidR="00945BE0">
              <w:rPr>
                <w:noProof/>
                <w:webHidden/>
              </w:rPr>
              <w:delInstrText xml:space="preserve"> PAGEREF _Toc493816716 \h </w:delInstrText>
            </w:r>
            <w:r w:rsidR="00945BE0">
              <w:rPr>
                <w:noProof/>
                <w:webHidden/>
              </w:rPr>
            </w:r>
            <w:r w:rsidR="00945BE0">
              <w:rPr>
                <w:noProof/>
                <w:webHidden/>
              </w:rPr>
              <w:fldChar w:fldCharType="separate"/>
            </w:r>
            <w:r w:rsidR="00945BE0">
              <w:rPr>
                <w:noProof/>
                <w:webHidden/>
              </w:rPr>
              <w:delText>105</w:delText>
            </w:r>
            <w:r w:rsidR="00945BE0">
              <w:rPr>
                <w:noProof/>
                <w:webHidden/>
              </w:rPr>
              <w:fldChar w:fldCharType="end"/>
            </w:r>
            <w:r>
              <w:rPr>
                <w:noProof/>
              </w:rPr>
              <w:fldChar w:fldCharType="end"/>
            </w:r>
          </w:del>
        </w:p>
        <w:p w14:paraId="7F719D0F" w14:textId="77777777" w:rsidR="00945BE0" w:rsidRDefault="00AE6939">
          <w:pPr>
            <w:pStyle w:val="Inhopg3"/>
            <w:tabs>
              <w:tab w:val="left" w:pos="1320"/>
              <w:tab w:val="right" w:leader="dot" w:pos="9062"/>
            </w:tabs>
            <w:rPr>
              <w:del w:id="158" w:author="Arjan Kloosterboer" w:date="2017-09-22T04:10:00Z"/>
              <w:noProof/>
              <w:lang w:val="nl-NL" w:eastAsia="nl-NL"/>
            </w:rPr>
          </w:pPr>
          <w:del w:id="159" w:author="Arjan Kloosterboer" w:date="2017-09-22T04:10:00Z">
            <w:r>
              <w:fldChar w:fldCharType="begin"/>
            </w:r>
            <w:r>
              <w:delInstrText xml:space="preserve"> HYPERLINK \l "_Toc493816717" </w:delInstrText>
            </w:r>
            <w:r>
              <w:fldChar w:fldCharType="separate"/>
            </w:r>
            <w:r w:rsidR="00945BE0" w:rsidRPr="00916C35">
              <w:rPr>
                <w:rStyle w:val="Hyperlink"/>
                <w:noProof/>
              </w:rPr>
              <w:delText>2.13.4</w:delText>
            </w:r>
            <w:r w:rsidR="00945BE0">
              <w:rPr>
                <w:noProof/>
                <w:lang w:val="nl-NL" w:eastAsia="nl-NL"/>
              </w:rPr>
              <w:tab/>
            </w:r>
            <w:r w:rsidR="00945BE0" w:rsidRPr="00916C35">
              <w:rPr>
                <w:rStyle w:val="Hyperlink"/>
                <w:noProof/>
              </w:rPr>
              <w:delText>Verantwoordelijke organisatie</w:delText>
            </w:r>
            <w:r w:rsidR="00945BE0">
              <w:rPr>
                <w:noProof/>
                <w:webHidden/>
              </w:rPr>
              <w:tab/>
            </w:r>
            <w:r w:rsidR="00945BE0">
              <w:rPr>
                <w:noProof/>
                <w:webHidden/>
              </w:rPr>
              <w:fldChar w:fldCharType="begin"/>
            </w:r>
            <w:r w:rsidR="00945BE0">
              <w:rPr>
                <w:noProof/>
                <w:webHidden/>
              </w:rPr>
              <w:delInstrText xml:space="preserve"> PAGEREF _Toc493816717 \h </w:delInstrText>
            </w:r>
            <w:r w:rsidR="00945BE0">
              <w:rPr>
                <w:noProof/>
                <w:webHidden/>
              </w:rPr>
            </w:r>
            <w:r w:rsidR="00945BE0">
              <w:rPr>
                <w:noProof/>
                <w:webHidden/>
              </w:rPr>
              <w:fldChar w:fldCharType="separate"/>
            </w:r>
            <w:r w:rsidR="00945BE0">
              <w:rPr>
                <w:noProof/>
                <w:webHidden/>
              </w:rPr>
              <w:delText>108</w:delText>
            </w:r>
            <w:r w:rsidR="00945BE0">
              <w:rPr>
                <w:noProof/>
                <w:webHidden/>
              </w:rPr>
              <w:fldChar w:fldCharType="end"/>
            </w:r>
            <w:r>
              <w:rPr>
                <w:noProof/>
              </w:rPr>
              <w:fldChar w:fldCharType="end"/>
            </w:r>
          </w:del>
        </w:p>
        <w:p w14:paraId="44A34D72" w14:textId="77777777" w:rsidR="00945BE0" w:rsidRDefault="00AE6939">
          <w:pPr>
            <w:pStyle w:val="Inhopg3"/>
            <w:tabs>
              <w:tab w:val="left" w:pos="1320"/>
              <w:tab w:val="right" w:leader="dot" w:pos="9062"/>
            </w:tabs>
            <w:rPr>
              <w:del w:id="160" w:author="Arjan Kloosterboer" w:date="2017-09-22T04:10:00Z"/>
              <w:noProof/>
              <w:lang w:val="nl-NL" w:eastAsia="nl-NL"/>
            </w:rPr>
          </w:pPr>
          <w:del w:id="161" w:author="Arjan Kloosterboer" w:date="2017-09-22T04:10:00Z">
            <w:r>
              <w:fldChar w:fldCharType="begin"/>
            </w:r>
            <w:r>
              <w:delInstrText xml:space="preserve"> HYPERLINK \l "_Toc493816718" </w:delInstrText>
            </w:r>
            <w:r>
              <w:fldChar w:fldCharType="separate"/>
            </w:r>
            <w:r w:rsidR="00945BE0" w:rsidRPr="00916C35">
              <w:rPr>
                <w:rStyle w:val="Hyperlink"/>
                <w:noProof/>
              </w:rPr>
              <w:delText>2.13.5</w:delText>
            </w:r>
            <w:r w:rsidR="00945BE0">
              <w:rPr>
                <w:noProof/>
                <w:lang w:val="nl-NL" w:eastAsia="nl-NL"/>
              </w:rPr>
              <w:tab/>
            </w:r>
            <w:r w:rsidR="00945BE0" w:rsidRPr="00916C35">
              <w:rPr>
                <w:rStyle w:val="Hyperlink"/>
                <w:noProof/>
              </w:rPr>
              <w:delText>Unieke aanduiding zaak</w:delText>
            </w:r>
            <w:r w:rsidR="00945BE0">
              <w:rPr>
                <w:noProof/>
                <w:webHidden/>
              </w:rPr>
              <w:tab/>
            </w:r>
            <w:r w:rsidR="00945BE0">
              <w:rPr>
                <w:noProof/>
                <w:webHidden/>
              </w:rPr>
              <w:fldChar w:fldCharType="begin"/>
            </w:r>
            <w:r w:rsidR="00945BE0">
              <w:rPr>
                <w:noProof/>
                <w:webHidden/>
              </w:rPr>
              <w:delInstrText xml:space="preserve"> PAGEREF _Toc493816718 \h </w:delInstrText>
            </w:r>
            <w:r w:rsidR="00945BE0">
              <w:rPr>
                <w:noProof/>
                <w:webHidden/>
              </w:rPr>
            </w:r>
            <w:r w:rsidR="00945BE0">
              <w:rPr>
                <w:noProof/>
                <w:webHidden/>
              </w:rPr>
              <w:fldChar w:fldCharType="separate"/>
            </w:r>
            <w:r w:rsidR="00945BE0">
              <w:rPr>
                <w:noProof/>
                <w:webHidden/>
              </w:rPr>
              <w:delText>109</w:delText>
            </w:r>
            <w:r w:rsidR="00945BE0">
              <w:rPr>
                <w:noProof/>
                <w:webHidden/>
              </w:rPr>
              <w:fldChar w:fldCharType="end"/>
            </w:r>
            <w:r>
              <w:rPr>
                <w:noProof/>
              </w:rPr>
              <w:fldChar w:fldCharType="end"/>
            </w:r>
          </w:del>
        </w:p>
        <w:p w14:paraId="47DEF823" w14:textId="77777777" w:rsidR="00945BE0" w:rsidRDefault="00AE6939">
          <w:pPr>
            <w:pStyle w:val="Inhopg3"/>
            <w:tabs>
              <w:tab w:val="left" w:pos="1320"/>
              <w:tab w:val="right" w:leader="dot" w:pos="9062"/>
            </w:tabs>
            <w:rPr>
              <w:del w:id="162" w:author="Arjan Kloosterboer" w:date="2017-09-22T04:10:00Z"/>
              <w:noProof/>
              <w:lang w:val="nl-NL" w:eastAsia="nl-NL"/>
            </w:rPr>
          </w:pPr>
          <w:del w:id="163" w:author="Arjan Kloosterboer" w:date="2017-09-22T04:10:00Z">
            <w:r>
              <w:fldChar w:fldCharType="begin"/>
            </w:r>
            <w:r>
              <w:delInstrText xml:space="preserve"> HYPERLINK \l "_Toc493816719" </w:delInstrText>
            </w:r>
            <w:r>
              <w:fldChar w:fldCharType="separate"/>
            </w:r>
            <w:r w:rsidR="00945BE0" w:rsidRPr="00916C35">
              <w:rPr>
                <w:rStyle w:val="Hyperlink"/>
                <w:noProof/>
              </w:rPr>
              <w:delText>2.13.6</w:delText>
            </w:r>
            <w:r w:rsidR="00945BE0">
              <w:rPr>
                <w:noProof/>
                <w:lang w:val="nl-NL" w:eastAsia="nl-NL"/>
              </w:rPr>
              <w:tab/>
            </w:r>
            <w:r w:rsidR="00945BE0" w:rsidRPr="00916C35">
              <w:rPr>
                <w:rStyle w:val="Hyperlink"/>
                <w:noProof/>
              </w:rPr>
              <w:delText>Zaaktypespecifieke eigenschappem</w:delText>
            </w:r>
            <w:r w:rsidR="00945BE0">
              <w:rPr>
                <w:noProof/>
                <w:webHidden/>
              </w:rPr>
              <w:tab/>
            </w:r>
            <w:r w:rsidR="00945BE0">
              <w:rPr>
                <w:noProof/>
                <w:webHidden/>
              </w:rPr>
              <w:fldChar w:fldCharType="begin"/>
            </w:r>
            <w:r w:rsidR="00945BE0">
              <w:rPr>
                <w:noProof/>
                <w:webHidden/>
              </w:rPr>
              <w:delInstrText xml:space="preserve"> PAGEREF _Toc493816719 \h </w:delInstrText>
            </w:r>
            <w:r w:rsidR="00945BE0">
              <w:rPr>
                <w:noProof/>
                <w:webHidden/>
              </w:rPr>
            </w:r>
            <w:r w:rsidR="00945BE0">
              <w:rPr>
                <w:noProof/>
                <w:webHidden/>
              </w:rPr>
              <w:fldChar w:fldCharType="separate"/>
            </w:r>
            <w:r w:rsidR="00945BE0">
              <w:rPr>
                <w:noProof/>
                <w:webHidden/>
              </w:rPr>
              <w:delText>111</w:delText>
            </w:r>
            <w:r w:rsidR="00945BE0">
              <w:rPr>
                <w:noProof/>
                <w:webHidden/>
              </w:rPr>
              <w:fldChar w:fldCharType="end"/>
            </w:r>
            <w:r>
              <w:rPr>
                <w:noProof/>
              </w:rPr>
              <w:fldChar w:fldCharType="end"/>
            </w:r>
          </w:del>
        </w:p>
        <w:p w14:paraId="4FE23BDE" w14:textId="77777777" w:rsidR="00945BE0" w:rsidRDefault="00AE6939">
          <w:pPr>
            <w:pStyle w:val="Inhopg2"/>
            <w:tabs>
              <w:tab w:val="left" w:pos="880"/>
              <w:tab w:val="right" w:leader="dot" w:pos="9062"/>
            </w:tabs>
            <w:rPr>
              <w:del w:id="164" w:author="Arjan Kloosterboer" w:date="2017-09-22T04:10:00Z"/>
              <w:noProof/>
              <w:lang w:val="nl-NL" w:eastAsia="nl-NL"/>
            </w:rPr>
          </w:pPr>
          <w:del w:id="165" w:author="Arjan Kloosterboer" w:date="2017-09-22T04:10:00Z">
            <w:r>
              <w:fldChar w:fldCharType="begin"/>
            </w:r>
            <w:r>
              <w:delInstrText xml:space="preserve"> HYPERLINK \l "_Toc493816720" </w:delInstrText>
            </w:r>
            <w:r>
              <w:fldChar w:fldCharType="separate"/>
            </w:r>
            <w:r w:rsidR="00945BE0" w:rsidRPr="00916C35">
              <w:rPr>
                <w:rStyle w:val="Hyperlink"/>
                <w:noProof/>
              </w:rPr>
              <w:delText>2.14</w:delText>
            </w:r>
            <w:r w:rsidR="00945BE0">
              <w:rPr>
                <w:noProof/>
                <w:lang w:val="nl-NL" w:eastAsia="nl-NL"/>
              </w:rPr>
              <w:tab/>
            </w:r>
            <w:r w:rsidR="00945BE0" w:rsidRPr="00916C35">
              <w:rPr>
                <w:rStyle w:val="Hyperlink"/>
                <w:noProof/>
              </w:rPr>
              <w:delText>ZAAKTYPE</w:delText>
            </w:r>
            <w:r w:rsidR="00945BE0">
              <w:rPr>
                <w:noProof/>
                <w:webHidden/>
              </w:rPr>
              <w:tab/>
            </w:r>
            <w:r w:rsidR="00945BE0">
              <w:rPr>
                <w:noProof/>
                <w:webHidden/>
              </w:rPr>
              <w:fldChar w:fldCharType="begin"/>
            </w:r>
            <w:r w:rsidR="00945BE0">
              <w:rPr>
                <w:noProof/>
                <w:webHidden/>
              </w:rPr>
              <w:delInstrText xml:space="preserve"> PAGEREF _Toc493816720 \h </w:delInstrText>
            </w:r>
            <w:r w:rsidR="00945BE0">
              <w:rPr>
                <w:noProof/>
                <w:webHidden/>
              </w:rPr>
            </w:r>
            <w:r w:rsidR="00945BE0">
              <w:rPr>
                <w:noProof/>
                <w:webHidden/>
              </w:rPr>
              <w:fldChar w:fldCharType="separate"/>
            </w:r>
            <w:r w:rsidR="00945BE0">
              <w:rPr>
                <w:noProof/>
                <w:webHidden/>
              </w:rPr>
              <w:delText>112</w:delText>
            </w:r>
            <w:r w:rsidR="00945BE0">
              <w:rPr>
                <w:noProof/>
                <w:webHidden/>
              </w:rPr>
              <w:fldChar w:fldCharType="end"/>
            </w:r>
            <w:r>
              <w:rPr>
                <w:noProof/>
              </w:rPr>
              <w:fldChar w:fldCharType="end"/>
            </w:r>
          </w:del>
        </w:p>
        <w:p w14:paraId="351F95BB" w14:textId="77777777" w:rsidR="00945BE0" w:rsidRDefault="00AE6939">
          <w:pPr>
            <w:pStyle w:val="Inhopg3"/>
            <w:tabs>
              <w:tab w:val="left" w:pos="1320"/>
              <w:tab w:val="right" w:leader="dot" w:pos="9062"/>
            </w:tabs>
            <w:rPr>
              <w:del w:id="166" w:author="Arjan Kloosterboer" w:date="2017-09-22T04:10:00Z"/>
              <w:noProof/>
              <w:lang w:val="nl-NL" w:eastAsia="nl-NL"/>
            </w:rPr>
          </w:pPr>
          <w:del w:id="167" w:author="Arjan Kloosterboer" w:date="2017-09-22T04:10:00Z">
            <w:r>
              <w:fldChar w:fldCharType="begin"/>
            </w:r>
            <w:r>
              <w:delInstrText xml:space="preserve"> HYPERLINK \l "_Toc493816721" </w:delInstrText>
            </w:r>
            <w:r>
              <w:fldChar w:fldCharType="separate"/>
            </w:r>
            <w:r w:rsidR="00945BE0" w:rsidRPr="00916C35">
              <w:rPr>
                <w:rStyle w:val="Hyperlink"/>
                <w:noProof/>
              </w:rPr>
              <w:delText>2.14.1</w:delText>
            </w:r>
            <w:r w:rsidR="00945BE0">
              <w:rPr>
                <w:noProof/>
                <w:lang w:val="nl-NL" w:eastAsia="nl-NL"/>
              </w:rPr>
              <w:tab/>
            </w:r>
            <w:r w:rsidR="00945BE0" w:rsidRPr="00916C35">
              <w:rPr>
                <w:rStyle w:val="Hyperlink"/>
                <w:noProof/>
              </w:rPr>
              <w:delText>Unieke aanduiding</w:delText>
            </w:r>
            <w:r w:rsidR="00945BE0">
              <w:rPr>
                <w:noProof/>
                <w:webHidden/>
              </w:rPr>
              <w:tab/>
            </w:r>
            <w:r w:rsidR="00945BE0">
              <w:rPr>
                <w:noProof/>
                <w:webHidden/>
              </w:rPr>
              <w:fldChar w:fldCharType="begin"/>
            </w:r>
            <w:r w:rsidR="00945BE0">
              <w:rPr>
                <w:noProof/>
                <w:webHidden/>
              </w:rPr>
              <w:delInstrText xml:space="preserve"> PAGEREF _Toc493816721 \h </w:delInstrText>
            </w:r>
            <w:r w:rsidR="00945BE0">
              <w:rPr>
                <w:noProof/>
                <w:webHidden/>
              </w:rPr>
            </w:r>
            <w:r w:rsidR="00945BE0">
              <w:rPr>
                <w:noProof/>
                <w:webHidden/>
              </w:rPr>
              <w:fldChar w:fldCharType="separate"/>
            </w:r>
            <w:r w:rsidR="00945BE0">
              <w:rPr>
                <w:noProof/>
                <w:webHidden/>
              </w:rPr>
              <w:delText>113</w:delText>
            </w:r>
            <w:r w:rsidR="00945BE0">
              <w:rPr>
                <w:noProof/>
                <w:webHidden/>
              </w:rPr>
              <w:fldChar w:fldCharType="end"/>
            </w:r>
            <w:r>
              <w:rPr>
                <w:noProof/>
              </w:rPr>
              <w:fldChar w:fldCharType="end"/>
            </w:r>
          </w:del>
        </w:p>
        <w:p w14:paraId="17BFF7DC" w14:textId="77777777" w:rsidR="00945BE0" w:rsidRDefault="00AE6939">
          <w:pPr>
            <w:pStyle w:val="Inhopg3"/>
            <w:tabs>
              <w:tab w:val="left" w:pos="1320"/>
              <w:tab w:val="right" w:leader="dot" w:pos="9062"/>
            </w:tabs>
            <w:rPr>
              <w:del w:id="168" w:author="Arjan Kloosterboer" w:date="2017-09-22T04:10:00Z"/>
              <w:noProof/>
              <w:lang w:val="nl-NL" w:eastAsia="nl-NL"/>
            </w:rPr>
          </w:pPr>
          <w:del w:id="169" w:author="Arjan Kloosterboer" w:date="2017-09-22T04:10:00Z">
            <w:r>
              <w:fldChar w:fldCharType="begin"/>
            </w:r>
            <w:r>
              <w:delInstrText xml:space="preserve"> HYPERLINK \l "_Toc493816722" </w:delInstrText>
            </w:r>
            <w:r>
              <w:fldChar w:fldCharType="separate"/>
            </w:r>
            <w:r w:rsidR="00945BE0" w:rsidRPr="00916C35">
              <w:rPr>
                <w:rStyle w:val="Hyperlink"/>
                <w:noProof/>
              </w:rPr>
              <w:delText>2.14.2</w:delText>
            </w:r>
            <w:r w:rsidR="00945BE0">
              <w:rPr>
                <w:noProof/>
                <w:lang w:val="nl-NL" w:eastAsia="nl-NL"/>
              </w:rPr>
              <w:tab/>
            </w:r>
            <w:r w:rsidR="00945BE0" w:rsidRPr="00916C35">
              <w:rPr>
                <w:rStyle w:val="Hyperlink"/>
                <w:noProof/>
              </w:rPr>
              <w:delText>Termijnen</w:delText>
            </w:r>
            <w:r w:rsidR="00945BE0">
              <w:rPr>
                <w:noProof/>
                <w:webHidden/>
              </w:rPr>
              <w:tab/>
            </w:r>
            <w:r w:rsidR="00945BE0">
              <w:rPr>
                <w:noProof/>
                <w:webHidden/>
              </w:rPr>
              <w:fldChar w:fldCharType="begin"/>
            </w:r>
            <w:r w:rsidR="00945BE0">
              <w:rPr>
                <w:noProof/>
                <w:webHidden/>
              </w:rPr>
              <w:delInstrText xml:space="preserve"> PAGEREF _Toc493816722 \h </w:delInstrText>
            </w:r>
            <w:r w:rsidR="00945BE0">
              <w:rPr>
                <w:noProof/>
                <w:webHidden/>
              </w:rPr>
            </w:r>
            <w:r w:rsidR="00945BE0">
              <w:rPr>
                <w:noProof/>
                <w:webHidden/>
              </w:rPr>
              <w:fldChar w:fldCharType="separate"/>
            </w:r>
            <w:r w:rsidR="00945BE0">
              <w:rPr>
                <w:noProof/>
                <w:webHidden/>
              </w:rPr>
              <w:delText>113</w:delText>
            </w:r>
            <w:r w:rsidR="00945BE0">
              <w:rPr>
                <w:noProof/>
                <w:webHidden/>
              </w:rPr>
              <w:fldChar w:fldCharType="end"/>
            </w:r>
            <w:r>
              <w:rPr>
                <w:noProof/>
              </w:rPr>
              <w:fldChar w:fldCharType="end"/>
            </w:r>
          </w:del>
        </w:p>
        <w:p w14:paraId="3A946CFE" w14:textId="77777777" w:rsidR="00945BE0" w:rsidRDefault="00AE6939">
          <w:pPr>
            <w:pStyle w:val="Inhopg2"/>
            <w:tabs>
              <w:tab w:val="left" w:pos="880"/>
              <w:tab w:val="right" w:leader="dot" w:pos="9062"/>
            </w:tabs>
            <w:rPr>
              <w:del w:id="170" w:author="Arjan Kloosterboer" w:date="2017-09-22T04:10:00Z"/>
              <w:noProof/>
              <w:lang w:val="nl-NL" w:eastAsia="nl-NL"/>
            </w:rPr>
          </w:pPr>
          <w:del w:id="171" w:author="Arjan Kloosterboer" w:date="2017-09-22T04:10:00Z">
            <w:r>
              <w:fldChar w:fldCharType="begin"/>
            </w:r>
            <w:r>
              <w:delInstrText xml:space="preserve"> HYPERLINK \l "_Toc493816723" </w:delInstrText>
            </w:r>
            <w:r>
              <w:fldChar w:fldCharType="separate"/>
            </w:r>
            <w:r w:rsidR="00945BE0" w:rsidRPr="00916C35">
              <w:rPr>
                <w:rStyle w:val="Hyperlink"/>
                <w:noProof/>
              </w:rPr>
              <w:delText>2.15</w:delText>
            </w:r>
            <w:r w:rsidR="00945BE0">
              <w:rPr>
                <w:noProof/>
                <w:lang w:val="nl-NL" w:eastAsia="nl-NL"/>
              </w:rPr>
              <w:tab/>
            </w:r>
            <w:r w:rsidR="00945BE0" w:rsidRPr="00916C35">
              <w:rPr>
                <w:rStyle w:val="Hyperlink"/>
                <w:noProof/>
              </w:rPr>
              <w:delText>ZAAK-INFORMATIEOBJECT</w:delText>
            </w:r>
            <w:r w:rsidR="00945BE0">
              <w:rPr>
                <w:noProof/>
                <w:webHidden/>
              </w:rPr>
              <w:tab/>
            </w:r>
            <w:r w:rsidR="00945BE0">
              <w:rPr>
                <w:noProof/>
                <w:webHidden/>
              </w:rPr>
              <w:fldChar w:fldCharType="begin"/>
            </w:r>
            <w:r w:rsidR="00945BE0">
              <w:rPr>
                <w:noProof/>
                <w:webHidden/>
              </w:rPr>
              <w:delInstrText xml:space="preserve"> PAGEREF _Toc493816723 \h </w:delInstrText>
            </w:r>
            <w:r w:rsidR="00945BE0">
              <w:rPr>
                <w:noProof/>
                <w:webHidden/>
              </w:rPr>
            </w:r>
            <w:r w:rsidR="00945BE0">
              <w:rPr>
                <w:noProof/>
                <w:webHidden/>
              </w:rPr>
              <w:fldChar w:fldCharType="separate"/>
            </w:r>
            <w:r w:rsidR="00945BE0">
              <w:rPr>
                <w:noProof/>
                <w:webHidden/>
              </w:rPr>
              <w:delText>118</w:delText>
            </w:r>
            <w:r w:rsidR="00945BE0">
              <w:rPr>
                <w:noProof/>
                <w:webHidden/>
              </w:rPr>
              <w:fldChar w:fldCharType="end"/>
            </w:r>
            <w:r>
              <w:rPr>
                <w:noProof/>
              </w:rPr>
              <w:fldChar w:fldCharType="end"/>
            </w:r>
          </w:del>
        </w:p>
        <w:p w14:paraId="6B261D58" w14:textId="77777777" w:rsidR="00945BE0" w:rsidRDefault="00AE6939">
          <w:pPr>
            <w:pStyle w:val="Inhopg3"/>
            <w:tabs>
              <w:tab w:val="left" w:pos="1320"/>
              <w:tab w:val="right" w:leader="dot" w:pos="9062"/>
            </w:tabs>
            <w:rPr>
              <w:del w:id="172" w:author="Arjan Kloosterboer" w:date="2017-09-22T04:10:00Z"/>
              <w:noProof/>
              <w:lang w:val="nl-NL" w:eastAsia="nl-NL"/>
            </w:rPr>
          </w:pPr>
          <w:del w:id="173" w:author="Arjan Kloosterboer" w:date="2017-09-22T04:10:00Z">
            <w:r>
              <w:fldChar w:fldCharType="begin"/>
            </w:r>
            <w:r>
              <w:delInstrText xml:space="preserve"> HYPERLINK \l "_Toc493816724" </w:delInstrText>
            </w:r>
            <w:r>
              <w:fldChar w:fldCharType="separate"/>
            </w:r>
            <w:r w:rsidR="00945BE0" w:rsidRPr="00916C35">
              <w:rPr>
                <w:rStyle w:val="Hyperlink"/>
                <w:noProof/>
              </w:rPr>
              <w:delText>2.15.1</w:delText>
            </w:r>
            <w:r w:rsidR="00945BE0">
              <w:rPr>
                <w:noProof/>
                <w:lang w:val="nl-NL" w:eastAsia="nl-NL"/>
              </w:rPr>
              <w:tab/>
            </w:r>
            <w:r w:rsidR="00945BE0" w:rsidRPr="00916C35">
              <w:rPr>
                <w:rStyle w:val="Hyperlink"/>
                <w:noProof/>
              </w:rPr>
              <w:delText>Titel</w:delText>
            </w:r>
            <w:r w:rsidR="00945BE0">
              <w:rPr>
                <w:noProof/>
                <w:webHidden/>
              </w:rPr>
              <w:tab/>
            </w:r>
            <w:r w:rsidR="00945BE0">
              <w:rPr>
                <w:noProof/>
                <w:webHidden/>
              </w:rPr>
              <w:fldChar w:fldCharType="begin"/>
            </w:r>
            <w:r w:rsidR="00945BE0">
              <w:rPr>
                <w:noProof/>
                <w:webHidden/>
              </w:rPr>
              <w:delInstrText xml:space="preserve"> PAGEREF _Toc493816724 \h </w:delInstrText>
            </w:r>
            <w:r w:rsidR="00945BE0">
              <w:rPr>
                <w:noProof/>
                <w:webHidden/>
              </w:rPr>
            </w:r>
            <w:r w:rsidR="00945BE0">
              <w:rPr>
                <w:noProof/>
                <w:webHidden/>
              </w:rPr>
              <w:fldChar w:fldCharType="separate"/>
            </w:r>
            <w:r w:rsidR="00945BE0">
              <w:rPr>
                <w:noProof/>
                <w:webHidden/>
              </w:rPr>
              <w:delText>119</w:delText>
            </w:r>
            <w:r w:rsidR="00945BE0">
              <w:rPr>
                <w:noProof/>
                <w:webHidden/>
              </w:rPr>
              <w:fldChar w:fldCharType="end"/>
            </w:r>
            <w:r>
              <w:rPr>
                <w:noProof/>
              </w:rPr>
              <w:fldChar w:fldCharType="end"/>
            </w:r>
          </w:del>
        </w:p>
        <w:p w14:paraId="3040A757" w14:textId="77777777" w:rsidR="00945BE0" w:rsidRDefault="00AE6939">
          <w:pPr>
            <w:pStyle w:val="Inhopg3"/>
            <w:tabs>
              <w:tab w:val="left" w:pos="1320"/>
              <w:tab w:val="right" w:leader="dot" w:pos="9062"/>
            </w:tabs>
            <w:rPr>
              <w:del w:id="174" w:author="Arjan Kloosterboer" w:date="2017-09-22T04:10:00Z"/>
              <w:noProof/>
              <w:lang w:val="nl-NL" w:eastAsia="nl-NL"/>
            </w:rPr>
          </w:pPr>
          <w:del w:id="175" w:author="Arjan Kloosterboer" w:date="2017-09-22T04:10:00Z">
            <w:r>
              <w:fldChar w:fldCharType="begin"/>
            </w:r>
            <w:r>
              <w:delInstrText xml:space="preserve"> HYPERLINK \l "_Toc493816725" </w:delInstrText>
            </w:r>
            <w:r>
              <w:fldChar w:fldCharType="separate"/>
            </w:r>
            <w:r w:rsidR="00945BE0" w:rsidRPr="00916C35">
              <w:rPr>
                <w:rStyle w:val="Hyperlink"/>
                <w:noProof/>
              </w:rPr>
              <w:delText>2.15.2</w:delText>
            </w:r>
            <w:r w:rsidR="00945BE0">
              <w:rPr>
                <w:noProof/>
                <w:lang w:val="nl-NL" w:eastAsia="nl-NL"/>
              </w:rPr>
              <w:tab/>
            </w:r>
            <w:r w:rsidR="00945BE0" w:rsidRPr="00916C35">
              <w:rPr>
                <w:rStyle w:val="Hyperlink"/>
                <w:noProof/>
              </w:rPr>
              <w:delText>Beschrijving</w:delText>
            </w:r>
            <w:r w:rsidR="00945BE0">
              <w:rPr>
                <w:noProof/>
                <w:webHidden/>
              </w:rPr>
              <w:tab/>
            </w:r>
            <w:r w:rsidR="00945BE0">
              <w:rPr>
                <w:noProof/>
                <w:webHidden/>
              </w:rPr>
              <w:fldChar w:fldCharType="begin"/>
            </w:r>
            <w:r w:rsidR="00945BE0">
              <w:rPr>
                <w:noProof/>
                <w:webHidden/>
              </w:rPr>
              <w:delInstrText xml:space="preserve"> PAGEREF _Toc493816725 \h </w:delInstrText>
            </w:r>
            <w:r w:rsidR="00945BE0">
              <w:rPr>
                <w:noProof/>
                <w:webHidden/>
              </w:rPr>
            </w:r>
            <w:r w:rsidR="00945BE0">
              <w:rPr>
                <w:noProof/>
                <w:webHidden/>
              </w:rPr>
              <w:fldChar w:fldCharType="separate"/>
            </w:r>
            <w:r w:rsidR="00945BE0">
              <w:rPr>
                <w:noProof/>
                <w:webHidden/>
              </w:rPr>
              <w:delText>120</w:delText>
            </w:r>
            <w:r w:rsidR="00945BE0">
              <w:rPr>
                <w:noProof/>
                <w:webHidden/>
              </w:rPr>
              <w:fldChar w:fldCharType="end"/>
            </w:r>
            <w:r>
              <w:rPr>
                <w:noProof/>
              </w:rPr>
              <w:fldChar w:fldCharType="end"/>
            </w:r>
          </w:del>
        </w:p>
        <w:p w14:paraId="3B607D83" w14:textId="77777777" w:rsidR="00945BE0" w:rsidRDefault="00AE6939">
          <w:pPr>
            <w:pStyle w:val="Inhopg3"/>
            <w:tabs>
              <w:tab w:val="left" w:pos="1320"/>
              <w:tab w:val="right" w:leader="dot" w:pos="9062"/>
            </w:tabs>
            <w:rPr>
              <w:del w:id="176" w:author="Arjan Kloosterboer" w:date="2017-09-22T04:10:00Z"/>
              <w:noProof/>
              <w:lang w:val="nl-NL" w:eastAsia="nl-NL"/>
            </w:rPr>
          </w:pPr>
          <w:del w:id="177" w:author="Arjan Kloosterboer" w:date="2017-09-22T04:10:00Z">
            <w:r>
              <w:fldChar w:fldCharType="begin"/>
            </w:r>
            <w:r>
              <w:delInstrText xml:space="preserve"> HYPERLINK \l "_Toc493816726" </w:delInstrText>
            </w:r>
            <w:r>
              <w:fldChar w:fldCharType="separate"/>
            </w:r>
            <w:r w:rsidR="00945BE0" w:rsidRPr="00916C35">
              <w:rPr>
                <w:rStyle w:val="Hyperlink"/>
                <w:noProof/>
              </w:rPr>
              <w:delText>2.15.3</w:delText>
            </w:r>
            <w:r w:rsidR="00945BE0">
              <w:rPr>
                <w:noProof/>
                <w:lang w:val="nl-NL" w:eastAsia="nl-NL"/>
              </w:rPr>
              <w:tab/>
            </w:r>
            <w:r w:rsidR="00945BE0" w:rsidRPr="00916C35">
              <w:rPr>
                <w:rStyle w:val="Hyperlink"/>
                <w:noProof/>
              </w:rPr>
              <w:delText>Registratiedatum</w:delText>
            </w:r>
            <w:r w:rsidR="00945BE0">
              <w:rPr>
                <w:noProof/>
                <w:webHidden/>
              </w:rPr>
              <w:tab/>
            </w:r>
            <w:r w:rsidR="00945BE0">
              <w:rPr>
                <w:noProof/>
                <w:webHidden/>
              </w:rPr>
              <w:fldChar w:fldCharType="begin"/>
            </w:r>
            <w:r w:rsidR="00945BE0">
              <w:rPr>
                <w:noProof/>
                <w:webHidden/>
              </w:rPr>
              <w:delInstrText xml:space="preserve"> PAGEREF _Toc493816726 \h </w:delInstrText>
            </w:r>
            <w:r w:rsidR="00945BE0">
              <w:rPr>
                <w:noProof/>
                <w:webHidden/>
              </w:rPr>
            </w:r>
            <w:r w:rsidR="00945BE0">
              <w:rPr>
                <w:noProof/>
                <w:webHidden/>
              </w:rPr>
              <w:fldChar w:fldCharType="separate"/>
            </w:r>
            <w:r w:rsidR="00945BE0">
              <w:rPr>
                <w:noProof/>
                <w:webHidden/>
              </w:rPr>
              <w:delText>121</w:delText>
            </w:r>
            <w:r w:rsidR="00945BE0">
              <w:rPr>
                <w:noProof/>
                <w:webHidden/>
              </w:rPr>
              <w:fldChar w:fldCharType="end"/>
            </w:r>
            <w:r>
              <w:rPr>
                <w:noProof/>
              </w:rPr>
              <w:fldChar w:fldCharType="end"/>
            </w:r>
          </w:del>
        </w:p>
        <w:p w14:paraId="7FBBDA4F" w14:textId="77777777" w:rsidR="00945BE0" w:rsidRDefault="00AE6939">
          <w:pPr>
            <w:pStyle w:val="Inhopg3"/>
            <w:tabs>
              <w:tab w:val="left" w:pos="1320"/>
              <w:tab w:val="right" w:leader="dot" w:pos="9062"/>
            </w:tabs>
            <w:rPr>
              <w:del w:id="178" w:author="Arjan Kloosterboer" w:date="2017-09-22T04:10:00Z"/>
              <w:noProof/>
              <w:lang w:val="nl-NL" w:eastAsia="nl-NL"/>
            </w:rPr>
          </w:pPr>
          <w:del w:id="179" w:author="Arjan Kloosterboer" w:date="2017-09-22T04:10:00Z">
            <w:r>
              <w:fldChar w:fldCharType="begin"/>
            </w:r>
            <w:r>
              <w:delInstrText xml:space="preserve"> HYPERLINK \l "_Toc493816727" </w:delInstrText>
            </w:r>
            <w:r>
              <w:fldChar w:fldCharType="separate"/>
            </w:r>
            <w:r w:rsidR="00945BE0" w:rsidRPr="00916C35">
              <w:rPr>
                <w:rStyle w:val="Hyperlink"/>
                <w:noProof/>
                <w:lang w:val="nl-NL"/>
              </w:rPr>
              <w:delText>2.15.4</w:delText>
            </w:r>
            <w:r w:rsidR="00945BE0">
              <w:rPr>
                <w:noProof/>
                <w:lang w:val="nl-NL" w:eastAsia="nl-NL"/>
              </w:rPr>
              <w:tab/>
            </w:r>
            <w:r w:rsidR="00945BE0" w:rsidRPr="00916C35">
              <w:rPr>
                <w:rStyle w:val="Hyperlink"/>
                <w:noProof/>
                <w:lang w:val="nl-NL"/>
              </w:rPr>
              <w:delText>ZAAK-INFORMATIEOBJECT is relevant voor STATUS</w:delText>
            </w:r>
            <w:r w:rsidR="00945BE0">
              <w:rPr>
                <w:noProof/>
                <w:webHidden/>
              </w:rPr>
              <w:tab/>
            </w:r>
            <w:r w:rsidR="00945BE0">
              <w:rPr>
                <w:noProof/>
                <w:webHidden/>
              </w:rPr>
              <w:fldChar w:fldCharType="begin"/>
            </w:r>
            <w:r w:rsidR="00945BE0">
              <w:rPr>
                <w:noProof/>
                <w:webHidden/>
              </w:rPr>
              <w:delInstrText xml:space="preserve"> PAGEREF _Toc493816727 \h </w:delInstrText>
            </w:r>
            <w:r w:rsidR="00945BE0">
              <w:rPr>
                <w:noProof/>
                <w:webHidden/>
              </w:rPr>
            </w:r>
            <w:r w:rsidR="00945BE0">
              <w:rPr>
                <w:noProof/>
                <w:webHidden/>
              </w:rPr>
              <w:fldChar w:fldCharType="separate"/>
            </w:r>
            <w:r w:rsidR="00945BE0">
              <w:rPr>
                <w:noProof/>
                <w:webHidden/>
              </w:rPr>
              <w:delText>121</w:delText>
            </w:r>
            <w:r w:rsidR="00945BE0">
              <w:rPr>
                <w:noProof/>
                <w:webHidden/>
              </w:rPr>
              <w:fldChar w:fldCharType="end"/>
            </w:r>
            <w:r>
              <w:rPr>
                <w:noProof/>
              </w:rPr>
              <w:fldChar w:fldCharType="end"/>
            </w:r>
          </w:del>
        </w:p>
        <w:p w14:paraId="64B31317" w14:textId="77777777" w:rsidR="00945BE0" w:rsidRDefault="00AE6939">
          <w:pPr>
            <w:pStyle w:val="Inhopg1"/>
            <w:tabs>
              <w:tab w:val="left" w:pos="440"/>
              <w:tab w:val="right" w:leader="dot" w:pos="9062"/>
            </w:tabs>
            <w:rPr>
              <w:del w:id="180" w:author="Arjan Kloosterboer" w:date="2017-09-22T04:10:00Z"/>
              <w:noProof/>
              <w:lang w:val="nl-NL" w:eastAsia="nl-NL"/>
            </w:rPr>
          </w:pPr>
          <w:del w:id="181" w:author="Arjan Kloosterboer" w:date="2017-09-22T04:10:00Z">
            <w:r>
              <w:fldChar w:fldCharType="begin"/>
            </w:r>
            <w:r>
              <w:delInstrText xml:space="preserve"> HYPERLINK \l "_Toc493816728" </w:delInstrText>
            </w:r>
            <w:r>
              <w:fldChar w:fldCharType="separate"/>
            </w:r>
            <w:r w:rsidR="00945BE0" w:rsidRPr="00916C35">
              <w:rPr>
                <w:rStyle w:val="Hyperlink"/>
                <w:noProof/>
              </w:rPr>
              <w:delText>3</w:delText>
            </w:r>
            <w:r w:rsidR="00945BE0">
              <w:rPr>
                <w:noProof/>
                <w:lang w:val="nl-NL" w:eastAsia="nl-NL"/>
              </w:rPr>
              <w:tab/>
            </w:r>
            <w:r w:rsidR="00945BE0" w:rsidRPr="00916C35">
              <w:rPr>
                <w:rStyle w:val="Hyperlink"/>
                <w:noProof/>
              </w:rPr>
              <w:delText>Niet gehonoreerde verzoeken</w:delText>
            </w:r>
            <w:r w:rsidR="00945BE0">
              <w:rPr>
                <w:noProof/>
                <w:webHidden/>
              </w:rPr>
              <w:tab/>
            </w:r>
            <w:r w:rsidR="00945BE0">
              <w:rPr>
                <w:noProof/>
                <w:webHidden/>
              </w:rPr>
              <w:fldChar w:fldCharType="begin"/>
            </w:r>
            <w:r w:rsidR="00945BE0">
              <w:rPr>
                <w:noProof/>
                <w:webHidden/>
              </w:rPr>
              <w:delInstrText xml:space="preserve"> PAGEREF _Toc493816728 \h </w:delInstrText>
            </w:r>
            <w:r w:rsidR="00945BE0">
              <w:rPr>
                <w:noProof/>
                <w:webHidden/>
              </w:rPr>
            </w:r>
            <w:r w:rsidR="00945BE0">
              <w:rPr>
                <w:noProof/>
                <w:webHidden/>
              </w:rPr>
              <w:fldChar w:fldCharType="separate"/>
            </w:r>
            <w:r w:rsidR="00945BE0">
              <w:rPr>
                <w:noProof/>
                <w:webHidden/>
              </w:rPr>
              <w:delText>123</w:delText>
            </w:r>
            <w:r w:rsidR="00945BE0">
              <w:rPr>
                <w:noProof/>
                <w:webHidden/>
              </w:rPr>
              <w:fldChar w:fldCharType="end"/>
            </w:r>
            <w:r>
              <w:rPr>
                <w:noProof/>
              </w:rPr>
              <w:fldChar w:fldCharType="end"/>
            </w:r>
          </w:del>
        </w:p>
        <w:p w14:paraId="44F04614" w14:textId="77777777" w:rsidR="00945BE0" w:rsidRDefault="00AE6939">
          <w:pPr>
            <w:pStyle w:val="Inhopg1"/>
            <w:tabs>
              <w:tab w:val="right" w:leader="dot" w:pos="9062"/>
            </w:tabs>
            <w:rPr>
              <w:del w:id="182" w:author="Arjan Kloosterboer" w:date="2017-09-22T04:10:00Z"/>
              <w:noProof/>
              <w:lang w:val="nl-NL" w:eastAsia="nl-NL"/>
            </w:rPr>
          </w:pPr>
          <w:del w:id="183" w:author="Arjan Kloosterboer" w:date="2017-09-22T04:10:00Z">
            <w:r>
              <w:fldChar w:fldCharType="begin"/>
            </w:r>
            <w:r>
              <w:delInstrText xml:space="preserve"> HYPERLINK \l "_Toc493816729" </w:delInstrText>
            </w:r>
            <w:r>
              <w:fldChar w:fldCharType="separate"/>
            </w:r>
            <w:r w:rsidR="00945BE0" w:rsidRPr="00916C35">
              <w:rPr>
                <w:rStyle w:val="Hyperlink"/>
                <w:noProof/>
              </w:rPr>
              <w:delText>Bijlage 1: Leden werkgroep doorontwikkeling RGBZ</w:delText>
            </w:r>
            <w:r w:rsidR="00945BE0">
              <w:rPr>
                <w:noProof/>
                <w:webHidden/>
              </w:rPr>
              <w:tab/>
            </w:r>
            <w:r w:rsidR="00945BE0">
              <w:rPr>
                <w:noProof/>
                <w:webHidden/>
              </w:rPr>
              <w:fldChar w:fldCharType="begin"/>
            </w:r>
            <w:r w:rsidR="00945BE0">
              <w:rPr>
                <w:noProof/>
                <w:webHidden/>
              </w:rPr>
              <w:delInstrText xml:space="preserve"> PAGEREF _Toc493816729 \h </w:delInstrText>
            </w:r>
            <w:r w:rsidR="00945BE0">
              <w:rPr>
                <w:noProof/>
                <w:webHidden/>
              </w:rPr>
            </w:r>
            <w:r w:rsidR="00945BE0">
              <w:rPr>
                <w:noProof/>
                <w:webHidden/>
              </w:rPr>
              <w:fldChar w:fldCharType="separate"/>
            </w:r>
            <w:r w:rsidR="00945BE0">
              <w:rPr>
                <w:noProof/>
                <w:webHidden/>
              </w:rPr>
              <w:delText>127</w:delText>
            </w:r>
            <w:r w:rsidR="00945BE0">
              <w:rPr>
                <w:noProof/>
                <w:webHidden/>
              </w:rPr>
              <w:fldChar w:fldCharType="end"/>
            </w:r>
            <w:r>
              <w:rPr>
                <w:noProof/>
              </w:rPr>
              <w:fldChar w:fldCharType="end"/>
            </w:r>
          </w:del>
        </w:p>
        <w:p w14:paraId="50BD363F" w14:textId="77777777" w:rsidR="00945BE0" w:rsidRDefault="00AE6939">
          <w:pPr>
            <w:pStyle w:val="Inhopg1"/>
            <w:tabs>
              <w:tab w:val="right" w:leader="dot" w:pos="9062"/>
            </w:tabs>
            <w:rPr>
              <w:del w:id="184" w:author="Arjan Kloosterboer" w:date="2017-09-22T04:10:00Z"/>
              <w:noProof/>
              <w:lang w:val="nl-NL" w:eastAsia="nl-NL"/>
            </w:rPr>
          </w:pPr>
          <w:del w:id="185" w:author="Arjan Kloosterboer" w:date="2017-09-22T04:10:00Z">
            <w:r>
              <w:fldChar w:fldCharType="begin"/>
            </w:r>
            <w:r>
              <w:delInstrText xml:space="preserve"> HYPERLINK \l "_Toc493816730" </w:delInstrText>
            </w:r>
            <w:r>
              <w:fldChar w:fldCharType="separate"/>
            </w:r>
            <w:r w:rsidR="00945BE0" w:rsidRPr="00916C35">
              <w:rPr>
                <w:rStyle w:val="Hyperlink"/>
                <w:noProof/>
              </w:rPr>
              <w:delText>Bijlage 2: Opsomming voorgestelde wijzigingen</w:delText>
            </w:r>
            <w:r w:rsidR="00945BE0">
              <w:rPr>
                <w:noProof/>
                <w:webHidden/>
              </w:rPr>
              <w:tab/>
            </w:r>
            <w:r w:rsidR="00945BE0">
              <w:rPr>
                <w:noProof/>
                <w:webHidden/>
              </w:rPr>
              <w:fldChar w:fldCharType="begin"/>
            </w:r>
            <w:r w:rsidR="00945BE0">
              <w:rPr>
                <w:noProof/>
                <w:webHidden/>
              </w:rPr>
              <w:delInstrText xml:space="preserve"> PAGEREF _Toc493816730 \h </w:delInstrText>
            </w:r>
            <w:r w:rsidR="00945BE0">
              <w:rPr>
                <w:noProof/>
                <w:webHidden/>
              </w:rPr>
            </w:r>
            <w:r w:rsidR="00945BE0">
              <w:rPr>
                <w:noProof/>
                <w:webHidden/>
              </w:rPr>
              <w:fldChar w:fldCharType="separate"/>
            </w:r>
            <w:r w:rsidR="00945BE0">
              <w:rPr>
                <w:noProof/>
                <w:webHidden/>
              </w:rPr>
              <w:delText>128</w:delText>
            </w:r>
            <w:r w:rsidR="00945BE0">
              <w:rPr>
                <w:noProof/>
                <w:webHidden/>
              </w:rPr>
              <w:fldChar w:fldCharType="end"/>
            </w:r>
            <w:r>
              <w:rPr>
                <w:noProof/>
              </w:rPr>
              <w:fldChar w:fldCharType="end"/>
            </w:r>
          </w:del>
        </w:p>
        <w:p w14:paraId="6FC85297" w14:textId="337CE0B1" w:rsidR="00773F14" w:rsidRDefault="00AE6939">
          <w:pPr>
            <w:pStyle w:val="Inhopg1"/>
            <w:tabs>
              <w:tab w:val="left" w:pos="440"/>
              <w:tab w:val="right" w:leader="dot" w:pos="9062"/>
            </w:tabs>
            <w:rPr>
              <w:ins w:id="186" w:author="Arjan Kloosterboer" w:date="2017-09-22T04:10:00Z"/>
              <w:noProof/>
              <w:lang w:val="nl-NL" w:eastAsia="nl-NL"/>
            </w:rPr>
          </w:pPr>
          <w:ins w:id="187" w:author="Arjan Kloosterboer" w:date="2017-09-22T04:10:00Z">
            <w:r>
              <w:fldChar w:fldCharType="begin"/>
            </w:r>
            <w:r>
              <w:instrText xml:space="preserve"> HYPERLINK \l "_Toc493816556" </w:instrText>
            </w:r>
            <w:r>
              <w:fldChar w:fldCharType="separate"/>
            </w:r>
            <w:r w:rsidR="00773F14" w:rsidRPr="00734739">
              <w:rPr>
                <w:rStyle w:val="Hyperlink"/>
                <w:noProof/>
              </w:rPr>
              <w:t>1</w:t>
            </w:r>
            <w:r w:rsidR="00773F14">
              <w:rPr>
                <w:noProof/>
                <w:lang w:val="nl-NL" w:eastAsia="nl-NL"/>
              </w:rPr>
              <w:tab/>
            </w:r>
            <w:r w:rsidR="00773F14" w:rsidRPr="00734739">
              <w:rPr>
                <w:rStyle w:val="Hyperlink"/>
                <w:noProof/>
              </w:rPr>
              <w:t>Inleiding</w:t>
            </w:r>
            <w:r w:rsidR="00773F14">
              <w:rPr>
                <w:noProof/>
                <w:webHidden/>
              </w:rPr>
              <w:tab/>
            </w:r>
            <w:r w:rsidR="00773F14">
              <w:rPr>
                <w:noProof/>
                <w:webHidden/>
              </w:rPr>
              <w:fldChar w:fldCharType="begin"/>
            </w:r>
            <w:r w:rsidR="00773F14">
              <w:rPr>
                <w:noProof/>
                <w:webHidden/>
              </w:rPr>
              <w:instrText xml:space="preserve"> PAGEREF _Toc493816556 \h </w:instrText>
            </w:r>
            <w:r w:rsidR="00773F14">
              <w:rPr>
                <w:noProof/>
                <w:webHidden/>
              </w:rPr>
            </w:r>
            <w:r w:rsidR="00773F14">
              <w:rPr>
                <w:noProof/>
                <w:webHidden/>
              </w:rPr>
              <w:fldChar w:fldCharType="separate"/>
            </w:r>
            <w:r w:rsidR="00773F14">
              <w:rPr>
                <w:noProof/>
                <w:webHidden/>
              </w:rPr>
              <w:t>5</w:t>
            </w:r>
            <w:r w:rsidR="00773F14">
              <w:rPr>
                <w:noProof/>
                <w:webHidden/>
              </w:rPr>
              <w:fldChar w:fldCharType="end"/>
            </w:r>
            <w:r>
              <w:rPr>
                <w:noProof/>
              </w:rPr>
              <w:fldChar w:fldCharType="end"/>
            </w:r>
          </w:ins>
        </w:p>
        <w:p w14:paraId="73156EE0" w14:textId="3DA151DA" w:rsidR="00773F14" w:rsidRDefault="00AE6939">
          <w:pPr>
            <w:pStyle w:val="Inhopg1"/>
            <w:tabs>
              <w:tab w:val="left" w:pos="440"/>
              <w:tab w:val="right" w:leader="dot" w:pos="9062"/>
            </w:tabs>
            <w:rPr>
              <w:ins w:id="188" w:author="Arjan Kloosterboer" w:date="2017-09-22T04:10:00Z"/>
              <w:noProof/>
              <w:lang w:val="nl-NL" w:eastAsia="nl-NL"/>
            </w:rPr>
          </w:pPr>
          <w:ins w:id="189" w:author="Arjan Kloosterboer" w:date="2017-09-22T04:10:00Z">
            <w:r>
              <w:fldChar w:fldCharType="begin"/>
            </w:r>
            <w:r>
              <w:instrText xml:space="preserve"> HYPERLINK \l "_Toc493816557" </w:instrText>
            </w:r>
            <w:r>
              <w:fldChar w:fldCharType="separate"/>
            </w:r>
            <w:r w:rsidR="00773F14" w:rsidRPr="00734739">
              <w:rPr>
                <w:rStyle w:val="Hyperlink"/>
                <w:noProof/>
              </w:rPr>
              <w:t>2</w:t>
            </w:r>
            <w:r w:rsidR="00773F14">
              <w:rPr>
                <w:noProof/>
                <w:lang w:val="nl-NL" w:eastAsia="nl-NL"/>
              </w:rPr>
              <w:tab/>
            </w:r>
            <w:r w:rsidR="00773F14" w:rsidRPr="00734739">
              <w:rPr>
                <w:rStyle w:val="Hyperlink"/>
                <w:noProof/>
              </w:rPr>
              <w:t>Wijzigingen</w:t>
            </w:r>
            <w:r w:rsidR="00773F14">
              <w:rPr>
                <w:noProof/>
                <w:webHidden/>
              </w:rPr>
              <w:tab/>
            </w:r>
            <w:r w:rsidR="00773F14">
              <w:rPr>
                <w:noProof/>
                <w:webHidden/>
              </w:rPr>
              <w:fldChar w:fldCharType="begin"/>
            </w:r>
            <w:r w:rsidR="00773F14">
              <w:rPr>
                <w:noProof/>
                <w:webHidden/>
              </w:rPr>
              <w:instrText xml:space="preserve"> PAGEREF _Toc493816557 \h </w:instrText>
            </w:r>
            <w:r w:rsidR="00773F14">
              <w:rPr>
                <w:noProof/>
                <w:webHidden/>
              </w:rPr>
            </w:r>
            <w:r w:rsidR="00773F14">
              <w:rPr>
                <w:noProof/>
                <w:webHidden/>
              </w:rPr>
              <w:fldChar w:fldCharType="separate"/>
            </w:r>
            <w:r w:rsidR="00773F14">
              <w:rPr>
                <w:noProof/>
                <w:webHidden/>
              </w:rPr>
              <w:t>6</w:t>
            </w:r>
            <w:r w:rsidR="00773F14">
              <w:rPr>
                <w:noProof/>
                <w:webHidden/>
              </w:rPr>
              <w:fldChar w:fldCharType="end"/>
            </w:r>
            <w:r>
              <w:rPr>
                <w:noProof/>
              </w:rPr>
              <w:fldChar w:fldCharType="end"/>
            </w:r>
          </w:ins>
        </w:p>
        <w:p w14:paraId="184B89AE" w14:textId="3A08D85E" w:rsidR="00773F14" w:rsidRDefault="00AE6939">
          <w:pPr>
            <w:pStyle w:val="Inhopg2"/>
            <w:tabs>
              <w:tab w:val="left" w:pos="880"/>
              <w:tab w:val="right" w:leader="dot" w:pos="9062"/>
            </w:tabs>
            <w:rPr>
              <w:ins w:id="190" w:author="Arjan Kloosterboer" w:date="2017-09-22T04:10:00Z"/>
              <w:noProof/>
              <w:lang w:val="nl-NL" w:eastAsia="nl-NL"/>
            </w:rPr>
          </w:pPr>
          <w:ins w:id="191" w:author="Arjan Kloosterboer" w:date="2017-09-22T04:10:00Z">
            <w:r>
              <w:fldChar w:fldCharType="begin"/>
            </w:r>
            <w:r>
              <w:instrText xml:space="preserve"> HYPERLINK \l "_Toc493816558" </w:instrText>
            </w:r>
            <w:r>
              <w:fldChar w:fldCharType="separate"/>
            </w:r>
            <w:r w:rsidR="00773F14" w:rsidRPr="00734739">
              <w:rPr>
                <w:rStyle w:val="Hyperlink"/>
                <w:noProof/>
              </w:rPr>
              <w:t>2.1</w:t>
            </w:r>
            <w:r w:rsidR="00773F14">
              <w:rPr>
                <w:noProof/>
                <w:lang w:val="nl-NL" w:eastAsia="nl-NL"/>
              </w:rPr>
              <w:tab/>
            </w:r>
            <w:r w:rsidR="00773F14" w:rsidRPr="00734739">
              <w:rPr>
                <w:rStyle w:val="Hyperlink"/>
                <w:noProof/>
              </w:rPr>
              <w:t>BESLUIT</w:t>
            </w:r>
            <w:r w:rsidR="00773F14">
              <w:rPr>
                <w:noProof/>
                <w:webHidden/>
              </w:rPr>
              <w:tab/>
            </w:r>
            <w:r w:rsidR="00773F14">
              <w:rPr>
                <w:noProof/>
                <w:webHidden/>
              </w:rPr>
              <w:fldChar w:fldCharType="begin"/>
            </w:r>
            <w:r w:rsidR="00773F14">
              <w:rPr>
                <w:noProof/>
                <w:webHidden/>
              </w:rPr>
              <w:instrText xml:space="preserve"> PAGEREF _Toc493816558 \h </w:instrText>
            </w:r>
            <w:r w:rsidR="00773F14">
              <w:rPr>
                <w:noProof/>
                <w:webHidden/>
              </w:rPr>
            </w:r>
            <w:r w:rsidR="00773F14">
              <w:rPr>
                <w:noProof/>
                <w:webHidden/>
              </w:rPr>
              <w:fldChar w:fldCharType="separate"/>
            </w:r>
            <w:r w:rsidR="00773F14">
              <w:rPr>
                <w:noProof/>
                <w:webHidden/>
              </w:rPr>
              <w:t>9</w:t>
            </w:r>
            <w:r w:rsidR="00773F14">
              <w:rPr>
                <w:noProof/>
                <w:webHidden/>
              </w:rPr>
              <w:fldChar w:fldCharType="end"/>
            </w:r>
            <w:r>
              <w:rPr>
                <w:noProof/>
              </w:rPr>
              <w:fldChar w:fldCharType="end"/>
            </w:r>
          </w:ins>
        </w:p>
        <w:p w14:paraId="24ED86E5" w14:textId="6D2842E8" w:rsidR="00773F14" w:rsidRDefault="00AE6939">
          <w:pPr>
            <w:pStyle w:val="Inhopg3"/>
            <w:tabs>
              <w:tab w:val="left" w:pos="1320"/>
              <w:tab w:val="right" w:leader="dot" w:pos="9062"/>
            </w:tabs>
            <w:rPr>
              <w:ins w:id="192" w:author="Arjan Kloosterboer" w:date="2017-09-22T04:10:00Z"/>
              <w:noProof/>
              <w:lang w:val="nl-NL" w:eastAsia="nl-NL"/>
            </w:rPr>
          </w:pPr>
          <w:ins w:id="193" w:author="Arjan Kloosterboer" w:date="2017-09-22T04:10:00Z">
            <w:r>
              <w:fldChar w:fldCharType="begin"/>
            </w:r>
            <w:r>
              <w:instrText xml:space="preserve"> HYPERLINK \l "_Toc493816559" </w:instrText>
            </w:r>
            <w:r>
              <w:fldChar w:fldCharType="separate"/>
            </w:r>
            <w:r w:rsidR="00773F14" w:rsidRPr="00734739">
              <w:rPr>
                <w:rStyle w:val="Hyperlink"/>
                <w:noProof/>
                <w:lang w:val="nl-NL"/>
              </w:rPr>
              <w:t>2.1.1</w:t>
            </w:r>
            <w:r w:rsidR="00773F14">
              <w:rPr>
                <w:noProof/>
                <w:lang w:val="nl-NL" w:eastAsia="nl-NL"/>
              </w:rPr>
              <w:tab/>
            </w:r>
            <w:r w:rsidR="00773F14" w:rsidRPr="00734739">
              <w:rPr>
                <w:rStyle w:val="Hyperlink"/>
                <w:noProof/>
                <w:lang w:val="nl-NL"/>
              </w:rPr>
              <w:t>BESLUIT kan vastgelegd zijn als INFORMATIEOBJECT</w:t>
            </w:r>
            <w:r w:rsidR="00773F14">
              <w:rPr>
                <w:noProof/>
                <w:webHidden/>
              </w:rPr>
              <w:tab/>
            </w:r>
            <w:r w:rsidR="00773F14">
              <w:rPr>
                <w:noProof/>
                <w:webHidden/>
              </w:rPr>
              <w:fldChar w:fldCharType="begin"/>
            </w:r>
            <w:r w:rsidR="00773F14">
              <w:rPr>
                <w:noProof/>
                <w:webHidden/>
              </w:rPr>
              <w:instrText xml:space="preserve"> PAGEREF _Toc493816559 \h </w:instrText>
            </w:r>
            <w:r w:rsidR="00773F14">
              <w:rPr>
                <w:noProof/>
                <w:webHidden/>
              </w:rPr>
            </w:r>
            <w:r w:rsidR="00773F14">
              <w:rPr>
                <w:noProof/>
                <w:webHidden/>
              </w:rPr>
              <w:fldChar w:fldCharType="separate"/>
            </w:r>
            <w:r w:rsidR="00773F14">
              <w:rPr>
                <w:noProof/>
                <w:webHidden/>
              </w:rPr>
              <w:t>10</w:t>
            </w:r>
            <w:r w:rsidR="00773F14">
              <w:rPr>
                <w:noProof/>
                <w:webHidden/>
              </w:rPr>
              <w:fldChar w:fldCharType="end"/>
            </w:r>
            <w:r>
              <w:rPr>
                <w:noProof/>
              </w:rPr>
              <w:fldChar w:fldCharType="end"/>
            </w:r>
          </w:ins>
        </w:p>
        <w:p w14:paraId="475CB8E3" w14:textId="1745FB60" w:rsidR="00773F14" w:rsidRDefault="00AE6939">
          <w:pPr>
            <w:pStyle w:val="Inhopg3"/>
            <w:tabs>
              <w:tab w:val="left" w:pos="1320"/>
              <w:tab w:val="right" w:leader="dot" w:pos="9062"/>
            </w:tabs>
            <w:rPr>
              <w:ins w:id="194" w:author="Arjan Kloosterboer" w:date="2017-09-22T04:10:00Z"/>
              <w:noProof/>
              <w:lang w:val="nl-NL" w:eastAsia="nl-NL"/>
            </w:rPr>
          </w:pPr>
          <w:ins w:id="195" w:author="Arjan Kloosterboer" w:date="2017-09-22T04:10:00Z">
            <w:r>
              <w:fldChar w:fldCharType="begin"/>
            </w:r>
            <w:r>
              <w:instrText xml:space="preserve"> HYPERLINK \l "_Toc493816560" </w:instrText>
            </w:r>
            <w:r>
              <w:fldChar w:fldCharType="separate"/>
            </w:r>
            <w:r w:rsidR="00773F14" w:rsidRPr="00734739">
              <w:rPr>
                <w:rStyle w:val="Hyperlink"/>
                <w:noProof/>
              </w:rPr>
              <w:t>2.1.2</w:t>
            </w:r>
            <w:r w:rsidR="00773F14">
              <w:rPr>
                <w:noProof/>
                <w:lang w:val="nl-NL" w:eastAsia="nl-NL"/>
              </w:rPr>
              <w:tab/>
            </w:r>
            <w:r w:rsidR="00773F14" w:rsidRPr="00734739">
              <w:rPr>
                <w:rStyle w:val="Hyperlink"/>
                <w:noProof/>
              </w:rPr>
              <w:t>Unieke aanduiding</w:t>
            </w:r>
            <w:r w:rsidR="00773F14">
              <w:rPr>
                <w:noProof/>
                <w:webHidden/>
              </w:rPr>
              <w:tab/>
            </w:r>
            <w:r w:rsidR="00773F14">
              <w:rPr>
                <w:noProof/>
                <w:webHidden/>
              </w:rPr>
              <w:fldChar w:fldCharType="begin"/>
            </w:r>
            <w:r w:rsidR="00773F14">
              <w:rPr>
                <w:noProof/>
                <w:webHidden/>
              </w:rPr>
              <w:instrText xml:space="preserve"> PAGEREF _Toc493816560 \h </w:instrText>
            </w:r>
            <w:r w:rsidR="00773F14">
              <w:rPr>
                <w:noProof/>
                <w:webHidden/>
              </w:rPr>
            </w:r>
            <w:r w:rsidR="00773F14">
              <w:rPr>
                <w:noProof/>
                <w:webHidden/>
              </w:rPr>
              <w:fldChar w:fldCharType="separate"/>
            </w:r>
            <w:r w:rsidR="00773F14">
              <w:rPr>
                <w:noProof/>
                <w:webHidden/>
              </w:rPr>
              <w:t>10</w:t>
            </w:r>
            <w:r w:rsidR="00773F14">
              <w:rPr>
                <w:noProof/>
                <w:webHidden/>
              </w:rPr>
              <w:fldChar w:fldCharType="end"/>
            </w:r>
            <w:r>
              <w:rPr>
                <w:noProof/>
              </w:rPr>
              <w:fldChar w:fldCharType="end"/>
            </w:r>
          </w:ins>
        </w:p>
        <w:p w14:paraId="4B2DB10F" w14:textId="49934BF6" w:rsidR="00773F14" w:rsidRDefault="00AE6939">
          <w:pPr>
            <w:pStyle w:val="Inhopg3"/>
            <w:tabs>
              <w:tab w:val="left" w:pos="1320"/>
              <w:tab w:val="right" w:leader="dot" w:pos="9062"/>
            </w:tabs>
            <w:rPr>
              <w:ins w:id="196" w:author="Arjan Kloosterboer" w:date="2017-09-22T04:10:00Z"/>
              <w:noProof/>
              <w:lang w:val="nl-NL" w:eastAsia="nl-NL"/>
            </w:rPr>
          </w:pPr>
          <w:ins w:id="197" w:author="Arjan Kloosterboer" w:date="2017-09-22T04:10:00Z">
            <w:r>
              <w:fldChar w:fldCharType="begin"/>
            </w:r>
            <w:r>
              <w:instrText xml:space="preserve"> HYPERLINK \l "_Toc493816561" </w:instrText>
            </w:r>
            <w:r>
              <w:fldChar w:fldCharType="separate"/>
            </w:r>
            <w:r w:rsidR="00773F14" w:rsidRPr="00734739">
              <w:rPr>
                <w:rStyle w:val="Hyperlink"/>
                <w:noProof/>
              </w:rPr>
              <w:t>2.1.3</w:t>
            </w:r>
            <w:r w:rsidR="00773F14">
              <w:rPr>
                <w:noProof/>
                <w:lang w:val="nl-NL" w:eastAsia="nl-NL"/>
              </w:rPr>
              <w:tab/>
            </w:r>
            <w:r w:rsidR="00773F14" w:rsidRPr="00734739">
              <w:rPr>
                <w:rStyle w:val="Hyperlink"/>
                <w:noProof/>
              </w:rPr>
              <w:t>Bestuursorgaan</w:t>
            </w:r>
            <w:r w:rsidR="00773F14">
              <w:rPr>
                <w:noProof/>
                <w:webHidden/>
              </w:rPr>
              <w:tab/>
            </w:r>
            <w:r w:rsidR="00773F14">
              <w:rPr>
                <w:noProof/>
                <w:webHidden/>
              </w:rPr>
              <w:fldChar w:fldCharType="begin"/>
            </w:r>
            <w:r w:rsidR="00773F14">
              <w:rPr>
                <w:noProof/>
                <w:webHidden/>
              </w:rPr>
              <w:instrText xml:space="preserve"> PAGEREF _Toc493816561 \h </w:instrText>
            </w:r>
            <w:r w:rsidR="00773F14">
              <w:rPr>
                <w:noProof/>
                <w:webHidden/>
              </w:rPr>
            </w:r>
            <w:r w:rsidR="00773F14">
              <w:rPr>
                <w:noProof/>
                <w:webHidden/>
              </w:rPr>
              <w:fldChar w:fldCharType="separate"/>
            </w:r>
            <w:r w:rsidR="00773F14">
              <w:rPr>
                <w:noProof/>
                <w:webHidden/>
              </w:rPr>
              <w:t>13</w:t>
            </w:r>
            <w:r w:rsidR="00773F14">
              <w:rPr>
                <w:noProof/>
                <w:webHidden/>
              </w:rPr>
              <w:fldChar w:fldCharType="end"/>
            </w:r>
            <w:r>
              <w:rPr>
                <w:noProof/>
              </w:rPr>
              <w:fldChar w:fldCharType="end"/>
            </w:r>
          </w:ins>
        </w:p>
        <w:p w14:paraId="32EE6910" w14:textId="15F0E389" w:rsidR="00773F14" w:rsidRDefault="00AE6939">
          <w:pPr>
            <w:pStyle w:val="Inhopg3"/>
            <w:tabs>
              <w:tab w:val="left" w:pos="1320"/>
              <w:tab w:val="right" w:leader="dot" w:pos="9062"/>
            </w:tabs>
            <w:rPr>
              <w:ins w:id="198" w:author="Arjan Kloosterboer" w:date="2017-09-22T04:10:00Z"/>
              <w:noProof/>
              <w:lang w:val="nl-NL" w:eastAsia="nl-NL"/>
            </w:rPr>
          </w:pPr>
          <w:ins w:id="199" w:author="Arjan Kloosterboer" w:date="2017-09-22T04:10:00Z">
            <w:r>
              <w:fldChar w:fldCharType="begin"/>
            </w:r>
            <w:r>
              <w:instrText xml:space="preserve"> HYPERLINK \l "_Toc493816562" </w:instrText>
            </w:r>
            <w:r>
              <w:fldChar w:fldCharType="separate"/>
            </w:r>
            <w:r w:rsidR="00773F14" w:rsidRPr="00734739">
              <w:rPr>
                <w:rStyle w:val="Hyperlink"/>
                <w:noProof/>
              </w:rPr>
              <w:t>2.1.4</w:t>
            </w:r>
            <w:r w:rsidR="00773F14">
              <w:rPr>
                <w:noProof/>
                <w:lang w:val="nl-NL" w:eastAsia="nl-NL"/>
              </w:rPr>
              <w:tab/>
            </w:r>
            <w:r w:rsidR="00773F14" w:rsidRPr="00734739">
              <w:rPr>
                <w:rStyle w:val="Hyperlink"/>
                <w:noProof/>
              </w:rPr>
              <w:t>BESLUIT als specialisatie van OBJECT</w:t>
            </w:r>
            <w:r w:rsidR="00773F14">
              <w:rPr>
                <w:noProof/>
                <w:webHidden/>
              </w:rPr>
              <w:tab/>
            </w:r>
            <w:r w:rsidR="00773F14">
              <w:rPr>
                <w:noProof/>
                <w:webHidden/>
              </w:rPr>
              <w:fldChar w:fldCharType="begin"/>
            </w:r>
            <w:r w:rsidR="00773F14">
              <w:rPr>
                <w:noProof/>
                <w:webHidden/>
              </w:rPr>
              <w:instrText xml:space="preserve"> PAGEREF _Toc493816562 \h </w:instrText>
            </w:r>
            <w:r w:rsidR="00773F14">
              <w:rPr>
                <w:noProof/>
                <w:webHidden/>
              </w:rPr>
            </w:r>
            <w:r w:rsidR="00773F14">
              <w:rPr>
                <w:noProof/>
                <w:webHidden/>
              </w:rPr>
              <w:fldChar w:fldCharType="separate"/>
            </w:r>
            <w:r w:rsidR="00773F14">
              <w:rPr>
                <w:noProof/>
                <w:webHidden/>
              </w:rPr>
              <w:t>14</w:t>
            </w:r>
            <w:r w:rsidR="00773F14">
              <w:rPr>
                <w:noProof/>
                <w:webHidden/>
              </w:rPr>
              <w:fldChar w:fldCharType="end"/>
            </w:r>
            <w:r>
              <w:rPr>
                <w:noProof/>
              </w:rPr>
              <w:fldChar w:fldCharType="end"/>
            </w:r>
          </w:ins>
        </w:p>
        <w:p w14:paraId="7F4151C4" w14:textId="781129E1" w:rsidR="00773F14" w:rsidRDefault="00AE6939">
          <w:pPr>
            <w:pStyle w:val="Inhopg2"/>
            <w:tabs>
              <w:tab w:val="left" w:pos="880"/>
              <w:tab w:val="right" w:leader="dot" w:pos="9062"/>
            </w:tabs>
            <w:rPr>
              <w:ins w:id="200" w:author="Arjan Kloosterboer" w:date="2017-09-22T04:10:00Z"/>
              <w:noProof/>
              <w:lang w:val="nl-NL" w:eastAsia="nl-NL"/>
            </w:rPr>
          </w:pPr>
          <w:ins w:id="201" w:author="Arjan Kloosterboer" w:date="2017-09-22T04:10:00Z">
            <w:r>
              <w:lastRenderedPageBreak/>
              <w:fldChar w:fldCharType="begin"/>
            </w:r>
            <w:r>
              <w:instrText xml:space="preserve"> HYPERLINK \l "_Toc493816563" </w:instrText>
            </w:r>
            <w:r>
              <w:fldChar w:fldCharType="separate"/>
            </w:r>
            <w:r w:rsidR="00773F14" w:rsidRPr="00734739">
              <w:rPr>
                <w:rStyle w:val="Hyperlink"/>
                <w:noProof/>
                <w:lang w:val="nl-NL"/>
              </w:rPr>
              <w:t>2.2</w:t>
            </w:r>
            <w:r w:rsidR="00773F14">
              <w:rPr>
                <w:noProof/>
                <w:lang w:val="nl-NL" w:eastAsia="nl-NL"/>
              </w:rPr>
              <w:tab/>
            </w:r>
            <w:r w:rsidR="00773F14" w:rsidRPr="00734739">
              <w:rPr>
                <w:rStyle w:val="Hyperlink"/>
                <w:noProof/>
                <w:lang w:val="nl-NL"/>
              </w:rPr>
              <w:t>BESLUITTYPE</w:t>
            </w:r>
            <w:r w:rsidR="00773F14">
              <w:rPr>
                <w:noProof/>
                <w:webHidden/>
              </w:rPr>
              <w:tab/>
            </w:r>
            <w:r w:rsidR="00773F14">
              <w:rPr>
                <w:noProof/>
                <w:webHidden/>
              </w:rPr>
              <w:fldChar w:fldCharType="begin"/>
            </w:r>
            <w:r w:rsidR="00773F14">
              <w:rPr>
                <w:noProof/>
                <w:webHidden/>
              </w:rPr>
              <w:instrText xml:space="preserve"> PAGEREF _Toc493816563 \h </w:instrText>
            </w:r>
            <w:r w:rsidR="00773F14">
              <w:rPr>
                <w:noProof/>
                <w:webHidden/>
              </w:rPr>
            </w:r>
            <w:r w:rsidR="00773F14">
              <w:rPr>
                <w:noProof/>
                <w:webHidden/>
              </w:rPr>
              <w:fldChar w:fldCharType="separate"/>
            </w:r>
            <w:r w:rsidR="00773F14">
              <w:rPr>
                <w:noProof/>
                <w:webHidden/>
              </w:rPr>
              <w:t>14</w:t>
            </w:r>
            <w:r w:rsidR="00773F14">
              <w:rPr>
                <w:noProof/>
                <w:webHidden/>
              </w:rPr>
              <w:fldChar w:fldCharType="end"/>
            </w:r>
            <w:r>
              <w:rPr>
                <w:noProof/>
              </w:rPr>
              <w:fldChar w:fldCharType="end"/>
            </w:r>
          </w:ins>
        </w:p>
        <w:p w14:paraId="07EACCEF" w14:textId="1B308DA3" w:rsidR="00773F14" w:rsidRDefault="00AE6939">
          <w:pPr>
            <w:pStyle w:val="Inhopg3"/>
            <w:tabs>
              <w:tab w:val="left" w:pos="1320"/>
              <w:tab w:val="right" w:leader="dot" w:pos="9062"/>
            </w:tabs>
            <w:rPr>
              <w:ins w:id="202" w:author="Arjan Kloosterboer" w:date="2017-09-22T04:10:00Z"/>
              <w:noProof/>
              <w:lang w:val="nl-NL" w:eastAsia="nl-NL"/>
            </w:rPr>
          </w:pPr>
          <w:ins w:id="203" w:author="Arjan Kloosterboer" w:date="2017-09-22T04:10:00Z">
            <w:r>
              <w:fldChar w:fldCharType="begin"/>
            </w:r>
            <w:r>
              <w:instrText xml:space="preserve"> HYPERLINK \l "_Toc493816564" </w:instrText>
            </w:r>
            <w:r>
              <w:fldChar w:fldCharType="separate"/>
            </w:r>
            <w:r w:rsidR="00773F14" w:rsidRPr="00734739">
              <w:rPr>
                <w:rStyle w:val="Hyperlink"/>
                <w:noProof/>
              </w:rPr>
              <w:t>2.2.1</w:t>
            </w:r>
            <w:r w:rsidR="00773F14">
              <w:rPr>
                <w:noProof/>
                <w:lang w:val="nl-NL" w:eastAsia="nl-NL"/>
              </w:rPr>
              <w:tab/>
            </w:r>
            <w:r w:rsidR="00773F14" w:rsidRPr="00734739">
              <w:rPr>
                <w:rStyle w:val="Hyperlink"/>
                <w:noProof/>
              </w:rPr>
              <w:t>Besluittype-omschrijving</w:t>
            </w:r>
            <w:r w:rsidR="00773F14">
              <w:rPr>
                <w:noProof/>
                <w:webHidden/>
              </w:rPr>
              <w:tab/>
            </w:r>
            <w:r w:rsidR="00773F14">
              <w:rPr>
                <w:noProof/>
                <w:webHidden/>
              </w:rPr>
              <w:fldChar w:fldCharType="begin"/>
            </w:r>
            <w:r w:rsidR="00773F14">
              <w:rPr>
                <w:noProof/>
                <w:webHidden/>
              </w:rPr>
              <w:instrText xml:space="preserve"> PAGEREF _Toc493816564 \h </w:instrText>
            </w:r>
            <w:r w:rsidR="00773F14">
              <w:rPr>
                <w:noProof/>
                <w:webHidden/>
              </w:rPr>
            </w:r>
            <w:r w:rsidR="00773F14">
              <w:rPr>
                <w:noProof/>
                <w:webHidden/>
              </w:rPr>
              <w:fldChar w:fldCharType="separate"/>
            </w:r>
            <w:r w:rsidR="00773F14">
              <w:rPr>
                <w:noProof/>
                <w:webHidden/>
              </w:rPr>
              <w:t>15</w:t>
            </w:r>
            <w:r w:rsidR="00773F14">
              <w:rPr>
                <w:noProof/>
                <w:webHidden/>
              </w:rPr>
              <w:fldChar w:fldCharType="end"/>
            </w:r>
            <w:r>
              <w:rPr>
                <w:noProof/>
              </w:rPr>
              <w:fldChar w:fldCharType="end"/>
            </w:r>
          </w:ins>
        </w:p>
        <w:p w14:paraId="55C4A2B2" w14:textId="55390CBC" w:rsidR="00773F14" w:rsidRDefault="00AE6939">
          <w:pPr>
            <w:pStyle w:val="Inhopg2"/>
            <w:tabs>
              <w:tab w:val="left" w:pos="880"/>
              <w:tab w:val="right" w:leader="dot" w:pos="9062"/>
            </w:tabs>
            <w:rPr>
              <w:ins w:id="204" w:author="Arjan Kloosterboer" w:date="2017-09-22T04:10:00Z"/>
              <w:noProof/>
              <w:lang w:val="nl-NL" w:eastAsia="nl-NL"/>
            </w:rPr>
          </w:pPr>
          <w:ins w:id="205" w:author="Arjan Kloosterboer" w:date="2017-09-22T04:10:00Z">
            <w:r>
              <w:fldChar w:fldCharType="begin"/>
            </w:r>
            <w:r>
              <w:instrText xml:space="preserve"> HYPERLINK \l "_Toc493816565" </w:instrText>
            </w:r>
            <w:r>
              <w:fldChar w:fldCharType="separate"/>
            </w:r>
            <w:r w:rsidR="00773F14" w:rsidRPr="00734739">
              <w:rPr>
                <w:rStyle w:val="Hyperlink"/>
                <w:noProof/>
                <w:lang w:val="nl-NL"/>
              </w:rPr>
              <w:t>2.3</w:t>
            </w:r>
            <w:r w:rsidR="00773F14">
              <w:rPr>
                <w:noProof/>
                <w:lang w:val="nl-NL" w:eastAsia="nl-NL"/>
              </w:rPr>
              <w:tab/>
            </w:r>
            <w:r w:rsidR="00773F14" w:rsidRPr="00734739">
              <w:rPr>
                <w:rStyle w:val="Hyperlink"/>
                <w:noProof/>
                <w:lang w:val="nl-NL"/>
              </w:rPr>
              <w:t>BETROKKENE en ‘specialisaties’</w:t>
            </w:r>
            <w:r w:rsidR="00773F14">
              <w:rPr>
                <w:noProof/>
                <w:webHidden/>
              </w:rPr>
              <w:tab/>
            </w:r>
            <w:r w:rsidR="00773F14">
              <w:rPr>
                <w:noProof/>
                <w:webHidden/>
              </w:rPr>
              <w:fldChar w:fldCharType="begin"/>
            </w:r>
            <w:r w:rsidR="00773F14">
              <w:rPr>
                <w:noProof/>
                <w:webHidden/>
              </w:rPr>
              <w:instrText xml:space="preserve"> PAGEREF _Toc493816565 \h </w:instrText>
            </w:r>
            <w:r w:rsidR="00773F14">
              <w:rPr>
                <w:noProof/>
                <w:webHidden/>
              </w:rPr>
            </w:r>
            <w:r w:rsidR="00773F14">
              <w:rPr>
                <w:noProof/>
                <w:webHidden/>
              </w:rPr>
              <w:fldChar w:fldCharType="separate"/>
            </w:r>
            <w:r w:rsidR="00773F14">
              <w:rPr>
                <w:noProof/>
                <w:webHidden/>
              </w:rPr>
              <w:t>15</w:t>
            </w:r>
            <w:r w:rsidR="00773F14">
              <w:rPr>
                <w:noProof/>
                <w:webHidden/>
              </w:rPr>
              <w:fldChar w:fldCharType="end"/>
            </w:r>
            <w:r>
              <w:rPr>
                <w:noProof/>
              </w:rPr>
              <w:fldChar w:fldCharType="end"/>
            </w:r>
          </w:ins>
        </w:p>
        <w:p w14:paraId="73A27781" w14:textId="3B497322" w:rsidR="00773F14" w:rsidRDefault="00AE6939">
          <w:pPr>
            <w:pStyle w:val="Inhopg3"/>
            <w:tabs>
              <w:tab w:val="left" w:pos="1320"/>
              <w:tab w:val="right" w:leader="dot" w:pos="9062"/>
            </w:tabs>
            <w:rPr>
              <w:ins w:id="206" w:author="Arjan Kloosterboer" w:date="2017-09-22T04:10:00Z"/>
              <w:noProof/>
              <w:lang w:val="nl-NL" w:eastAsia="nl-NL"/>
            </w:rPr>
          </w:pPr>
          <w:ins w:id="207" w:author="Arjan Kloosterboer" w:date="2017-09-22T04:10:00Z">
            <w:r>
              <w:fldChar w:fldCharType="begin"/>
            </w:r>
            <w:r>
              <w:instrText xml:space="preserve"> HYPERLINK \l "_Toc493816566" </w:instrText>
            </w:r>
            <w:r>
              <w:fldChar w:fldCharType="separate"/>
            </w:r>
            <w:r w:rsidR="00773F14" w:rsidRPr="00734739">
              <w:rPr>
                <w:rStyle w:val="Hyperlink"/>
                <w:noProof/>
                <w:lang w:val="nl-NL"/>
              </w:rPr>
              <w:t>2.3.1</w:t>
            </w:r>
            <w:r w:rsidR="00773F14">
              <w:rPr>
                <w:noProof/>
                <w:lang w:val="nl-NL" w:eastAsia="nl-NL"/>
              </w:rPr>
              <w:tab/>
            </w:r>
            <w:r w:rsidR="00773F14" w:rsidRPr="00734739">
              <w:rPr>
                <w:rStyle w:val="Hyperlink"/>
                <w:noProof/>
                <w:lang w:val="nl-NL"/>
              </w:rPr>
              <w:t>NATUURLIJK PERSOON</w:t>
            </w:r>
            <w:r w:rsidR="00773F14">
              <w:rPr>
                <w:noProof/>
                <w:webHidden/>
              </w:rPr>
              <w:tab/>
            </w:r>
            <w:r w:rsidR="00773F14">
              <w:rPr>
                <w:noProof/>
                <w:webHidden/>
              </w:rPr>
              <w:fldChar w:fldCharType="begin"/>
            </w:r>
            <w:r w:rsidR="00773F14">
              <w:rPr>
                <w:noProof/>
                <w:webHidden/>
              </w:rPr>
              <w:instrText xml:space="preserve"> PAGEREF _Toc493816566 \h </w:instrText>
            </w:r>
            <w:r w:rsidR="00773F14">
              <w:rPr>
                <w:noProof/>
                <w:webHidden/>
              </w:rPr>
            </w:r>
            <w:r w:rsidR="00773F14">
              <w:rPr>
                <w:noProof/>
                <w:webHidden/>
              </w:rPr>
              <w:fldChar w:fldCharType="separate"/>
            </w:r>
            <w:r w:rsidR="00773F14">
              <w:rPr>
                <w:noProof/>
                <w:webHidden/>
              </w:rPr>
              <w:t>18</w:t>
            </w:r>
            <w:r w:rsidR="00773F14">
              <w:rPr>
                <w:noProof/>
                <w:webHidden/>
              </w:rPr>
              <w:fldChar w:fldCharType="end"/>
            </w:r>
            <w:r>
              <w:rPr>
                <w:noProof/>
              </w:rPr>
              <w:fldChar w:fldCharType="end"/>
            </w:r>
          </w:ins>
        </w:p>
        <w:p w14:paraId="3ACF7ED5" w14:textId="1742F4A9" w:rsidR="00773F14" w:rsidRDefault="00AE6939">
          <w:pPr>
            <w:pStyle w:val="Inhopg3"/>
            <w:tabs>
              <w:tab w:val="left" w:pos="1320"/>
              <w:tab w:val="right" w:leader="dot" w:pos="9062"/>
            </w:tabs>
            <w:rPr>
              <w:ins w:id="208" w:author="Arjan Kloosterboer" w:date="2017-09-22T04:10:00Z"/>
              <w:noProof/>
              <w:lang w:val="nl-NL" w:eastAsia="nl-NL"/>
            </w:rPr>
          </w:pPr>
          <w:ins w:id="209" w:author="Arjan Kloosterboer" w:date="2017-09-22T04:10:00Z">
            <w:r>
              <w:fldChar w:fldCharType="begin"/>
            </w:r>
            <w:r>
              <w:instrText xml:space="preserve"> HYPERLINK \l "_Toc493816567" </w:instrText>
            </w:r>
            <w:r>
              <w:fldChar w:fldCharType="separate"/>
            </w:r>
            <w:r w:rsidR="00773F14" w:rsidRPr="00734739">
              <w:rPr>
                <w:rStyle w:val="Hyperlink"/>
                <w:noProof/>
              </w:rPr>
              <w:t>2.3.2</w:t>
            </w:r>
            <w:r w:rsidR="00773F14">
              <w:rPr>
                <w:noProof/>
                <w:lang w:val="nl-NL" w:eastAsia="nl-NL"/>
              </w:rPr>
              <w:tab/>
            </w:r>
            <w:r w:rsidR="00773F14" w:rsidRPr="00734739">
              <w:rPr>
                <w:rStyle w:val="Hyperlink"/>
                <w:noProof/>
              </w:rPr>
              <w:t>NIET-NATUURLIJK PERSOON</w:t>
            </w:r>
            <w:r w:rsidR="00773F14">
              <w:rPr>
                <w:noProof/>
                <w:webHidden/>
              </w:rPr>
              <w:tab/>
            </w:r>
            <w:r w:rsidR="00773F14">
              <w:rPr>
                <w:noProof/>
                <w:webHidden/>
              </w:rPr>
              <w:fldChar w:fldCharType="begin"/>
            </w:r>
            <w:r w:rsidR="00773F14">
              <w:rPr>
                <w:noProof/>
                <w:webHidden/>
              </w:rPr>
              <w:instrText xml:space="preserve"> PAGEREF _Toc493816567 \h </w:instrText>
            </w:r>
            <w:r w:rsidR="00773F14">
              <w:rPr>
                <w:noProof/>
                <w:webHidden/>
              </w:rPr>
            </w:r>
            <w:r w:rsidR="00773F14">
              <w:rPr>
                <w:noProof/>
                <w:webHidden/>
              </w:rPr>
              <w:fldChar w:fldCharType="separate"/>
            </w:r>
            <w:r w:rsidR="00773F14">
              <w:rPr>
                <w:noProof/>
                <w:webHidden/>
              </w:rPr>
              <w:t>20</w:t>
            </w:r>
            <w:r w:rsidR="00773F14">
              <w:rPr>
                <w:noProof/>
                <w:webHidden/>
              </w:rPr>
              <w:fldChar w:fldCharType="end"/>
            </w:r>
            <w:r>
              <w:rPr>
                <w:noProof/>
              </w:rPr>
              <w:fldChar w:fldCharType="end"/>
            </w:r>
          </w:ins>
        </w:p>
        <w:p w14:paraId="45418BAB" w14:textId="5A909C59" w:rsidR="00773F14" w:rsidRDefault="00AE6939">
          <w:pPr>
            <w:pStyle w:val="Inhopg3"/>
            <w:tabs>
              <w:tab w:val="left" w:pos="1320"/>
              <w:tab w:val="right" w:leader="dot" w:pos="9062"/>
            </w:tabs>
            <w:rPr>
              <w:ins w:id="210" w:author="Arjan Kloosterboer" w:date="2017-09-22T04:10:00Z"/>
              <w:noProof/>
              <w:lang w:val="nl-NL" w:eastAsia="nl-NL"/>
            </w:rPr>
          </w:pPr>
          <w:ins w:id="211" w:author="Arjan Kloosterboer" w:date="2017-09-22T04:10:00Z">
            <w:r>
              <w:fldChar w:fldCharType="begin"/>
            </w:r>
            <w:r>
              <w:instrText xml:space="preserve"> HYPERLINK \l "_Toc493816568" </w:instrText>
            </w:r>
            <w:r>
              <w:fldChar w:fldCharType="separate"/>
            </w:r>
            <w:r w:rsidR="00773F14" w:rsidRPr="00734739">
              <w:rPr>
                <w:rStyle w:val="Hyperlink"/>
                <w:noProof/>
              </w:rPr>
              <w:t>2.3.3</w:t>
            </w:r>
            <w:r w:rsidR="00773F14">
              <w:rPr>
                <w:noProof/>
                <w:lang w:val="nl-NL" w:eastAsia="nl-NL"/>
              </w:rPr>
              <w:tab/>
            </w:r>
            <w:r w:rsidR="00773F14" w:rsidRPr="00734739">
              <w:rPr>
                <w:rStyle w:val="Hyperlink"/>
                <w:noProof/>
              </w:rPr>
              <w:t>VESTIGING</w:t>
            </w:r>
            <w:r w:rsidR="00773F14">
              <w:rPr>
                <w:noProof/>
                <w:webHidden/>
              </w:rPr>
              <w:tab/>
            </w:r>
            <w:r w:rsidR="00773F14">
              <w:rPr>
                <w:noProof/>
                <w:webHidden/>
              </w:rPr>
              <w:fldChar w:fldCharType="begin"/>
            </w:r>
            <w:r w:rsidR="00773F14">
              <w:rPr>
                <w:noProof/>
                <w:webHidden/>
              </w:rPr>
              <w:instrText xml:space="preserve"> PAGEREF _Toc493816568 \h </w:instrText>
            </w:r>
            <w:r w:rsidR="00773F14">
              <w:rPr>
                <w:noProof/>
                <w:webHidden/>
              </w:rPr>
            </w:r>
            <w:r w:rsidR="00773F14">
              <w:rPr>
                <w:noProof/>
                <w:webHidden/>
              </w:rPr>
              <w:fldChar w:fldCharType="separate"/>
            </w:r>
            <w:r w:rsidR="00773F14">
              <w:rPr>
                <w:noProof/>
                <w:webHidden/>
              </w:rPr>
              <w:t>21</w:t>
            </w:r>
            <w:r w:rsidR="00773F14">
              <w:rPr>
                <w:noProof/>
                <w:webHidden/>
              </w:rPr>
              <w:fldChar w:fldCharType="end"/>
            </w:r>
            <w:r>
              <w:rPr>
                <w:noProof/>
              </w:rPr>
              <w:fldChar w:fldCharType="end"/>
            </w:r>
          </w:ins>
        </w:p>
        <w:p w14:paraId="7E97F43C" w14:textId="69C5D40E" w:rsidR="00773F14" w:rsidRDefault="00AE6939">
          <w:pPr>
            <w:pStyle w:val="Inhopg2"/>
            <w:tabs>
              <w:tab w:val="left" w:pos="880"/>
              <w:tab w:val="right" w:leader="dot" w:pos="9062"/>
            </w:tabs>
            <w:rPr>
              <w:ins w:id="212" w:author="Arjan Kloosterboer" w:date="2017-09-22T04:10:00Z"/>
              <w:noProof/>
              <w:lang w:val="nl-NL" w:eastAsia="nl-NL"/>
            </w:rPr>
          </w:pPr>
          <w:ins w:id="213" w:author="Arjan Kloosterboer" w:date="2017-09-22T04:10:00Z">
            <w:r>
              <w:fldChar w:fldCharType="begin"/>
            </w:r>
            <w:r>
              <w:instrText xml:space="preserve"> HYPERLINK \l "_Toc493816569" </w:instrText>
            </w:r>
            <w:r>
              <w:fldChar w:fldCharType="separate"/>
            </w:r>
            <w:r w:rsidR="00773F14" w:rsidRPr="00734739">
              <w:rPr>
                <w:rStyle w:val="Hyperlink"/>
                <w:noProof/>
              </w:rPr>
              <w:t>2.4</w:t>
            </w:r>
            <w:r w:rsidR="00773F14">
              <w:rPr>
                <w:noProof/>
                <w:lang w:val="nl-NL" w:eastAsia="nl-NL"/>
              </w:rPr>
              <w:tab/>
            </w:r>
            <w:r w:rsidR="00773F14" w:rsidRPr="00734739">
              <w:rPr>
                <w:rStyle w:val="Hyperlink"/>
                <w:noProof/>
              </w:rPr>
              <w:t>ENKELVOUDIG INFORMATIEOBJECT</w:t>
            </w:r>
            <w:r w:rsidR="00773F14">
              <w:rPr>
                <w:noProof/>
                <w:webHidden/>
              </w:rPr>
              <w:tab/>
            </w:r>
            <w:r w:rsidR="00773F14">
              <w:rPr>
                <w:noProof/>
                <w:webHidden/>
              </w:rPr>
              <w:fldChar w:fldCharType="begin"/>
            </w:r>
            <w:r w:rsidR="00773F14">
              <w:rPr>
                <w:noProof/>
                <w:webHidden/>
              </w:rPr>
              <w:instrText xml:space="preserve"> PAGEREF _Toc493816569 \h </w:instrText>
            </w:r>
            <w:r w:rsidR="00773F14">
              <w:rPr>
                <w:noProof/>
                <w:webHidden/>
              </w:rPr>
            </w:r>
            <w:r w:rsidR="00773F14">
              <w:rPr>
                <w:noProof/>
                <w:webHidden/>
              </w:rPr>
              <w:fldChar w:fldCharType="separate"/>
            </w:r>
            <w:r w:rsidR="00773F14">
              <w:rPr>
                <w:noProof/>
                <w:webHidden/>
              </w:rPr>
              <w:t>24</w:t>
            </w:r>
            <w:r w:rsidR="00773F14">
              <w:rPr>
                <w:noProof/>
                <w:webHidden/>
              </w:rPr>
              <w:fldChar w:fldCharType="end"/>
            </w:r>
            <w:r>
              <w:rPr>
                <w:noProof/>
              </w:rPr>
              <w:fldChar w:fldCharType="end"/>
            </w:r>
          </w:ins>
        </w:p>
        <w:p w14:paraId="2681AF30" w14:textId="4C1AED7A" w:rsidR="00773F14" w:rsidRDefault="00AE6939">
          <w:pPr>
            <w:pStyle w:val="Inhopg3"/>
            <w:tabs>
              <w:tab w:val="left" w:pos="1320"/>
              <w:tab w:val="right" w:leader="dot" w:pos="9062"/>
            </w:tabs>
            <w:rPr>
              <w:ins w:id="214" w:author="Arjan Kloosterboer" w:date="2017-09-22T04:10:00Z"/>
              <w:noProof/>
              <w:lang w:val="nl-NL" w:eastAsia="nl-NL"/>
            </w:rPr>
          </w:pPr>
          <w:ins w:id="215" w:author="Arjan Kloosterboer" w:date="2017-09-22T04:10:00Z">
            <w:r>
              <w:fldChar w:fldCharType="begin"/>
            </w:r>
            <w:r>
              <w:instrText xml:space="preserve"> HYPERLINK \l "_Toc493816570" </w:instrText>
            </w:r>
            <w:r>
              <w:fldChar w:fldCharType="separate"/>
            </w:r>
            <w:r w:rsidR="00773F14" w:rsidRPr="00734739">
              <w:rPr>
                <w:rStyle w:val="Hyperlink"/>
                <w:noProof/>
              </w:rPr>
              <w:t>2.4.1</w:t>
            </w:r>
            <w:r w:rsidR="00773F14">
              <w:rPr>
                <w:noProof/>
                <w:lang w:val="nl-NL" w:eastAsia="nl-NL"/>
              </w:rPr>
              <w:tab/>
            </w:r>
            <w:r w:rsidR="00773F14" w:rsidRPr="00734739">
              <w:rPr>
                <w:rStyle w:val="Hyperlink"/>
                <w:noProof/>
              </w:rPr>
              <w:t>Formaat en bestandsnaam</w:t>
            </w:r>
            <w:r w:rsidR="00773F14">
              <w:rPr>
                <w:noProof/>
                <w:webHidden/>
              </w:rPr>
              <w:tab/>
            </w:r>
            <w:r w:rsidR="00773F14">
              <w:rPr>
                <w:noProof/>
                <w:webHidden/>
              </w:rPr>
              <w:fldChar w:fldCharType="begin"/>
            </w:r>
            <w:r w:rsidR="00773F14">
              <w:rPr>
                <w:noProof/>
                <w:webHidden/>
              </w:rPr>
              <w:instrText xml:space="preserve"> PAGEREF _Toc493816570 \h </w:instrText>
            </w:r>
            <w:r w:rsidR="00773F14">
              <w:rPr>
                <w:noProof/>
                <w:webHidden/>
              </w:rPr>
            </w:r>
            <w:r w:rsidR="00773F14">
              <w:rPr>
                <w:noProof/>
                <w:webHidden/>
              </w:rPr>
              <w:fldChar w:fldCharType="separate"/>
            </w:r>
            <w:r w:rsidR="00773F14">
              <w:rPr>
                <w:noProof/>
                <w:webHidden/>
              </w:rPr>
              <w:t>25</w:t>
            </w:r>
            <w:r w:rsidR="00773F14">
              <w:rPr>
                <w:noProof/>
                <w:webHidden/>
              </w:rPr>
              <w:fldChar w:fldCharType="end"/>
            </w:r>
            <w:r>
              <w:rPr>
                <w:noProof/>
              </w:rPr>
              <w:fldChar w:fldCharType="end"/>
            </w:r>
          </w:ins>
        </w:p>
        <w:p w14:paraId="582A94FC" w14:textId="20DFA3C6" w:rsidR="00773F14" w:rsidRDefault="00AE6939">
          <w:pPr>
            <w:pStyle w:val="Inhopg3"/>
            <w:tabs>
              <w:tab w:val="left" w:pos="1320"/>
              <w:tab w:val="right" w:leader="dot" w:pos="9062"/>
            </w:tabs>
            <w:rPr>
              <w:ins w:id="216" w:author="Arjan Kloosterboer" w:date="2017-09-22T04:10:00Z"/>
              <w:noProof/>
              <w:lang w:val="nl-NL" w:eastAsia="nl-NL"/>
            </w:rPr>
          </w:pPr>
          <w:ins w:id="217" w:author="Arjan Kloosterboer" w:date="2017-09-22T04:10:00Z">
            <w:r>
              <w:fldChar w:fldCharType="begin"/>
            </w:r>
            <w:r>
              <w:instrText xml:space="preserve"> HYPERLINK \l "_Toc493816571" </w:instrText>
            </w:r>
            <w:r>
              <w:fldChar w:fldCharType="separate"/>
            </w:r>
            <w:r w:rsidR="00773F14" w:rsidRPr="00734739">
              <w:rPr>
                <w:rStyle w:val="Hyperlink"/>
                <w:noProof/>
              </w:rPr>
              <w:t>2.4.2</w:t>
            </w:r>
            <w:r w:rsidR="00773F14">
              <w:rPr>
                <w:noProof/>
                <w:lang w:val="nl-NL" w:eastAsia="nl-NL"/>
              </w:rPr>
              <w:tab/>
            </w:r>
            <w:r w:rsidR="00773F14" w:rsidRPr="00734739">
              <w:rPr>
                <w:rStyle w:val="Hyperlink"/>
                <w:noProof/>
              </w:rPr>
              <w:t>Status en Versie</w:t>
            </w:r>
            <w:r w:rsidR="00773F14">
              <w:rPr>
                <w:noProof/>
                <w:webHidden/>
              </w:rPr>
              <w:tab/>
            </w:r>
            <w:r w:rsidR="00773F14">
              <w:rPr>
                <w:noProof/>
                <w:webHidden/>
              </w:rPr>
              <w:fldChar w:fldCharType="begin"/>
            </w:r>
            <w:r w:rsidR="00773F14">
              <w:rPr>
                <w:noProof/>
                <w:webHidden/>
              </w:rPr>
              <w:instrText xml:space="preserve"> PAGEREF _Toc493816571 \h </w:instrText>
            </w:r>
            <w:r w:rsidR="00773F14">
              <w:rPr>
                <w:noProof/>
                <w:webHidden/>
              </w:rPr>
            </w:r>
            <w:r w:rsidR="00773F14">
              <w:rPr>
                <w:noProof/>
                <w:webHidden/>
              </w:rPr>
              <w:fldChar w:fldCharType="separate"/>
            </w:r>
            <w:r w:rsidR="00773F14">
              <w:rPr>
                <w:noProof/>
                <w:webHidden/>
              </w:rPr>
              <w:t>29</w:t>
            </w:r>
            <w:r w:rsidR="00773F14">
              <w:rPr>
                <w:noProof/>
                <w:webHidden/>
              </w:rPr>
              <w:fldChar w:fldCharType="end"/>
            </w:r>
            <w:r>
              <w:rPr>
                <w:noProof/>
              </w:rPr>
              <w:fldChar w:fldCharType="end"/>
            </w:r>
          </w:ins>
        </w:p>
        <w:p w14:paraId="74A26B80" w14:textId="3A342430" w:rsidR="00773F14" w:rsidRDefault="00AE6939">
          <w:pPr>
            <w:pStyle w:val="Inhopg3"/>
            <w:tabs>
              <w:tab w:val="left" w:pos="1320"/>
              <w:tab w:val="right" w:leader="dot" w:pos="9062"/>
            </w:tabs>
            <w:rPr>
              <w:ins w:id="218" w:author="Arjan Kloosterboer" w:date="2017-09-22T04:10:00Z"/>
              <w:noProof/>
              <w:lang w:val="nl-NL" w:eastAsia="nl-NL"/>
            </w:rPr>
          </w:pPr>
          <w:ins w:id="219" w:author="Arjan Kloosterboer" w:date="2017-09-22T04:10:00Z">
            <w:r>
              <w:fldChar w:fldCharType="begin"/>
            </w:r>
            <w:r>
              <w:instrText xml:space="preserve"> HYPERLINK \l "_Toc493816572" </w:instrText>
            </w:r>
            <w:r>
              <w:fldChar w:fldCharType="separate"/>
            </w:r>
            <w:r w:rsidR="00773F14" w:rsidRPr="00734739">
              <w:rPr>
                <w:rStyle w:val="Hyperlink"/>
                <w:noProof/>
              </w:rPr>
              <w:t>2.4.3</w:t>
            </w:r>
            <w:r w:rsidR="00773F14">
              <w:rPr>
                <w:noProof/>
                <w:lang w:val="nl-NL" w:eastAsia="nl-NL"/>
              </w:rPr>
              <w:tab/>
            </w:r>
            <w:r w:rsidR="00773F14" w:rsidRPr="00734739">
              <w:rPr>
                <w:rStyle w:val="Hyperlink"/>
                <w:noProof/>
              </w:rPr>
              <w:t>Bestandsomvang</w:t>
            </w:r>
            <w:r w:rsidR="00773F14">
              <w:rPr>
                <w:noProof/>
                <w:webHidden/>
              </w:rPr>
              <w:tab/>
            </w:r>
            <w:r w:rsidR="00773F14">
              <w:rPr>
                <w:noProof/>
                <w:webHidden/>
              </w:rPr>
              <w:fldChar w:fldCharType="begin"/>
            </w:r>
            <w:r w:rsidR="00773F14">
              <w:rPr>
                <w:noProof/>
                <w:webHidden/>
              </w:rPr>
              <w:instrText xml:space="preserve"> PAGEREF _Toc493816572 \h </w:instrText>
            </w:r>
            <w:r w:rsidR="00773F14">
              <w:rPr>
                <w:noProof/>
                <w:webHidden/>
              </w:rPr>
            </w:r>
            <w:r w:rsidR="00773F14">
              <w:rPr>
                <w:noProof/>
                <w:webHidden/>
              </w:rPr>
              <w:fldChar w:fldCharType="separate"/>
            </w:r>
            <w:r w:rsidR="00773F14">
              <w:rPr>
                <w:noProof/>
                <w:webHidden/>
              </w:rPr>
              <w:t>29</w:t>
            </w:r>
            <w:r w:rsidR="00773F14">
              <w:rPr>
                <w:noProof/>
                <w:webHidden/>
              </w:rPr>
              <w:fldChar w:fldCharType="end"/>
            </w:r>
            <w:r>
              <w:rPr>
                <w:noProof/>
              </w:rPr>
              <w:fldChar w:fldCharType="end"/>
            </w:r>
          </w:ins>
        </w:p>
        <w:p w14:paraId="1602F32E" w14:textId="742DA22C" w:rsidR="00773F14" w:rsidRDefault="00AE6939">
          <w:pPr>
            <w:pStyle w:val="Inhopg3"/>
            <w:tabs>
              <w:tab w:val="left" w:pos="1320"/>
              <w:tab w:val="right" w:leader="dot" w:pos="9062"/>
            </w:tabs>
            <w:rPr>
              <w:ins w:id="220" w:author="Arjan Kloosterboer" w:date="2017-09-22T04:10:00Z"/>
              <w:noProof/>
              <w:lang w:val="nl-NL" w:eastAsia="nl-NL"/>
            </w:rPr>
          </w:pPr>
          <w:ins w:id="221" w:author="Arjan Kloosterboer" w:date="2017-09-22T04:10:00Z">
            <w:r>
              <w:fldChar w:fldCharType="begin"/>
            </w:r>
            <w:r>
              <w:instrText xml:space="preserve"> HYPERLINK \l "_Toc493816573" </w:instrText>
            </w:r>
            <w:r>
              <w:fldChar w:fldCharType="separate"/>
            </w:r>
            <w:r w:rsidR="00773F14" w:rsidRPr="00734739">
              <w:rPr>
                <w:rStyle w:val="Hyperlink"/>
                <w:noProof/>
              </w:rPr>
              <w:t>2.4.4</w:t>
            </w:r>
            <w:r w:rsidR="00773F14">
              <w:rPr>
                <w:noProof/>
                <w:lang w:val="nl-NL" w:eastAsia="nl-NL"/>
              </w:rPr>
              <w:tab/>
            </w:r>
            <w:r w:rsidR="00773F14" w:rsidRPr="00734739">
              <w:rPr>
                <w:rStyle w:val="Hyperlink"/>
                <w:noProof/>
              </w:rPr>
              <w:t>Link (URL)</w:t>
            </w:r>
            <w:r w:rsidR="00773F14">
              <w:rPr>
                <w:noProof/>
                <w:webHidden/>
              </w:rPr>
              <w:tab/>
            </w:r>
            <w:r w:rsidR="00773F14">
              <w:rPr>
                <w:noProof/>
                <w:webHidden/>
              </w:rPr>
              <w:fldChar w:fldCharType="begin"/>
            </w:r>
            <w:r w:rsidR="00773F14">
              <w:rPr>
                <w:noProof/>
                <w:webHidden/>
              </w:rPr>
              <w:instrText xml:space="preserve"> PAGEREF _Toc493816573 \h </w:instrText>
            </w:r>
            <w:r w:rsidR="00773F14">
              <w:rPr>
                <w:noProof/>
                <w:webHidden/>
              </w:rPr>
            </w:r>
            <w:r w:rsidR="00773F14">
              <w:rPr>
                <w:noProof/>
                <w:webHidden/>
              </w:rPr>
              <w:fldChar w:fldCharType="separate"/>
            </w:r>
            <w:r w:rsidR="00773F14">
              <w:rPr>
                <w:noProof/>
                <w:webHidden/>
              </w:rPr>
              <w:t>31</w:t>
            </w:r>
            <w:r w:rsidR="00773F14">
              <w:rPr>
                <w:noProof/>
                <w:webHidden/>
              </w:rPr>
              <w:fldChar w:fldCharType="end"/>
            </w:r>
            <w:r>
              <w:rPr>
                <w:noProof/>
              </w:rPr>
              <w:fldChar w:fldCharType="end"/>
            </w:r>
          </w:ins>
        </w:p>
        <w:p w14:paraId="0A37F1EC" w14:textId="78724005" w:rsidR="00773F14" w:rsidRDefault="00AE6939">
          <w:pPr>
            <w:pStyle w:val="Inhopg3"/>
            <w:tabs>
              <w:tab w:val="left" w:pos="1320"/>
              <w:tab w:val="right" w:leader="dot" w:pos="9062"/>
            </w:tabs>
            <w:rPr>
              <w:ins w:id="222" w:author="Arjan Kloosterboer" w:date="2017-09-22T04:10:00Z"/>
              <w:noProof/>
              <w:lang w:val="nl-NL" w:eastAsia="nl-NL"/>
            </w:rPr>
          </w:pPr>
          <w:ins w:id="223" w:author="Arjan Kloosterboer" w:date="2017-09-22T04:10:00Z">
            <w:r>
              <w:fldChar w:fldCharType="begin"/>
            </w:r>
            <w:r>
              <w:instrText xml:space="preserve"> HYPERLINK \l "_Toc493816574" </w:instrText>
            </w:r>
            <w:r>
              <w:fldChar w:fldCharType="separate"/>
            </w:r>
            <w:r w:rsidR="00773F14" w:rsidRPr="00734739">
              <w:rPr>
                <w:rStyle w:val="Hyperlink"/>
                <w:noProof/>
              </w:rPr>
              <w:t>2.4.5</w:t>
            </w:r>
            <w:r w:rsidR="00773F14">
              <w:rPr>
                <w:noProof/>
                <w:lang w:val="nl-NL" w:eastAsia="nl-NL"/>
              </w:rPr>
              <w:tab/>
            </w:r>
            <w:r w:rsidR="00773F14" w:rsidRPr="00734739">
              <w:rPr>
                <w:rStyle w:val="Hyperlink"/>
                <w:noProof/>
              </w:rPr>
              <w:t>Taal</w:t>
            </w:r>
            <w:r w:rsidR="00773F14">
              <w:rPr>
                <w:noProof/>
                <w:webHidden/>
              </w:rPr>
              <w:tab/>
            </w:r>
            <w:r w:rsidR="00773F14">
              <w:rPr>
                <w:noProof/>
                <w:webHidden/>
              </w:rPr>
              <w:fldChar w:fldCharType="begin"/>
            </w:r>
            <w:r w:rsidR="00773F14">
              <w:rPr>
                <w:noProof/>
                <w:webHidden/>
              </w:rPr>
              <w:instrText xml:space="preserve"> PAGEREF _Toc493816574 \h </w:instrText>
            </w:r>
            <w:r w:rsidR="00773F14">
              <w:rPr>
                <w:noProof/>
                <w:webHidden/>
              </w:rPr>
            </w:r>
            <w:r w:rsidR="00773F14">
              <w:rPr>
                <w:noProof/>
                <w:webHidden/>
              </w:rPr>
              <w:fldChar w:fldCharType="separate"/>
            </w:r>
            <w:r w:rsidR="00773F14">
              <w:rPr>
                <w:noProof/>
                <w:webHidden/>
              </w:rPr>
              <w:t>31</w:t>
            </w:r>
            <w:r w:rsidR="00773F14">
              <w:rPr>
                <w:noProof/>
                <w:webHidden/>
              </w:rPr>
              <w:fldChar w:fldCharType="end"/>
            </w:r>
            <w:r>
              <w:rPr>
                <w:noProof/>
              </w:rPr>
              <w:fldChar w:fldCharType="end"/>
            </w:r>
          </w:ins>
        </w:p>
        <w:p w14:paraId="1F48A5C8" w14:textId="3261BDEB" w:rsidR="00773F14" w:rsidRDefault="00AE6939">
          <w:pPr>
            <w:pStyle w:val="Inhopg3"/>
            <w:tabs>
              <w:tab w:val="left" w:pos="1320"/>
              <w:tab w:val="right" w:leader="dot" w:pos="9062"/>
            </w:tabs>
            <w:rPr>
              <w:ins w:id="224" w:author="Arjan Kloosterboer" w:date="2017-09-22T04:10:00Z"/>
              <w:noProof/>
              <w:lang w:val="nl-NL" w:eastAsia="nl-NL"/>
            </w:rPr>
          </w:pPr>
          <w:ins w:id="225" w:author="Arjan Kloosterboer" w:date="2017-09-22T04:10:00Z">
            <w:r>
              <w:fldChar w:fldCharType="begin"/>
            </w:r>
            <w:r>
              <w:instrText xml:space="preserve"> HYPERLINK \l "_Toc493816575" </w:instrText>
            </w:r>
            <w:r>
              <w:fldChar w:fldCharType="separate"/>
            </w:r>
            <w:r w:rsidR="00773F14" w:rsidRPr="00734739">
              <w:rPr>
                <w:rStyle w:val="Hyperlink"/>
                <w:noProof/>
              </w:rPr>
              <w:t>2.4.6</w:t>
            </w:r>
            <w:r w:rsidR="00773F14">
              <w:rPr>
                <w:noProof/>
                <w:lang w:val="nl-NL" w:eastAsia="nl-NL"/>
              </w:rPr>
              <w:tab/>
            </w:r>
            <w:r w:rsidR="00773F14" w:rsidRPr="00734739">
              <w:rPr>
                <w:rStyle w:val="Hyperlink"/>
                <w:noProof/>
              </w:rPr>
              <w:t>Integriteit</w:t>
            </w:r>
            <w:r w:rsidR="00773F14">
              <w:rPr>
                <w:noProof/>
                <w:webHidden/>
              </w:rPr>
              <w:tab/>
            </w:r>
            <w:r w:rsidR="00773F14">
              <w:rPr>
                <w:noProof/>
                <w:webHidden/>
              </w:rPr>
              <w:fldChar w:fldCharType="begin"/>
            </w:r>
            <w:r w:rsidR="00773F14">
              <w:rPr>
                <w:noProof/>
                <w:webHidden/>
              </w:rPr>
              <w:instrText xml:space="preserve"> PAGEREF _Toc493816575 \h </w:instrText>
            </w:r>
            <w:r w:rsidR="00773F14">
              <w:rPr>
                <w:noProof/>
                <w:webHidden/>
              </w:rPr>
            </w:r>
            <w:r w:rsidR="00773F14">
              <w:rPr>
                <w:noProof/>
                <w:webHidden/>
              </w:rPr>
              <w:fldChar w:fldCharType="separate"/>
            </w:r>
            <w:r w:rsidR="00773F14">
              <w:rPr>
                <w:noProof/>
                <w:webHidden/>
              </w:rPr>
              <w:t>32</w:t>
            </w:r>
            <w:r w:rsidR="00773F14">
              <w:rPr>
                <w:noProof/>
                <w:webHidden/>
              </w:rPr>
              <w:fldChar w:fldCharType="end"/>
            </w:r>
            <w:r>
              <w:rPr>
                <w:noProof/>
              </w:rPr>
              <w:fldChar w:fldCharType="end"/>
            </w:r>
          </w:ins>
        </w:p>
        <w:p w14:paraId="410CA23A" w14:textId="68E726B7" w:rsidR="00773F14" w:rsidRDefault="00AE6939">
          <w:pPr>
            <w:pStyle w:val="Inhopg2"/>
            <w:tabs>
              <w:tab w:val="left" w:pos="880"/>
              <w:tab w:val="right" w:leader="dot" w:pos="9062"/>
            </w:tabs>
            <w:rPr>
              <w:ins w:id="226" w:author="Arjan Kloosterboer" w:date="2017-09-22T04:10:00Z"/>
              <w:noProof/>
              <w:lang w:val="nl-NL" w:eastAsia="nl-NL"/>
            </w:rPr>
          </w:pPr>
          <w:ins w:id="227" w:author="Arjan Kloosterboer" w:date="2017-09-22T04:10:00Z">
            <w:r>
              <w:fldChar w:fldCharType="begin"/>
            </w:r>
            <w:r>
              <w:instrText xml:space="preserve"> HYPERLINK \l "_Toc493816576" </w:instrText>
            </w:r>
            <w:r>
              <w:fldChar w:fldCharType="separate"/>
            </w:r>
            <w:r w:rsidR="00773F14" w:rsidRPr="00734739">
              <w:rPr>
                <w:rStyle w:val="Hyperlink"/>
                <w:noProof/>
              </w:rPr>
              <w:t>2.5</w:t>
            </w:r>
            <w:r w:rsidR="00773F14">
              <w:rPr>
                <w:noProof/>
                <w:lang w:val="nl-NL" w:eastAsia="nl-NL"/>
              </w:rPr>
              <w:tab/>
            </w:r>
            <w:r w:rsidR="00773F14" w:rsidRPr="00734739">
              <w:rPr>
                <w:rStyle w:val="Hyperlink"/>
                <w:noProof/>
              </w:rPr>
              <w:t>INFORMATIEOBJECT</w:t>
            </w:r>
            <w:r w:rsidR="00773F14">
              <w:rPr>
                <w:noProof/>
                <w:webHidden/>
              </w:rPr>
              <w:tab/>
            </w:r>
            <w:r w:rsidR="00773F14">
              <w:rPr>
                <w:noProof/>
                <w:webHidden/>
              </w:rPr>
              <w:fldChar w:fldCharType="begin"/>
            </w:r>
            <w:r w:rsidR="00773F14">
              <w:rPr>
                <w:noProof/>
                <w:webHidden/>
              </w:rPr>
              <w:instrText xml:space="preserve"> PAGEREF _Toc493816576 \h </w:instrText>
            </w:r>
            <w:r w:rsidR="00773F14">
              <w:rPr>
                <w:noProof/>
                <w:webHidden/>
              </w:rPr>
            </w:r>
            <w:r w:rsidR="00773F14">
              <w:rPr>
                <w:noProof/>
                <w:webHidden/>
              </w:rPr>
              <w:fldChar w:fldCharType="separate"/>
            </w:r>
            <w:r w:rsidR="00773F14">
              <w:rPr>
                <w:noProof/>
                <w:webHidden/>
              </w:rPr>
              <w:t>35</w:t>
            </w:r>
            <w:r w:rsidR="00773F14">
              <w:rPr>
                <w:noProof/>
                <w:webHidden/>
              </w:rPr>
              <w:fldChar w:fldCharType="end"/>
            </w:r>
            <w:r>
              <w:rPr>
                <w:noProof/>
              </w:rPr>
              <w:fldChar w:fldCharType="end"/>
            </w:r>
          </w:ins>
        </w:p>
        <w:p w14:paraId="1CB86A3B" w14:textId="5B3D42D8" w:rsidR="00773F14" w:rsidRDefault="00AE6939">
          <w:pPr>
            <w:pStyle w:val="Inhopg3"/>
            <w:tabs>
              <w:tab w:val="left" w:pos="1320"/>
              <w:tab w:val="right" w:leader="dot" w:pos="9062"/>
            </w:tabs>
            <w:rPr>
              <w:ins w:id="228" w:author="Arjan Kloosterboer" w:date="2017-09-22T04:10:00Z"/>
              <w:noProof/>
              <w:lang w:val="nl-NL" w:eastAsia="nl-NL"/>
            </w:rPr>
          </w:pPr>
          <w:ins w:id="229" w:author="Arjan Kloosterboer" w:date="2017-09-22T04:10:00Z">
            <w:r>
              <w:fldChar w:fldCharType="begin"/>
            </w:r>
            <w:r>
              <w:instrText xml:space="preserve"> HYPERLINK \l "_Toc493816577" </w:instrText>
            </w:r>
            <w:r>
              <w:fldChar w:fldCharType="separate"/>
            </w:r>
            <w:r w:rsidR="00773F14" w:rsidRPr="00734739">
              <w:rPr>
                <w:rStyle w:val="Hyperlink"/>
                <w:noProof/>
              </w:rPr>
              <w:t>2.5.1</w:t>
            </w:r>
            <w:r w:rsidR="00773F14">
              <w:rPr>
                <w:noProof/>
                <w:lang w:val="nl-NL" w:eastAsia="nl-NL"/>
              </w:rPr>
              <w:tab/>
            </w:r>
            <w:r w:rsidR="00773F14" w:rsidRPr="00734739">
              <w:rPr>
                <w:rStyle w:val="Hyperlink"/>
                <w:noProof/>
              </w:rPr>
              <w:t>Unieke aanduiding</w:t>
            </w:r>
            <w:r w:rsidR="00773F14">
              <w:rPr>
                <w:noProof/>
                <w:webHidden/>
              </w:rPr>
              <w:tab/>
            </w:r>
            <w:r w:rsidR="00773F14">
              <w:rPr>
                <w:noProof/>
                <w:webHidden/>
              </w:rPr>
              <w:fldChar w:fldCharType="begin"/>
            </w:r>
            <w:r w:rsidR="00773F14">
              <w:rPr>
                <w:noProof/>
                <w:webHidden/>
              </w:rPr>
              <w:instrText xml:space="preserve"> PAGEREF _Toc493816577 \h </w:instrText>
            </w:r>
            <w:r w:rsidR="00773F14">
              <w:rPr>
                <w:noProof/>
                <w:webHidden/>
              </w:rPr>
            </w:r>
            <w:r w:rsidR="00773F14">
              <w:rPr>
                <w:noProof/>
                <w:webHidden/>
              </w:rPr>
              <w:fldChar w:fldCharType="separate"/>
            </w:r>
            <w:r w:rsidR="00773F14">
              <w:rPr>
                <w:noProof/>
                <w:webHidden/>
              </w:rPr>
              <w:t>38</w:t>
            </w:r>
            <w:r w:rsidR="00773F14">
              <w:rPr>
                <w:noProof/>
                <w:webHidden/>
              </w:rPr>
              <w:fldChar w:fldCharType="end"/>
            </w:r>
            <w:r>
              <w:rPr>
                <w:noProof/>
              </w:rPr>
              <w:fldChar w:fldCharType="end"/>
            </w:r>
          </w:ins>
        </w:p>
        <w:p w14:paraId="69D02722" w14:textId="34826046" w:rsidR="00773F14" w:rsidRDefault="00AE6939">
          <w:pPr>
            <w:pStyle w:val="Inhopg3"/>
            <w:tabs>
              <w:tab w:val="left" w:pos="1320"/>
              <w:tab w:val="right" w:leader="dot" w:pos="9062"/>
            </w:tabs>
            <w:rPr>
              <w:ins w:id="230" w:author="Arjan Kloosterboer" w:date="2017-09-22T04:10:00Z"/>
              <w:noProof/>
              <w:lang w:val="nl-NL" w:eastAsia="nl-NL"/>
            </w:rPr>
          </w:pPr>
          <w:ins w:id="231" w:author="Arjan Kloosterboer" w:date="2017-09-22T04:10:00Z">
            <w:r>
              <w:fldChar w:fldCharType="begin"/>
            </w:r>
            <w:r>
              <w:instrText xml:space="preserve"> HYPERLINK \l "_Toc493816578" </w:instrText>
            </w:r>
            <w:r>
              <w:fldChar w:fldCharType="separate"/>
            </w:r>
            <w:r w:rsidR="00773F14" w:rsidRPr="00734739">
              <w:rPr>
                <w:rStyle w:val="Hyperlink"/>
                <w:noProof/>
              </w:rPr>
              <w:t>2.5.2</w:t>
            </w:r>
            <w:r w:rsidR="00773F14">
              <w:rPr>
                <w:noProof/>
                <w:lang w:val="nl-NL" w:eastAsia="nl-NL"/>
              </w:rPr>
              <w:tab/>
            </w:r>
            <w:r w:rsidR="00773F14" w:rsidRPr="00734739">
              <w:rPr>
                <w:rStyle w:val="Hyperlink"/>
                <w:noProof/>
              </w:rPr>
              <w:t>Auteur, afzender en geadresseerde</w:t>
            </w:r>
            <w:r w:rsidR="00773F14">
              <w:rPr>
                <w:noProof/>
                <w:webHidden/>
              </w:rPr>
              <w:tab/>
            </w:r>
            <w:r w:rsidR="00773F14">
              <w:rPr>
                <w:noProof/>
                <w:webHidden/>
              </w:rPr>
              <w:fldChar w:fldCharType="begin"/>
            </w:r>
            <w:r w:rsidR="00773F14">
              <w:rPr>
                <w:noProof/>
                <w:webHidden/>
              </w:rPr>
              <w:instrText xml:space="preserve"> PAGEREF _Toc493816578 \h </w:instrText>
            </w:r>
            <w:r w:rsidR="00773F14">
              <w:rPr>
                <w:noProof/>
                <w:webHidden/>
              </w:rPr>
            </w:r>
            <w:r w:rsidR="00773F14">
              <w:rPr>
                <w:noProof/>
                <w:webHidden/>
              </w:rPr>
              <w:fldChar w:fldCharType="separate"/>
            </w:r>
            <w:r w:rsidR="00773F14">
              <w:rPr>
                <w:noProof/>
                <w:webHidden/>
              </w:rPr>
              <w:t>40</w:t>
            </w:r>
            <w:r w:rsidR="00773F14">
              <w:rPr>
                <w:noProof/>
                <w:webHidden/>
              </w:rPr>
              <w:fldChar w:fldCharType="end"/>
            </w:r>
            <w:r>
              <w:rPr>
                <w:noProof/>
              </w:rPr>
              <w:fldChar w:fldCharType="end"/>
            </w:r>
          </w:ins>
        </w:p>
        <w:p w14:paraId="717A2B0D" w14:textId="1ECC6562" w:rsidR="00773F14" w:rsidRDefault="00AE6939">
          <w:pPr>
            <w:pStyle w:val="Inhopg3"/>
            <w:tabs>
              <w:tab w:val="left" w:pos="1320"/>
              <w:tab w:val="right" w:leader="dot" w:pos="9062"/>
            </w:tabs>
            <w:rPr>
              <w:ins w:id="232" w:author="Arjan Kloosterboer" w:date="2017-09-22T04:10:00Z"/>
              <w:noProof/>
              <w:lang w:val="nl-NL" w:eastAsia="nl-NL"/>
            </w:rPr>
          </w:pPr>
          <w:ins w:id="233" w:author="Arjan Kloosterboer" w:date="2017-09-22T04:10:00Z">
            <w:r>
              <w:fldChar w:fldCharType="begin"/>
            </w:r>
            <w:r>
              <w:instrText xml:space="preserve"> HYPERLINK \l "_Toc493816579" </w:instrText>
            </w:r>
            <w:r>
              <w:fldChar w:fldCharType="separate"/>
            </w:r>
            <w:r w:rsidR="00773F14" w:rsidRPr="00734739">
              <w:rPr>
                <w:rStyle w:val="Hyperlink"/>
                <w:noProof/>
              </w:rPr>
              <w:t>2.5.3</w:t>
            </w:r>
            <w:r w:rsidR="00773F14">
              <w:rPr>
                <w:noProof/>
                <w:lang w:val="nl-NL" w:eastAsia="nl-NL"/>
              </w:rPr>
              <w:tab/>
            </w:r>
            <w:r w:rsidR="00773F14" w:rsidRPr="00734739">
              <w:rPr>
                <w:rStyle w:val="Hyperlink"/>
                <w:noProof/>
              </w:rPr>
              <w:t>Status en versie</w:t>
            </w:r>
            <w:r w:rsidR="00773F14">
              <w:rPr>
                <w:noProof/>
                <w:webHidden/>
              </w:rPr>
              <w:tab/>
            </w:r>
            <w:r w:rsidR="00773F14">
              <w:rPr>
                <w:noProof/>
                <w:webHidden/>
              </w:rPr>
              <w:fldChar w:fldCharType="begin"/>
            </w:r>
            <w:r w:rsidR="00773F14">
              <w:rPr>
                <w:noProof/>
                <w:webHidden/>
              </w:rPr>
              <w:instrText xml:space="preserve"> PAGEREF _Toc493816579 \h </w:instrText>
            </w:r>
            <w:r w:rsidR="00773F14">
              <w:rPr>
                <w:noProof/>
                <w:webHidden/>
              </w:rPr>
            </w:r>
            <w:r w:rsidR="00773F14">
              <w:rPr>
                <w:noProof/>
                <w:webHidden/>
              </w:rPr>
              <w:fldChar w:fldCharType="separate"/>
            </w:r>
            <w:r w:rsidR="00773F14">
              <w:rPr>
                <w:noProof/>
                <w:webHidden/>
              </w:rPr>
              <w:t>48</w:t>
            </w:r>
            <w:r w:rsidR="00773F14">
              <w:rPr>
                <w:noProof/>
                <w:webHidden/>
              </w:rPr>
              <w:fldChar w:fldCharType="end"/>
            </w:r>
            <w:r>
              <w:rPr>
                <w:noProof/>
              </w:rPr>
              <w:fldChar w:fldCharType="end"/>
            </w:r>
          </w:ins>
        </w:p>
        <w:p w14:paraId="76D27A8B" w14:textId="2CC483B7" w:rsidR="00773F14" w:rsidRDefault="00AE6939">
          <w:pPr>
            <w:pStyle w:val="Inhopg3"/>
            <w:tabs>
              <w:tab w:val="left" w:pos="1320"/>
              <w:tab w:val="right" w:leader="dot" w:pos="9062"/>
            </w:tabs>
            <w:rPr>
              <w:ins w:id="234" w:author="Arjan Kloosterboer" w:date="2017-09-22T04:10:00Z"/>
              <w:noProof/>
              <w:lang w:val="nl-NL" w:eastAsia="nl-NL"/>
            </w:rPr>
          </w:pPr>
          <w:ins w:id="235" w:author="Arjan Kloosterboer" w:date="2017-09-22T04:10:00Z">
            <w:r>
              <w:fldChar w:fldCharType="begin"/>
            </w:r>
            <w:r>
              <w:instrText xml:space="preserve"> HYPERLINK \l "_Toc493816580" </w:instrText>
            </w:r>
            <w:r>
              <w:fldChar w:fldCharType="separate"/>
            </w:r>
            <w:r w:rsidR="00773F14" w:rsidRPr="00734739">
              <w:rPr>
                <w:rStyle w:val="Hyperlink"/>
                <w:noProof/>
              </w:rPr>
              <w:t>2.5.4</w:t>
            </w:r>
            <w:r w:rsidR="00773F14">
              <w:rPr>
                <w:noProof/>
                <w:lang w:val="nl-NL" w:eastAsia="nl-NL"/>
              </w:rPr>
              <w:tab/>
            </w:r>
            <w:r w:rsidR="00773F14" w:rsidRPr="00734739">
              <w:rPr>
                <w:rStyle w:val="Hyperlink"/>
                <w:noProof/>
              </w:rPr>
              <w:t>Status</w:t>
            </w:r>
            <w:r w:rsidR="00773F14">
              <w:rPr>
                <w:noProof/>
                <w:webHidden/>
              </w:rPr>
              <w:tab/>
            </w:r>
            <w:r w:rsidR="00773F14">
              <w:rPr>
                <w:noProof/>
                <w:webHidden/>
              </w:rPr>
              <w:fldChar w:fldCharType="begin"/>
            </w:r>
            <w:r w:rsidR="00773F14">
              <w:rPr>
                <w:noProof/>
                <w:webHidden/>
              </w:rPr>
              <w:instrText xml:space="preserve"> PAGEREF _Toc493816580 \h </w:instrText>
            </w:r>
            <w:r w:rsidR="00773F14">
              <w:rPr>
                <w:noProof/>
                <w:webHidden/>
              </w:rPr>
            </w:r>
            <w:r w:rsidR="00773F14">
              <w:rPr>
                <w:noProof/>
                <w:webHidden/>
              </w:rPr>
              <w:fldChar w:fldCharType="separate"/>
            </w:r>
            <w:r w:rsidR="00773F14">
              <w:rPr>
                <w:noProof/>
                <w:webHidden/>
              </w:rPr>
              <w:t>49</w:t>
            </w:r>
            <w:r w:rsidR="00773F14">
              <w:rPr>
                <w:noProof/>
                <w:webHidden/>
              </w:rPr>
              <w:fldChar w:fldCharType="end"/>
            </w:r>
            <w:r>
              <w:rPr>
                <w:noProof/>
              </w:rPr>
              <w:fldChar w:fldCharType="end"/>
            </w:r>
          </w:ins>
        </w:p>
        <w:p w14:paraId="03B42B33" w14:textId="656DF3AD" w:rsidR="00773F14" w:rsidRDefault="00AE6939">
          <w:pPr>
            <w:pStyle w:val="Inhopg3"/>
            <w:tabs>
              <w:tab w:val="left" w:pos="1320"/>
              <w:tab w:val="right" w:leader="dot" w:pos="9062"/>
            </w:tabs>
            <w:rPr>
              <w:ins w:id="236" w:author="Arjan Kloosterboer" w:date="2017-09-22T04:10:00Z"/>
              <w:noProof/>
              <w:lang w:val="nl-NL" w:eastAsia="nl-NL"/>
            </w:rPr>
          </w:pPr>
          <w:ins w:id="237" w:author="Arjan Kloosterboer" w:date="2017-09-22T04:10:00Z">
            <w:r>
              <w:fldChar w:fldCharType="begin"/>
            </w:r>
            <w:r>
              <w:instrText xml:space="preserve"> HYPERLINK \l "_Toc493816581" </w:instrText>
            </w:r>
            <w:r>
              <w:fldChar w:fldCharType="separate"/>
            </w:r>
            <w:r w:rsidR="00773F14" w:rsidRPr="00734739">
              <w:rPr>
                <w:rStyle w:val="Hyperlink"/>
                <w:noProof/>
              </w:rPr>
              <w:t>2.5.5</w:t>
            </w:r>
            <w:r w:rsidR="00773F14">
              <w:rPr>
                <w:noProof/>
                <w:lang w:val="nl-NL" w:eastAsia="nl-NL"/>
              </w:rPr>
              <w:tab/>
            </w:r>
            <w:r w:rsidR="00773F14" w:rsidRPr="00734739">
              <w:rPr>
                <w:rStyle w:val="Hyperlink"/>
                <w:noProof/>
              </w:rPr>
              <w:t>Gebruiksrechten</w:t>
            </w:r>
            <w:r w:rsidR="00773F14">
              <w:rPr>
                <w:noProof/>
                <w:webHidden/>
              </w:rPr>
              <w:tab/>
            </w:r>
            <w:r w:rsidR="00773F14">
              <w:rPr>
                <w:noProof/>
                <w:webHidden/>
              </w:rPr>
              <w:fldChar w:fldCharType="begin"/>
            </w:r>
            <w:r w:rsidR="00773F14">
              <w:rPr>
                <w:noProof/>
                <w:webHidden/>
              </w:rPr>
              <w:instrText xml:space="preserve"> PAGEREF _Toc493816581 \h </w:instrText>
            </w:r>
            <w:r w:rsidR="00773F14">
              <w:rPr>
                <w:noProof/>
                <w:webHidden/>
              </w:rPr>
            </w:r>
            <w:r w:rsidR="00773F14">
              <w:rPr>
                <w:noProof/>
                <w:webHidden/>
              </w:rPr>
              <w:fldChar w:fldCharType="separate"/>
            </w:r>
            <w:r w:rsidR="00773F14">
              <w:rPr>
                <w:noProof/>
                <w:webHidden/>
              </w:rPr>
              <w:t>51</w:t>
            </w:r>
            <w:r w:rsidR="00773F14">
              <w:rPr>
                <w:noProof/>
                <w:webHidden/>
              </w:rPr>
              <w:fldChar w:fldCharType="end"/>
            </w:r>
            <w:r>
              <w:rPr>
                <w:noProof/>
              </w:rPr>
              <w:fldChar w:fldCharType="end"/>
            </w:r>
          </w:ins>
        </w:p>
        <w:p w14:paraId="31E9EB04" w14:textId="12C527FB" w:rsidR="00773F14" w:rsidRDefault="00AE6939">
          <w:pPr>
            <w:pStyle w:val="Inhopg3"/>
            <w:tabs>
              <w:tab w:val="left" w:pos="1320"/>
              <w:tab w:val="right" w:leader="dot" w:pos="9062"/>
            </w:tabs>
            <w:rPr>
              <w:ins w:id="238" w:author="Arjan Kloosterboer" w:date="2017-09-22T04:10:00Z"/>
              <w:noProof/>
              <w:lang w:val="nl-NL" w:eastAsia="nl-NL"/>
            </w:rPr>
          </w:pPr>
          <w:ins w:id="239" w:author="Arjan Kloosterboer" w:date="2017-09-22T04:10:00Z">
            <w:r>
              <w:fldChar w:fldCharType="begin"/>
            </w:r>
            <w:r>
              <w:instrText xml:space="preserve"> HYPERLINK \l "_Toc493816582" </w:instrText>
            </w:r>
            <w:r>
              <w:fldChar w:fldCharType="separate"/>
            </w:r>
            <w:r w:rsidR="00773F14" w:rsidRPr="00734739">
              <w:rPr>
                <w:rStyle w:val="Hyperlink"/>
                <w:noProof/>
              </w:rPr>
              <w:t>2.5.6</w:t>
            </w:r>
            <w:r w:rsidR="00773F14">
              <w:rPr>
                <w:noProof/>
                <w:lang w:val="nl-NL" w:eastAsia="nl-NL"/>
              </w:rPr>
              <w:tab/>
            </w:r>
            <w:r w:rsidR="00773F14" w:rsidRPr="00734739">
              <w:rPr>
                <w:rStyle w:val="Hyperlink"/>
                <w:noProof/>
              </w:rPr>
              <w:t>Ondertekening</w:t>
            </w:r>
            <w:r w:rsidR="00773F14">
              <w:rPr>
                <w:noProof/>
                <w:webHidden/>
              </w:rPr>
              <w:tab/>
            </w:r>
            <w:r w:rsidR="00773F14">
              <w:rPr>
                <w:noProof/>
                <w:webHidden/>
              </w:rPr>
              <w:fldChar w:fldCharType="begin"/>
            </w:r>
            <w:r w:rsidR="00773F14">
              <w:rPr>
                <w:noProof/>
                <w:webHidden/>
              </w:rPr>
              <w:instrText xml:space="preserve"> PAGEREF _Toc493816582 \h </w:instrText>
            </w:r>
            <w:r w:rsidR="00773F14">
              <w:rPr>
                <w:noProof/>
                <w:webHidden/>
              </w:rPr>
            </w:r>
            <w:r w:rsidR="00773F14">
              <w:rPr>
                <w:noProof/>
                <w:webHidden/>
              </w:rPr>
              <w:fldChar w:fldCharType="separate"/>
            </w:r>
            <w:r w:rsidR="00773F14">
              <w:rPr>
                <w:noProof/>
                <w:webHidden/>
              </w:rPr>
              <w:t>54</w:t>
            </w:r>
            <w:r w:rsidR="00773F14">
              <w:rPr>
                <w:noProof/>
                <w:webHidden/>
              </w:rPr>
              <w:fldChar w:fldCharType="end"/>
            </w:r>
            <w:r>
              <w:rPr>
                <w:noProof/>
              </w:rPr>
              <w:fldChar w:fldCharType="end"/>
            </w:r>
          </w:ins>
        </w:p>
        <w:p w14:paraId="75E9C7B9" w14:textId="0D57BCD0" w:rsidR="00773F14" w:rsidRDefault="00AE6939">
          <w:pPr>
            <w:pStyle w:val="Inhopg3"/>
            <w:tabs>
              <w:tab w:val="left" w:pos="1320"/>
              <w:tab w:val="right" w:leader="dot" w:pos="9062"/>
            </w:tabs>
            <w:rPr>
              <w:ins w:id="240" w:author="Arjan Kloosterboer" w:date="2017-09-22T04:10:00Z"/>
              <w:noProof/>
              <w:lang w:val="nl-NL" w:eastAsia="nl-NL"/>
            </w:rPr>
          </w:pPr>
          <w:ins w:id="241" w:author="Arjan Kloosterboer" w:date="2017-09-22T04:10:00Z">
            <w:r>
              <w:fldChar w:fldCharType="begin"/>
            </w:r>
            <w:r>
              <w:instrText xml:space="preserve"> HYPERLINK \l "_Toc493816583" </w:instrText>
            </w:r>
            <w:r>
              <w:fldChar w:fldCharType="separate"/>
            </w:r>
            <w:r w:rsidR="00773F14" w:rsidRPr="00734739">
              <w:rPr>
                <w:rStyle w:val="Hyperlink"/>
                <w:noProof/>
              </w:rPr>
              <w:t>2.5.7</w:t>
            </w:r>
            <w:r w:rsidR="00773F14">
              <w:rPr>
                <w:noProof/>
                <w:lang w:val="nl-NL" w:eastAsia="nl-NL"/>
              </w:rPr>
              <w:tab/>
            </w:r>
            <w:r w:rsidR="00773F14" w:rsidRPr="00734739">
              <w:rPr>
                <w:rStyle w:val="Hyperlink"/>
                <w:noProof/>
              </w:rPr>
              <w:t>Verschijningsvorm</w:t>
            </w:r>
            <w:r w:rsidR="00773F14">
              <w:rPr>
                <w:noProof/>
                <w:webHidden/>
              </w:rPr>
              <w:tab/>
            </w:r>
            <w:r w:rsidR="00773F14">
              <w:rPr>
                <w:noProof/>
                <w:webHidden/>
              </w:rPr>
              <w:fldChar w:fldCharType="begin"/>
            </w:r>
            <w:r w:rsidR="00773F14">
              <w:rPr>
                <w:noProof/>
                <w:webHidden/>
              </w:rPr>
              <w:instrText xml:space="preserve"> PAGEREF _Toc493816583 \h </w:instrText>
            </w:r>
            <w:r w:rsidR="00773F14">
              <w:rPr>
                <w:noProof/>
                <w:webHidden/>
              </w:rPr>
            </w:r>
            <w:r w:rsidR="00773F14">
              <w:rPr>
                <w:noProof/>
                <w:webHidden/>
              </w:rPr>
              <w:fldChar w:fldCharType="separate"/>
            </w:r>
            <w:r w:rsidR="00773F14">
              <w:rPr>
                <w:noProof/>
                <w:webHidden/>
              </w:rPr>
              <w:t>57</w:t>
            </w:r>
            <w:r w:rsidR="00773F14">
              <w:rPr>
                <w:noProof/>
                <w:webHidden/>
              </w:rPr>
              <w:fldChar w:fldCharType="end"/>
            </w:r>
            <w:r>
              <w:rPr>
                <w:noProof/>
              </w:rPr>
              <w:fldChar w:fldCharType="end"/>
            </w:r>
          </w:ins>
        </w:p>
        <w:p w14:paraId="24A00B28" w14:textId="41437B9D" w:rsidR="00773F14" w:rsidRDefault="00AE6939">
          <w:pPr>
            <w:pStyle w:val="Inhopg2"/>
            <w:tabs>
              <w:tab w:val="left" w:pos="880"/>
              <w:tab w:val="right" w:leader="dot" w:pos="9062"/>
            </w:tabs>
            <w:rPr>
              <w:ins w:id="242" w:author="Arjan Kloosterboer" w:date="2017-09-22T04:10:00Z"/>
              <w:noProof/>
              <w:lang w:val="nl-NL" w:eastAsia="nl-NL"/>
            </w:rPr>
          </w:pPr>
          <w:ins w:id="243" w:author="Arjan Kloosterboer" w:date="2017-09-22T04:10:00Z">
            <w:r>
              <w:fldChar w:fldCharType="begin"/>
            </w:r>
            <w:r>
              <w:instrText xml:space="preserve"> HYPERLINK \l "_Toc493816584" </w:instrText>
            </w:r>
            <w:r>
              <w:fldChar w:fldCharType="separate"/>
            </w:r>
            <w:r w:rsidR="00773F14" w:rsidRPr="00734739">
              <w:rPr>
                <w:rStyle w:val="Hyperlink"/>
                <w:noProof/>
              </w:rPr>
              <w:t>2.6</w:t>
            </w:r>
            <w:r w:rsidR="00773F14">
              <w:rPr>
                <w:noProof/>
                <w:lang w:val="nl-NL" w:eastAsia="nl-NL"/>
              </w:rPr>
              <w:tab/>
            </w:r>
            <w:r w:rsidR="00773F14" w:rsidRPr="00734739">
              <w:rPr>
                <w:rStyle w:val="Hyperlink"/>
                <w:noProof/>
              </w:rPr>
              <w:t>INFORMATIEOBJECTTYPE</w:t>
            </w:r>
            <w:r w:rsidR="00773F14">
              <w:rPr>
                <w:noProof/>
                <w:webHidden/>
              </w:rPr>
              <w:tab/>
            </w:r>
            <w:r w:rsidR="00773F14">
              <w:rPr>
                <w:noProof/>
                <w:webHidden/>
              </w:rPr>
              <w:fldChar w:fldCharType="begin"/>
            </w:r>
            <w:r w:rsidR="00773F14">
              <w:rPr>
                <w:noProof/>
                <w:webHidden/>
              </w:rPr>
              <w:instrText xml:space="preserve"> PAGEREF _Toc493816584 \h </w:instrText>
            </w:r>
            <w:r w:rsidR="00773F14">
              <w:rPr>
                <w:noProof/>
                <w:webHidden/>
              </w:rPr>
            </w:r>
            <w:r w:rsidR="00773F14">
              <w:rPr>
                <w:noProof/>
                <w:webHidden/>
              </w:rPr>
              <w:fldChar w:fldCharType="separate"/>
            </w:r>
            <w:r w:rsidR="00773F14">
              <w:rPr>
                <w:noProof/>
                <w:webHidden/>
              </w:rPr>
              <w:t>58</w:t>
            </w:r>
            <w:r w:rsidR="00773F14">
              <w:rPr>
                <w:noProof/>
                <w:webHidden/>
              </w:rPr>
              <w:fldChar w:fldCharType="end"/>
            </w:r>
            <w:r>
              <w:rPr>
                <w:noProof/>
              </w:rPr>
              <w:fldChar w:fldCharType="end"/>
            </w:r>
          </w:ins>
        </w:p>
        <w:p w14:paraId="2AD8B641" w14:textId="2231BA13" w:rsidR="00773F14" w:rsidRDefault="00AE6939">
          <w:pPr>
            <w:pStyle w:val="Inhopg3"/>
            <w:tabs>
              <w:tab w:val="left" w:pos="1320"/>
              <w:tab w:val="right" w:leader="dot" w:pos="9062"/>
            </w:tabs>
            <w:rPr>
              <w:ins w:id="244" w:author="Arjan Kloosterboer" w:date="2017-09-22T04:10:00Z"/>
              <w:noProof/>
              <w:lang w:val="nl-NL" w:eastAsia="nl-NL"/>
            </w:rPr>
          </w:pPr>
          <w:ins w:id="245" w:author="Arjan Kloosterboer" w:date="2017-09-22T04:10:00Z">
            <w:r>
              <w:fldChar w:fldCharType="begin"/>
            </w:r>
            <w:r>
              <w:instrText xml:space="preserve"> HYPERLINK \l "_Toc493816585" </w:instrText>
            </w:r>
            <w:r>
              <w:fldChar w:fldCharType="separate"/>
            </w:r>
            <w:r w:rsidR="00773F14" w:rsidRPr="00734739">
              <w:rPr>
                <w:rStyle w:val="Hyperlink"/>
                <w:noProof/>
              </w:rPr>
              <w:t>2.6.1</w:t>
            </w:r>
            <w:r w:rsidR="00773F14">
              <w:rPr>
                <w:noProof/>
                <w:lang w:val="nl-NL" w:eastAsia="nl-NL"/>
              </w:rPr>
              <w:tab/>
            </w:r>
            <w:r w:rsidR="00773F14" w:rsidRPr="00734739">
              <w:rPr>
                <w:rStyle w:val="Hyperlink"/>
                <w:noProof/>
              </w:rPr>
              <w:t>Unieke aanduiding</w:t>
            </w:r>
            <w:r w:rsidR="00773F14">
              <w:rPr>
                <w:noProof/>
                <w:webHidden/>
              </w:rPr>
              <w:tab/>
            </w:r>
            <w:r w:rsidR="00773F14">
              <w:rPr>
                <w:noProof/>
                <w:webHidden/>
              </w:rPr>
              <w:fldChar w:fldCharType="begin"/>
            </w:r>
            <w:r w:rsidR="00773F14">
              <w:rPr>
                <w:noProof/>
                <w:webHidden/>
              </w:rPr>
              <w:instrText xml:space="preserve"> PAGEREF _Toc493816585 \h </w:instrText>
            </w:r>
            <w:r w:rsidR="00773F14">
              <w:rPr>
                <w:noProof/>
                <w:webHidden/>
              </w:rPr>
            </w:r>
            <w:r w:rsidR="00773F14">
              <w:rPr>
                <w:noProof/>
                <w:webHidden/>
              </w:rPr>
              <w:fldChar w:fldCharType="separate"/>
            </w:r>
            <w:r w:rsidR="00773F14">
              <w:rPr>
                <w:noProof/>
                <w:webHidden/>
              </w:rPr>
              <w:t>58</w:t>
            </w:r>
            <w:r w:rsidR="00773F14">
              <w:rPr>
                <w:noProof/>
                <w:webHidden/>
              </w:rPr>
              <w:fldChar w:fldCharType="end"/>
            </w:r>
            <w:r>
              <w:rPr>
                <w:noProof/>
              </w:rPr>
              <w:fldChar w:fldCharType="end"/>
            </w:r>
          </w:ins>
        </w:p>
        <w:p w14:paraId="56D4A258" w14:textId="7D257862" w:rsidR="00773F14" w:rsidRDefault="00AE6939">
          <w:pPr>
            <w:pStyle w:val="Inhopg3"/>
            <w:tabs>
              <w:tab w:val="left" w:pos="1320"/>
              <w:tab w:val="right" w:leader="dot" w:pos="9062"/>
            </w:tabs>
            <w:rPr>
              <w:ins w:id="246" w:author="Arjan Kloosterboer" w:date="2017-09-22T04:10:00Z"/>
              <w:noProof/>
              <w:lang w:val="nl-NL" w:eastAsia="nl-NL"/>
            </w:rPr>
          </w:pPr>
          <w:ins w:id="247" w:author="Arjan Kloosterboer" w:date="2017-09-22T04:10:00Z">
            <w:r>
              <w:fldChar w:fldCharType="begin"/>
            </w:r>
            <w:r>
              <w:instrText xml:space="preserve"> HYPERLINK \l "_Toc493816586" </w:instrText>
            </w:r>
            <w:r>
              <w:fldChar w:fldCharType="separate"/>
            </w:r>
            <w:r w:rsidR="00773F14" w:rsidRPr="00734739">
              <w:rPr>
                <w:rStyle w:val="Hyperlink"/>
                <w:noProof/>
              </w:rPr>
              <w:t>2.6.2</w:t>
            </w:r>
            <w:r w:rsidR="00773F14">
              <w:rPr>
                <w:noProof/>
                <w:lang w:val="nl-NL" w:eastAsia="nl-NL"/>
              </w:rPr>
              <w:tab/>
            </w:r>
            <w:r w:rsidR="00773F14" w:rsidRPr="00734739">
              <w:rPr>
                <w:rStyle w:val="Hyperlink"/>
                <w:noProof/>
              </w:rPr>
              <w:t>Informatieobjecttype-omschrijving generiek</w:t>
            </w:r>
            <w:r w:rsidR="00773F14">
              <w:rPr>
                <w:noProof/>
                <w:webHidden/>
              </w:rPr>
              <w:tab/>
            </w:r>
            <w:r w:rsidR="00773F14">
              <w:rPr>
                <w:noProof/>
                <w:webHidden/>
              </w:rPr>
              <w:fldChar w:fldCharType="begin"/>
            </w:r>
            <w:r w:rsidR="00773F14">
              <w:rPr>
                <w:noProof/>
                <w:webHidden/>
              </w:rPr>
              <w:instrText xml:space="preserve"> PAGEREF _Toc493816586 \h </w:instrText>
            </w:r>
            <w:r w:rsidR="00773F14">
              <w:rPr>
                <w:noProof/>
                <w:webHidden/>
              </w:rPr>
            </w:r>
            <w:r w:rsidR="00773F14">
              <w:rPr>
                <w:noProof/>
                <w:webHidden/>
              </w:rPr>
              <w:fldChar w:fldCharType="separate"/>
            </w:r>
            <w:r w:rsidR="00773F14">
              <w:rPr>
                <w:noProof/>
                <w:webHidden/>
              </w:rPr>
              <w:t>60</w:t>
            </w:r>
            <w:r w:rsidR="00773F14">
              <w:rPr>
                <w:noProof/>
                <w:webHidden/>
              </w:rPr>
              <w:fldChar w:fldCharType="end"/>
            </w:r>
            <w:r>
              <w:rPr>
                <w:noProof/>
              </w:rPr>
              <w:fldChar w:fldCharType="end"/>
            </w:r>
          </w:ins>
        </w:p>
        <w:p w14:paraId="3664F5CB" w14:textId="1FEA75A8" w:rsidR="00773F14" w:rsidRDefault="00AE6939">
          <w:pPr>
            <w:pStyle w:val="Inhopg2"/>
            <w:tabs>
              <w:tab w:val="left" w:pos="880"/>
              <w:tab w:val="right" w:leader="dot" w:pos="9062"/>
            </w:tabs>
            <w:rPr>
              <w:ins w:id="248" w:author="Arjan Kloosterboer" w:date="2017-09-22T04:10:00Z"/>
              <w:noProof/>
              <w:lang w:val="nl-NL" w:eastAsia="nl-NL"/>
            </w:rPr>
          </w:pPr>
          <w:ins w:id="249" w:author="Arjan Kloosterboer" w:date="2017-09-22T04:10:00Z">
            <w:r>
              <w:fldChar w:fldCharType="begin"/>
            </w:r>
            <w:r>
              <w:instrText xml:space="preserve"> HYPERLINK \l "_Toc493816587" </w:instrText>
            </w:r>
            <w:r>
              <w:fldChar w:fldCharType="separate"/>
            </w:r>
            <w:r w:rsidR="00773F14" w:rsidRPr="00734739">
              <w:rPr>
                <w:rStyle w:val="Hyperlink"/>
                <w:noProof/>
              </w:rPr>
              <w:t>2.7</w:t>
            </w:r>
            <w:r w:rsidR="00773F14">
              <w:rPr>
                <w:noProof/>
                <w:lang w:val="nl-NL" w:eastAsia="nl-NL"/>
              </w:rPr>
              <w:tab/>
            </w:r>
            <w:r w:rsidR="00773F14" w:rsidRPr="00734739">
              <w:rPr>
                <w:rStyle w:val="Hyperlink"/>
                <w:noProof/>
              </w:rPr>
              <w:t>KLANTCONTACT</w:t>
            </w:r>
            <w:r w:rsidR="00773F14">
              <w:rPr>
                <w:noProof/>
                <w:webHidden/>
              </w:rPr>
              <w:tab/>
            </w:r>
            <w:r w:rsidR="00773F14">
              <w:rPr>
                <w:noProof/>
                <w:webHidden/>
              </w:rPr>
              <w:fldChar w:fldCharType="begin"/>
            </w:r>
            <w:r w:rsidR="00773F14">
              <w:rPr>
                <w:noProof/>
                <w:webHidden/>
              </w:rPr>
              <w:instrText xml:space="preserve"> PAGEREF _Toc493816587 \h </w:instrText>
            </w:r>
            <w:r w:rsidR="00773F14">
              <w:rPr>
                <w:noProof/>
                <w:webHidden/>
              </w:rPr>
            </w:r>
            <w:r w:rsidR="00773F14">
              <w:rPr>
                <w:noProof/>
                <w:webHidden/>
              </w:rPr>
              <w:fldChar w:fldCharType="separate"/>
            </w:r>
            <w:r w:rsidR="00773F14">
              <w:rPr>
                <w:noProof/>
                <w:webHidden/>
              </w:rPr>
              <w:t>61</w:t>
            </w:r>
            <w:r w:rsidR="00773F14">
              <w:rPr>
                <w:noProof/>
                <w:webHidden/>
              </w:rPr>
              <w:fldChar w:fldCharType="end"/>
            </w:r>
            <w:r>
              <w:rPr>
                <w:noProof/>
              </w:rPr>
              <w:fldChar w:fldCharType="end"/>
            </w:r>
          </w:ins>
        </w:p>
        <w:p w14:paraId="5A362ED5" w14:textId="0B31A51F" w:rsidR="00773F14" w:rsidRDefault="00AE6939">
          <w:pPr>
            <w:pStyle w:val="Inhopg2"/>
            <w:tabs>
              <w:tab w:val="left" w:pos="880"/>
              <w:tab w:val="right" w:leader="dot" w:pos="9062"/>
            </w:tabs>
            <w:rPr>
              <w:ins w:id="250" w:author="Arjan Kloosterboer" w:date="2017-09-22T04:10:00Z"/>
              <w:noProof/>
              <w:lang w:val="nl-NL" w:eastAsia="nl-NL"/>
            </w:rPr>
          </w:pPr>
          <w:ins w:id="251" w:author="Arjan Kloosterboer" w:date="2017-09-22T04:10:00Z">
            <w:r>
              <w:fldChar w:fldCharType="begin"/>
            </w:r>
            <w:r>
              <w:instrText xml:space="preserve"> HYPERLINK \l "_Toc493816588" </w:instrText>
            </w:r>
            <w:r>
              <w:fldChar w:fldCharType="separate"/>
            </w:r>
            <w:r w:rsidR="00773F14" w:rsidRPr="00734739">
              <w:rPr>
                <w:rStyle w:val="Hyperlink"/>
                <w:noProof/>
              </w:rPr>
              <w:t>2.8</w:t>
            </w:r>
            <w:r w:rsidR="00773F14">
              <w:rPr>
                <w:noProof/>
                <w:lang w:val="nl-NL" w:eastAsia="nl-NL"/>
              </w:rPr>
              <w:tab/>
            </w:r>
            <w:r w:rsidR="00773F14" w:rsidRPr="00734739">
              <w:rPr>
                <w:rStyle w:val="Hyperlink"/>
                <w:noProof/>
              </w:rPr>
              <w:t>MEDEWERKER</w:t>
            </w:r>
            <w:r w:rsidR="00773F14">
              <w:rPr>
                <w:noProof/>
                <w:webHidden/>
              </w:rPr>
              <w:tab/>
            </w:r>
            <w:r w:rsidR="00773F14">
              <w:rPr>
                <w:noProof/>
                <w:webHidden/>
              </w:rPr>
              <w:fldChar w:fldCharType="begin"/>
            </w:r>
            <w:r w:rsidR="00773F14">
              <w:rPr>
                <w:noProof/>
                <w:webHidden/>
              </w:rPr>
              <w:instrText xml:space="preserve"> PAGEREF _Toc493816588 \h </w:instrText>
            </w:r>
            <w:r w:rsidR="00773F14">
              <w:rPr>
                <w:noProof/>
                <w:webHidden/>
              </w:rPr>
            </w:r>
            <w:r w:rsidR="00773F14">
              <w:rPr>
                <w:noProof/>
                <w:webHidden/>
              </w:rPr>
              <w:fldChar w:fldCharType="separate"/>
            </w:r>
            <w:r w:rsidR="00773F14">
              <w:rPr>
                <w:noProof/>
                <w:webHidden/>
              </w:rPr>
              <w:t>74</w:t>
            </w:r>
            <w:r w:rsidR="00773F14">
              <w:rPr>
                <w:noProof/>
                <w:webHidden/>
              </w:rPr>
              <w:fldChar w:fldCharType="end"/>
            </w:r>
            <w:r>
              <w:rPr>
                <w:noProof/>
              </w:rPr>
              <w:fldChar w:fldCharType="end"/>
            </w:r>
          </w:ins>
        </w:p>
        <w:p w14:paraId="6BAF8328" w14:textId="230FF7AD" w:rsidR="00773F14" w:rsidRDefault="00AE6939">
          <w:pPr>
            <w:pStyle w:val="Inhopg2"/>
            <w:tabs>
              <w:tab w:val="left" w:pos="880"/>
              <w:tab w:val="right" w:leader="dot" w:pos="9062"/>
            </w:tabs>
            <w:rPr>
              <w:ins w:id="252" w:author="Arjan Kloosterboer" w:date="2017-09-22T04:10:00Z"/>
              <w:noProof/>
              <w:lang w:val="nl-NL" w:eastAsia="nl-NL"/>
            </w:rPr>
          </w:pPr>
          <w:ins w:id="253" w:author="Arjan Kloosterboer" w:date="2017-09-22T04:10:00Z">
            <w:r>
              <w:fldChar w:fldCharType="begin"/>
            </w:r>
            <w:r>
              <w:instrText xml:space="preserve"> HYPERLINK \l "_Toc493816589" </w:instrText>
            </w:r>
            <w:r>
              <w:fldChar w:fldCharType="separate"/>
            </w:r>
            <w:r w:rsidR="00773F14" w:rsidRPr="00734739">
              <w:rPr>
                <w:rStyle w:val="Hyperlink"/>
                <w:noProof/>
              </w:rPr>
              <w:t>2.9</w:t>
            </w:r>
            <w:r w:rsidR="00773F14">
              <w:rPr>
                <w:noProof/>
                <w:lang w:val="nl-NL" w:eastAsia="nl-NL"/>
              </w:rPr>
              <w:tab/>
            </w:r>
            <w:r w:rsidR="00773F14" w:rsidRPr="00734739">
              <w:rPr>
                <w:rStyle w:val="Hyperlink"/>
                <w:noProof/>
              </w:rPr>
              <w:t>OBJECT</w:t>
            </w:r>
            <w:r w:rsidR="00773F14">
              <w:rPr>
                <w:noProof/>
                <w:webHidden/>
              </w:rPr>
              <w:tab/>
            </w:r>
            <w:r w:rsidR="00773F14">
              <w:rPr>
                <w:noProof/>
                <w:webHidden/>
              </w:rPr>
              <w:fldChar w:fldCharType="begin"/>
            </w:r>
            <w:r w:rsidR="00773F14">
              <w:rPr>
                <w:noProof/>
                <w:webHidden/>
              </w:rPr>
              <w:instrText xml:space="preserve"> PAGEREF _Toc493816589 \h </w:instrText>
            </w:r>
            <w:r w:rsidR="00773F14">
              <w:rPr>
                <w:noProof/>
                <w:webHidden/>
              </w:rPr>
            </w:r>
            <w:r w:rsidR="00773F14">
              <w:rPr>
                <w:noProof/>
                <w:webHidden/>
              </w:rPr>
              <w:fldChar w:fldCharType="separate"/>
            </w:r>
            <w:r w:rsidR="00773F14">
              <w:rPr>
                <w:noProof/>
                <w:webHidden/>
              </w:rPr>
              <w:t>77</w:t>
            </w:r>
            <w:r w:rsidR="00773F14">
              <w:rPr>
                <w:noProof/>
                <w:webHidden/>
              </w:rPr>
              <w:fldChar w:fldCharType="end"/>
            </w:r>
            <w:r>
              <w:rPr>
                <w:noProof/>
              </w:rPr>
              <w:fldChar w:fldCharType="end"/>
            </w:r>
          </w:ins>
        </w:p>
        <w:p w14:paraId="4747974F" w14:textId="0714D286" w:rsidR="00773F14" w:rsidRDefault="00AE6939">
          <w:pPr>
            <w:pStyle w:val="Inhopg3"/>
            <w:tabs>
              <w:tab w:val="left" w:pos="1320"/>
              <w:tab w:val="right" w:leader="dot" w:pos="9062"/>
            </w:tabs>
            <w:rPr>
              <w:ins w:id="254" w:author="Arjan Kloosterboer" w:date="2017-09-22T04:10:00Z"/>
              <w:noProof/>
              <w:lang w:val="nl-NL" w:eastAsia="nl-NL"/>
            </w:rPr>
          </w:pPr>
          <w:ins w:id="255" w:author="Arjan Kloosterboer" w:date="2017-09-22T04:10:00Z">
            <w:r>
              <w:fldChar w:fldCharType="begin"/>
            </w:r>
            <w:r>
              <w:instrText xml:space="preserve"> HYPERLINK \l "_Toc493816590" </w:instrText>
            </w:r>
            <w:r>
              <w:fldChar w:fldCharType="separate"/>
            </w:r>
            <w:r w:rsidR="00773F14" w:rsidRPr="00734739">
              <w:rPr>
                <w:rStyle w:val="Hyperlink"/>
                <w:noProof/>
                <w:lang w:val="nl-NL"/>
              </w:rPr>
              <w:t>2.9.1</w:t>
            </w:r>
            <w:r w:rsidR="00773F14">
              <w:rPr>
                <w:noProof/>
                <w:lang w:val="nl-NL" w:eastAsia="nl-NL"/>
              </w:rPr>
              <w:tab/>
            </w:r>
            <w:r w:rsidR="00773F14" w:rsidRPr="00734739">
              <w:rPr>
                <w:rStyle w:val="Hyperlink"/>
                <w:noProof/>
                <w:lang w:val="nl-NL"/>
              </w:rPr>
              <w:t>Onderscheiden objecttypen als ‘specialisaties’ van OBJECT</w:t>
            </w:r>
            <w:r w:rsidR="00773F14">
              <w:rPr>
                <w:noProof/>
                <w:webHidden/>
              </w:rPr>
              <w:tab/>
            </w:r>
            <w:r w:rsidR="00773F14">
              <w:rPr>
                <w:noProof/>
                <w:webHidden/>
              </w:rPr>
              <w:fldChar w:fldCharType="begin"/>
            </w:r>
            <w:r w:rsidR="00773F14">
              <w:rPr>
                <w:noProof/>
                <w:webHidden/>
              </w:rPr>
              <w:instrText xml:space="preserve"> PAGEREF _Toc493816590 \h </w:instrText>
            </w:r>
            <w:r w:rsidR="00773F14">
              <w:rPr>
                <w:noProof/>
                <w:webHidden/>
              </w:rPr>
            </w:r>
            <w:r w:rsidR="00773F14">
              <w:rPr>
                <w:noProof/>
                <w:webHidden/>
              </w:rPr>
              <w:fldChar w:fldCharType="separate"/>
            </w:r>
            <w:r w:rsidR="00773F14">
              <w:rPr>
                <w:noProof/>
                <w:webHidden/>
              </w:rPr>
              <w:t>78</w:t>
            </w:r>
            <w:r w:rsidR="00773F14">
              <w:rPr>
                <w:noProof/>
                <w:webHidden/>
              </w:rPr>
              <w:fldChar w:fldCharType="end"/>
            </w:r>
            <w:r>
              <w:rPr>
                <w:noProof/>
              </w:rPr>
              <w:fldChar w:fldCharType="end"/>
            </w:r>
          </w:ins>
        </w:p>
        <w:p w14:paraId="20847C41" w14:textId="5EAEAF0A" w:rsidR="00773F14" w:rsidRDefault="00AE6939">
          <w:pPr>
            <w:pStyle w:val="Inhopg3"/>
            <w:tabs>
              <w:tab w:val="left" w:pos="1320"/>
              <w:tab w:val="right" w:leader="dot" w:pos="9062"/>
            </w:tabs>
            <w:rPr>
              <w:ins w:id="256" w:author="Arjan Kloosterboer" w:date="2017-09-22T04:10:00Z"/>
              <w:noProof/>
              <w:lang w:val="nl-NL" w:eastAsia="nl-NL"/>
            </w:rPr>
          </w:pPr>
          <w:ins w:id="257" w:author="Arjan Kloosterboer" w:date="2017-09-22T04:10:00Z">
            <w:r>
              <w:fldChar w:fldCharType="begin"/>
            </w:r>
            <w:r>
              <w:instrText xml:space="preserve"> HYPERLINK \l "_Toc493816591" </w:instrText>
            </w:r>
            <w:r>
              <w:fldChar w:fldCharType="separate"/>
            </w:r>
            <w:r w:rsidR="00773F14" w:rsidRPr="00734739">
              <w:rPr>
                <w:rStyle w:val="Hyperlink"/>
                <w:noProof/>
                <w:lang w:val="nl-NL"/>
              </w:rPr>
              <w:t>2.9.2</w:t>
            </w:r>
            <w:r w:rsidR="00773F14">
              <w:rPr>
                <w:noProof/>
                <w:lang w:val="nl-NL" w:eastAsia="nl-NL"/>
              </w:rPr>
              <w:tab/>
            </w:r>
            <w:r w:rsidR="00773F14" w:rsidRPr="00734739">
              <w:rPr>
                <w:rStyle w:val="Hyperlink"/>
                <w:noProof/>
                <w:lang w:val="nl-NL"/>
              </w:rPr>
              <w:t>Attribuutsoorten van de specialisaties van OBJECT</w:t>
            </w:r>
            <w:r w:rsidR="00773F14">
              <w:rPr>
                <w:noProof/>
                <w:webHidden/>
              </w:rPr>
              <w:tab/>
            </w:r>
            <w:r w:rsidR="00773F14">
              <w:rPr>
                <w:noProof/>
                <w:webHidden/>
              </w:rPr>
              <w:fldChar w:fldCharType="begin"/>
            </w:r>
            <w:r w:rsidR="00773F14">
              <w:rPr>
                <w:noProof/>
                <w:webHidden/>
              </w:rPr>
              <w:instrText xml:space="preserve"> PAGEREF _Toc493816591 \h </w:instrText>
            </w:r>
            <w:r w:rsidR="00773F14">
              <w:rPr>
                <w:noProof/>
                <w:webHidden/>
              </w:rPr>
            </w:r>
            <w:r w:rsidR="00773F14">
              <w:rPr>
                <w:noProof/>
                <w:webHidden/>
              </w:rPr>
              <w:fldChar w:fldCharType="separate"/>
            </w:r>
            <w:r w:rsidR="00773F14">
              <w:rPr>
                <w:noProof/>
                <w:webHidden/>
              </w:rPr>
              <w:t>80</w:t>
            </w:r>
            <w:r w:rsidR="00773F14">
              <w:rPr>
                <w:noProof/>
                <w:webHidden/>
              </w:rPr>
              <w:fldChar w:fldCharType="end"/>
            </w:r>
            <w:r>
              <w:rPr>
                <w:noProof/>
              </w:rPr>
              <w:fldChar w:fldCharType="end"/>
            </w:r>
          </w:ins>
        </w:p>
        <w:p w14:paraId="159F9931" w14:textId="296FC55C" w:rsidR="00773F14" w:rsidRDefault="00AE6939">
          <w:pPr>
            <w:pStyle w:val="Inhopg3"/>
            <w:tabs>
              <w:tab w:val="left" w:pos="1320"/>
              <w:tab w:val="right" w:leader="dot" w:pos="9062"/>
            </w:tabs>
            <w:rPr>
              <w:ins w:id="258" w:author="Arjan Kloosterboer" w:date="2017-09-22T04:10:00Z"/>
              <w:noProof/>
              <w:lang w:val="nl-NL" w:eastAsia="nl-NL"/>
            </w:rPr>
          </w:pPr>
          <w:ins w:id="259" w:author="Arjan Kloosterboer" w:date="2017-09-22T04:10:00Z">
            <w:r>
              <w:fldChar w:fldCharType="begin"/>
            </w:r>
            <w:r>
              <w:instrText xml:space="preserve"> HYPERLINK \l "_Toc493816592" </w:instrText>
            </w:r>
            <w:r>
              <w:fldChar w:fldCharType="separate"/>
            </w:r>
            <w:r w:rsidR="00773F14" w:rsidRPr="00734739">
              <w:rPr>
                <w:rStyle w:val="Hyperlink"/>
                <w:noProof/>
                <w:lang w:val="nl-NL"/>
              </w:rPr>
              <w:t>2.9.3</w:t>
            </w:r>
            <w:r w:rsidR="00773F14">
              <w:rPr>
                <w:noProof/>
                <w:lang w:val="nl-NL" w:eastAsia="nl-NL"/>
              </w:rPr>
              <w:tab/>
            </w:r>
            <w:r w:rsidR="00773F14" w:rsidRPr="00734739">
              <w:rPr>
                <w:rStyle w:val="Hyperlink"/>
                <w:noProof/>
                <w:lang w:val="nl-NL"/>
              </w:rPr>
              <w:t>Specialisaties van OBJECT zijnde RGBZ-objecttypen</w:t>
            </w:r>
            <w:r w:rsidR="00773F14">
              <w:rPr>
                <w:noProof/>
                <w:webHidden/>
              </w:rPr>
              <w:tab/>
            </w:r>
            <w:r w:rsidR="00773F14">
              <w:rPr>
                <w:noProof/>
                <w:webHidden/>
              </w:rPr>
              <w:fldChar w:fldCharType="begin"/>
            </w:r>
            <w:r w:rsidR="00773F14">
              <w:rPr>
                <w:noProof/>
                <w:webHidden/>
              </w:rPr>
              <w:instrText xml:space="preserve"> PAGEREF _Toc493816592 \h </w:instrText>
            </w:r>
            <w:r w:rsidR="00773F14">
              <w:rPr>
                <w:noProof/>
                <w:webHidden/>
              </w:rPr>
            </w:r>
            <w:r w:rsidR="00773F14">
              <w:rPr>
                <w:noProof/>
                <w:webHidden/>
              </w:rPr>
              <w:fldChar w:fldCharType="separate"/>
            </w:r>
            <w:r w:rsidR="00773F14">
              <w:rPr>
                <w:noProof/>
                <w:webHidden/>
              </w:rPr>
              <w:t>80</w:t>
            </w:r>
            <w:r w:rsidR="00773F14">
              <w:rPr>
                <w:noProof/>
                <w:webHidden/>
              </w:rPr>
              <w:fldChar w:fldCharType="end"/>
            </w:r>
            <w:r>
              <w:rPr>
                <w:noProof/>
              </w:rPr>
              <w:fldChar w:fldCharType="end"/>
            </w:r>
          </w:ins>
        </w:p>
        <w:p w14:paraId="26C49C88" w14:textId="62510A59" w:rsidR="00773F14" w:rsidRDefault="00AE6939">
          <w:pPr>
            <w:pStyle w:val="Inhopg3"/>
            <w:tabs>
              <w:tab w:val="left" w:pos="1320"/>
              <w:tab w:val="right" w:leader="dot" w:pos="9062"/>
            </w:tabs>
            <w:rPr>
              <w:ins w:id="260" w:author="Arjan Kloosterboer" w:date="2017-09-22T04:10:00Z"/>
              <w:noProof/>
              <w:lang w:val="nl-NL" w:eastAsia="nl-NL"/>
            </w:rPr>
          </w:pPr>
          <w:ins w:id="261" w:author="Arjan Kloosterboer" w:date="2017-09-22T04:10:00Z">
            <w:r>
              <w:fldChar w:fldCharType="begin"/>
            </w:r>
            <w:r>
              <w:instrText xml:space="preserve"> HYPERLINK \l "_Toc493816593" </w:instrText>
            </w:r>
            <w:r>
              <w:fldChar w:fldCharType="separate"/>
            </w:r>
            <w:r w:rsidR="00773F14" w:rsidRPr="00734739">
              <w:rPr>
                <w:rStyle w:val="Hyperlink"/>
                <w:noProof/>
                <w:lang w:val="nl-NL"/>
              </w:rPr>
              <w:t>2.9.4</w:t>
            </w:r>
            <w:r w:rsidR="00773F14">
              <w:rPr>
                <w:noProof/>
                <w:lang w:val="nl-NL" w:eastAsia="nl-NL"/>
              </w:rPr>
              <w:tab/>
            </w:r>
            <w:r w:rsidR="00773F14" w:rsidRPr="00734739">
              <w:rPr>
                <w:rStyle w:val="Hyperlink"/>
                <w:noProof/>
                <w:lang w:val="nl-NL"/>
              </w:rPr>
              <w:t>Toegevoegde en vervallen attribuutsoorten</w:t>
            </w:r>
            <w:r w:rsidR="00773F14">
              <w:rPr>
                <w:noProof/>
                <w:webHidden/>
              </w:rPr>
              <w:tab/>
            </w:r>
            <w:r w:rsidR="00773F14">
              <w:rPr>
                <w:noProof/>
                <w:webHidden/>
              </w:rPr>
              <w:fldChar w:fldCharType="begin"/>
            </w:r>
            <w:r w:rsidR="00773F14">
              <w:rPr>
                <w:noProof/>
                <w:webHidden/>
              </w:rPr>
              <w:instrText xml:space="preserve"> PAGEREF _Toc493816593 \h </w:instrText>
            </w:r>
            <w:r w:rsidR="00773F14">
              <w:rPr>
                <w:noProof/>
                <w:webHidden/>
              </w:rPr>
            </w:r>
            <w:r w:rsidR="00773F14">
              <w:rPr>
                <w:noProof/>
                <w:webHidden/>
              </w:rPr>
              <w:fldChar w:fldCharType="separate"/>
            </w:r>
            <w:r w:rsidR="00773F14">
              <w:rPr>
                <w:noProof/>
                <w:webHidden/>
              </w:rPr>
              <w:t>80</w:t>
            </w:r>
            <w:r w:rsidR="00773F14">
              <w:rPr>
                <w:noProof/>
                <w:webHidden/>
              </w:rPr>
              <w:fldChar w:fldCharType="end"/>
            </w:r>
            <w:r>
              <w:rPr>
                <w:noProof/>
              </w:rPr>
              <w:fldChar w:fldCharType="end"/>
            </w:r>
          </w:ins>
        </w:p>
        <w:p w14:paraId="5FB5DBEE" w14:textId="1AC2BEBF" w:rsidR="00773F14" w:rsidRDefault="00AE6939">
          <w:pPr>
            <w:pStyle w:val="Inhopg2"/>
            <w:tabs>
              <w:tab w:val="left" w:pos="880"/>
              <w:tab w:val="right" w:leader="dot" w:pos="9062"/>
            </w:tabs>
            <w:rPr>
              <w:ins w:id="262" w:author="Arjan Kloosterboer" w:date="2017-09-22T04:10:00Z"/>
              <w:noProof/>
              <w:lang w:val="nl-NL" w:eastAsia="nl-NL"/>
            </w:rPr>
          </w:pPr>
          <w:ins w:id="263" w:author="Arjan Kloosterboer" w:date="2017-09-22T04:10:00Z">
            <w:r>
              <w:fldChar w:fldCharType="begin"/>
            </w:r>
            <w:r>
              <w:instrText xml:space="preserve"> HYPERLINK \l "_Toc493816594" </w:instrText>
            </w:r>
            <w:r>
              <w:fldChar w:fldCharType="separate"/>
            </w:r>
            <w:r w:rsidR="00773F14" w:rsidRPr="00734739">
              <w:rPr>
                <w:rStyle w:val="Hyperlink"/>
                <w:noProof/>
                <w:lang w:val="nl-NL"/>
              </w:rPr>
              <w:t>2.10</w:t>
            </w:r>
            <w:r w:rsidR="00773F14">
              <w:rPr>
                <w:noProof/>
                <w:lang w:val="nl-NL" w:eastAsia="nl-NL"/>
              </w:rPr>
              <w:tab/>
            </w:r>
            <w:r w:rsidR="00773F14" w:rsidRPr="00734739">
              <w:rPr>
                <w:rStyle w:val="Hyperlink"/>
                <w:noProof/>
                <w:lang w:val="nl-NL"/>
              </w:rPr>
              <w:t>ORGANISATORISCHE EENHEID</w:t>
            </w:r>
            <w:r w:rsidR="00773F14">
              <w:rPr>
                <w:noProof/>
                <w:webHidden/>
              </w:rPr>
              <w:tab/>
            </w:r>
            <w:r w:rsidR="00773F14">
              <w:rPr>
                <w:noProof/>
                <w:webHidden/>
              </w:rPr>
              <w:fldChar w:fldCharType="begin"/>
            </w:r>
            <w:r w:rsidR="00773F14">
              <w:rPr>
                <w:noProof/>
                <w:webHidden/>
              </w:rPr>
              <w:instrText xml:space="preserve"> PAGEREF _Toc493816594 \h </w:instrText>
            </w:r>
            <w:r w:rsidR="00773F14">
              <w:rPr>
                <w:noProof/>
                <w:webHidden/>
              </w:rPr>
            </w:r>
            <w:r w:rsidR="00773F14">
              <w:rPr>
                <w:noProof/>
                <w:webHidden/>
              </w:rPr>
              <w:fldChar w:fldCharType="separate"/>
            </w:r>
            <w:r w:rsidR="00773F14">
              <w:rPr>
                <w:noProof/>
                <w:webHidden/>
              </w:rPr>
              <w:t>81</w:t>
            </w:r>
            <w:r w:rsidR="00773F14">
              <w:rPr>
                <w:noProof/>
                <w:webHidden/>
              </w:rPr>
              <w:fldChar w:fldCharType="end"/>
            </w:r>
            <w:r>
              <w:rPr>
                <w:noProof/>
              </w:rPr>
              <w:fldChar w:fldCharType="end"/>
            </w:r>
          </w:ins>
        </w:p>
        <w:p w14:paraId="5EC32116" w14:textId="1D21606D" w:rsidR="00773F14" w:rsidRDefault="00AE6939">
          <w:pPr>
            <w:pStyle w:val="Inhopg2"/>
            <w:tabs>
              <w:tab w:val="left" w:pos="880"/>
              <w:tab w:val="right" w:leader="dot" w:pos="9062"/>
            </w:tabs>
            <w:rPr>
              <w:ins w:id="264" w:author="Arjan Kloosterboer" w:date="2017-09-22T04:10:00Z"/>
              <w:noProof/>
              <w:lang w:val="nl-NL" w:eastAsia="nl-NL"/>
            </w:rPr>
          </w:pPr>
          <w:ins w:id="265" w:author="Arjan Kloosterboer" w:date="2017-09-22T04:10:00Z">
            <w:r>
              <w:lastRenderedPageBreak/>
              <w:fldChar w:fldCharType="begin"/>
            </w:r>
            <w:r>
              <w:instrText xml:space="preserve"> HYPERLINK \l "_Toc493816595" </w:instrText>
            </w:r>
            <w:r>
              <w:fldChar w:fldCharType="separate"/>
            </w:r>
            <w:r w:rsidR="00773F14" w:rsidRPr="00734739">
              <w:rPr>
                <w:rStyle w:val="Hyperlink"/>
                <w:noProof/>
              </w:rPr>
              <w:t>2.11</w:t>
            </w:r>
            <w:r w:rsidR="00773F14">
              <w:rPr>
                <w:noProof/>
                <w:lang w:val="nl-NL" w:eastAsia="nl-NL"/>
              </w:rPr>
              <w:tab/>
            </w:r>
            <w:r w:rsidR="00773F14" w:rsidRPr="00734739">
              <w:rPr>
                <w:rStyle w:val="Hyperlink"/>
                <w:noProof/>
              </w:rPr>
              <w:t>ROL</w:t>
            </w:r>
            <w:r w:rsidR="00773F14">
              <w:rPr>
                <w:noProof/>
                <w:webHidden/>
              </w:rPr>
              <w:tab/>
            </w:r>
            <w:r w:rsidR="00773F14">
              <w:rPr>
                <w:noProof/>
                <w:webHidden/>
              </w:rPr>
              <w:fldChar w:fldCharType="begin"/>
            </w:r>
            <w:r w:rsidR="00773F14">
              <w:rPr>
                <w:noProof/>
                <w:webHidden/>
              </w:rPr>
              <w:instrText xml:space="preserve"> PAGEREF _Toc493816595 \h </w:instrText>
            </w:r>
            <w:r w:rsidR="00773F14">
              <w:rPr>
                <w:noProof/>
                <w:webHidden/>
              </w:rPr>
            </w:r>
            <w:r w:rsidR="00773F14">
              <w:rPr>
                <w:noProof/>
                <w:webHidden/>
              </w:rPr>
              <w:fldChar w:fldCharType="separate"/>
            </w:r>
            <w:r w:rsidR="00773F14">
              <w:rPr>
                <w:noProof/>
                <w:webHidden/>
              </w:rPr>
              <w:t>84</w:t>
            </w:r>
            <w:r w:rsidR="00773F14">
              <w:rPr>
                <w:noProof/>
                <w:webHidden/>
              </w:rPr>
              <w:fldChar w:fldCharType="end"/>
            </w:r>
            <w:r>
              <w:rPr>
                <w:noProof/>
              </w:rPr>
              <w:fldChar w:fldCharType="end"/>
            </w:r>
          </w:ins>
        </w:p>
        <w:p w14:paraId="7ED92AD8" w14:textId="7911C6CC" w:rsidR="00773F14" w:rsidRDefault="00AE6939">
          <w:pPr>
            <w:pStyle w:val="Inhopg3"/>
            <w:tabs>
              <w:tab w:val="left" w:pos="1320"/>
              <w:tab w:val="right" w:leader="dot" w:pos="9062"/>
            </w:tabs>
            <w:rPr>
              <w:ins w:id="266" w:author="Arjan Kloosterboer" w:date="2017-09-22T04:10:00Z"/>
              <w:noProof/>
              <w:lang w:val="nl-NL" w:eastAsia="nl-NL"/>
            </w:rPr>
          </w:pPr>
          <w:ins w:id="267" w:author="Arjan Kloosterboer" w:date="2017-09-22T04:10:00Z">
            <w:r>
              <w:fldChar w:fldCharType="begin"/>
            </w:r>
            <w:r>
              <w:instrText xml:space="preserve"> HYPERLINK \l "_Toc493816596" </w:instrText>
            </w:r>
            <w:r>
              <w:fldChar w:fldCharType="separate"/>
            </w:r>
            <w:r w:rsidR="00773F14" w:rsidRPr="00734739">
              <w:rPr>
                <w:rStyle w:val="Hyperlink"/>
                <w:noProof/>
              </w:rPr>
              <w:t>2.11.1</w:t>
            </w:r>
            <w:r w:rsidR="00773F14">
              <w:rPr>
                <w:noProof/>
                <w:lang w:val="nl-NL" w:eastAsia="nl-NL"/>
              </w:rPr>
              <w:tab/>
            </w:r>
            <w:r w:rsidR="00773F14" w:rsidRPr="00734739">
              <w:rPr>
                <w:rStyle w:val="Hyperlink"/>
                <w:noProof/>
              </w:rPr>
              <w:t>Meerdere initiatoren</w:t>
            </w:r>
            <w:r w:rsidR="00773F14">
              <w:rPr>
                <w:noProof/>
                <w:webHidden/>
              </w:rPr>
              <w:tab/>
            </w:r>
            <w:r w:rsidR="00773F14">
              <w:rPr>
                <w:noProof/>
                <w:webHidden/>
              </w:rPr>
              <w:fldChar w:fldCharType="begin"/>
            </w:r>
            <w:r w:rsidR="00773F14">
              <w:rPr>
                <w:noProof/>
                <w:webHidden/>
              </w:rPr>
              <w:instrText xml:space="preserve"> PAGEREF _Toc493816596 \h </w:instrText>
            </w:r>
            <w:r w:rsidR="00773F14">
              <w:rPr>
                <w:noProof/>
                <w:webHidden/>
              </w:rPr>
            </w:r>
            <w:r w:rsidR="00773F14">
              <w:rPr>
                <w:noProof/>
                <w:webHidden/>
              </w:rPr>
              <w:fldChar w:fldCharType="separate"/>
            </w:r>
            <w:r w:rsidR="00773F14">
              <w:rPr>
                <w:noProof/>
                <w:webHidden/>
              </w:rPr>
              <w:t>86</w:t>
            </w:r>
            <w:r w:rsidR="00773F14">
              <w:rPr>
                <w:noProof/>
                <w:webHidden/>
              </w:rPr>
              <w:fldChar w:fldCharType="end"/>
            </w:r>
            <w:r>
              <w:rPr>
                <w:noProof/>
              </w:rPr>
              <w:fldChar w:fldCharType="end"/>
            </w:r>
          </w:ins>
        </w:p>
        <w:p w14:paraId="6C4DA936" w14:textId="1F024740" w:rsidR="00773F14" w:rsidRDefault="00AE6939">
          <w:pPr>
            <w:pStyle w:val="Inhopg3"/>
            <w:tabs>
              <w:tab w:val="left" w:pos="1320"/>
              <w:tab w:val="right" w:leader="dot" w:pos="9062"/>
            </w:tabs>
            <w:rPr>
              <w:ins w:id="268" w:author="Arjan Kloosterboer" w:date="2017-09-22T04:10:00Z"/>
              <w:noProof/>
              <w:lang w:val="nl-NL" w:eastAsia="nl-NL"/>
            </w:rPr>
          </w:pPr>
          <w:ins w:id="269" w:author="Arjan Kloosterboer" w:date="2017-09-22T04:10:00Z">
            <w:r>
              <w:fldChar w:fldCharType="begin"/>
            </w:r>
            <w:r>
              <w:instrText xml:space="preserve"> HYPERLINK \l "_Toc493816597" </w:instrText>
            </w:r>
            <w:r>
              <w:fldChar w:fldCharType="separate"/>
            </w:r>
            <w:r w:rsidR="00773F14" w:rsidRPr="00734739">
              <w:rPr>
                <w:rStyle w:val="Hyperlink"/>
                <w:noProof/>
              </w:rPr>
              <w:t>2.11.2</w:t>
            </w:r>
            <w:r w:rsidR="00773F14">
              <w:rPr>
                <w:noProof/>
                <w:lang w:val="nl-NL" w:eastAsia="nl-NL"/>
              </w:rPr>
              <w:tab/>
            </w:r>
            <w:r w:rsidR="00773F14" w:rsidRPr="00734739">
              <w:rPr>
                <w:rStyle w:val="Hyperlink"/>
                <w:noProof/>
              </w:rPr>
              <w:t>Roltype generiek</w:t>
            </w:r>
            <w:r w:rsidR="00773F14">
              <w:rPr>
                <w:noProof/>
                <w:webHidden/>
              </w:rPr>
              <w:tab/>
            </w:r>
            <w:r w:rsidR="00773F14">
              <w:rPr>
                <w:noProof/>
                <w:webHidden/>
              </w:rPr>
              <w:fldChar w:fldCharType="begin"/>
            </w:r>
            <w:r w:rsidR="00773F14">
              <w:rPr>
                <w:noProof/>
                <w:webHidden/>
              </w:rPr>
              <w:instrText xml:space="preserve"> PAGEREF _Toc493816597 \h </w:instrText>
            </w:r>
            <w:r w:rsidR="00773F14">
              <w:rPr>
                <w:noProof/>
                <w:webHidden/>
              </w:rPr>
            </w:r>
            <w:r w:rsidR="00773F14">
              <w:rPr>
                <w:noProof/>
                <w:webHidden/>
              </w:rPr>
              <w:fldChar w:fldCharType="separate"/>
            </w:r>
            <w:r w:rsidR="00773F14">
              <w:rPr>
                <w:noProof/>
                <w:webHidden/>
              </w:rPr>
              <w:t>86</w:t>
            </w:r>
            <w:r w:rsidR="00773F14">
              <w:rPr>
                <w:noProof/>
                <w:webHidden/>
              </w:rPr>
              <w:fldChar w:fldCharType="end"/>
            </w:r>
            <w:r>
              <w:rPr>
                <w:noProof/>
              </w:rPr>
              <w:fldChar w:fldCharType="end"/>
            </w:r>
          </w:ins>
        </w:p>
        <w:p w14:paraId="7A61697C" w14:textId="720A2BD1" w:rsidR="00773F14" w:rsidRDefault="00AE6939">
          <w:pPr>
            <w:pStyle w:val="Inhopg3"/>
            <w:tabs>
              <w:tab w:val="left" w:pos="1320"/>
              <w:tab w:val="right" w:leader="dot" w:pos="9062"/>
            </w:tabs>
            <w:rPr>
              <w:ins w:id="270" w:author="Arjan Kloosterboer" w:date="2017-09-22T04:10:00Z"/>
              <w:noProof/>
              <w:lang w:val="nl-NL" w:eastAsia="nl-NL"/>
            </w:rPr>
          </w:pPr>
          <w:ins w:id="271" w:author="Arjan Kloosterboer" w:date="2017-09-22T04:10:00Z">
            <w:r>
              <w:fldChar w:fldCharType="begin"/>
            </w:r>
            <w:r>
              <w:instrText xml:space="preserve"> HYPERLINK \l "_Toc493816598" </w:instrText>
            </w:r>
            <w:r>
              <w:fldChar w:fldCharType="separate"/>
            </w:r>
            <w:r w:rsidR="00773F14" w:rsidRPr="00734739">
              <w:rPr>
                <w:rStyle w:val="Hyperlink"/>
                <w:noProof/>
              </w:rPr>
              <w:t>2.11.3</w:t>
            </w:r>
            <w:r w:rsidR="00773F14">
              <w:rPr>
                <w:noProof/>
                <w:lang w:val="nl-NL" w:eastAsia="nl-NL"/>
              </w:rPr>
              <w:tab/>
            </w:r>
            <w:r w:rsidR="00773F14" w:rsidRPr="00734739">
              <w:rPr>
                <w:rStyle w:val="Hyperlink"/>
                <w:noProof/>
              </w:rPr>
              <w:t>Gemachtigde</w:t>
            </w:r>
            <w:r w:rsidR="00773F14">
              <w:rPr>
                <w:noProof/>
                <w:webHidden/>
              </w:rPr>
              <w:tab/>
            </w:r>
            <w:r w:rsidR="00773F14">
              <w:rPr>
                <w:noProof/>
                <w:webHidden/>
              </w:rPr>
              <w:fldChar w:fldCharType="begin"/>
            </w:r>
            <w:r w:rsidR="00773F14">
              <w:rPr>
                <w:noProof/>
                <w:webHidden/>
              </w:rPr>
              <w:instrText xml:space="preserve"> PAGEREF _Toc493816598 \h </w:instrText>
            </w:r>
            <w:r w:rsidR="00773F14">
              <w:rPr>
                <w:noProof/>
                <w:webHidden/>
              </w:rPr>
            </w:r>
            <w:r w:rsidR="00773F14">
              <w:rPr>
                <w:noProof/>
                <w:webHidden/>
              </w:rPr>
              <w:fldChar w:fldCharType="separate"/>
            </w:r>
            <w:r w:rsidR="00773F14">
              <w:rPr>
                <w:noProof/>
                <w:webHidden/>
              </w:rPr>
              <w:t>88</w:t>
            </w:r>
            <w:r w:rsidR="00773F14">
              <w:rPr>
                <w:noProof/>
                <w:webHidden/>
              </w:rPr>
              <w:fldChar w:fldCharType="end"/>
            </w:r>
            <w:r>
              <w:rPr>
                <w:noProof/>
              </w:rPr>
              <w:fldChar w:fldCharType="end"/>
            </w:r>
          </w:ins>
        </w:p>
        <w:p w14:paraId="0618B768" w14:textId="371009D2" w:rsidR="00773F14" w:rsidRDefault="00AE6939">
          <w:pPr>
            <w:pStyle w:val="Inhopg2"/>
            <w:tabs>
              <w:tab w:val="left" w:pos="880"/>
              <w:tab w:val="right" w:leader="dot" w:pos="9062"/>
            </w:tabs>
            <w:rPr>
              <w:ins w:id="272" w:author="Arjan Kloosterboer" w:date="2017-09-22T04:10:00Z"/>
              <w:noProof/>
              <w:lang w:val="nl-NL" w:eastAsia="nl-NL"/>
            </w:rPr>
          </w:pPr>
          <w:ins w:id="273" w:author="Arjan Kloosterboer" w:date="2017-09-22T04:10:00Z">
            <w:r>
              <w:fldChar w:fldCharType="begin"/>
            </w:r>
            <w:r>
              <w:instrText xml:space="preserve"> HYPERLINK \l "_Toc493816599" </w:instrText>
            </w:r>
            <w:r>
              <w:fldChar w:fldCharType="separate"/>
            </w:r>
            <w:r w:rsidR="00773F14" w:rsidRPr="00734739">
              <w:rPr>
                <w:rStyle w:val="Hyperlink"/>
                <w:noProof/>
              </w:rPr>
              <w:t>2.12</w:t>
            </w:r>
            <w:r w:rsidR="00773F14">
              <w:rPr>
                <w:noProof/>
                <w:lang w:val="nl-NL" w:eastAsia="nl-NL"/>
              </w:rPr>
              <w:tab/>
            </w:r>
            <w:r w:rsidR="00773F14" w:rsidRPr="00734739">
              <w:rPr>
                <w:rStyle w:val="Hyperlink"/>
                <w:noProof/>
              </w:rPr>
              <w:t>SAMENGESTELD INFORMATIEOBJECT</w:t>
            </w:r>
            <w:r w:rsidR="00773F14">
              <w:rPr>
                <w:noProof/>
                <w:webHidden/>
              </w:rPr>
              <w:tab/>
            </w:r>
            <w:r w:rsidR="00773F14">
              <w:rPr>
                <w:noProof/>
                <w:webHidden/>
              </w:rPr>
              <w:fldChar w:fldCharType="begin"/>
            </w:r>
            <w:r w:rsidR="00773F14">
              <w:rPr>
                <w:noProof/>
                <w:webHidden/>
              </w:rPr>
              <w:instrText xml:space="preserve"> PAGEREF _Toc493816599 \h </w:instrText>
            </w:r>
            <w:r w:rsidR="00773F14">
              <w:rPr>
                <w:noProof/>
                <w:webHidden/>
              </w:rPr>
            </w:r>
            <w:r w:rsidR="00773F14">
              <w:rPr>
                <w:noProof/>
                <w:webHidden/>
              </w:rPr>
              <w:fldChar w:fldCharType="separate"/>
            </w:r>
            <w:r w:rsidR="00773F14">
              <w:rPr>
                <w:noProof/>
                <w:webHidden/>
              </w:rPr>
              <w:t>89</w:t>
            </w:r>
            <w:r w:rsidR="00773F14">
              <w:rPr>
                <w:noProof/>
                <w:webHidden/>
              </w:rPr>
              <w:fldChar w:fldCharType="end"/>
            </w:r>
            <w:r>
              <w:rPr>
                <w:noProof/>
              </w:rPr>
              <w:fldChar w:fldCharType="end"/>
            </w:r>
          </w:ins>
        </w:p>
        <w:p w14:paraId="7D40BFE8" w14:textId="3E7D516E" w:rsidR="00773F14" w:rsidRDefault="00AE6939">
          <w:pPr>
            <w:pStyle w:val="Inhopg2"/>
            <w:tabs>
              <w:tab w:val="left" w:pos="880"/>
              <w:tab w:val="right" w:leader="dot" w:pos="9062"/>
            </w:tabs>
            <w:rPr>
              <w:ins w:id="274" w:author="Arjan Kloosterboer" w:date="2017-09-22T04:10:00Z"/>
              <w:noProof/>
              <w:lang w:val="nl-NL" w:eastAsia="nl-NL"/>
            </w:rPr>
          </w:pPr>
          <w:ins w:id="275" w:author="Arjan Kloosterboer" w:date="2017-09-22T04:10:00Z">
            <w:r>
              <w:fldChar w:fldCharType="begin"/>
            </w:r>
            <w:r>
              <w:instrText xml:space="preserve"> HYPERLINK \l "_Toc493816600" </w:instrText>
            </w:r>
            <w:r>
              <w:fldChar w:fldCharType="separate"/>
            </w:r>
            <w:r w:rsidR="00773F14" w:rsidRPr="00734739">
              <w:rPr>
                <w:rStyle w:val="Hyperlink"/>
                <w:noProof/>
              </w:rPr>
              <w:t>2.13</w:t>
            </w:r>
            <w:r w:rsidR="00773F14">
              <w:rPr>
                <w:noProof/>
                <w:lang w:val="nl-NL" w:eastAsia="nl-NL"/>
              </w:rPr>
              <w:tab/>
            </w:r>
            <w:r w:rsidR="00773F14" w:rsidRPr="00734739">
              <w:rPr>
                <w:rStyle w:val="Hyperlink"/>
                <w:noProof/>
              </w:rPr>
              <w:t>STATUSTYPE</w:t>
            </w:r>
            <w:r w:rsidR="00773F14">
              <w:rPr>
                <w:noProof/>
                <w:webHidden/>
              </w:rPr>
              <w:tab/>
            </w:r>
            <w:r w:rsidR="00773F14">
              <w:rPr>
                <w:noProof/>
                <w:webHidden/>
              </w:rPr>
              <w:fldChar w:fldCharType="begin"/>
            </w:r>
            <w:r w:rsidR="00773F14">
              <w:rPr>
                <w:noProof/>
                <w:webHidden/>
              </w:rPr>
              <w:instrText xml:space="preserve"> PAGEREF _Toc493816600 \h </w:instrText>
            </w:r>
            <w:r w:rsidR="00773F14">
              <w:rPr>
                <w:noProof/>
                <w:webHidden/>
              </w:rPr>
            </w:r>
            <w:r w:rsidR="00773F14">
              <w:rPr>
                <w:noProof/>
                <w:webHidden/>
              </w:rPr>
              <w:fldChar w:fldCharType="separate"/>
            </w:r>
            <w:r w:rsidR="00773F14">
              <w:rPr>
                <w:noProof/>
                <w:webHidden/>
              </w:rPr>
              <w:t>89</w:t>
            </w:r>
            <w:r w:rsidR="00773F14">
              <w:rPr>
                <w:noProof/>
                <w:webHidden/>
              </w:rPr>
              <w:fldChar w:fldCharType="end"/>
            </w:r>
            <w:r>
              <w:rPr>
                <w:noProof/>
              </w:rPr>
              <w:fldChar w:fldCharType="end"/>
            </w:r>
          </w:ins>
        </w:p>
        <w:p w14:paraId="380F3126" w14:textId="28D8824B" w:rsidR="00773F14" w:rsidRDefault="00AE6939">
          <w:pPr>
            <w:pStyle w:val="Inhopg3"/>
            <w:tabs>
              <w:tab w:val="left" w:pos="1320"/>
              <w:tab w:val="right" w:leader="dot" w:pos="9062"/>
            </w:tabs>
            <w:rPr>
              <w:ins w:id="276" w:author="Arjan Kloosterboer" w:date="2017-09-22T04:10:00Z"/>
              <w:noProof/>
              <w:lang w:val="nl-NL" w:eastAsia="nl-NL"/>
            </w:rPr>
          </w:pPr>
          <w:ins w:id="277" w:author="Arjan Kloosterboer" w:date="2017-09-22T04:10:00Z">
            <w:r>
              <w:fldChar w:fldCharType="begin"/>
            </w:r>
            <w:r>
              <w:instrText xml:space="preserve"> HYPERLINK \l "_Toc493816601" </w:instrText>
            </w:r>
            <w:r>
              <w:fldChar w:fldCharType="separate"/>
            </w:r>
            <w:r w:rsidR="00773F14" w:rsidRPr="00734739">
              <w:rPr>
                <w:rStyle w:val="Hyperlink"/>
                <w:noProof/>
              </w:rPr>
              <w:t>2.13.1</w:t>
            </w:r>
            <w:r w:rsidR="00773F14">
              <w:rPr>
                <w:noProof/>
                <w:lang w:val="nl-NL" w:eastAsia="nl-NL"/>
              </w:rPr>
              <w:tab/>
            </w:r>
            <w:r w:rsidR="00773F14" w:rsidRPr="00734739">
              <w:rPr>
                <w:rStyle w:val="Hyperlink"/>
                <w:noProof/>
              </w:rPr>
              <w:t>Unieke aanduiding</w:t>
            </w:r>
            <w:r w:rsidR="00773F14">
              <w:rPr>
                <w:noProof/>
                <w:webHidden/>
              </w:rPr>
              <w:tab/>
            </w:r>
            <w:r w:rsidR="00773F14">
              <w:rPr>
                <w:noProof/>
                <w:webHidden/>
              </w:rPr>
              <w:fldChar w:fldCharType="begin"/>
            </w:r>
            <w:r w:rsidR="00773F14">
              <w:rPr>
                <w:noProof/>
                <w:webHidden/>
              </w:rPr>
              <w:instrText xml:space="preserve"> PAGEREF _Toc493816601 \h </w:instrText>
            </w:r>
            <w:r w:rsidR="00773F14">
              <w:rPr>
                <w:noProof/>
                <w:webHidden/>
              </w:rPr>
            </w:r>
            <w:r w:rsidR="00773F14">
              <w:rPr>
                <w:noProof/>
                <w:webHidden/>
              </w:rPr>
              <w:fldChar w:fldCharType="separate"/>
            </w:r>
            <w:r w:rsidR="00773F14">
              <w:rPr>
                <w:noProof/>
                <w:webHidden/>
              </w:rPr>
              <w:t>90</w:t>
            </w:r>
            <w:r w:rsidR="00773F14">
              <w:rPr>
                <w:noProof/>
                <w:webHidden/>
              </w:rPr>
              <w:fldChar w:fldCharType="end"/>
            </w:r>
            <w:r>
              <w:rPr>
                <w:noProof/>
              </w:rPr>
              <w:fldChar w:fldCharType="end"/>
            </w:r>
          </w:ins>
        </w:p>
        <w:p w14:paraId="39DD6109" w14:textId="202167A1" w:rsidR="00773F14" w:rsidRDefault="00AE6939">
          <w:pPr>
            <w:pStyle w:val="Inhopg3"/>
            <w:tabs>
              <w:tab w:val="left" w:pos="1320"/>
              <w:tab w:val="right" w:leader="dot" w:pos="9062"/>
            </w:tabs>
            <w:rPr>
              <w:ins w:id="278" w:author="Arjan Kloosterboer" w:date="2017-09-22T04:10:00Z"/>
              <w:noProof/>
              <w:lang w:val="nl-NL" w:eastAsia="nl-NL"/>
            </w:rPr>
          </w:pPr>
          <w:ins w:id="279" w:author="Arjan Kloosterboer" w:date="2017-09-22T04:10:00Z">
            <w:r>
              <w:fldChar w:fldCharType="begin"/>
            </w:r>
            <w:r>
              <w:instrText xml:space="preserve"> HYPERLINK \l "_Toc493816602" </w:instrText>
            </w:r>
            <w:r>
              <w:fldChar w:fldCharType="separate"/>
            </w:r>
            <w:r w:rsidR="00773F14" w:rsidRPr="00734739">
              <w:rPr>
                <w:rStyle w:val="Hyperlink"/>
                <w:noProof/>
              </w:rPr>
              <w:t>2.13.2</w:t>
            </w:r>
            <w:r w:rsidR="00773F14">
              <w:rPr>
                <w:noProof/>
                <w:lang w:val="nl-NL" w:eastAsia="nl-NL"/>
              </w:rPr>
              <w:tab/>
            </w:r>
            <w:r w:rsidR="00773F14" w:rsidRPr="00734739">
              <w:rPr>
                <w:rStyle w:val="Hyperlink"/>
                <w:noProof/>
              </w:rPr>
              <w:t>Termijnen</w:t>
            </w:r>
            <w:r w:rsidR="00773F14">
              <w:rPr>
                <w:noProof/>
                <w:webHidden/>
              </w:rPr>
              <w:tab/>
            </w:r>
            <w:r w:rsidR="00773F14">
              <w:rPr>
                <w:noProof/>
                <w:webHidden/>
              </w:rPr>
              <w:fldChar w:fldCharType="begin"/>
            </w:r>
            <w:r w:rsidR="00773F14">
              <w:rPr>
                <w:noProof/>
                <w:webHidden/>
              </w:rPr>
              <w:instrText xml:space="preserve"> PAGEREF _Toc493816602 \h </w:instrText>
            </w:r>
            <w:r w:rsidR="00773F14">
              <w:rPr>
                <w:noProof/>
                <w:webHidden/>
              </w:rPr>
            </w:r>
            <w:r w:rsidR="00773F14">
              <w:rPr>
                <w:noProof/>
                <w:webHidden/>
              </w:rPr>
              <w:fldChar w:fldCharType="separate"/>
            </w:r>
            <w:r w:rsidR="00773F14">
              <w:rPr>
                <w:noProof/>
                <w:webHidden/>
              </w:rPr>
              <w:t>90</w:t>
            </w:r>
            <w:r w:rsidR="00773F14">
              <w:rPr>
                <w:noProof/>
                <w:webHidden/>
              </w:rPr>
              <w:fldChar w:fldCharType="end"/>
            </w:r>
            <w:r>
              <w:rPr>
                <w:noProof/>
              </w:rPr>
              <w:fldChar w:fldCharType="end"/>
            </w:r>
          </w:ins>
        </w:p>
        <w:p w14:paraId="7CE07520" w14:textId="634B7578" w:rsidR="00773F14" w:rsidRDefault="00AE6939">
          <w:pPr>
            <w:pStyle w:val="Inhopg2"/>
            <w:tabs>
              <w:tab w:val="left" w:pos="880"/>
              <w:tab w:val="right" w:leader="dot" w:pos="9062"/>
            </w:tabs>
            <w:rPr>
              <w:ins w:id="280" w:author="Arjan Kloosterboer" w:date="2017-09-22T04:10:00Z"/>
              <w:noProof/>
              <w:lang w:val="nl-NL" w:eastAsia="nl-NL"/>
            </w:rPr>
          </w:pPr>
          <w:ins w:id="281" w:author="Arjan Kloosterboer" w:date="2017-09-22T04:10:00Z">
            <w:r>
              <w:fldChar w:fldCharType="begin"/>
            </w:r>
            <w:r>
              <w:instrText xml:space="preserve"> HYPERLINK \l "_Toc493816603" </w:instrText>
            </w:r>
            <w:r>
              <w:fldChar w:fldCharType="separate"/>
            </w:r>
            <w:r w:rsidR="00773F14" w:rsidRPr="00734739">
              <w:rPr>
                <w:rStyle w:val="Hyperlink"/>
                <w:noProof/>
              </w:rPr>
              <w:t>2.14</w:t>
            </w:r>
            <w:r w:rsidR="00773F14">
              <w:rPr>
                <w:noProof/>
                <w:lang w:val="nl-NL" w:eastAsia="nl-NL"/>
              </w:rPr>
              <w:tab/>
            </w:r>
            <w:r w:rsidR="00773F14" w:rsidRPr="00734739">
              <w:rPr>
                <w:rStyle w:val="Hyperlink"/>
                <w:noProof/>
              </w:rPr>
              <w:t>ZAAK</w:t>
            </w:r>
            <w:r w:rsidR="00773F14">
              <w:rPr>
                <w:noProof/>
                <w:webHidden/>
              </w:rPr>
              <w:tab/>
            </w:r>
            <w:r w:rsidR="00773F14">
              <w:rPr>
                <w:noProof/>
                <w:webHidden/>
              </w:rPr>
              <w:fldChar w:fldCharType="begin"/>
            </w:r>
            <w:r w:rsidR="00773F14">
              <w:rPr>
                <w:noProof/>
                <w:webHidden/>
              </w:rPr>
              <w:instrText xml:space="preserve"> PAGEREF _Toc493816603 \h </w:instrText>
            </w:r>
            <w:r w:rsidR="00773F14">
              <w:rPr>
                <w:noProof/>
                <w:webHidden/>
              </w:rPr>
            </w:r>
            <w:r w:rsidR="00773F14">
              <w:rPr>
                <w:noProof/>
                <w:webHidden/>
              </w:rPr>
              <w:fldChar w:fldCharType="separate"/>
            </w:r>
            <w:r w:rsidR="00773F14">
              <w:rPr>
                <w:noProof/>
                <w:webHidden/>
              </w:rPr>
              <w:t>93</w:t>
            </w:r>
            <w:r w:rsidR="00773F14">
              <w:rPr>
                <w:noProof/>
                <w:webHidden/>
              </w:rPr>
              <w:fldChar w:fldCharType="end"/>
            </w:r>
            <w:r>
              <w:rPr>
                <w:noProof/>
              </w:rPr>
              <w:fldChar w:fldCharType="end"/>
            </w:r>
          </w:ins>
        </w:p>
        <w:p w14:paraId="49FA4B2E" w14:textId="31B4225D" w:rsidR="00773F14" w:rsidRDefault="00AE6939">
          <w:pPr>
            <w:pStyle w:val="Inhopg3"/>
            <w:tabs>
              <w:tab w:val="left" w:pos="1320"/>
              <w:tab w:val="right" w:leader="dot" w:pos="9062"/>
            </w:tabs>
            <w:rPr>
              <w:ins w:id="282" w:author="Arjan Kloosterboer" w:date="2017-09-22T04:10:00Z"/>
              <w:noProof/>
              <w:lang w:val="nl-NL" w:eastAsia="nl-NL"/>
            </w:rPr>
          </w:pPr>
          <w:ins w:id="283" w:author="Arjan Kloosterboer" w:date="2017-09-22T04:10:00Z">
            <w:r>
              <w:fldChar w:fldCharType="begin"/>
            </w:r>
            <w:r>
              <w:instrText xml:space="preserve"> HYPERLINK \l "_Toc493816604" </w:instrText>
            </w:r>
            <w:r>
              <w:fldChar w:fldCharType="separate"/>
            </w:r>
            <w:r w:rsidR="00773F14" w:rsidRPr="00734739">
              <w:rPr>
                <w:rStyle w:val="Hyperlink"/>
                <w:noProof/>
                <w:lang w:val="nl-NL"/>
              </w:rPr>
              <w:t>2.14.1</w:t>
            </w:r>
            <w:r w:rsidR="00773F14">
              <w:rPr>
                <w:noProof/>
                <w:lang w:val="nl-NL" w:eastAsia="nl-NL"/>
              </w:rPr>
              <w:tab/>
            </w:r>
            <w:r w:rsidR="00773F14" w:rsidRPr="00734739">
              <w:rPr>
                <w:rStyle w:val="Hyperlink"/>
                <w:noProof/>
                <w:lang w:val="nl-NL"/>
              </w:rPr>
              <w:t>Hoofd- en deelzaken en gerelateerde zaken</w:t>
            </w:r>
            <w:r w:rsidR="00773F14">
              <w:rPr>
                <w:noProof/>
                <w:webHidden/>
              </w:rPr>
              <w:tab/>
            </w:r>
            <w:r w:rsidR="00773F14">
              <w:rPr>
                <w:noProof/>
                <w:webHidden/>
              </w:rPr>
              <w:fldChar w:fldCharType="begin"/>
            </w:r>
            <w:r w:rsidR="00773F14">
              <w:rPr>
                <w:noProof/>
                <w:webHidden/>
              </w:rPr>
              <w:instrText xml:space="preserve"> PAGEREF _Toc493816604 \h </w:instrText>
            </w:r>
            <w:r w:rsidR="00773F14">
              <w:rPr>
                <w:noProof/>
                <w:webHidden/>
              </w:rPr>
            </w:r>
            <w:r w:rsidR="00773F14">
              <w:rPr>
                <w:noProof/>
                <w:webHidden/>
              </w:rPr>
              <w:fldChar w:fldCharType="separate"/>
            </w:r>
            <w:r w:rsidR="00773F14">
              <w:rPr>
                <w:noProof/>
                <w:webHidden/>
              </w:rPr>
              <w:t>96</w:t>
            </w:r>
            <w:r w:rsidR="00773F14">
              <w:rPr>
                <w:noProof/>
                <w:webHidden/>
              </w:rPr>
              <w:fldChar w:fldCharType="end"/>
            </w:r>
            <w:r>
              <w:rPr>
                <w:noProof/>
              </w:rPr>
              <w:fldChar w:fldCharType="end"/>
            </w:r>
          </w:ins>
        </w:p>
        <w:p w14:paraId="2222F59C" w14:textId="072D1CD4" w:rsidR="00773F14" w:rsidRDefault="00AE6939">
          <w:pPr>
            <w:pStyle w:val="Inhopg3"/>
            <w:tabs>
              <w:tab w:val="left" w:pos="1320"/>
              <w:tab w:val="right" w:leader="dot" w:pos="9062"/>
            </w:tabs>
            <w:rPr>
              <w:ins w:id="284" w:author="Arjan Kloosterboer" w:date="2017-09-22T04:10:00Z"/>
              <w:noProof/>
              <w:lang w:val="nl-NL" w:eastAsia="nl-NL"/>
            </w:rPr>
          </w:pPr>
          <w:ins w:id="285" w:author="Arjan Kloosterboer" w:date="2017-09-22T04:10:00Z">
            <w:r>
              <w:fldChar w:fldCharType="begin"/>
            </w:r>
            <w:r>
              <w:instrText xml:space="preserve"> HYPERLINK \l "_Toc493816605" </w:instrText>
            </w:r>
            <w:r>
              <w:fldChar w:fldCharType="separate"/>
            </w:r>
            <w:r w:rsidR="00773F14" w:rsidRPr="00734739">
              <w:rPr>
                <w:rStyle w:val="Hyperlink"/>
                <w:noProof/>
                <w:lang w:val="nl-NL"/>
              </w:rPr>
              <w:t>2.14.2</w:t>
            </w:r>
            <w:r w:rsidR="00773F14">
              <w:rPr>
                <w:noProof/>
                <w:lang w:val="nl-NL" w:eastAsia="nl-NL"/>
              </w:rPr>
              <w:tab/>
            </w:r>
            <w:r w:rsidR="00773F14" w:rsidRPr="00734739">
              <w:rPr>
                <w:rStyle w:val="Hyperlink"/>
                <w:noProof/>
                <w:lang w:val="nl-NL"/>
              </w:rPr>
              <w:t>Archiveringskenmerken</w:t>
            </w:r>
            <w:r w:rsidR="00773F14">
              <w:rPr>
                <w:noProof/>
                <w:webHidden/>
              </w:rPr>
              <w:tab/>
            </w:r>
            <w:r w:rsidR="00773F14">
              <w:rPr>
                <w:noProof/>
                <w:webHidden/>
              </w:rPr>
              <w:fldChar w:fldCharType="begin"/>
            </w:r>
            <w:r w:rsidR="00773F14">
              <w:rPr>
                <w:noProof/>
                <w:webHidden/>
              </w:rPr>
              <w:instrText xml:space="preserve"> PAGEREF _Toc493816605 \h </w:instrText>
            </w:r>
            <w:r w:rsidR="00773F14">
              <w:rPr>
                <w:noProof/>
                <w:webHidden/>
              </w:rPr>
            </w:r>
            <w:r w:rsidR="00773F14">
              <w:rPr>
                <w:noProof/>
                <w:webHidden/>
              </w:rPr>
              <w:fldChar w:fldCharType="separate"/>
            </w:r>
            <w:r w:rsidR="00773F14">
              <w:rPr>
                <w:noProof/>
                <w:webHidden/>
              </w:rPr>
              <w:t>114</w:t>
            </w:r>
            <w:r w:rsidR="00773F14">
              <w:rPr>
                <w:noProof/>
                <w:webHidden/>
              </w:rPr>
              <w:fldChar w:fldCharType="end"/>
            </w:r>
            <w:r>
              <w:rPr>
                <w:noProof/>
              </w:rPr>
              <w:fldChar w:fldCharType="end"/>
            </w:r>
          </w:ins>
        </w:p>
        <w:p w14:paraId="3235299B" w14:textId="4F53D0EE" w:rsidR="00773F14" w:rsidRDefault="00AE6939">
          <w:pPr>
            <w:pStyle w:val="Inhopg3"/>
            <w:tabs>
              <w:tab w:val="left" w:pos="1320"/>
              <w:tab w:val="right" w:leader="dot" w:pos="9062"/>
            </w:tabs>
            <w:rPr>
              <w:ins w:id="286" w:author="Arjan Kloosterboer" w:date="2017-09-22T04:10:00Z"/>
              <w:noProof/>
              <w:lang w:val="nl-NL" w:eastAsia="nl-NL"/>
            </w:rPr>
          </w:pPr>
          <w:ins w:id="287" w:author="Arjan Kloosterboer" w:date="2017-09-22T04:10:00Z">
            <w:r>
              <w:fldChar w:fldCharType="begin"/>
            </w:r>
            <w:r>
              <w:instrText xml:space="preserve"> HYPERLINK \l "_Toc493816606" </w:instrText>
            </w:r>
            <w:r>
              <w:fldChar w:fldCharType="separate"/>
            </w:r>
            <w:r w:rsidR="00773F14" w:rsidRPr="00734739">
              <w:rPr>
                <w:rStyle w:val="Hyperlink"/>
                <w:noProof/>
              </w:rPr>
              <w:t>2.14.3</w:t>
            </w:r>
            <w:r w:rsidR="00773F14">
              <w:rPr>
                <w:noProof/>
                <w:lang w:val="nl-NL" w:eastAsia="nl-NL"/>
              </w:rPr>
              <w:tab/>
            </w:r>
            <w:r w:rsidR="00773F14" w:rsidRPr="00734739">
              <w:rPr>
                <w:rStyle w:val="Hyperlink"/>
                <w:noProof/>
              </w:rPr>
              <w:t>Zaakgeometrie</w:t>
            </w:r>
            <w:r w:rsidR="00773F14">
              <w:rPr>
                <w:noProof/>
                <w:webHidden/>
              </w:rPr>
              <w:tab/>
            </w:r>
            <w:r w:rsidR="00773F14">
              <w:rPr>
                <w:noProof/>
                <w:webHidden/>
              </w:rPr>
              <w:fldChar w:fldCharType="begin"/>
            </w:r>
            <w:r w:rsidR="00773F14">
              <w:rPr>
                <w:noProof/>
                <w:webHidden/>
              </w:rPr>
              <w:instrText xml:space="preserve"> PAGEREF _Toc493816606 \h </w:instrText>
            </w:r>
            <w:r w:rsidR="00773F14">
              <w:rPr>
                <w:noProof/>
                <w:webHidden/>
              </w:rPr>
            </w:r>
            <w:r w:rsidR="00773F14">
              <w:rPr>
                <w:noProof/>
                <w:webHidden/>
              </w:rPr>
              <w:fldChar w:fldCharType="separate"/>
            </w:r>
            <w:r w:rsidR="00773F14">
              <w:rPr>
                <w:noProof/>
                <w:webHidden/>
              </w:rPr>
              <w:t>125</w:t>
            </w:r>
            <w:r w:rsidR="00773F14">
              <w:rPr>
                <w:noProof/>
                <w:webHidden/>
              </w:rPr>
              <w:fldChar w:fldCharType="end"/>
            </w:r>
            <w:r>
              <w:rPr>
                <w:noProof/>
              </w:rPr>
              <w:fldChar w:fldCharType="end"/>
            </w:r>
          </w:ins>
        </w:p>
        <w:p w14:paraId="3C89E12C" w14:textId="504CBD4B" w:rsidR="00773F14" w:rsidRDefault="00AE6939">
          <w:pPr>
            <w:pStyle w:val="Inhopg3"/>
            <w:tabs>
              <w:tab w:val="left" w:pos="1320"/>
              <w:tab w:val="right" w:leader="dot" w:pos="9062"/>
            </w:tabs>
            <w:rPr>
              <w:ins w:id="288" w:author="Arjan Kloosterboer" w:date="2017-09-22T04:10:00Z"/>
              <w:noProof/>
              <w:lang w:val="nl-NL" w:eastAsia="nl-NL"/>
            </w:rPr>
          </w:pPr>
          <w:ins w:id="289" w:author="Arjan Kloosterboer" w:date="2017-09-22T04:10:00Z">
            <w:r>
              <w:fldChar w:fldCharType="begin"/>
            </w:r>
            <w:r>
              <w:instrText xml:space="preserve"> HYPERLINK \l "_Toc493816607" </w:instrText>
            </w:r>
            <w:r>
              <w:fldChar w:fldCharType="separate"/>
            </w:r>
            <w:r w:rsidR="00773F14" w:rsidRPr="00734739">
              <w:rPr>
                <w:rStyle w:val="Hyperlink"/>
                <w:noProof/>
              </w:rPr>
              <w:t>2.14.4</w:t>
            </w:r>
            <w:r w:rsidR="00773F14">
              <w:rPr>
                <w:noProof/>
                <w:lang w:val="nl-NL" w:eastAsia="nl-NL"/>
              </w:rPr>
              <w:tab/>
            </w:r>
            <w:r w:rsidR="00773F14" w:rsidRPr="00734739">
              <w:rPr>
                <w:rStyle w:val="Hyperlink"/>
                <w:noProof/>
              </w:rPr>
              <w:t>Verantwoordelijke organisatie</w:t>
            </w:r>
            <w:r w:rsidR="00773F14">
              <w:rPr>
                <w:noProof/>
                <w:webHidden/>
              </w:rPr>
              <w:tab/>
            </w:r>
            <w:r w:rsidR="00773F14">
              <w:rPr>
                <w:noProof/>
                <w:webHidden/>
              </w:rPr>
              <w:fldChar w:fldCharType="begin"/>
            </w:r>
            <w:r w:rsidR="00773F14">
              <w:rPr>
                <w:noProof/>
                <w:webHidden/>
              </w:rPr>
              <w:instrText xml:space="preserve"> PAGEREF _Toc493816607 \h </w:instrText>
            </w:r>
            <w:r w:rsidR="00773F14">
              <w:rPr>
                <w:noProof/>
                <w:webHidden/>
              </w:rPr>
            </w:r>
            <w:r w:rsidR="00773F14">
              <w:rPr>
                <w:noProof/>
                <w:webHidden/>
              </w:rPr>
              <w:fldChar w:fldCharType="separate"/>
            </w:r>
            <w:r w:rsidR="00773F14">
              <w:rPr>
                <w:noProof/>
                <w:webHidden/>
              </w:rPr>
              <w:t>128</w:t>
            </w:r>
            <w:r w:rsidR="00773F14">
              <w:rPr>
                <w:noProof/>
                <w:webHidden/>
              </w:rPr>
              <w:fldChar w:fldCharType="end"/>
            </w:r>
            <w:r>
              <w:rPr>
                <w:noProof/>
              </w:rPr>
              <w:fldChar w:fldCharType="end"/>
            </w:r>
          </w:ins>
        </w:p>
        <w:p w14:paraId="109021DD" w14:textId="71595F9E" w:rsidR="00773F14" w:rsidRDefault="00AE6939">
          <w:pPr>
            <w:pStyle w:val="Inhopg3"/>
            <w:tabs>
              <w:tab w:val="left" w:pos="1320"/>
              <w:tab w:val="right" w:leader="dot" w:pos="9062"/>
            </w:tabs>
            <w:rPr>
              <w:ins w:id="290" w:author="Arjan Kloosterboer" w:date="2017-09-22T04:10:00Z"/>
              <w:noProof/>
              <w:lang w:val="nl-NL" w:eastAsia="nl-NL"/>
            </w:rPr>
          </w:pPr>
          <w:ins w:id="291" w:author="Arjan Kloosterboer" w:date="2017-09-22T04:10:00Z">
            <w:r>
              <w:fldChar w:fldCharType="begin"/>
            </w:r>
            <w:r>
              <w:instrText xml:space="preserve"> HYPERLINK \l "_Toc493816608" </w:instrText>
            </w:r>
            <w:r>
              <w:fldChar w:fldCharType="separate"/>
            </w:r>
            <w:r w:rsidR="00773F14" w:rsidRPr="00734739">
              <w:rPr>
                <w:rStyle w:val="Hyperlink"/>
                <w:noProof/>
              </w:rPr>
              <w:t>2.14.5</w:t>
            </w:r>
            <w:r w:rsidR="00773F14">
              <w:rPr>
                <w:noProof/>
                <w:lang w:val="nl-NL" w:eastAsia="nl-NL"/>
              </w:rPr>
              <w:tab/>
            </w:r>
            <w:r w:rsidR="00773F14" w:rsidRPr="00734739">
              <w:rPr>
                <w:rStyle w:val="Hyperlink"/>
                <w:noProof/>
              </w:rPr>
              <w:t>Unieke aanduiding zaak</w:t>
            </w:r>
            <w:r w:rsidR="00773F14">
              <w:rPr>
                <w:noProof/>
                <w:webHidden/>
              </w:rPr>
              <w:tab/>
            </w:r>
            <w:r w:rsidR="00773F14">
              <w:rPr>
                <w:noProof/>
                <w:webHidden/>
              </w:rPr>
              <w:fldChar w:fldCharType="begin"/>
            </w:r>
            <w:r w:rsidR="00773F14">
              <w:rPr>
                <w:noProof/>
                <w:webHidden/>
              </w:rPr>
              <w:instrText xml:space="preserve"> PAGEREF _Toc493816608 \h </w:instrText>
            </w:r>
            <w:r w:rsidR="00773F14">
              <w:rPr>
                <w:noProof/>
                <w:webHidden/>
              </w:rPr>
            </w:r>
            <w:r w:rsidR="00773F14">
              <w:rPr>
                <w:noProof/>
                <w:webHidden/>
              </w:rPr>
              <w:fldChar w:fldCharType="separate"/>
            </w:r>
            <w:r w:rsidR="00773F14">
              <w:rPr>
                <w:noProof/>
                <w:webHidden/>
              </w:rPr>
              <w:t>129</w:t>
            </w:r>
            <w:r w:rsidR="00773F14">
              <w:rPr>
                <w:noProof/>
                <w:webHidden/>
              </w:rPr>
              <w:fldChar w:fldCharType="end"/>
            </w:r>
            <w:r>
              <w:rPr>
                <w:noProof/>
              </w:rPr>
              <w:fldChar w:fldCharType="end"/>
            </w:r>
          </w:ins>
        </w:p>
        <w:p w14:paraId="046FDCB4" w14:textId="072203C3" w:rsidR="00773F14" w:rsidRDefault="00AE6939">
          <w:pPr>
            <w:pStyle w:val="Inhopg3"/>
            <w:tabs>
              <w:tab w:val="left" w:pos="1320"/>
              <w:tab w:val="right" w:leader="dot" w:pos="9062"/>
            </w:tabs>
            <w:rPr>
              <w:ins w:id="292" w:author="Arjan Kloosterboer" w:date="2017-09-22T04:10:00Z"/>
              <w:noProof/>
              <w:lang w:val="nl-NL" w:eastAsia="nl-NL"/>
            </w:rPr>
          </w:pPr>
          <w:ins w:id="293" w:author="Arjan Kloosterboer" w:date="2017-09-22T04:10:00Z">
            <w:r>
              <w:fldChar w:fldCharType="begin"/>
            </w:r>
            <w:r>
              <w:instrText xml:space="preserve"> HYPERLINK \l "_Toc493816609" </w:instrText>
            </w:r>
            <w:r>
              <w:fldChar w:fldCharType="separate"/>
            </w:r>
            <w:r w:rsidR="00773F14" w:rsidRPr="00734739">
              <w:rPr>
                <w:rStyle w:val="Hyperlink"/>
                <w:noProof/>
                <w:lang w:val="nl-NL"/>
              </w:rPr>
              <w:t>2.14.6</w:t>
            </w:r>
            <w:r w:rsidR="00773F14">
              <w:rPr>
                <w:noProof/>
                <w:lang w:val="nl-NL" w:eastAsia="nl-NL"/>
              </w:rPr>
              <w:tab/>
            </w:r>
            <w:r w:rsidR="00773F14" w:rsidRPr="00734739">
              <w:rPr>
                <w:rStyle w:val="Hyperlink"/>
                <w:noProof/>
                <w:lang w:val="nl-NL"/>
              </w:rPr>
              <w:t>Vertrouwelijkheid</w:t>
            </w:r>
            <w:r w:rsidR="00773F14">
              <w:rPr>
                <w:noProof/>
                <w:webHidden/>
              </w:rPr>
              <w:tab/>
            </w:r>
            <w:r w:rsidR="00773F14">
              <w:rPr>
                <w:noProof/>
                <w:webHidden/>
              </w:rPr>
              <w:fldChar w:fldCharType="begin"/>
            </w:r>
            <w:r w:rsidR="00773F14">
              <w:rPr>
                <w:noProof/>
                <w:webHidden/>
              </w:rPr>
              <w:instrText xml:space="preserve"> PAGEREF _Toc493816609 \h </w:instrText>
            </w:r>
            <w:r w:rsidR="00773F14">
              <w:rPr>
                <w:noProof/>
                <w:webHidden/>
              </w:rPr>
            </w:r>
            <w:r w:rsidR="00773F14">
              <w:rPr>
                <w:noProof/>
                <w:webHidden/>
              </w:rPr>
              <w:fldChar w:fldCharType="separate"/>
            </w:r>
            <w:r w:rsidR="00773F14">
              <w:rPr>
                <w:noProof/>
                <w:webHidden/>
              </w:rPr>
              <w:t>131</w:t>
            </w:r>
            <w:r w:rsidR="00773F14">
              <w:rPr>
                <w:noProof/>
                <w:webHidden/>
              </w:rPr>
              <w:fldChar w:fldCharType="end"/>
            </w:r>
            <w:r>
              <w:rPr>
                <w:noProof/>
              </w:rPr>
              <w:fldChar w:fldCharType="end"/>
            </w:r>
          </w:ins>
        </w:p>
        <w:p w14:paraId="52728875" w14:textId="2F76F84E" w:rsidR="00773F14" w:rsidRDefault="00AE6939">
          <w:pPr>
            <w:pStyle w:val="Inhopg3"/>
            <w:tabs>
              <w:tab w:val="left" w:pos="1320"/>
              <w:tab w:val="right" w:leader="dot" w:pos="9062"/>
            </w:tabs>
            <w:rPr>
              <w:ins w:id="294" w:author="Arjan Kloosterboer" w:date="2017-09-22T04:10:00Z"/>
              <w:noProof/>
              <w:lang w:val="nl-NL" w:eastAsia="nl-NL"/>
            </w:rPr>
          </w:pPr>
          <w:ins w:id="295" w:author="Arjan Kloosterboer" w:date="2017-09-22T04:10:00Z">
            <w:r>
              <w:fldChar w:fldCharType="begin"/>
            </w:r>
            <w:r>
              <w:instrText xml:space="preserve"> HYPERLINK \l "_Toc493816610" </w:instrText>
            </w:r>
            <w:r>
              <w:fldChar w:fldCharType="separate"/>
            </w:r>
            <w:r w:rsidR="00773F14" w:rsidRPr="00734739">
              <w:rPr>
                <w:rStyle w:val="Hyperlink"/>
                <w:noProof/>
                <w:lang w:val="nl-NL"/>
              </w:rPr>
              <w:t>2.14.7</w:t>
            </w:r>
            <w:r w:rsidR="00773F14">
              <w:rPr>
                <w:noProof/>
                <w:lang w:val="nl-NL" w:eastAsia="nl-NL"/>
              </w:rPr>
              <w:tab/>
            </w:r>
            <w:r w:rsidR="00773F14" w:rsidRPr="00734739">
              <w:rPr>
                <w:rStyle w:val="Hyperlink"/>
                <w:noProof/>
                <w:lang w:val="nl-NL"/>
              </w:rPr>
              <w:t>Producten en diensten</w:t>
            </w:r>
            <w:r w:rsidR="00773F14">
              <w:rPr>
                <w:noProof/>
                <w:webHidden/>
              </w:rPr>
              <w:tab/>
            </w:r>
            <w:r w:rsidR="00773F14">
              <w:rPr>
                <w:noProof/>
                <w:webHidden/>
              </w:rPr>
              <w:fldChar w:fldCharType="begin"/>
            </w:r>
            <w:r w:rsidR="00773F14">
              <w:rPr>
                <w:noProof/>
                <w:webHidden/>
              </w:rPr>
              <w:instrText xml:space="preserve"> PAGEREF _Toc493816610 \h </w:instrText>
            </w:r>
            <w:r w:rsidR="00773F14">
              <w:rPr>
                <w:noProof/>
                <w:webHidden/>
              </w:rPr>
            </w:r>
            <w:r w:rsidR="00773F14">
              <w:rPr>
                <w:noProof/>
                <w:webHidden/>
              </w:rPr>
              <w:fldChar w:fldCharType="separate"/>
            </w:r>
            <w:r w:rsidR="00773F14">
              <w:rPr>
                <w:noProof/>
                <w:webHidden/>
              </w:rPr>
              <w:t>132</w:t>
            </w:r>
            <w:r w:rsidR="00773F14">
              <w:rPr>
                <w:noProof/>
                <w:webHidden/>
              </w:rPr>
              <w:fldChar w:fldCharType="end"/>
            </w:r>
            <w:r>
              <w:rPr>
                <w:noProof/>
              </w:rPr>
              <w:fldChar w:fldCharType="end"/>
            </w:r>
          </w:ins>
        </w:p>
        <w:p w14:paraId="0EE9CAA5" w14:textId="53CFB56D" w:rsidR="00773F14" w:rsidRDefault="00AE6939">
          <w:pPr>
            <w:pStyle w:val="Inhopg3"/>
            <w:tabs>
              <w:tab w:val="left" w:pos="1320"/>
              <w:tab w:val="right" w:leader="dot" w:pos="9062"/>
            </w:tabs>
            <w:rPr>
              <w:ins w:id="296" w:author="Arjan Kloosterboer" w:date="2017-09-22T04:10:00Z"/>
              <w:noProof/>
              <w:lang w:val="nl-NL" w:eastAsia="nl-NL"/>
            </w:rPr>
          </w:pPr>
          <w:ins w:id="297" w:author="Arjan Kloosterboer" w:date="2017-09-22T04:10:00Z">
            <w:r>
              <w:fldChar w:fldCharType="begin"/>
            </w:r>
            <w:r>
              <w:instrText xml:space="preserve"> HYPERLINK \l "_Toc493816611" </w:instrText>
            </w:r>
            <w:r>
              <w:fldChar w:fldCharType="separate"/>
            </w:r>
            <w:r w:rsidR="00773F14" w:rsidRPr="00734739">
              <w:rPr>
                <w:rStyle w:val="Hyperlink"/>
                <w:noProof/>
              </w:rPr>
              <w:t>2.14.8</w:t>
            </w:r>
            <w:r w:rsidR="00773F14">
              <w:rPr>
                <w:noProof/>
                <w:lang w:val="nl-NL" w:eastAsia="nl-NL"/>
              </w:rPr>
              <w:tab/>
            </w:r>
            <w:r w:rsidR="00773F14" w:rsidRPr="00734739">
              <w:rPr>
                <w:rStyle w:val="Hyperlink"/>
                <w:noProof/>
              </w:rPr>
              <w:t>Zaaktypespecifieke eigenschappen</w:t>
            </w:r>
            <w:r w:rsidR="00773F14">
              <w:rPr>
                <w:noProof/>
                <w:webHidden/>
              </w:rPr>
              <w:tab/>
            </w:r>
            <w:r w:rsidR="00773F14">
              <w:rPr>
                <w:noProof/>
                <w:webHidden/>
              </w:rPr>
              <w:fldChar w:fldCharType="begin"/>
            </w:r>
            <w:r w:rsidR="00773F14">
              <w:rPr>
                <w:noProof/>
                <w:webHidden/>
              </w:rPr>
              <w:instrText xml:space="preserve"> PAGEREF _Toc493816611 \h </w:instrText>
            </w:r>
            <w:r w:rsidR="00773F14">
              <w:rPr>
                <w:noProof/>
                <w:webHidden/>
              </w:rPr>
            </w:r>
            <w:r w:rsidR="00773F14">
              <w:rPr>
                <w:noProof/>
                <w:webHidden/>
              </w:rPr>
              <w:fldChar w:fldCharType="separate"/>
            </w:r>
            <w:r w:rsidR="00773F14">
              <w:rPr>
                <w:noProof/>
                <w:webHidden/>
              </w:rPr>
              <w:t>132</w:t>
            </w:r>
            <w:r w:rsidR="00773F14">
              <w:rPr>
                <w:noProof/>
                <w:webHidden/>
              </w:rPr>
              <w:fldChar w:fldCharType="end"/>
            </w:r>
            <w:r>
              <w:rPr>
                <w:noProof/>
              </w:rPr>
              <w:fldChar w:fldCharType="end"/>
            </w:r>
          </w:ins>
        </w:p>
        <w:p w14:paraId="3A0FE320" w14:textId="41D7F3BA" w:rsidR="00773F14" w:rsidRDefault="00AE6939">
          <w:pPr>
            <w:pStyle w:val="Inhopg2"/>
            <w:tabs>
              <w:tab w:val="left" w:pos="880"/>
              <w:tab w:val="right" w:leader="dot" w:pos="9062"/>
            </w:tabs>
            <w:rPr>
              <w:ins w:id="298" w:author="Arjan Kloosterboer" w:date="2017-09-22T04:10:00Z"/>
              <w:noProof/>
              <w:lang w:val="nl-NL" w:eastAsia="nl-NL"/>
            </w:rPr>
          </w:pPr>
          <w:ins w:id="299" w:author="Arjan Kloosterboer" w:date="2017-09-22T04:10:00Z">
            <w:r>
              <w:fldChar w:fldCharType="begin"/>
            </w:r>
            <w:r>
              <w:instrText xml:space="preserve"> HYPERLINK \l "_Toc493816612" </w:instrText>
            </w:r>
            <w:r>
              <w:fldChar w:fldCharType="separate"/>
            </w:r>
            <w:r w:rsidR="00773F14" w:rsidRPr="00734739">
              <w:rPr>
                <w:rStyle w:val="Hyperlink"/>
                <w:noProof/>
              </w:rPr>
              <w:t>2.15</w:t>
            </w:r>
            <w:r w:rsidR="00773F14">
              <w:rPr>
                <w:noProof/>
                <w:lang w:val="nl-NL" w:eastAsia="nl-NL"/>
              </w:rPr>
              <w:tab/>
            </w:r>
            <w:r w:rsidR="00773F14" w:rsidRPr="00734739">
              <w:rPr>
                <w:rStyle w:val="Hyperlink"/>
                <w:noProof/>
              </w:rPr>
              <w:t>ZAAKTYPE</w:t>
            </w:r>
            <w:r w:rsidR="00773F14">
              <w:rPr>
                <w:noProof/>
                <w:webHidden/>
              </w:rPr>
              <w:tab/>
            </w:r>
            <w:r w:rsidR="00773F14">
              <w:rPr>
                <w:noProof/>
                <w:webHidden/>
              </w:rPr>
              <w:fldChar w:fldCharType="begin"/>
            </w:r>
            <w:r w:rsidR="00773F14">
              <w:rPr>
                <w:noProof/>
                <w:webHidden/>
              </w:rPr>
              <w:instrText xml:space="preserve"> PAGEREF _Toc493816612 \h </w:instrText>
            </w:r>
            <w:r w:rsidR="00773F14">
              <w:rPr>
                <w:noProof/>
                <w:webHidden/>
              </w:rPr>
            </w:r>
            <w:r w:rsidR="00773F14">
              <w:rPr>
                <w:noProof/>
                <w:webHidden/>
              </w:rPr>
              <w:fldChar w:fldCharType="separate"/>
            </w:r>
            <w:r w:rsidR="00773F14">
              <w:rPr>
                <w:noProof/>
                <w:webHidden/>
              </w:rPr>
              <w:t>134</w:t>
            </w:r>
            <w:r w:rsidR="00773F14">
              <w:rPr>
                <w:noProof/>
                <w:webHidden/>
              </w:rPr>
              <w:fldChar w:fldCharType="end"/>
            </w:r>
            <w:r>
              <w:rPr>
                <w:noProof/>
              </w:rPr>
              <w:fldChar w:fldCharType="end"/>
            </w:r>
          </w:ins>
        </w:p>
        <w:p w14:paraId="0E890B89" w14:textId="33B181FD" w:rsidR="00773F14" w:rsidRDefault="00AE6939">
          <w:pPr>
            <w:pStyle w:val="Inhopg3"/>
            <w:tabs>
              <w:tab w:val="left" w:pos="1320"/>
              <w:tab w:val="right" w:leader="dot" w:pos="9062"/>
            </w:tabs>
            <w:rPr>
              <w:ins w:id="300" w:author="Arjan Kloosterboer" w:date="2017-09-22T04:10:00Z"/>
              <w:noProof/>
              <w:lang w:val="nl-NL" w:eastAsia="nl-NL"/>
            </w:rPr>
          </w:pPr>
          <w:ins w:id="301" w:author="Arjan Kloosterboer" w:date="2017-09-22T04:10:00Z">
            <w:r>
              <w:fldChar w:fldCharType="begin"/>
            </w:r>
            <w:r>
              <w:instrText xml:space="preserve"> HYPERLINK \l "_Toc493816613" </w:instrText>
            </w:r>
            <w:r>
              <w:fldChar w:fldCharType="separate"/>
            </w:r>
            <w:r w:rsidR="00773F14" w:rsidRPr="00734739">
              <w:rPr>
                <w:rStyle w:val="Hyperlink"/>
                <w:noProof/>
              </w:rPr>
              <w:t>2.15.1</w:t>
            </w:r>
            <w:r w:rsidR="00773F14">
              <w:rPr>
                <w:noProof/>
                <w:lang w:val="nl-NL" w:eastAsia="nl-NL"/>
              </w:rPr>
              <w:tab/>
            </w:r>
            <w:r w:rsidR="00773F14" w:rsidRPr="00734739">
              <w:rPr>
                <w:rStyle w:val="Hyperlink"/>
                <w:noProof/>
              </w:rPr>
              <w:t>Unieke aanduiding</w:t>
            </w:r>
            <w:r w:rsidR="00773F14">
              <w:rPr>
                <w:noProof/>
                <w:webHidden/>
              </w:rPr>
              <w:tab/>
            </w:r>
            <w:r w:rsidR="00773F14">
              <w:rPr>
                <w:noProof/>
                <w:webHidden/>
              </w:rPr>
              <w:fldChar w:fldCharType="begin"/>
            </w:r>
            <w:r w:rsidR="00773F14">
              <w:rPr>
                <w:noProof/>
                <w:webHidden/>
              </w:rPr>
              <w:instrText xml:space="preserve"> PAGEREF _Toc493816613 \h </w:instrText>
            </w:r>
            <w:r w:rsidR="00773F14">
              <w:rPr>
                <w:noProof/>
                <w:webHidden/>
              </w:rPr>
            </w:r>
            <w:r w:rsidR="00773F14">
              <w:rPr>
                <w:noProof/>
                <w:webHidden/>
              </w:rPr>
              <w:fldChar w:fldCharType="separate"/>
            </w:r>
            <w:r w:rsidR="00773F14">
              <w:rPr>
                <w:noProof/>
                <w:webHidden/>
              </w:rPr>
              <w:t>135</w:t>
            </w:r>
            <w:r w:rsidR="00773F14">
              <w:rPr>
                <w:noProof/>
                <w:webHidden/>
              </w:rPr>
              <w:fldChar w:fldCharType="end"/>
            </w:r>
            <w:r>
              <w:rPr>
                <w:noProof/>
              </w:rPr>
              <w:fldChar w:fldCharType="end"/>
            </w:r>
          </w:ins>
        </w:p>
        <w:p w14:paraId="3A8C3021" w14:textId="766333A8" w:rsidR="00773F14" w:rsidRDefault="00AE6939">
          <w:pPr>
            <w:pStyle w:val="Inhopg3"/>
            <w:tabs>
              <w:tab w:val="left" w:pos="1320"/>
              <w:tab w:val="right" w:leader="dot" w:pos="9062"/>
            </w:tabs>
            <w:rPr>
              <w:ins w:id="302" w:author="Arjan Kloosterboer" w:date="2017-09-22T04:10:00Z"/>
              <w:noProof/>
              <w:lang w:val="nl-NL" w:eastAsia="nl-NL"/>
            </w:rPr>
          </w:pPr>
          <w:ins w:id="303" w:author="Arjan Kloosterboer" w:date="2017-09-22T04:10:00Z">
            <w:r>
              <w:fldChar w:fldCharType="begin"/>
            </w:r>
            <w:r>
              <w:instrText xml:space="preserve"> HYPERLINK \l "_Toc493816614" </w:instrText>
            </w:r>
            <w:r>
              <w:fldChar w:fldCharType="separate"/>
            </w:r>
            <w:r w:rsidR="00773F14" w:rsidRPr="00734739">
              <w:rPr>
                <w:rStyle w:val="Hyperlink"/>
                <w:noProof/>
              </w:rPr>
              <w:t>2.15.2</w:t>
            </w:r>
            <w:r w:rsidR="00773F14">
              <w:rPr>
                <w:noProof/>
                <w:lang w:val="nl-NL" w:eastAsia="nl-NL"/>
              </w:rPr>
              <w:tab/>
            </w:r>
            <w:r w:rsidR="00773F14" w:rsidRPr="00734739">
              <w:rPr>
                <w:rStyle w:val="Hyperlink"/>
                <w:noProof/>
              </w:rPr>
              <w:t>Termijnen</w:t>
            </w:r>
            <w:r w:rsidR="00773F14">
              <w:rPr>
                <w:noProof/>
                <w:webHidden/>
              </w:rPr>
              <w:tab/>
            </w:r>
            <w:r w:rsidR="00773F14">
              <w:rPr>
                <w:noProof/>
                <w:webHidden/>
              </w:rPr>
              <w:fldChar w:fldCharType="begin"/>
            </w:r>
            <w:r w:rsidR="00773F14">
              <w:rPr>
                <w:noProof/>
                <w:webHidden/>
              </w:rPr>
              <w:instrText xml:space="preserve"> PAGEREF _Toc493816614 \h </w:instrText>
            </w:r>
            <w:r w:rsidR="00773F14">
              <w:rPr>
                <w:noProof/>
                <w:webHidden/>
              </w:rPr>
            </w:r>
            <w:r w:rsidR="00773F14">
              <w:rPr>
                <w:noProof/>
                <w:webHidden/>
              </w:rPr>
              <w:fldChar w:fldCharType="separate"/>
            </w:r>
            <w:r w:rsidR="00773F14">
              <w:rPr>
                <w:noProof/>
                <w:webHidden/>
              </w:rPr>
              <w:t>135</w:t>
            </w:r>
            <w:r w:rsidR="00773F14">
              <w:rPr>
                <w:noProof/>
                <w:webHidden/>
              </w:rPr>
              <w:fldChar w:fldCharType="end"/>
            </w:r>
            <w:r>
              <w:rPr>
                <w:noProof/>
              </w:rPr>
              <w:fldChar w:fldCharType="end"/>
            </w:r>
          </w:ins>
        </w:p>
        <w:p w14:paraId="2F1F4605" w14:textId="574583E1" w:rsidR="00773F14" w:rsidRDefault="00AE6939">
          <w:pPr>
            <w:pStyle w:val="Inhopg2"/>
            <w:tabs>
              <w:tab w:val="left" w:pos="880"/>
              <w:tab w:val="right" w:leader="dot" w:pos="9062"/>
            </w:tabs>
            <w:rPr>
              <w:ins w:id="304" w:author="Arjan Kloosterboer" w:date="2017-09-22T04:10:00Z"/>
              <w:noProof/>
              <w:lang w:val="nl-NL" w:eastAsia="nl-NL"/>
            </w:rPr>
          </w:pPr>
          <w:ins w:id="305" w:author="Arjan Kloosterboer" w:date="2017-09-22T04:10:00Z">
            <w:r>
              <w:fldChar w:fldCharType="begin"/>
            </w:r>
            <w:r>
              <w:instrText xml:space="preserve"> HYPERLINK \l "_Toc493816615" </w:instrText>
            </w:r>
            <w:r>
              <w:fldChar w:fldCharType="separate"/>
            </w:r>
            <w:r w:rsidR="00773F14" w:rsidRPr="00734739">
              <w:rPr>
                <w:rStyle w:val="Hyperlink"/>
                <w:noProof/>
              </w:rPr>
              <w:t>2.16</w:t>
            </w:r>
            <w:r w:rsidR="00773F14">
              <w:rPr>
                <w:noProof/>
                <w:lang w:val="nl-NL" w:eastAsia="nl-NL"/>
              </w:rPr>
              <w:tab/>
            </w:r>
            <w:r w:rsidR="00773F14" w:rsidRPr="00734739">
              <w:rPr>
                <w:rStyle w:val="Hyperlink"/>
                <w:noProof/>
              </w:rPr>
              <w:t>ZAAK-INFORMATIEOBJECT</w:t>
            </w:r>
            <w:r w:rsidR="00773F14">
              <w:rPr>
                <w:noProof/>
                <w:webHidden/>
              </w:rPr>
              <w:tab/>
            </w:r>
            <w:r w:rsidR="00773F14">
              <w:rPr>
                <w:noProof/>
                <w:webHidden/>
              </w:rPr>
              <w:fldChar w:fldCharType="begin"/>
            </w:r>
            <w:r w:rsidR="00773F14">
              <w:rPr>
                <w:noProof/>
                <w:webHidden/>
              </w:rPr>
              <w:instrText xml:space="preserve"> PAGEREF _Toc493816615 \h </w:instrText>
            </w:r>
            <w:r w:rsidR="00773F14">
              <w:rPr>
                <w:noProof/>
                <w:webHidden/>
              </w:rPr>
            </w:r>
            <w:r w:rsidR="00773F14">
              <w:rPr>
                <w:noProof/>
                <w:webHidden/>
              </w:rPr>
              <w:fldChar w:fldCharType="separate"/>
            </w:r>
            <w:r w:rsidR="00773F14">
              <w:rPr>
                <w:noProof/>
                <w:webHidden/>
              </w:rPr>
              <w:t>140</w:t>
            </w:r>
            <w:r w:rsidR="00773F14">
              <w:rPr>
                <w:noProof/>
                <w:webHidden/>
              </w:rPr>
              <w:fldChar w:fldCharType="end"/>
            </w:r>
            <w:r>
              <w:rPr>
                <w:noProof/>
              </w:rPr>
              <w:fldChar w:fldCharType="end"/>
            </w:r>
          </w:ins>
        </w:p>
        <w:p w14:paraId="5DCDF419" w14:textId="751449D0" w:rsidR="00773F14" w:rsidRDefault="00AE6939">
          <w:pPr>
            <w:pStyle w:val="Inhopg1"/>
            <w:tabs>
              <w:tab w:val="left" w:pos="440"/>
              <w:tab w:val="right" w:leader="dot" w:pos="9062"/>
            </w:tabs>
            <w:rPr>
              <w:ins w:id="306" w:author="Arjan Kloosterboer" w:date="2017-09-22T04:10:00Z"/>
              <w:noProof/>
              <w:lang w:val="nl-NL" w:eastAsia="nl-NL"/>
            </w:rPr>
          </w:pPr>
          <w:ins w:id="307" w:author="Arjan Kloosterboer" w:date="2017-09-22T04:10:00Z">
            <w:r>
              <w:fldChar w:fldCharType="begin"/>
            </w:r>
            <w:r>
              <w:instrText xml:space="preserve"> HYPERLINK \l "_Toc493816616" </w:instrText>
            </w:r>
            <w:r>
              <w:fldChar w:fldCharType="separate"/>
            </w:r>
            <w:r w:rsidR="00773F14" w:rsidRPr="00734739">
              <w:rPr>
                <w:rStyle w:val="Hyperlink"/>
                <w:noProof/>
              </w:rPr>
              <w:t>3</w:t>
            </w:r>
            <w:r w:rsidR="00773F14">
              <w:rPr>
                <w:noProof/>
                <w:lang w:val="nl-NL" w:eastAsia="nl-NL"/>
              </w:rPr>
              <w:tab/>
            </w:r>
            <w:r w:rsidR="00773F14" w:rsidRPr="00734739">
              <w:rPr>
                <w:rStyle w:val="Hyperlink"/>
                <w:noProof/>
              </w:rPr>
              <w:t>Niet gehonoreerde verzoeken</w:t>
            </w:r>
            <w:r w:rsidR="00773F14">
              <w:rPr>
                <w:noProof/>
                <w:webHidden/>
              </w:rPr>
              <w:tab/>
            </w:r>
            <w:r w:rsidR="00773F14">
              <w:rPr>
                <w:noProof/>
                <w:webHidden/>
              </w:rPr>
              <w:fldChar w:fldCharType="begin"/>
            </w:r>
            <w:r w:rsidR="00773F14">
              <w:rPr>
                <w:noProof/>
                <w:webHidden/>
              </w:rPr>
              <w:instrText xml:space="preserve"> PAGEREF _Toc493816616 \h </w:instrText>
            </w:r>
            <w:r w:rsidR="00773F14">
              <w:rPr>
                <w:noProof/>
                <w:webHidden/>
              </w:rPr>
            </w:r>
            <w:r w:rsidR="00773F14">
              <w:rPr>
                <w:noProof/>
                <w:webHidden/>
              </w:rPr>
              <w:fldChar w:fldCharType="separate"/>
            </w:r>
            <w:r w:rsidR="00773F14">
              <w:rPr>
                <w:noProof/>
                <w:webHidden/>
              </w:rPr>
              <w:t>146</w:t>
            </w:r>
            <w:r w:rsidR="00773F14">
              <w:rPr>
                <w:noProof/>
                <w:webHidden/>
              </w:rPr>
              <w:fldChar w:fldCharType="end"/>
            </w:r>
            <w:r>
              <w:rPr>
                <w:noProof/>
              </w:rPr>
              <w:fldChar w:fldCharType="end"/>
            </w:r>
          </w:ins>
        </w:p>
        <w:p w14:paraId="411A4B75" w14:textId="426FDADF" w:rsidR="00773F14" w:rsidRDefault="00AE6939">
          <w:pPr>
            <w:pStyle w:val="Inhopg1"/>
            <w:tabs>
              <w:tab w:val="right" w:leader="dot" w:pos="9062"/>
            </w:tabs>
            <w:rPr>
              <w:ins w:id="308" w:author="Arjan Kloosterboer" w:date="2017-09-22T04:10:00Z"/>
              <w:noProof/>
              <w:lang w:val="nl-NL" w:eastAsia="nl-NL"/>
            </w:rPr>
          </w:pPr>
          <w:ins w:id="309" w:author="Arjan Kloosterboer" w:date="2017-09-22T04:10:00Z">
            <w:r>
              <w:fldChar w:fldCharType="begin"/>
            </w:r>
            <w:r>
              <w:instrText xml:space="preserve"> HYPERLINK \l "_Toc493816617" </w:instrText>
            </w:r>
            <w:r>
              <w:fldChar w:fldCharType="separate"/>
            </w:r>
            <w:r w:rsidR="00773F14" w:rsidRPr="00734739">
              <w:rPr>
                <w:rStyle w:val="Hyperlink"/>
                <w:noProof/>
                <w:lang w:val="nl-NL"/>
              </w:rPr>
              <w:t>Bijlage 1: Leden werkgroep doorontwikkeling RGBZ</w:t>
            </w:r>
            <w:r w:rsidR="00773F14">
              <w:rPr>
                <w:noProof/>
                <w:webHidden/>
              </w:rPr>
              <w:tab/>
            </w:r>
            <w:r w:rsidR="00773F14">
              <w:rPr>
                <w:noProof/>
                <w:webHidden/>
              </w:rPr>
              <w:fldChar w:fldCharType="begin"/>
            </w:r>
            <w:r w:rsidR="00773F14">
              <w:rPr>
                <w:noProof/>
                <w:webHidden/>
              </w:rPr>
              <w:instrText xml:space="preserve"> PAGEREF _Toc493816617 \h </w:instrText>
            </w:r>
            <w:r w:rsidR="00773F14">
              <w:rPr>
                <w:noProof/>
                <w:webHidden/>
              </w:rPr>
            </w:r>
            <w:r w:rsidR="00773F14">
              <w:rPr>
                <w:noProof/>
                <w:webHidden/>
              </w:rPr>
              <w:fldChar w:fldCharType="separate"/>
            </w:r>
            <w:r w:rsidR="00773F14">
              <w:rPr>
                <w:noProof/>
                <w:webHidden/>
              </w:rPr>
              <w:t>150</w:t>
            </w:r>
            <w:r w:rsidR="00773F14">
              <w:rPr>
                <w:noProof/>
                <w:webHidden/>
              </w:rPr>
              <w:fldChar w:fldCharType="end"/>
            </w:r>
            <w:r>
              <w:rPr>
                <w:noProof/>
              </w:rPr>
              <w:fldChar w:fldCharType="end"/>
            </w:r>
          </w:ins>
        </w:p>
        <w:p w14:paraId="28CDA252" w14:textId="16D1360C" w:rsidR="00773F14" w:rsidRDefault="00AE6939">
          <w:pPr>
            <w:pStyle w:val="Inhopg1"/>
            <w:tabs>
              <w:tab w:val="right" w:leader="dot" w:pos="9062"/>
            </w:tabs>
            <w:rPr>
              <w:ins w:id="310" w:author="Arjan Kloosterboer" w:date="2017-09-22T04:10:00Z"/>
              <w:noProof/>
              <w:lang w:val="nl-NL" w:eastAsia="nl-NL"/>
            </w:rPr>
          </w:pPr>
          <w:ins w:id="311" w:author="Arjan Kloosterboer" w:date="2017-09-22T04:10:00Z">
            <w:r>
              <w:fldChar w:fldCharType="begin"/>
            </w:r>
            <w:r>
              <w:instrText xml:space="preserve"> HYPERLINK \l "_Toc493816618" </w:instrText>
            </w:r>
            <w:r>
              <w:fldChar w:fldCharType="separate"/>
            </w:r>
            <w:r w:rsidR="00773F14" w:rsidRPr="00734739">
              <w:rPr>
                <w:rStyle w:val="Hyperlink"/>
                <w:noProof/>
              </w:rPr>
              <w:t>Bijlage 2: Opsomming voorgestelde wijzigingen</w:t>
            </w:r>
            <w:r w:rsidR="00773F14">
              <w:rPr>
                <w:noProof/>
                <w:webHidden/>
              </w:rPr>
              <w:tab/>
            </w:r>
            <w:r w:rsidR="00773F14">
              <w:rPr>
                <w:noProof/>
                <w:webHidden/>
              </w:rPr>
              <w:fldChar w:fldCharType="begin"/>
            </w:r>
            <w:r w:rsidR="00773F14">
              <w:rPr>
                <w:noProof/>
                <w:webHidden/>
              </w:rPr>
              <w:instrText xml:space="preserve"> PAGEREF _Toc493816618 \h </w:instrText>
            </w:r>
            <w:r w:rsidR="00773F14">
              <w:rPr>
                <w:noProof/>
                <w:webHidden/>
              </w:rPr>
            </w:r>
            <w:r w:rsidR="00773F14">
              <w:rPr>
                <w:noProof/>
                <w:webHidden/>
              </w:rPr>
              <w:fldChar w:fldCharType="separate"/>
            </w:r>
            <w:r w:rsidR="00773F14">
              <w:rPr>
                <w:noProof/>
                <w:webHidden/>
              </w:rPr>
              <w:t>151</w:t>
            </w:r>
            <w:r w:rsidR="00773F14">
              <w:rPr>
                <w:noProof/>
                <w:webHidden/>
              </w:rPr>
              <w:fldChar w:fldCharType="end"/>
            </w:r>
            <w:r>
              <w:rPr>
                <w:noProof/>
              </w:rPr>
              <w:fldChar w:fldCharType="end"/>
            </w:r>
          </w:ins>
        </w:p>
        <w:p w14:paraId="0D75477E" w14:textId="1D80C312" w:rsidR="0038425A" w:rsidRPr="00BC0BAD" w:rsidRDefault="00DA5D93">
          <w:pPr>
            <w:rPr>
              <w:noProof/>
            </w:rPr>
          </w:pPr>
          <w:r w:rsidRPr="00BC0BAD">
            <w:rPr>
              <w:noProof/>
            </w:rPr>
            <w:fldChar w:fldCharType="end"/>
          </w:r>
        </w:p>
      </w:sdtContent>
    </w:sdt>
    <w:p w14:paraId="05D6E595" w14:textId="77777777" w:rsidR="007E4A82" w:rsidRPr="0028070E" w:rsidRDefault="007E4A82" w:rsidP="007E4A82">
      <w:pPr>
        <w:rPr>
          <w:moveFrom w:id="312" w:author="Arjan Kloosterboer" w:date="2017-09-22T04:10:00Z"/>
          <w:noProof/>
          <w:lang w:val="nl-NL"/>
        </w:rPr>
      </w:pPr>
      <w:moveFromRangeStart w:id="313" w:author="Arjan Kloosterboer" w:date="2017-09-22T04:10:00Z" w:name="move493816781"/>
    </w:p>
    <w:p w14:paraId="429B3981" w14:textId="77777777" w:rsidR="0078748D" w:rsidRPr="00DD0F4F" w:rsidRDefault="007E4A82" w:rsidP="0078748D">
      <w:pPr>
        <w:rPr>
          <w:del w:id="314" w:author="Arjan Kloosterboer" w:date="2017-09-22T04:10:00Z"/>
          <w:noProof/>
          <w:lang w:val="nl-NL"/>
        </w:rPr>
      </w:pPr>
      <w:moveFrom w:id="315" w:author="Arjan Kloosterboer" w:date="2017-09-22T04:10:00Z">
        <w:r w:rsidRPr="00DD0F4F">
          <w:rPr>
            <w:noProof/>
            <w:lang w:val="nl-NL"/>
          </w:rPr>
          <w:t xml:space="preserve">Auteur: </w:t>
        </w:r>
        <w:r w:rsidRPr="00DD0F4F">
          <w:rPr>
            <w:noProof/>
            <w:lang w:val="nl-NL"/>
          </w:rPr>
          <w:tab/>
          <w:t>KING</w:t>
        </w:r>
        <w:r w:rsidRPr="00DD0F4F">
          <w:rPr>
            <w:noProof/>
            <w:lang w:val="nl-NL"/>
          </w:rPr>
          <w:br/>
          <w:t xml:space="preserve">Datum: </w:t>
        </w:r>
        <w:r w:rsidRPr="00DD0F4F">
          <w:rPr>
            <w:noProof/>
            <w:lang w:val="nl-NL"/>
          </w:rPr>
          <w:tab/>
        </w:r>
      </w:moveFrom>
      <w:moveFromRangeEnd w:id="313"/>
      <w:del w:id="316" w:author="Arjan Kloosterboer" w:date="2017-09-22T04:10:00Z">
        <w:r w:rsidR="00AB765A">
          <w:rPr>
            <w:noProof/>
            <w:lang w:val="nl-NL"/>
          </w:rPr>
          <w:delText>4 dec</w:delText>
        </w:r>
        <w:r w:rsidR="00001526">
          <w:rPr>
            <w:noProof/>
            <w:lang w:val="nl-NL"/>
          </w:rPr>
          <w:delText>ember</w:delText>
        </w:r>
        <w:r w:rsidR="00DF74C5" w:rsidRPr="00DD0F4F">
          <w:rPr>
            <w:noProof/>
            <w:lang w:val="nl-NL"/>
          </w:rPr>
          <w:delText xml:space="preserve"> 2014</w:delText>
        </w:r>
        <w:r w:rsidR="00474A91" w:rsidRPr="00DD0F4F">
          <w:rPr>
            <w:noProof/>
            <w:lang w:val="nl-NL"/>
          </w:rPr>
          <w:br/>
          <w:delText xml:space="preserve">Versie: </w:delText>
        </w:r>
        <w:r w:rsidR="00474A91" w:rsidRPr="00DD0F4F">
          <w:rPr>
            <w:noProof/>
            <w:lang w:val="nl-NL"/>
          </w:rPr>
          <w:tab/>
        </w:r>
        <w:r w:rsidR="00474A91" w:rsidRPr="00DD0F4F">
          <w:rPr>
            <w:noProof/>
            <w:lang w:val="nl-NL"/>
          </w:rPr>
          <w:tab/>
        </w:r>
        <w:r w:rsidR="00001526">
          <w:rPr>
            <w:noProof/>
            <w:lang w:val="nl-NL"/>
          </w:rPr>
          <w:delText>1.0</w:delText>
        </w:r>
      </w:del>
    </w:p>
    <w:p w14:paraId="41677F96" w14:textId="20323EAD" w:rsidR="0038425A" w:rsidRPr="00DD0F4F" w:rsidRDefault="0038425A">
      <w:pPr>
        <w:rPr>
          <w:rFonts w:asciiTheme="majorHAnsi" w:eastAsiaTheme="majorEastAsia" w:hAnsiTheme="majorHAnsi" w:cstheme="majorBidi"/>
          <w:b/>
          <w:bCs/>
          <w:noProof/>
          <w:color w:val="CC0068"/>
          <w:sz w:val="32"/>
          <w:szCs w:val="28"/>
          <w:lang w:val="nl-NL"/>
        </w:rPr>
      </w:pPr>
      <w:r w:rsidRPr="00DD0F4F">
        <w:rPr>
          <w:noProof/>
          <w:lang w:val="nl-NL"/>
        </w:rPr>
        <w:br w:type="page"/>
      </w:r>
    </w:p>
    <w:p w14:paraId="3A968006" w14:textId="77777777" w:rsidR="0022264C" w:rsidRPr="00BC0BAD" w:rsidRDefault="00103274" w:rsidP="0038425A">
      <w:pPr>
        <w:pStyle w:val="Kop1"/>
        <w:rPr>
          <w:noProof/>
        </w:rPr>
      </w:pPr>
      <w:bookmarkStart w:id="317" w:name="_Toc493816556"/>
      <w:bookmarkStart w:id="318" w:name="_Toc493816675"/>
      <w:r w:rsidRPr="00BC0BAD">
        <w:rPr>
          <w:noProof/>
        </w:rPr>
        <w:lastRenderedPageBreak/>
        <w:t>Inleiding</w:t>
      </w:r>
      <w:bookmarkEnd w:id="317"/>
      <w:bookmarkEnd w:id="318"/>
    </w:p>
    <w:p w14:paraId="3ABA3A8D" w14:textId="77777777" w:rsidR="007838F4" w:rsidRPr="00DD0F4F" w:rsidRDefault="007838F4" w:rsidP="00103274">
      <w:pPr>
        <w:rPr>
          <w:noProof/>
          <w:lang w:val="nl-NL"/>
        </w:rPr>
      </w:pPr>
      <w:r w:rsidRPr="00DD0F4F">
        <w:rPr>
          <w:noProof/>
          <w:lang w:val="nl-NL"/>
        </w:rPr>
        <w:t xml:space="preserve">In 2008-2009 is het RGBZ  opgesteld dat in 2010 is vastgesteld en gepubliceerd. In het gebruik er van door gemeenten, andere overheden en leveranciers zijn diverse (vermeende) tekortkomingen en wensen tot aanpassing gesignaleerd. In 2012 heeft de ‘Werkgroep doorontwikkeling RGBZ’ deze wijzigingsverzoeken beoordeeld. </w:t>
      </w:r>
    </w:p>
    <w:p w14:paraId="1564FAEF" w14:textId="77777777" w:rsidR="0038425A" w:rsidRPr="00DD0F4F" w:rsidRDefault="004217DD" w:rsidP="0038425A">
      <w:pPr>
        <w:rPr>
          <w:noProof/>
          <w:lang w:val="nl-NL"/>
        </w:rPr>
      </w:pPr>
      <w:r w:rsidRPr="00DD0F4F">
        <w:rPr>
          <w:noProof/>
          <w:lang w:val="nl-NL"/>
        </w:rPr>
        <w:t>De werkgroep is vijf maal bijeengeweest</w:t>
      </w:r>
      <w:r w:rsidR="001E1BAB">
        <w:rPr>
          <w:noProof/>
          <w:lang w:val="nl-NL"/>
        </w:rPr>
        <w:t>,</w:t>
      </w:r>
      <w:r w:rsidRPr="00DD0F4F">
        <w:rPr>
          <w:noProof/>
          <w:lang w:val="nl-NL"/>
        </w:rPr>
        <w:t xml:space="preserve"> heeft tussendoor de wijzigingsverzoeken bediscussieerd op Pleio</w:t>
      </w:r>
      <w:r w:rsidR="001E1BAB">
        <w:rPr>
          <w:noProof/>
          <w:lang w:val="nl-NL"/>
        </w:rPr>
        <w:t xml:space="preserve"> en tot slot een conceptversie van het wijzigingsvoorstel opgeleverd</w:t>
      </w:r>
      <w:r w:rsidRPr="00DD0F4F">
        <w:rPr>
          <w:noProof/>
          <w:lang w:val="nl-NL"/>
        </w:rPr>
        <w:t xml:space="preserve">. </w:t>
      </w:r>
      <w:r w:rsidR="009C5412" w:rsidRPr="00DD0F4F">
        <w:rPr>
          <w:noProof/>
          <w:lang w:val="nl-NL"/>
        </w:rPr>
        <w:t>Zie bijlage 1 voor de leden van de werkgroep.</w:t>
      </w:r>
    </w:p>
    <w:p w14:paraId="5DFB4FC8" w14:textId="77777777" w:rsidR="00DF74C5" w:rsidRPr="00DD0F4F" w:rsidRDefault="001E1BAB" w:rsidP="0038425A">
      <w:pPr>
        <w:rPr>
          <w:noProof/>
          <w:lang w:val="nl-NL"/>
        </w:rPr>
      </w:pPr>
      <w:r>
        <w:rPr>
          <w:noProof/>
          <w:lang w:val="nl-NL"/>
        </w:rPr>
        <w:t>H</w:t>
      </w:r>
      <w:r w:rsidR="009C5412" w:rsidRPr="00DD0F4F">
        <w:rPr>
          <w:noProof/>
          <w:lang w:val="nl-NL"/>
        </w:rPr>
        <w:t xml:space="preserve">et wijzigingsvoorstel </w:t>
      </w:r>
      <w:r>
        <w:rPr>
          <w:noProof/>
          <w:lang w:val="nl-NL"/>
        </w:rPr>
        <w:t xml:space="preserve">is vervolgens </w:t>
      </w:r>
      <w:r w:rsidR="00010599" w:rsidRPr="00DD0F4F">
        <w:rPr>
          <w:noProof/>
          <w:lang w:val="nl-NL"/>
        </w:rPr>
        <w:t>beoorde</w:t>
      </w:r>
      <w:r>
        <w:rPr>
          <w:noProof/>
          <w:lang w:val="nl-NL"/>
        </w:rPr>
        <w:t>e</w:t>
      </w:r>
      <w:r w:rsidR="00010599" w:rsidRPr="00DD0F4F">
        <w:rPr>
          <w:noProof/>
          <w:lang w:val="nl-NL"/>
        </w:rPr>
        <w:t>l</w:t>
      </w:r>
      <w:r>
        <w:rPr>
          <w:noProof/>
          <w:lang w:val="nl-NL"/>
        </w:rPr>
        <w:t>d</w:t>
      </w:r>
      <w:r w:rsidR="00010599" w:rsidRPr="00DD0F4F">
        <w:rPr>
          <w:noProof/>
          <w:lang w:val="nl-NL"/>
        </w:rPr>
        <w:t xml:space="preserve"> door de Expertgroep Informatiemodellen. </w:t>
      </w:r>
      <w:r w:rsidR="00290BCA">
        <w:rPr>
          <w:noProof/>
          <w:lang w:val="nl-NL"/>
        </w:rPr>
        <w:t>Daarna is</w:t>
      </w:r>
      <w:r w:rsidR="00DF74C5" w:rsidRPr="00DD0F4F">
        <w:rPr>
          <w:noProof/>
          <w:lang w:val="nl-NL"/>
        </w:rPr>
        <w:t xml:space="preserve"> de </w:t>
      </w:r>
      <w:r w:rsidR="0076453B" w:rsidRPr="00DD0F4F">
        <w:rPr>
          <w:noProof/>
          <w:lang w:val="nl-NL"/>
        </w:rPr>
        <w:t xml:space="preserve"> harmonisering </w:t>
      </w:r>
      <w:r w:rsidR="00DF74C5" w:rsidRPr="00DD0F4F">
        <w:rPr>
          <w:noProof/>
          <w:lang w:val="nl-NL"/>
        </w:rPr>
        <w:t>verwerkt van</w:t>
      </w:r>
      <w:r w:rsidR="0076453B" w:rsidRPr="00DD0F4F">
        <w:rPr>
          <w:noProof/>
          <w:lang w:val="nl-NL"/>
        </w:rPr>
        <w:t xml:space="preserve"> het Toepassingsprofiel </w:t>
      </w:r>
      <w:r w:rsidR="00290BCA">
        <w:rPr>
          <w:noProof/>
          <w:lang w:val="nl-NL"/>
        </w:rPr>
        <w:t xml:space="preserve">Metadatering </w:t>
      </w:r>
      <w:r w:rsidR="0076453B" w:rsidRPr="00DD0F4F">
        <w:rPr>
          <w:noProof/>
          <w:lang w:val="nl-NL"/>
        </w:rPr>
        <w:t>Lokale Overheden (een informatiemodel voor metadatering van ‘rec</w:t>
      </w:r>
      <w:r w:rsidR="003D1807" w:rsidRPr="00DD0F4F">
        <w:rPr>
          <w:noProof/>
          <w:lang w:val="nl-NL"/>
        </w:rPr>
        <w:t>o</w:t>
      </w:r>
      <w:r w:rsidR="0076453B" w:rsidRPr="00DD0F4F">
        <w:rPr>
          <w:noProof/>
          <w:lang w:val="nl-NL"/>
        </w:rPr>
        <w:t xml:space="preserve">rds’ cq. archiefbescheiden) met het RGBZ. </w:t>
      </w:r>
      <w:r w:rsidR="00DF74C5" w:rsidRPr="00DD0F4F">
        <w:rPr>
          <w:noProof/>
          <w:lang w:val="nl-NL"/>
        </w:rPr>
        <w:t xml:space="preserve">Tevens is het RGBZ afgestemd op de concept-versie </w:t>
      </w:r>
      <w:r w:rsidR="003D1807" w:rsidRPr="00DD0F4F">
        <w:rPr>
          <w:noProof/>
          <w:lang w:val="nl-NL"/>
        </w:rPr>
        <w:t xml:space="preserve">2.1 </w:t>
      </w:r>
      <w:r w:rsidR="00DF74C5" w:rsidRPr="00DD0F4F">
        <w:rPr>
          <w:noProof/>
          <w:lang w:val="nl-NL"/>
        </w:rPr>
        <w:t xml:space="preserve">van het informatiemodel van de ZTC 2. Voortschrijdend inzicht en opmerkingen van gemeenten en leveranciers hebben tevens geleid tot </w:t>
      </w:r>
      <w:r w:rsidR="00290BCA">
        <w:rPr>
          <w:noProof/>
          <w:lang w:val="nl-NL"/>
        </w:rPr>
        <w:t xml:space="preserve">verdere </w:t>
      </w:r>
      <w:r w:rsidR="00DF74C5" w:rsidRPr="00DD0F4F">
        <w:rPr>
          <w:noProof/>
          <w:lang w:val="nl-NL"/>
        </w:rPr>
        <w:t xml:space="preserve">verbetering.  </w:t>
      </w:r>
      <w:r w:rsidR="00290BCA">
        <w:rPr>
          <w:noProof/>
          <w:lang w:val="nl-NL"/>
        </w:rPr>
        <w:t xml:space="preserve">Een en ander is besproken in meerdere bijeenkomsten van de Expertgroep Informatiemodellen. </w:t>
      </w:r>
      <w:r w:rsidR="00290BCA" w:rsidRPr="00DD0F4F">
        <w:rPr>
          <w:noProof/>
          <w:lang w:val="nl-NL"/>
        </w:rPr>
        <w:t>Zie bijlage 1 voor de leden.</w:t>
      </w:r>
    </w:p>
    <w:p w14:paraId="0D3084E6" w14:textId="77777777" w:rsidR="00010599" w:rsidRPr="00DD0F4F" w:rsidRDefault="0045482E" w:rsidP="001D6BEB">
      <w:pPr>
        <w:rPr>
          <w:noProof/>
          <w:lang w:val="nl-NL"/>
        </w:rPr>
      </w:pPr>
      <w:r>
        <w:rPr>
          <w:noProof/>
          <w:lang w:val="nl-NL"/>
        </w:rPr>
        <w:t>D</w:t>
      </w:r>
      <w:r w:rsidRPr="00DD0F4F">
        <w:rPr>
          <w:noProof/>
          <w:lang w:val="nl-NL"/>
        </w:rPr>
        <w:t xml:space="preserve">eze </w:t>
      </w:r>
      <w:r>
        <w:rPr>
          <w:noProof/>
          <w:lang w:val="nl-NL"/>
        </w:rPr>
        <w:t>document</w:t>
      </w:r>
      <w:r w:rsidRPr="00DD0F4F">
        <w:rPr>
          <w:noProof/>
          <w:lang w:val="nl-NL"/>
        </w:rPr>
        <w:t>versie</w:t>
      </w:r>
      <w:r>
        <w:rPr>
          <w:noProof/>
          <w:lang w:val="nl-NL"/>
        </w:rPr>
        <w:t xml:space="preserve"> betreft het </w:t>
      </w:r>
      <w:r w:rsidRPr="00DD0F4F">
        <w:rPr>
          <w:noProof/>
          <w:lang w:val="nl-NL"/>
        </w:rPr>
        <w:t>door de</w:t>
      </w:r>
      <w:r>
        <w:rPr>
          <w:noProof/>
          <w:lang w:val="nl-NL"/>
        </w:rPr>
        <w:t xml:space="preserve"> Regiegroep Gegevens- en Berichtenstandaarden op 4 december 2014 vastgestelde document.</w:t>
      </w:r>
      <w:r w:rsidR="001D6BEB">
        <w:rPr>
          <w:noProof/>
          <w:lang w:val="nl-NL"/>
        </w:rPr>
        <w:t xml:space="preserve"> Dit is de </w:t>
      </w:r>
      <w:r w:rsidR="00010599" w:rsidRPr="00DD0F4F">
        <w:rPr>
          <w:noProof/>
          <w:lang w:val="nl-NL"/>
        </w:rPr>
        <w:t>door de Expertgroep</w:t>
      </w:r>
      <w:r w:rsidR="00DF74C5" w:rsidRPr="00DD0F4F">
        <w:rPr>
          <w:noProof/>
          <w:lang w:val="nl-NL"/>
        </w:rPr>
        <w:t xml:space="preserve"> Informatiemodellen</w:t>
      </w:r>
      <w:r w:rsidR="00290BCA">
        <w:rPr>
          <w:noProof/>
          <w:lang w:val="nl-NL"/>
        </w:rPr>
        <w:t xml:space="preserve"> </w:t>
      </w:r>
      <w:r w:rsidR="00232F6E">
        <w:rPr>
          <w:noProof/>
          <w:lang w:val="nl-NL"/>
        </w:rPr>
        <w:t xml:space="preserve">op 27 november 2014 goedgekeurde versie waarin de bij die goedkeuring besproken aanpassingen verwerkt zijn. </w:t>
      </w:r>
      <w:r w:rsidR="001D6BEB">
        <w:rPr>
          <w:noProof/>
          <w:lang w:val="nl-NL"/>
        </w:rPr>
        <w:t>Met</w:t>
      </w:r>
      <w:r w:rsidR="00290BCA">
        <w:rPr>
          <w:noProof/>
          <w:lang w:val="nl-NL"/>
        </w:rPr>
        <w:t xml:space="preserve"> de Regiegroep Gegevens- en Berichtenstandaarden</w:t>
      </w:r>
      <w:r w:rsidR="00232F6E">
        <w:rPr>
          <w:noProof/>
          <w:lang w:val="nl-NL"/>
        </w:rPr>
        <w:t xml:space="preserve"> </w:t>
      </w:r>
      <w:r w:rsidR="001D6BEB">
        <w:rPr>
          <w:noProof/>
          <w:lang w:val="nl-NL"/>
        </w:rPr>
        <w:t>is</w:t>
      </w:r>
      <w:r w:rsidR="00290BCA">
        <w:rPr>
          <w:noProof/>
          <w:lang w:val="nl-NL"/>
        </w:rPr>
        <w:t xml:space="preserve"> afgestemd in welk tijdsbestek de </w:t>
      </w:r>
      <w:r w:rsidR="00010599" w:rsidRPr="00DD0F4F">
        <w:rPr>
          <w:noProof/>
          <w:lang w:val="nl-NL"/>
        </w:rPr>
        <w:t xml:space="preserve">wijzigingen verwerkt worden tot een nieuw </w:t>
      </w:r>
      <w:r w:rsidR="00290BCA">
        <w:rPr>
          <w:noProof/>
          <w:lang w:val="nl-NL"/>
        </w:rPr>
        <w:t xml:space="preserve">vast te stellen </w:t>
      </w:r>
      <w:r w:rsidR="00010599" w:rsidRPr="00DD0F4F">
        <w:rPr>
          <w:noProof/>
          <w:lang w:val="nl-NL"/>
        </w:rPr>
        <w:t xml:space="preserve">versie van het RGBZ. Daarbij wordt nauw afgestemd met het versiebeheer van aanpalende standaarden zoals StUF-Zaken, </w:t>
      </w:r>
      <w:r w:rsidR="00290BCA">
        <w:rPr>
          <w:noProof/>
          <w:lang w:val="nl-NL"/>
        </w:rPr>
        <w:t>Im</w:t>
      </w:r>
      <w:r w:rsidR="00010599" w:rsidRPr="00DD0F4F">
        <w:rPr>
          <w:noProof/>
          <w:lang w:val="nl-NL"/>
        </w:rPr>
        <w:t xml:space="preserve">ZTC, StUF-ZTC, de </w:t>
      </w:r>
      <w:r w:rsidR="00290BCA" w:rsidRPr="00DD0F4F">
        <w:rPr>
          <w:noProof/>
          <w:lang w:val="nl-NL"/>
        </w:rPr>
        <w:t>Z</w:t>
      </w:r>
      <w:r w:rsidR="00290BCA">
        <w:rPr>
          <w:noProof/>
          <w:lang w:val="nl-NL"/>
        </w:rPr>
        <w:t>aak</w:t>
      </w:r>
      <w:r w:rsidR="00010599" w:rsidRPr="00DD0F4F">
        <w:rPr>
          <w:noProof/>
          <w:lang w:val="nl-NL"/>
        </w:rPr>
        <w:t>-D</w:t>
      </w:r>
      <w:r w:rsidR="00290BCA">
        <w:rPr>
          <w:noProof/>
          <w:lang w:val="nl-NL"/>
        </w:rPr>
        <w:t>ocument</w:t>
      </w:r>
      <w:r w:rsidR="00010599" w:rsidRPr="00DD0F4F">
        <w:rPr>
          <w:noProof/>
          <w:lang w:val="nl-NL"/>
        </w:rPr>
        <w:t xml:space="preserve">-services, het RSGB en StUF-BG. </w:t>
      </w:r>
      <w:r w:rsidR="00290BCA">
        <w:rPr>
          <w:noProof/>
          <w:lang w:val="nl-NL"/>
        </w:rPr>
        <w:t>Hierb</w:t>
      </w:r>
      <w:r w:rsidR="00010599" w:rsidRPr="00DD0F4F">
        <w:rPr>
          <w:noProof/>
          <w:lang w:val="nl-NL"/>
        </w:rPr>
        <w:t>ij worden betrokken de diverse gremia rond deze standaarden, gemeenten en leveranciers.</w:t>
      </w:r>
      <w:r w:rsidR="001D6BEB">
        <w:rPr>
          <w:noProof/>
          <w:lang w:val="nl-NL"/>
        </w:rPr>
        <w:t xml:space="preserve"> </w:t>
      </w:r>
      <w:r w:rsidR="002C3030">
        <w:rPr>
          <w:noProof/>
          <w:lang w:val="nl-NL"/>
        </w:rPr>
        <w:t xml:space="preserve">Afgesproken is dat het wijzigingsvoorstel nog aangepast kan worden indien </w:t>
      </w:r>
      <w:r w:rsidR="002C3030" w:rsidRPr="002C3030">
        <w:rPr>
          <w:noProof/>
          <w:lang w:val="nl-NL"/>
        </w:rPr>
        <w:t>indien blijkt dat een wijzigingsvoorstel niet correct verwerkt is</w:t>
      </w:r>
      <w:r w:rsidR="002C3030">
        <w:rPr>
          <w:noProof/>
          <w:lang w:val="nl-NL"/>
        </w:rPr>
        <w:t xml:space="preserve">, </w:t>
      </w:r>
      <w:r w:rsidR="002C3030" w:rsidRPr="002C3030">
        <w:rPr>
          <w:noProof/>
          <w:lang w:val="nl-NL"/>
        </w:rPr>
        <w:t>indien uit de ‘verStUFfing’ blijkt dat het R</w:t>
      </w:r>
      <w:r w:rsidR="002C3030">
        <w:rPr>
          <w:noProof/>
          <w:lang w:val="nl-NL"/>
        </w:rPr>
        <w:t xml:space="preserve">GBZ niet correct is, indien aansluiting op (het ontwerp van) de nieuwe Selectielijst </w:t>
      </w:r>
      <w:r w:rsidR="002C3030" w:rsidRPr="002C3030">
        <w:rPr>
          <w:noProof/>
          <w:lang w:val="nl-NL"/>
        </w:rPr>
        <w:t>Archiefbescheiden Gemeenten</w:t>
      </w:r>
      <w:r w:rsidR="002C3030">
        <w:rPr>
          <w:noProof/>
          <w:lang w:val="nl-NL"/>
        </w:rPr>
        <w:t xml:space="preserve"> dit vereist en/of indien aansluiting op </w:t>
      </w:r>
      <w:r w:rsidR="002C3030" w:rsidRPr="002C3030">
        <w:rPr>
          <w:noProof/>
          <w:lang w:val="nl-NL"/>
        </w:rPr>
        <w:t>een nieuwe versie van het RSGB</w:t>
      </w:r>
      <w:r w:rsidR="002C3030">
        <w:rPr>
          <w:noProof/>
          <w:lang w:val="nl-NL"/>
        </w:rPr>
        <w:t xml:space="preserve"> dit vereist. </w:t>
      </w:r>
      <w:r w:rsidR="001D6BEB">
        <w:rPr>
          <w:noProof/>
          <w:lang w:val="nl-NL"/>
        </w:rPr>
        <w:t>Zie hiervoor de stukken en verslaglegging van de vergadering van de Regiegroep Gegevens- en Berichtenstandaarden van 4-12-2014.</w:t>
      </w:r>
    </w:p>
    <w:p w14:paraId="19672BD9" w14:textId="77777777" w:rsidR="00010599" w:rsidRPr="00DD0F4F" w:rsidRDefault="00010599" w:rsidP="0038425A">
      <w:pPr>
        <w:rPr>
          <w:noProof/>
          <w:lang w:val="nl-NL"/>
        </w:rPr>
      </w:pPr>
      <w:r w:rsidRPr="00DD0F4F">
        <w:rPr>
          <w:noProof/>
          <w:lang w:val="nl-NL"/>
        </w:rPr>
        <w:t xml:space="preserve">Veel van de ingediende wijzigingsverzoeken zijn gehonoreerd. Deze verzoeken, de consequenties daarvan voor het RGBZ en de motivering daarvoor, treft u aan in hoofdstuk 2. </w:t>
      </w:r>
      <w:r w:rsidR="006B6695" w:rsidRPr="00DD0F4F">
        <w:rPr>
          <w:noProof/>
          <w:lang w:val="nl-NL"/>
        </w:rPr>
        <w:t xml:space="preserve">De wijzigingen t.o.v. RGBZ 1.0 zijn daarin gemarkeerd (rood in de pdf-versie). </w:t>
      </w:r>
      <w:r w:rsidRPr="00DD0F4F">
        <w:rPr>
          <w:noProof/>
          <w:lang w:val="nl-NL"/>
        </w:rPr>
        <w:t xml:space="preserve">De inhoudsopgave van hoofdstuk 2 geeft een impressie van de onderwerpen waarop de wijzigingen betrekking hebben. </w:t>
      </w:r>
      <w:r w:rsidR="00290BCA">
        <w:rPr>
          <w:noProof/>
          <w:lang w:val="nl-NL"/>
        </w:rPr>
        <w:t>In bijlage 2 geven we een opsomming van de wijzigingen per objecttype.</w:t>
      </w:r>
      <w:r w:rsidRPr="00DD0F4F">
        <w:rPr>
          <w:noProof/>
          <w:lang w:val="nl-NL"/>
        </w:rPr>
        <w:br/>
        <w:t>De niet gehonoreerde verzoeken motiveren we in hoofdstuk 3.</w:t>
      </w:r>
    </w:p>
    <w:p w14:paraId="2609D177" w14:textId="77777777" w:rsidR="00010599" w:rsidRPr="00DD0F4F" w:rsidRDefault="00010599" w:rsidP="0038425A">
      <w:pPr>
        <w:rPr>
          <w:noProof/>
          <w:lang w:val="nl-NL"/>
        </w:rPr>
      </w:pPr>
      <w:r w:rsidRPr="00DD0F4F">
        <w:rPr>
          <w:noProof/>
          <w:lang w:val="nl-NL"/>
        </w:rPr>
        <w:t xml:space="preserve">Voor vragen en opmerkingen naar aanleiding van dit wijzigingsvoorstel kunt u zich wenden tot KING, de </w:t>
      </w:r>
      <w:r w:rsidR="001E1BAB">
        <w:rPr>
          <w:noProof/>
          <w:lang w:val="nl-NL"/>
        </w:rPr>
        <w:t>afdeling</w:t>
      </w:r>
      <w:r w:rsidR="001E1BAB" w:rsidRPr="00DD0F4F">
        <w:rPr>
          <w:noProof/>
          <w:lang w:val="nl-NL"/>
        </w:rPr>
        <w:t xml:space="preserve"> </w:t>
      </w:r>
      <w:r w:rsidRPr="00DD0F4F">
        <w:rPr>
          <w:noProof/>
          <w:lang w:val="nl-NL"/>
        </w:rPr>
        <w:t>e-Diensten</w:t>
      </w:r>
      <w:r w:rsidR="001E1BAB">
        <w:rPr>
          <w:noProof/>
          <w:lang w:val="nl-NL"/>
        </w:rPr>
        <w:t>, het team Gegevens- en Berichtenstandaarden</w:t>
      </w:r>
      <w:r w:rsidRPr="00DD0F4F">
        <w:rPr>
          <w:noProof/>
          <w:lang w:val="nl-NL"/>
        </w:rPr>
        <w:t xml:space="preserve">. </w:t>
      </w:r>
    </w:p>
    <w:p w14:paraId="61B58D75" w14:textId="77777777" w:rsidR="0038425A" w:rsidRPr="00DD0F4F" w:rsidRDefault="0038425A" w:rsidP="0038425A">
      <w:pPr>
        <w:rPr>
          <w:noProof/>
          <w:lang w:val="nl-NL"/>
        </w:rPr>
      </w:pPr>
      <w:r w:rsidRPr="00DD0F4F">
        <w:rPr>
          <w:noProof/>
          <w:lang w:val="nl-NL"/>
        </w:rPr>
        <w:br w:type="page"/>
      </w:r>
    </w:p>
    <w:p w14:paraId="0D00A96F" w14:textId="77777777" w:rsidR="0038425A" w:rsidRDefault="00103274" w:rsidP="0038425A">
      <w:pPr>
        <w:pStyle w:val="Kop1"/>
        <w:rPr>
          <w:noProof/>
        </w:rPr>
      </w:pPr>
      <w:bookmarkStart w:id="319" w:name="_Toc493816557"/>
      <w:bookmarkStart w:id="320" w:name="_Toc493816676"/>
      <w:r w:rsidRPr="00BC0BAD">
        <w:rPr>
          <w:noProof/>
        </w:rPr>
        <w:lastRenderedPageBreak/>
        <w:t>Wijzigingen</w:t>
      </w:r>
      <w:bookmarkEnd w:id="319"/>
      <w:bookmarkEnd w:id="320"/>
    </w:p>
    <w:p w14:paraId="6D70B853" w14:textId="77777777" w:rsidR="00CF5C11" w:rsidRDefault="00CC4555" w:rsidP="0044638F">
      <w:r w:rsidRPr="00DD0F4F">
        <w:rPr>
          <w:lang w:val="nl-NL"/>
        </w:rPr>
        <w:t xml:space="preserve">In de volgende paragrafen specificeren we </w:t>
      </w:r>
      <w:r w:rsidR="00010599" w:rsidRPr="00DD0F4F">
        <w:rPr>
          <w:lang w:val="nl-NL"/>
        </w:rPr>
        <w:t xml:space="preserve">per objecttype </w:t>
      </w:r>
      <w:r w:rsidRPr="00DD0F4F">
        <w:rPr>
          <w:lang w:val="nl-NL"/>
        </w:rPr>
        <w:t xml:space="preserve">de voorgestelde wijzigingen op het RGBZ versie 1.0. Het resultaat qua diagram </w:t>
      </w:r>
      <w:r w:rsidR="00CF5C11" w:rsidRPr="00DD0F4F">
        <w:rPr>
          <w:lang w:val="nl-NL"/>
        </w:rPr>
        <w:t>vermelden we op de volgende bladzij</w:t>
      </w:r>
      <w:r w:rsidRPr="00DD0F4F">
        <w:rPr>
          <w:lang w:val="nl-NL"/>
        </w:rPr>
        <w:t>.</w:t>
      </w:r>
      <w:r w:rsidR="00CF5C11" w:rsidRPr="00DD0F4F">
        <w:rPr>
          <w:lang w:val="nl-NL"/>
        </w:rPr>
        <w:t xml:space="preserve"> </w:t>
      </w:r>
      <w:r w:rsidR="00CF5C11">
        <w:t>De wijzigingen betreffen op hoofdlijnen:</w:t>
      </w:r>
    </w:p>
    <w:p w14:paraId="185C406A" w14:textId="57F9EEB7" w:rsidR="00594431" w:rsidRDefault="00CF5C11" w:rsidP="00594431">
      <w:pPr>
        <w:pStyle w:val="Lijstalinea"/>
        <w:numPr>
          <w:ilvl w:val="0"/>
          <w:numId w:val="11"/>
        </w:numPr>
      </w:pPr>
      <w:r w:rsidRPr="00DD0F4F">
        <w:rPr>
          <w:lang w:val="nl-NL"/>
        </w:rPr>
        <w:t>Aanscherping zaak, deelzaak en gerelateerde zaak;</w:t>
      </w:r>
      <w:r w:rsidRPr="00DD0F4F">
        <w:rPr>
          <w:lang w:val="nl-NL"/>
        </w:rPr>
        <w:br/>
        <w:t xml:space="preserve">In de praktijk blijkt het niet eenduidig te zijn wat het begin en einde van een zaak vormt, wanneer deelzaken toegepast worden en wat de rol is van gerelateerde zaken. De ene organisatie gaat daar anders mee om dan de andere. Bij </w:t>
      </w:r>
      <w:r w:rsidR="00362A29" w:rsidRPr="00DD0F4F">
        <w:rPr>
          <w:lang w:val="nl-NL"/>
        </w:rPr>
        <w:t xml:space="preserve">de uitwisseling van informatie over zaken en bij </w:t>
      </w:r>
      <w:r w:rsidRPr="00DD0F4F">
        <w:rPr>
          <w:lang w:val="nl-NL"/>
        </w:rPr>
        <w:t xml:space="preserve">het samenwerken aan zaken in ketens kan dit tot problemen leiden. </w:t>
      </w:r>
      <w:r w:rsidR="001B73B7" w:rsidRPr="00DD0F4F">
        <w:rPr>
          <w:lang w:val="nl-NL"/>
        </w:rPr>
        <w:t xml:space="preserve">Het model, definities en toelichtingen hebben we hierop aangepast en aangescherpt (zie vooral par. </w:t>
      </w:r>
      <w:r w:rsidR="00DA5D93">
        <w:fldChar w:fldCharType="begin"/>
      </w:r>
      <w:r w:rsidR="001B73B7" w:rsidRPr="00DD0F4F">
        <w:rPr>
          <w:lang w:val="nl-NL"/>
        </w:rPr>
        <w:instrText xml:space="preserve"> REF _Ref361129776 \r \h </w:instrText>
      </w:r>
      <w:r w:rsidR="00DA5D93">
        <w:fldChar w:fldCharType="separate"/>
      </w:r>
      <w:r w:rsidR="001D4541">
        <w:rPr>
          <w:lang w:val="nl-NL"/>
        </w:rPr>
        <w:t>2.</w:t>
      </w:r>
      <w:del w:id="321" w:author="Arjan Kloosterboer" w:date="2017-09-22T04:10:00Z">
        <w:r w:rsidR="001B73B7">
          <w:delText>1</w:delText>
        </w:r>
        <w:r w:rsidR="0028159F">
          <w:delText>3</w:delText>
        </w:r>
      </w:del>
      <w:ins w:id="322" w:author="Arjan Kloosterboer" w:date="2017-09-22T04:10:00Z">
        <w:r w:rsidR="001D4541">
          <w:rPr>
            <w:lang w:val="nl-NL"/>
          </w:rPr>
          <w:t>14</w:t>
        </w:r>
      </w:ins>
      <w:r w:rsidR="001D4541">
        <w:rPr>
          <w:lang w:val="nl-NL"/>
        </w:rPr>
        <w:t>.1</w:t>
      </w:r>
      <w:r w:rsidR="00DA5D93">
        <w:fldChar w:fldCharType="end"/>
      </w:r>
      <w:r w:rsidR="001B73B7">
        <w:t>).</w:t>
      </w:r>
    </w:p>
    <w:p w14:paraId="261FEA84" w14:textId="77777777" w:rsidR="00594431" w:rsidRDefault="00F04EBE" w:rsidP="00594431">
      <w:pPr>
        <w:pStyle w:val="Lijstalinea"/>
        <w:numPr>
          <w:ilvl w:val="0"/>
          <w:numId w:val="11"/>
        </w:numPr>
        <w:rPr>
          <w:lang w:val="nl-NL"/>
        </w:rPr>
      </w:pPr>
      <w:r w:rsidRPr="00DD0F4F">
        <w:rPr>
          <w:lang w:val="nl-NL"/>
        </w:rPr>
        <w:t>Unieke aanduidingen van objecttypen;</w:t>
      </w:r>
      <w:r w:rsidRPr="00DD0F4F">
        <w:rPr>
          <w:lang w:val="nl-NL"/>
        </w:rPr>
        <w:br/>
        <w:t xml:space="preserve">Meerdere objecttypen bleken slechts een unieke aanduiding te hebben binnen een zaakbehandelende organisatie maar niet in ketens van samenwerkende organisaties. Alle objecttypen hebben we voorzien van landelijk unieke aanduidingen. </w:t>
      </w:r>
      <w:r w:rsidR="004F5D06" w:rsidRPr="00DD0F4F">
        <w:rPr>
          <w:lang w:val="nl-NL"/>
        </w:rPr>
        <w:t>Dit betreft met name ZAAK</w:t>
      </w:r>
      <w:r w:rsidR="000D1EE5" w:rsidRPr="00DD0F4F">
        <w:rPr>
          <w:lang w:val="nl-NL"/>
        </w:rPr>
        <w:t>,</w:t>
      </w:r>
      <w:r w:rsidR="004F5D06" w:rsidRPr="00DD0F4F">
        <w:rPr>
          <w:lang w:val="nl-NL"/>
        </w:rPr>
        <w:t xml:space="preserve"> INFORMATIEOBJECT</w:t>
      </w:r>
      <w:r w:rsidR="000D1EE5" w:rsidRPr="00DD0F4F">
        <w:rPr>
          <w:lang w:val="nl-NL"/>
        </w:rPr>
        <w:t>, ORGANISATORISCHE EENHEID  en MEDEWERKER</w:t>
      </w:r>
      <w:r w:rsidR="004F5D06" w:rsidRPr="00DD0F4F">
        <w:rPr>
          <w:lang w:val="nl-NL"/>
        </w:rPr>
        <w:t>.</w:t>
      </w:r>
    </w:p>
    <w:p w14:paraId="317492C9" w14:textId="2A47CF0E" w:rsidR="00594431" w:rsidRDefault="00540B4C" w:rsidP="00594431">
      <w:pPr>
        <w:pStyle w:val="Lijstalinea"/>
        <w:numPr>
          <w:ilvl w:val="0"/>
          <w:numId w:val="11"/>
        </w:numPr>
      </w:pPr>
      <w:r w:rsidRPr="00DD0F4F">
        <w:rPr>
          <w:lang w:val="nl-NL"/>
        </w:rPr>
        <w:t>Aansluiting op de ‘Baseline Informatiehuishouding’;</w:t>
      </w:r>
      <w:r w:rsidRPr="00DD0F4F">
        <w:rPr>
          <w:lang w:val="nl-NL"/>
        </w:rPr>
        <w:br/>
      </w:r>
      <w:r w:rsidR="00853DF5" w:rsidRPr="00DD0F4F">
        <w:rPr>
          <w:lang w:val="nl-NL"/>
        </w:rPr>
        <w:t xml:space="preserve">Consequenties hiervan voor het RGBZ zijn de wijziging van het begrip ‘document’ in ‘informatieobject’ en helderheid over de archiefstatus van </w:t>
      </w:r>
      <w:r w:rsidR="00BE705A" w:rsidRPr="00DD0F4F">
        <w:rPr>
          <w:lang w:val="nl-NL"/>
        </w:rPr>
        <w:t>zaakdossiers</w:t>
      </w:r>
      <w:r w:rsidR="0073024E" w:rsidRPr="00DD0F4F">
        <w:rPr>
          <w:lang w:val="nl-NL"/>
        </w:rPr>
        <w:t xml:space="preserve"> en van individuele informatieobjecten (indien het archiefregime daarvan afwijkt van dat van de zaak)</w:t>
      </w:r>
      <w:r w:rsidR="00853DF5" w:rsidRPr="00DD0F4F">
        <w:rPr>
          <w:lang w:val="nl-NL"/>
        </w:rPr>
        <w:t>, niet alleen na afloop maak ook gedurende de behandeling van een zaak</w:t>
      </w:r>
      <w:r w:rsidR="00BE705A" w:rsidRPr="00DD0F4F">
        <w:rPr>
          <w:lang w:val="nl-NL"/>
        </w:rPr>
        <w:t xml:space="preserve"> (zie vooral par. </w:t>
      </w:r>
      <w:r w:rsidR="00DA5D93">
        <w:fldChar w:fldCharType="begin"/>
      </w:r>
      <w:r w:rsidR="00BE705A" w:rsidRPr="00DD0F4F">
        <w:rPr>
          <w:lang w:val="nl-NL"/>
        </w:rPr>
        <w:instrText xml:space="preserve"> REF _Ref361133953 \r \h </w:instrText>
      </w:r>
      <w:r w:rsidR="00DA5D93">
        <w:fldChar w:fldCharType="separate"/>
      </w:r>
      <w:r w:rsidR="001D4541">
        <w:rPr>
          <w:lang w:val="nl-NL"/>
        </w:rPr>
        <w:t>2.</w:t>
      </w:r>
      <w:del w:id="323" w:author="Arjan Kloosterboer" w:date="2017-09-22T04:10:00Z">
        <w:r w:rsidR="002D46B6">
          <w:delText>1</w:delText>
        </w:r>
        <w:r w:rsidR="0028159F">
          <w:delText>3</w:delText>
        </w:r>
      </w:del>
      <w:ins w:id="324" w:author="Arjan Kloosterboer" w:date="2017-09-22T04:10:00Z">
        <w:r w:rsidR="001D4541">
          <w:rPr>
            <w:lang w:val="nl-NL"/>
          </w:rPr>
          <w:t>14</w:t>
        </w:r>
      </w:ins>
      <w:r w:rsidR="001D4541">
        <w:rPr>
          <w:lang w:val="nl-NL"/>
        </w:rPr>
        <w:t>.2</w:t>
      </w:r>
      <w:r w:rsidR="00DA5D93">
        <w:fldChar w:fldCharType="end"/>
      </w:r>
      <w:r w:rsidR="002D46B6">
        <w:t xml:space="preserve"> en 2.5</w:t>
      </w:r>
      <w:r w:rsidR="0073024E">
        <w:t>.4</w:t>
      </w:r>
      <w:r w:rsidR="00BE705A">
        <w:t>)</w:t>
      </w:r>
      <w:r w:rsidR="00853DF5">
        <w:t>.</w:t>
      </w:r>
    </w:p>
    <w:p w14:paraId="602FF1C6" w14:textId="77777777" w:rsidR="00594431" w:rsidRDefault="00853DF5" w:rsidP="00594431">
      <w:pPr>
        <w:pStyle w:val="Lijstalinea"/>
        <w:numPr>
          <w:ilvl w:val="0"/>
          <w:numId w:val="11"/>
        </w:numPr>
        <w:rPr>
          <w:lang w:val="nl-NL"/>
        </w:rPr>
      </w:pPr>
      <w:r w:rsidRPr="00DD0F4F">
        <w:rPr>
          <w:lang w:val="nl-NL"/>
        </w:rPr>
        <w:t xml:space="preserve">Harmonisatie met het Toepassingsprofiel </w:t>
      </w:r>
      <w:r w:rsidR="00AD41B5">
        <w:rPr>
          <w:lang w:val="nl-NL"/>
        </w:rPr>
        <w:t>Metadatering Lokale Overheden (TM</w:t>
      </w:r>
      <w:r w:rsidRPr="00DD0F4F">
        <w:rPr>
          <w:lang w:val="nl-NL"/>
        </w:rPr>
        <w:t>LO);</w:t>
      </w:r>
      <w:r w:rsidRPr="00DD0F4F">
        <w:rPr>
          <w:lang w:val="nl-NL"/>
        </w:rPr>
        <w:br/>
        <w:t>Het T</w:t>
      </w:r>
      <w:r w:rsidR="00AD41B5">
        <w:rPr>
          <w:lang w:val="nl-NL"/>
        </w:rPr>
        <w:t>M</w:t>
      </w:r>
      <w:r w:rsidRPr="00DD0F4F">
        <w:rPr>
          <w:lang w:val="nl-NL"/>
        </w:rPr>
        <w:t>LO specificeert metagegevens van ‘records’ (archiefbescheiden) en kan beschouwd worden als een informatiemodel voor records. Zaakdossiers en informatieobjecten worden vanuit archiveringsoptiek  gedurende en bij afronding van een zaak records. Door het RGBZ en het T</w:t>
      </w:r>
      <w:r w:rsidR="00AD41B5">
        <w:rPr>
          <w:lang w:val="nl-NL"/>
        </w:rPr>
        <w:t>M</w:t>
      </w:r>
      <w:r w:rsidRPr="00DD0F4F">
        <w:rPr>
          <w:lang w:val="nl-NL"/>
        </w:rPr>
        <w:t xml:space="preserve">LO met elkaar te harmoniseren bereiken we een naadloze aansluiting van het zaakgericht werken op de archivering. </w:t>
      </w:r>
      <w:r w:rsidR="00310A16" w:rsidRPr="00DD0F4F">
        <w:rPr>
          <w:lang w:val="nl-NL"/>
        </w:rPr>
        <w:t>Uit oogpunt van deze harmonisatie hebben we</w:t>
      </w:r>
      <w:r w:rsidR="00475B8B" w:rsidRPr="00DD0F4F">
        <w:rPr>
          <w:lang w:val="nl-NL"/>
        </w:rPr>
        <w:t xml:space="preserve">, in aanvulling op de aanpassingen ad. c, </w:t>
      </w:r>
      <w:r w:rsidR="00310A16" w:rsidRPr="00DD0F4F">
        <w:rPr>
          <w:lang w:val="nl-NL"/>
        </w:rPr>
        <w:t xml:space="preserve"> de attribuutsoort ‘Gebruiksrechten’ toegevoegd aan INFORMATIEOBJECT en</w:t>
      </w:r>
      <w:r w:rsidR="0073024E" w:rsidRPr="00DD0F4F">
        <w:rPr>
          <w:lang w:val="nl-NL"/>
        </w:rPr>
        <w:t xml:space="preserve"> de attributen Status en Versie verplaatst van ENKELVOUDI</w:t>
      </w:r>
      <w:r w:rsidR="005A51A1" w:rsidRPr="00DD0F4F">
        <w:rPr>
          <w:lang w:val="nl-NL"/>
        </w:rPr>
        <w:t>G INFORMATIEOBJECT naar INFORMATIEOBJECT.</w:t>
      </w:r>
    </w:p>
    <w:p w14:paraId="2A5B2115" w14:textId="77777777" w:rsidR="00594431" w:rsidRDefault="002D7669" w:rsidP="00594431">
      <w:pPr>
        <w:pStyle w:val="Lijstalinea"/>
        <w:numPr>
          <w:ilvl w:val="0"/>
          <w:numId w:val="11"/>
        </w:numPr>
        <w:rPr>
          <w:lang w:val="nl-NL"/>
        </w:rPr>
      </w:pPr>
      <w:r w:rsidRPr="00DD0F4F">
        <w:rPr>
          <w:lang w:val="nl-NL"/>
        </w:rPr>
        <w:t>Modellering klantcontacten;</w:t>
      </w:r>
      <w:r w:rsidRPr="00DD0F4F">
        <w:rPr>
          <w:lang w:val="nl-NL"/>
        </w:rPr>
        <w:br/>
        <w:t xml:space="preserve">Klantcontacten maakten geen deel uit van RGBZ 1.0. Gezien de behoefte aan uitwisseling van gegevens omtrent klantcontacten, hebben we de modellering hiervan toegevoegd (zie vooral par. </w:t>
      </w:r>
      <w:r w:rsidR="002D46B6" w:rsidRPr="00DD0F4F">
        <w:rPr>
          <w:lang w:val="nl-NL"/>
        </w:rPr>
        <w:t>2.7</w:t>
      </w:r>
      <w:r w:rsidRPr="00DD0F4F">
        <w:rPr>
          <w:lang w:val="nl-NL"/>
        </w:rPr>
        <w:t xml:space="preserve">).  </w:t>
      </w:r>
    </w:p>
    <w:p w14:paraId="0510E88A" w14:textId="1FDF0722" w:rsidR="00594431" w:rsidRDefault="002D7669" w:rsidP="00594431">
      <w:pPr>
        <w:pStyle w:val="Lijstalinea"/>
        <w:numPr>
          <w:ilvl w:val="0"/>
          <w:numId w:val="11"/>
        </w:numPr>
        <w:rPr>
          <w:lang w:val="nl-NL"/>
        </w:rPr>
      </w:pPr>
      <w:r w:rsidRPr="00DD0F4F">
        <w:rPr>
          <w:lang w:val="nl-NL"/>
        </w:rPr>
        <w:t>Optimalisatie van waardenlijsten;</w:t>
      </w:r>
      <w:r w:rsidRPr="00DD0F4F">
        <w:rPr>
          <w:lang w:val="nl-NL"/>
        </w:rPr>
        <w:br/>
        <w:t xml:space="preserve">Om een goede afstemming te krijgen met de GEMMA-procesarchitectuur, hebben we de waardenlijst voor rollen (Roltype generiek) aangepast (zie par. </w:t>
      </w:r>
      <w:r w:rsidR="00DA5D93">
        <w:fldChar w:fldCharType="begin"/>
      </w:r>
      <w:r w:rsidRPr="00DD0F4F">
        <w:rPr>
          <w:lang w:val="nl-NL"/>
        </w:rPr>
        <w:instrText xml:space="preserve"> REF _Ref361131915 \r \h </w:instrText>
      </w:r>
      <w:r w:rsidR="00DA5D93">
        <w:fldChar w:fldCharType="separate"/>
      </w:r>
      <w:r w:rsidR="001D4541">
        <w:rPr>
          <w:lang w:val="nl-NL"/>
        </w:rPr>
        <w:t>2.</w:t>
      </w:r>
      <w:del w:id="325" w:author="Arjan Kloosterboer" w:date="2017-09-22T04:10:00Z">
        <w:r w:rsidR="002D46B6" w:rsidRPr="00DD0F4F">
          <w:rPr>
            <w:lang w:val="nl-NL"/>
          </w:rPr>
          <w:delText>10</w:delText>
        </w:r>
        <w:r w:rsidRPr="00DD0F4F">
          <w:rPr>
            <w:lang w:val="nl-NL"/>
          </w:rPr>
          <w:delText>.</w:delText>
        </w:r>
        <w:r w:rsidR="0028159F">
          <w:rPr>
            <w:lang w:val="nl-NL"/>
          </w:rPr>
          <w:delText>2</w:delText>
        </w:r>
      </w:del>
      <w:ins w:id="326" w:author="Arjan Kloosterboer" w:date="2017-09-22T04:10:00Z">
        <w:r w:rsidR="001D4541">
          <w:rPr>
            <w:lang w:val="nl-NL"/>
          </w:rPr>
          <w:t>11.1</w:t>
        </w:r>
      </w:ins>
      <w:r w:rsidR="00DA5D93">
        <w:fldChar w:fldCharType="end"/>
      </w:r>
      <w:r w:rsidRPr="00DD0F4F">
        <w:rPr>
          <w:lang w:val="nl-NL"/>
        </w:rPr>
        <w:t>).</w:t>
      </w:r>
      <w:r w:rsidRPr="00DD0F4F">
        <w:rPr>
          <w:lang w:val="nl-NL"/>
        </w:rPr>
        <w:br/>
      </w:r>
      <w:r w:rsidR="0028159F">
        <w:rPr>
          <w:lang w:val="nl-NL"/>
        </w:rPr>
        <w:t>In 2012</w:t>
      </w:r>
      <w:r w:rsidRPr="00DD0F4F">
        <w:rPr>
          <w:lang w:val="nl-NL"/>
        </w:rPr>
        <w:t xml:space="preserve"> is de NEN2084 verschenen waarin documenttypen gestandaardiseerd zijn</w:t>
      </w:r>
      <w:r w:rsidR="008A5805" w:rsidRPr="00DD0F4F">
        <w:rPr>
          <w:lang w:val="nl-NL"/>
        </w:rPr>
        <w:t xml:space="preserve"> voor landelijk gebruik</w:t>
      </w:r>
      <w:r w:rsidRPr="00DD0F4F">
        <w:rPr>
          <w:lang w:val="nl-NL"/>
        </w:rPr>
        <w:t xml:space="preserve">. </w:t>
      </w:r>
      <w:r w:rsidR="008A5805" w:rsidRPr="00DD0F4F">
        <w:rPr>
          <w:lang w:val="nl-NL"/>
        </w:rPr>
        <w:t xml:space="preserve">We hebben deze overgenomen en waar nodig aangevuld voor het overheidsdomein (zie </w:t>
      </w:r>
      <w:r w:rsidR="0028159F">
        <w:rPr>
          <w:lang w:val="nl-NL"/>
        </w:rPr>
        <w:t>INFORMATIEOBJECTTYPE</w:t>
      </w:r>
      <w:r w:rsidR="008A5805" w:rsidRPr="00DD0F4F">
        <w:rPr>
          <w:lang w:val="nl-NL"/>
        </w:rPr>
        <w:t>).</w:t>
      </w:r>
      <w:r w:rsidRPr="00DD0F4F">
        <w:rPr>
          <w:lang w:val="nl-NL"/>
        </w:rPr>
        <w:t xml:space="preserve"> </w:t>
      </w:r>
    </w:p>
    <w:p w14:paraId="74B5BBAA" w14:textId="77777777" w:rsidR="00594431" w:rsidRDefault="00E4478D" w:rsidP="00594431">
      <w:pPr>
        <w:pStyle w:val="Lijstalinea"/>
        <w:numPr>
          <w:ilvl w:val="0"/>
          <w:numId w:val="11"/>
        </w:numPr>
      </w:pPr>
      <w:r w:rsidRPr="00DD0F4F">
        <w:rPr>
          <w:lang w:val="nl-NL"/>
        </w:rPr>
        <w:lastRenderedPageBreak/>
        <w:t>Aanpassing op versie 2.</w:t>
      </w:r>
      <w:r w:rsidR="00A12D20">
        <w:rPr>
          <w:lang w:val="nl-NL"/>
        </w:rPr>
        <w:t>1</w:t>
      </w:r>
      <w:r w:rsidRPr="00DD0F4F">
        <w:rPr>
          <w:lang w:val="nl-NL"/>
        </w:rPr>
        <w:t xml:space="preserve"> van de Zaaktypecatalogus (ZTC2);</w:t>
      </w:r>
      <w:r w:rsidRPr="00DD0F4F">
        <w:rPr>
          <w:lang w:val="nl-NL"/>
        </w:rPr>
        <w:br/>
        <w:t xml:space="preserve">Begin maart </w:t>
      </w:r>
      <w:r w:rsidR="000D1EE5" w:rsidRPr="00DD0F4F">
        <w:rPr>
          <w:lang w:val="nl-NL"/>
        </w:rPr>
        <w:t xml:space="preserve">2012 </w:t>
      </w:r>
      <w:r w:rsidRPr="00DD0F4F">
        <w:rPr>
          <w:lang w:val="nl-NL"/>
        </w:rPr>
        <w:t>is de ZTC2 gepubliceerd</w:t>
      </w:r>
      <w:r w:rsidR="0028159F">
        <w:rPr>
          <w:lang w:val="nl-NL"/>
        </w:rPr>
        <w:t xml:space="preserve">  en in Julie 2014 versie 2.1 hiervan</w:t>
      </w:r>
      <w:r w:rsidRPr="00DD0F4F">
        <w:rPr>
          <w:lang w:val="nl-NL"/>
        </w:rPr>
        <w:t xml:space="preserve">. </w:t>
      </w:r>
      <w:r w:rsidR="0028159F" w:rsidRPr="005561F3">
        <w:rPr>
          <w:lang w:val="nl-NL"/>
        </w:rPr>
        <w:t>Het informatiemodel ImZTC maakt daarvan deel uit.</w:t>
      </w:r>
      <w:r w:rsidRPr="00DD0F4F">
        <w:rPr>
          <w:lang w:val="nl-NL"/>
        </w:rPr>
        <w:t xml:space="preserve"> Geoordeeld is dat het RGBZ daar waar van toepassing de ZTC2 volgt. Dit heeft</w:t>
      </w:r>
      <w:r w:rsidR="00F810CD" w:rsidRPr="00DD0F4F">
        <w:rPr>
          <w:lang w:val="nl-NL"/>
        </w:rPr>
        <w:t xml:space="preserve"> </w:t>
      </w:r>
      <w:r w:rsidRPr="00DD0F4F">
        <w:rPr>
          <w:lang w:val="nl-NL"/>
        </w:rPr>
        <w:t>vooral consequenties voor unieke aanduidingen en voor de metagegevens ‘Herkomst’.</w:t>
      </w:r>
      <w:r w:rsidR="00924E01" w:rsidRPr="00DD0F4F">
        <w:rPr>
          <w:lang w:val="nl-NL"/>
        </w:rPr>
        <w:t xml:space="preserve"> </w:t>
      </w:r>
      <w:r w:rsidR="00924E01">
        <w:t>Ook zijn zaaktypespecifieke eigenschappen  in generieke zin gemodelleerd.</w:t>
      </w:r>
    </w:p>
    <w:p w14:paraId="7AED582C" w14:textId="4A215BEC" w:rsidR="00594431" w:rsidRDefault="00BE705A" w:rsidP="00594431">
      <w:pPr>
        <w:pStyle w:val="Lijstalinea"/>
        <w:numPr>
          <w:ilvl w:val="0"/>
          <w:numId w:val="11"/>
        </w:numPr>
      </w:pPr>
      <w:r w:rsidRPr="00DD0F4F">
        <w:rPr>
          <w:lang w:val="nl-NL"/>
        </w:rPr>
        <w:t>Aanpassing modellering zaakgeometrie;</w:t>
      </w:r>
      <w:r w:rsidRPr="00DD0F4F">
        <w:rPr>
          <w:lang w:val="nl-NL"/>
        </w:rPr>
        <w:br/>
        <w:t xml:space="preserve">Zaakgeometrie kan in versie 1.0 alleen gemodelleerd worden als kenmerk van een Zaakobject en van een Ander zaakobject. Dit hebben we zodanig uitgebreid dat een zaak zelf ook van geometrie voorzien kan worden (zie par. </w:t>
      </w:r>
      <w:r w:rsidR="00DA5D93">
        <w:fldChar w:fldCharType="begin"/>
      </w:r>
      <w:r w:rsidRPr="00DD0F4F">
        <w:rPr>
          <w:lang w:val="nl-NL"/>
        </w:rPr>
        <w:instrText xml:space="preserve"> REF _Ref361133885 \r \h </w:instrText>
      </w:r>
      <w:r w:rsidR="00DA5D93">
        <w:fldChar w:fldCharType="separate"/>
      </w:r>
      <w:r w:rsidR="001D4541">
        <w:rPr>
          <w:lang w:val="nl-NL"/>
        </w:rPr>
        <w:t>2.</w:t>
      </w:r>
      <w:del w:id="327" w:author="Arjan Kloosterboer" w:date="2017-09-22T04:10:00Z">
        <w:r>
          <w:delText>1</w:delText>
        </w:r>
        <w:r w:rsidR="0028159F">
          <w:delText>3</w:delText>
        </w:r>
      </w:del>
      <w:ins w:id="328" w:author="Arjan Kloosterboer" w:date="2017-09-22T04:10:00Z">
        <w:r w:rsidR="001D4541">
          <w:rPr>
            <w:lang w:val="nl-NL"/>
          </w:rPr>
          <w:t>14</w:t>
        </w:r>
      </w:ins>
      <w:r w:rsidR="001D4541">
        <w:rPr>
          <w:lang w:val="nl-NL"/>
        </w:rPr>
        <w:t>.3</w:t>
      </w:r>
      <w:r w:rsidR="00DA5D93">
        <w:fldChar w:fldCharType="end"/>
      </w:r>
      <w:r>
        <w:t xml:space="preserve">). </w:t>
      </w:r>
    </w:p>
    <w:p w14:paraId="7E5C9414" w14:textId="77777777" w:rsidR="00594431" w:rsidRDefault="001D22D8" w:rsidP="00594431">
      <w:pPr>
        <w:pStyle w:val="Lijstalinea"/>
        <w:numPr>
          <w:ilvl w:val="0"/>
          <w:numId w:val="11"/>
        </w:numPr>
        <w:rPr>
          <w:lang w:val="nl-NL"/>
        </w:rPr>
      </w:pPr>
      <w:r w:rsidRPr="00DD0F4F">
        <w:rPr>
          <w:lang w:val="nl-NL"/>
        </w:rPr>
        <w:t>Afzender en geadresseerde van informatieobject;</w:t>
      </w:r>
      <w:r w:rsidRPr="00DD0F4F">
        <w:rPr>
          <w:lang w:val="nl-NL"/>
        </w:rPr>
        <w:br/>
        <w:t>NAW-gegevens van de  afzender of geadresseerde van een informatieobject kunnen op basis van versie 1 slechts beperkt (alleen afzender) en ongestructureerd worden vastgelegd. Het model is zodanig uitgebreid dat deze gegevens volledig en zowel gestructureerd als ongestructureerd kunnen worden vastgelegd (zie par. 2.5.2).</w:t>
      </w:r>
    </w:p>
    <w:p w14:paraId="40A9CC76" w14:textId="45AE594B" w:rsidR="0028159F" w:rsidRDefault="0028159F" w:rsidP="00594431">
      <w:pPr>
        <w:pStyle w:val="Lijstalinea"/>
        <w:numPr>
          <w:ilvl w:val="0"/>
          <w:numId w:val="11"/>
        </w:numPr>
        <w:rPr>
          <w:lang w:val="nl-NL"/>
        </w:rPr>
      </w:pPr>
      <w:r w:rsidRPr="005561F3">
        <w:rPr>
          <w:lang w:val="nl-NL"/>
        </w:rPr>
        <w:t>Doorlooptijden (bij ZAAKTYPE en STATUSTYPE)</w:t>
      </w:r>
      <w:r w:rsidRPr="005561F3">
        <w:rPr>
          <w:lang w:val="nl-NL"/>
        </w:rPr>
        <w:br/>
        <w:t>Doorlooptijden konden in het RGBZ 1.0 alleen in kalenderdag gespecificeerd worden terwijl deze in het ImZTC in werkbare dagen gespecificeerd worden. Tevens is er behoefte om deze ook in weken, maanden en jaren te kunnen specificeren. De desbetreffende attributsoorten van ZAAKTYPE en STATUSTYPE hebben we hierop aangepast. Aangezien deze objecttypen overgenomen worden uit het ImZTC impliceert dit ook aanpassing van het ImZTC.</w:t>
      </w:r>
    </w:p>
    <w:p w14:paraId="4CA463C5" w14:textId="63871E9B" w:rsidR="00C910AD" w:rsidRDefault="00C910AD" w:rsidP="00594431">
      <w:pPr>
        <w:pStyle w:val="Lijstalinea"/>
        <w:numPr>
          <w:ilvl w:val="0"/>
          <w:numId w:val="11"/>
        </w:numPr>
        <w:rPr>
          <w:ins w:id="329" w:author="Arjan Kloosterboer" w:date="2017-09-22T04:10:00Z"/>
          <w:lang w:val="nl-NL"/>
        </w:rPr>
      </w:pPr>
      <w:ins w:id="330" w:author="Arjan Kloosterboer" w:date="2017-09-22T04:10:00Z">
        <w:r>
          <w:rPr>
            <w:lang w:val="nl-NL"/>
          </w:rPr>
          <w:t>Aanpassing op RSGB 3</w:t>
        </w:r>
        <w:r>
          <w:rPr>
            <w:lang w:val="nl-NL"/>
          </w:rPr>
          <w:br/>
          <w:t xml:space="preserve">Het RGBZ is gedeeltelijk afgeleid van het RSGB. In afronding is een nieuwe versie (3) van het RSGB dat naadloos aansluit op actuele versies van (informatiemodellen van) basisregistraties. Waar van toepassing is het RGBZ aangepast op de wijzigingen in het RSGB. Van de gelegenheid is gebruik gemaakt om de specialisaties van BETROKKENE en OBJECT, die veelal ontleend zijn aan het RSGB, kritisch te beschouwen en waar zinvol te verbeteren op gebruik binnen de RGBZ-domein. </w:t>
        </w:r>
      </w:ins>
    </w:p>
    <w:p w14:paraId="029B69AE" w14:textId="740D08BB" w:rsidR="00F233CF" w:rsidRDefault="00F233CF" w:rsidP="00594431">
      <w:pPr>
        <w:pStyle w:val="Lijstalinea"/>
        <w:numPr>
          <w:ilvl w:val="0"/>
          <w:numId w:val="11"/>
        </w:numPr>
        <w:rPr>
          <w:ins w:id="331" w:author="Arjan Kloosterboer" w:date="2017-09-22T04:10:00Z"/>
          <w:lang w:val="nl-NL"/>
        </w:rPr>
      </w:pPr>
      <w:ins w:id="332" w:author="Arjan Kloosterboer" w:date="2017-09-22T04:10:00Z">
        <w:r>
          <w:rPr>
            <w:lang w:val="nl-NL"/>
          </w:rPr>
          <w:t>Aanpassing op gemeentelijke Selectielijst Archiefbescheiden en ImZTC 2.2</w:t>
        </w:r>
        <w:r>
          <w:rPr>
            <w:lang w:val="nl-NL"/>
          </w:rPr>
          <w:br/>
          <w:t xml:space="preserve">Medio 2017 is de gemeentelijke Selectielijst Archiefbescheiden vastgesteld. Deze is zaakgericht opgesteld. Vanwege de nauwe relatie van zaakgericht werken en archivering zijn zowel het ImZTC (leidend tot versie 2.2) als het RGBZ hierop aangepast zodanig dat zaakdossiers gearchiveerd kunnen worden conform de van toepassing zijnde specificaties in de Selectielijst.  </w:t>
        </w:r>
      </w:ins>
    </w:p>
    <w:p w14:paraId="4D1594D2" w14:textId="77777777" w:rsidR="00516E76" w:rsidRDefault="00E772C9">
      <w:pPr>
        <w:rPr>
          <w:lang w:val="nl-NL"/>
        </w:rPr>
      </w:pPr>
      <w:r>
        <w:rPr>
          <w:lang w:val="nl-NL"/>
        </w:rPr>
        <w:t xml:space="preserve">In bijlage 2 geven we een opsomming van de voorgestelde wijzigingen per objecttype. </w:t>
      </w:r>
    </w:p>
    <w:p w14:paraId="4FFB20D8" w14:textId="77777777" w:rsidR="00516E76" w:rsidRDefault="00516E76">
      <w:pPr>
        <w:rPr>
          <w:lang w:val="nl-NL"/>
        </w:rPr>
        <w:sectPr w:rsidR="00516E76" w:rsidSect="0015040A">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pPr>
    </w:p>
    <w:p w14:paraId="7CD04BE4" w14:textId="77777777" w:rsidR="00CF5C11" w:rsidRDefault="0088252B">
      <w:pPr>
        <w:rPr>
          <w:del w:id="333" w:author="Arjan Kloosterboer" w:date="2017-09-22T04:10:00Z"/>
          <w:lang w:val="nl-NL"/>
        </w:rPr>
      </w:pPr>
      <w:del w:id="334" w:author="Arjan Kloosterboer" w:date="2017-09-22T04:10:00Z">
        <w:r>
          <w:rPr>
            <w:noProof/>
            <w:lang w:val="nl-NL" w:eastAsia="nl-NL"/>
          </w:rPr>
          <w:lastRenderedPageBreak/>
          <w:drawing>
            <wp:anchor distT="0" distB="0" distL="114300" distR="114300" simplePos="0" relativeHeight="251666944" behindDoc="0" locked="0" layoutInCell="1" allowOverlap="1" wp14:anchorId="35AADB9B" wp14:editId="76B792BC">
              <wp:simplePos x="0" y="0"/>
              <wp:positionH relativeFrom="column">
                <wp:posOffset>-471805</wp:posOffset>
              </wp:positionH>
              <wp:positionV relativeFrom="paragraph">
                <wp:posOffset>-518160</wp:posOffset>
              </wp:positionV>
              <wp:extent cx="9875520" cy="6769100"/>
              <wp:effectExtent l="19050" t="0" r="0" b="0"/>
              <wp:wrapTopAndBottom/>
              <wp:docPr id="13" name="Afbeelding 9" descr="Catalogus RGBZ op hoofdlijnen 201411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alogus RGBZ op hoofdlijnen 20141119.jpg"/>
                      <pic:cNvPicPr/>
                    </pic:nvPicPr>
                    <pic:blipFill>
                      <a:blip r:embed="rId16" cstate="print"/>
                      <a:stretch>
                        <a:fillRect/>
                      </a:stretch>
                    </pic:blipFill>
                    <pic:spPr>
                      <a:xfrm>
                        <a:off x="0" y="0"/>
                        <a:ext cx="9875520" cy="6769100"/>
                      </a:xfrm>
                      <a:prstGeom prst="rect">
                        <a:avLst/>
                      </a:prstGeom>
                    </pic:spPr>
                  </pic:pic>
                </a:graphicData>
              </a:graphic>
            </wp:anchor>
          </w:drawing>
        </w:r>
      </w:del>
    </w:p>
    <w:p w14:paraId="5DFC5DE4" w14:textId="77777777" w:rsidR="00516E76" w:rsidRDefault="00516E76">
      <w:pPr>
        <w:rPr>
          <w:del w:id="335" w:author="Arjan Kloosterboer" w:date="2017-09-22T04:10:00Z"/>
          <w:lang w:val="nl-NL"/>
        </w:rPr>
      </w:pPr>
    </w:p>
    <w:p w14:paraId="42437026" w14:textId="22F4A7AC" w:rsidR="00516E76" w:rsidRDefault="0088252B">
      <w:pPr>
        <w:rPr>
          <w:ins w:id="336" w:author="Arjan Kloosterboer" w:date="2017-09-22T04:10:00Z"/>
          <w:lang w:val="nl-NL"/>
        </w:rPr>
      </w:pPr>
      <w:ins w:id="337" w:author="Arjan Kloosterboer" w:date="2017-09-22T04:10:00Z">
        <w:r>
          <w:rPr>
            <w:noProof/>
            <w:lang w:val="nl-NL" w:eastAsia="nl-NL"/>
          </w:rPr>
          <w:lastRenderedPageBreak/>
          <w:drawing>
            <wp:anchor distT="0" distB="0" distL="114300" distR="114300" simplePos="0" relativeHeight="251660800" behindDoc="0" locked="0" layoutInCell="1" allowOverlap="1" wp14:anchorId="7B8F8E6C" wp14:editId="6CE657A1">
              <wp:simplePos x="0" y="0"/>
              <wp:positionH relativeFrom="column">
                <wp:posOffset>-471805</wp:posOffset>
              </wp:positionH>
              <wp:positionV relativeFrom="paragraph">
                <wp:posOffset>-518160</wp:posOffset>
              </wp:positionV>
              <wp:extent cx="9875520" cy="6769100"/>
              <wp:effectExtent l="19050" t="0" r="0" b="0"/>
              <wp:wrapTopAndBottom/>
              <wp:docPr id="10" name="Afbeelding 9" descr="Catalogus RGBZ op hoofdlijnen 201411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alogus RGBZ op hoofdlijnen 20141119.jpg"/>
                      <pic:cNvPicPr/>
                    </pic:nvPicPr>
                    <pic:blipFill>
                      <a:blip r:embed="rId16" cstate="print"/>
                      <a:stretch>
                        <a:fillRect/>
                      </a:stretch>
                    </pic:blipFill>
                    <pic:spPr>
                      <a:xfrm>
                        <a:off x="0" y="0"/>
                        <a:ext cx="9875520" cy="6769100"/>
                      </a:xfrm>
                      <a:prstGeom prst="rect">
                        <a:avLst/>
                      </a:prstGeom>
                    </pic:spPr>
                  </pic:pic>
                </a:graphicData>
              </a:graphic>
            </wp:anchor>
          </w:drawing>
        </w:r>
      </w:ins>
    </w:p>
    <w:p w14:paraId="30323F3E" w14:textId="77777777" w:rsidR="00516E76" w:rsidRDefault="00516E76">
      <w:pPr>
        <w:rPr>
          <w:lang w:val="nl-NL"/>
        </w:rPr>
        <w:sectPr w:rsidR="00516E76" w:rsidSect="00516E76">
          <w:pgSz w:w="16838" w:h="11906" w:orient="landscape"/>
          <w:pgMar w:top="1417" w:right="1417" w:bottom="1417" w:left="1417" w:header="708" w:footer="708" w:gutter="0"/>
          <w:cols w:space="708"/>
          <w:titlePg/>
          <w:docGrid w:linePitch="360"/>
        </w:sectPr>
      </w:pPr>
    </w:p>
    <w:p w14:paraId="12B0F469" w14:textId="77777777" w:rsidR="00EB4B31" w:rsidRDefault="00EB4B31" w:rsidP="00EB4B31">
      <w:pPr>
        <w:pStyle w:val="Kop2"/>
      </w:pPr>
      <w:bookmarkStart w:id="338" w:name="_Toc493816558"/>
      <w:bookmarkStart w:id="339" w:name="_Toc493816677"/>
      <w:r>
        <w:lastRenderedPageBreak/>
        <w:t>BESLUIT</w:t>
      </w:r>
      <w:bookmarkEnd w:id="338"/>
      <w:bookmarkEnd w:id="339"/>
    </w:p>
    <w:p w14:paraId="299D0D2E" w14:textId="7B8536CC" w:rsidR="00EB4B31" w:rsidRPr="005561F3" w:rsidRDefault="003F0979" w:rsidP="00EB4B31">
      <w:pPr>
        <w:rPr>
          <w:noProof/>
          <w:lang w:val="nl-NL"/>
        </w:rPr>
      </w:pPr>
      <w:r w:rsidRPr="005561F3">
        <w:rPr>
          <w:noProof/>
          <w:lang w:val="nl-NL"/>
        </w:rPr>
        <w:t>Het objecttype BESLUIT is aangepast op de term ‘informatieobject’ (i.p.v. ‘document’</w:t>
      </w:r>
      <w:del w:id="340" w:author="Arjan Kloosterboer" w:date="2017-09-22T04:10:00Z">
        <w:r w:rsidRPr="00945BE0">
          <w:rPr>
            <w:noProof/>
            <w:lang w:val="nl-NL"/>
          </w:rPr>
          <w:delText>) en</w:delText>
        </w:r>
      </w:del>
      <w:ins w:id="341" w:author="Arjan Kloosterboer" w:date="2017-09-22T04:10:00Z">
        <w:r w:rsidRPr="005561F3">
          <w:rPr>
            <w:noProof/>
            <w:lang w:val="nl-NL"/>
          </w:rPr>
          <w:t>)</w:t>
        </w:r>
        <w:r w:rsidR="00A83954">
          <w:rPr>
            <w:noProof/>
            <w:lang w:val="nl-NL"/>
          </w:rPr>
          <w:t xml:space="preserve">, de unieke aanduiding is </w:t>
        </w:r>
        <w:r w:rsidR="009D0890">
          <w:rPr>
            <w:noProof/>
            <w:lang w:val="nl-NL"/>
          </w:rPr>
          <w:t>uniek gemaakt binnen Nederland</w:t>
        </w:r>
        <w:r w:rsidR="00073CA5">
          <w:rPr>
            <w:noProof/>
            <w:lang w:val="nl-NL"/>
          </w:rPr>
          <w:t>,</w:t>
        </w:r>
      </w:ins>
      <w:r w:rsidRPr="005561F3">
        <w:rPr>
          <w:noProof/>
          <w:lang w:val="nl-NL"/>
        </w:rPr>
        <w:t xml:space="preserve"> de attribuutsoort ‘Bestuursorgaan’ is toegevoegd</w:t>
      </w:r>
      <w:ins w:id="342" w:author="Arjan Kloosterboer" w:date="2017-09-22T04:10:00Z">
        <w:r w:rsidR="00073CA5">
          <w:rPr>
            <w:noProof/>
            <w:lang w:val="nl-NL"/>
          </w:rPr>
          <w:t>, de relatie naar ZAAK is gewijzigd de relatie naar een specialisatie van OBJECT is toegevoegd</w:t>
        </w:r>
      </w:ins>
      <w:r w:rsidRPr="005561F3">
        <w:rPr>
          <w:noProof/>
          <w:lang w:val="nl-NL"/>
        </w:rPr>
        <w:t>.</w:t>
      </w:r>
    </w:p>
    <w:tbl>
      <w:tblPr>
        <w:tblW w:w="0" w:type="auto"/>
        <w:tblLayout w:type="fixed"/>
        <w:tblCellMar>
          <w:top w:w="113" w:type="dxa"/>
        </w:tblCellMar>
        <w:tblLook w:val="0000" w:firstRow="0" w:lastRow="0" w:firstColumn="0" w:lastColumn="0" w:noHBand="0" w:noVBand="0"/>
      </w:tblPr>
      <w:tblGrid>
        <w:gridCol w:w="2573"/>
        <w:gridCol w:w="6355"/>
      </w:tblGrid>
      <w:tr w:rsidR="003F0979" w14:paraId="61FCE444" w14:textId="77777777" w:rsidTr="003F0979">
        <w:trPr>
          <w:cantSplit/>
        </w:trPr>
        <w:tc>
          <w:tcPr>
            <w:tcW w:w="2573" w:type="dxa"/>
            <w:tcBorders>
              <w:top w:val="single" w:sz="4" w:space="0" w:color="auto"/>
            </w:tcBorders>
            <w:shd w:val="clear" w:color="auto" w:fill="auto"/>
          </w:tcPr>
          <w:p w14:paraId="090F578F"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Naam objecttype</w:t>
            </w:r>
          </w:p>
        </w:tc>
        <w:tc>
          <w:tcPr>
            <w:tcW w:w="6355" w:type="dxa"/>
            <w:tcBorders>
              <w:top w:val="single" w:sz="4" w:space="0" w:color="auto"/>
            </w:tcBorders>
            <w:shd w:val="clear" w:color="auto" w:fill="auto"/>
          </w:tcPr>
          <w:p w14:paraId="2C9EC51E" w14:textId="77777777" w:rsidR="003F0979" w:rsidRPr="003F0979" w:rsidRDefault="003F0979" w:rsidP="003F0979">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BESLUIT</w:t>
            </w:r>
          </w:p>
        </w:tc>
      </w:tr>
      <w:tr w:rsidR="003F0979" w14:paraId="68BD957D" w14:textId="77777777" w:rsidTr="003F0979">
        <w:trPr>
          <w:cantSplit/>
        </w:trPr>
        <w:tc>
          <w:tcPr>
            <w:tcW w:w="2573" w:type="dxa"/>
            <w:shd w:val="clear" w:color="auto" w:fill="auto"/>
          </w:tcPr>
          <w:p w14:paraId="3DCDF2C6"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Mnemonic objecttype</w:t>
            </w:r>
          </w:p>
        </w:tc>
        <w:tc>
          <w:tcPr>
            <w:tcW w:w="6355" w:type="dxa"/>
            <w:shd w:val="clear" w:color="auto" w:fill="auto"/>
          </w:tcPr>
          <w:p w14:paraId="20E76941" w14:textId="77777777" w:rsidR="003F0979" w:rsidRPr="003F0979" w:rsidRDefault="003F0979" w:rsidP="003F0979">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BSL</w:t>
            </w:r>
          </w:p>
        </w:tc>
      </w:tr>
      <w:tr w:rsidR="003F0979" w14:paraId="2DB5A06E" w14:textId="77777777" w:rsidTr="003F0979">
        <w:trPr>
          <w:cantSplit/>
        </w:trPr>
        <w:tc>
          <w:tcPr>
            <w:tcW w:w="2573" w:type="dxa"/>
            <w:shd w:val="clear" w:color="auto" w:fill="auto"/>
          </w:tcPr>
          <w:p w14:paraId="4C1CC310"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Herkomst objecttype</w:t>
            </w:r>
          </w:p>
        </w:tc>
        <w:tc>
          <w:tcPr>
            <w:tcW w:w="6355" w:type="dxa"/>
            <w:shd w:val="clear" w:color="auto" w:fill="auto"/>
          </w:tcPr>
          <w:p w14:paraId="067410D0" w14:textId="77777777" w:rsidR="003F0979" w:rsidRPr="003F0979" w:rsidRDefault="003F0979" w:rsidP="003F0979">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KING</w:t>
            </w:r>
          </w:p>
        </w:tc>
      </w:tr>
      <w:tr w:rsidR="003F0979" w:rsidRPr="00AE6939" w14:paraId="65965F41" w14:textId="77777777" w:rsidTr="003F0979">
        <w:trPr>
          <w:cantSplit/>
        </w:trPr>
        <w:tc>
          <w:tcPr>
            <w:tcW w:w="2573" w:type="dxa"/>
            <w:shd w:val="clear" w:color="auto" w:fill="auto"/>
          </w:tcPr>
          <w:p w14:paraId="2BD85D86"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Definitie objecttype</w:t>
            </w:r>
          </w:p>
        </w:tc>
        <w:tc>
          <w:tcPr>
            <w:tcW w:w="6355" w:type="dxa"/>
            <w:shd w:val="clear" w:color="auto" w:fill="auto"/>
          </w:tcPr>
          <w:p w14:paraId="2688B50C"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Een na overweging of beraadslaging vastgestelde beslissing  voor een individueel of concreet geval.</w:t>
            </w:r>
          </w:p>
        </w:tc>
      </w:tr>
      <w:tr w:rsidR="003F0979" w:rsidRPr="00AE6939" w14:paraId="682CE21A" w14:textId="77777777" w:rsidTr="003F0979">
        <w:trPr>
          <w:cantSplit/>
        </w:trPr>
        <w:tc>
          <w:tcPr>
            <w:tcW w:w="2573" w:type="dxa"/>
            <w:shd w:val="clear" w:color="auto" w:fill="auto"/>
          </w:tcPr>
          <w:p w14:paraId="54D12EE8"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Herkomst definitie objecttype</w:t>
            </w:r>
          </w:p>
        </w:tc>
        <w:tc>
          <w:tcPr>
            <w:tcW w:w="6355" w:type="dxa"/>
            <w:shd w:val="clear" w:color="auto" w:fill="auto"/>
          </w:tcPr>
          <w:p w14:paraId="78016281"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KING op basis van de BESCHIKKING in het GFO Zaken</w:t>
            </w:r>
          </w:p>
        </w:tc>
      </w:tr>
      <w:tr w:rsidR="003F0979" w14:paraId="72D0CFA2" w14:textId="77777777" w:rsidTr="003F0979">
        <w:trPr>
          <w:cantSplit/>
        </w:trPr>
        <w:tc>
          <w:tcPr>
            <w:tcW w:w="2573" w:type="dxa"/>
            <w:shd w:val="clear" w:color="auto" w:fill="auto"/>
          </w:tcPr>
          <w:p w14:paraId="1CEAE760"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Datum opname objecttype</w:t>
            </w:r>
          </w:p>
        </w:tc>
        <w:tc>
          <w:tcPr>
            <w:tcW w:w="6355" w:type="dxa"/>
            <w:shd w:val="clear" w:color="auto" w:fill="auto"/>
          </w:tcPr>
          <w:p w14:paraId="7ABAFEE0" w14:textId="77777777" w:rsidR="003F0979" w:rsidRPr="003F0979" w:rsidRDefault="003F0979" w:rsidP="003F0979">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1 juni 2008</w:t>
            </w:r>
          </w:p>
        </w:tc>
      </w:tr>
      <w:tr w:rsidR="003F0979" w:rsidRPr="00AE6939" w14:paraId="59B6BF79" w14:textId="77777777" w:rsidTr="003F0979">
        <w:trPr>
          <w:cantSplit/>
        </w:trPr>
        <w:tc>
          <w:tcPr>
            <w:tcW w:w="2573" w:type="dxa"/>
            <w:shd w:val="clear" w:color="auto" w:fill="auto"/>
          </w:tcPr>
          <w:p w14:paraId="4FBA6838"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Toelichting objecttype</w:t>
            </w:r>
          </w:p>
        </w:tc>
        <w:tc>
          <w:tcPr>
            <w:tcW w:w="6355" w:type="dxa"/>
            <w:shd w:val="clear" w:color="auto" w:fill="auto"/>
          </w:tcPr>
          <w:p w14:paraId="3D3D1B9D"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In het GFO Zaken kwam het objecttype BESCHIKKING voor. Aangezien dit een deelverzameling is van BESLUIT en er ook andere besluiten zijn dan beschikkingen, hanteren we hier de term ‘besluit’. Het gaat hierbij niet alleen om besluiten van bestuursorganen, inhoudende een publiekrechtelijke rechtshandeling, maar ook om andere besluiten, zoals bijvoorbeeld genomen op interne zaken.</w:t>
            </w:r>
          </w:p>
          <w:p w14:paraId="6C5925C2" w14:textId="2B9D7932"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Een besluit wordt veelal schriftelijk vastgelegd maar dit is niet noodzakelijk. Omgekeerd kan het voorkomen dat in een </w:t>
            </w:r>
            <w:r w:rsidR="00F8155F" w:rsidRPr="005561F3">
              <w:rPr>
                <w:rFonts w:ascii="Arial" w:eastAsia="Times New Roman" w:hAnsi="Arial" w:cs="Arial"/>
                <w:color w:val="000000"/>
                <w:sz w:val="20"/>
                <w:szCs w:val="20"/>
                <w:lang w:val="nl-NL"/>
              </w:rPr>
              <w:t xml:space="preserve">INFORMATIEOBJECT </w:t>
            </w:r>
            <w:r w:rsidRPr="005561F3">
              <w:rPr>
                <w:rFonts w:ascii="Arial" w:eastAsia="Times New Roman" w:hAnsi="Arial" w:cs="Arial"/>
                <w:color w:val="000000"/>
                <w:sz w:val="20"/>
                <w:szCs w:val="20"/>
                <w:lang w:val="nl-NL"/>
              </w:rPr>
              <w:t xml:space="preserve">meerdere besluiten vastgelegd zijn.Vandaar de N:M-relatie naar </w:t>
            </w:r>
            <w:r w:rsidR="00F8155F" w:rsidRPr="005561F3">
              <w:rPr>
                <w:rFonts w:ascii="Arial" w:eastAsia="Times New Roman" w:hAnsi="Arial" w:cs="Arial"/>
                <w:color w:val="000000"/>
                <w:sz w:val="20"/>
                <w:szCs w:val="20"/>
                <w:lang w:val="nl-NL"/>
              </w:rPr>
              <w:t>INFORMATIEOBJECT</w:t>
            </w:r>
            <w:r w:rsidRPr="005561F3">
              <w:rPr>
                <w:rFonts w:ascii="Arial" w:eastAsia="Times New Roman" w:hAnsi="Arial" w:cs="Arial"/>
                <w:color w:val="000000"/>
                <w:sz w:val="20"/>
                <w:szCs w:val="20"/>
                <w:lang w:val="nl-NL"/>
              </w:rPr>
              <w:t xml:space="preserve">. </w:t>
            </w:r>
          </w:p>
          <w:p w14:paraId="330A6782"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Een besluit komt wel altijd voort uit een zaak.</w:t>
            </w:r>
          </w:p>
          <w:p w14:paraId="3131AC96"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Indien een BESLUIT een beschikking betreft, is er sprake van een beschikkinghouder, bijvoorbeeld degene aan wie de vergunning verleend is. Dit is één van de betrokkkenen met een van toepassing zijnde rol bij de zaak waartoe het besluit behoort. </w:t>
            </w:r>
          </w:p>
        </w:tc>
      </w:tr>
      <w:tr w:rsidR="003F0979" w:rsidRPr="00AE6939" w14:paraId="357E37A4" w14:textId="77777777" w:rsidTr="003F0979">
        <w:trPr>
          <w:cantSplit/>
        </w:trPr>
        <w:tc>
          <w:tcPr>
            <w:tcW w:w="2573" w:type="dxa"/>
            <w:shd w:val="clear" w:color="auto" w:fill="auto"/>
          </w:tcPr>
          <w:p w14:paraId="52DC5BA6"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Unieke aanduiding objecttype</w:t>
            </w:r>
          </w:p>
        </w:tc>
        <w:tc>
          <w:tcPr>
            <w:tcW w:w="6355" w:type="dxa"/>
            <w:shd w:val="clear" w:color="auto" w:fill="auto"/>
          </w:tcPr>
          <w:p w14:paraId="6AB4CF36" w14:textId="20F108B0" w:rsidR="003F0979" w:rsidRPr="00E21260"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E21260">
              <w:rPr>
                <w:rFonts w:ascii="Arial" w:eastAsia="Times New Roman" w:hAnsi="Arial" w:cs="Arial"/>
                <w:color w:val="000000"/>
                <w:sz w:val="20"/>
                <w:szCs w:val="20"/>
                <w:lang w:val="nl-NL"/>
              </w:rPr>
              <w:t>Besluitidentificatie</w:t>
            </w:r>
            <w:ins w:id="343" w:author="Arjan Kloosterboer" w:date="2017-09-22T04:10:00Z">
              <w:r w:rsidR="009D0890" w:rsidRPr="00E21260">
                <w:rPr>
                  <w:rFonts w:ascii="Arial" w:eastAsia="Times New Roman" w:hAnsi="Arial" w:cs="Arial"/>
                  <w:color w:val="000000"/>
                  <w:sz w:val="20"/>
                  <w:szCs w:val="20"/>
                  <w:lang w:val="nl-NL"/>
                </w:rPr>
                <w:t xml:space="preserve"> i.c.m. </w:t>
              </w:r>
              <w:r w:rsidR="009D0890">
                <w:rPr>
                  <w:rFonts w:ascii="Arial" w:eastAsia="Times New Roman" w:hAnsi="Arial" w:cs="Arial"/>
                  <w:color w:val="000000"/>
                  <w:sz w:val="20"/>
                  <w:szCs w:val="20"/>
                  <w:lang w:val="nl-NL"/>
                </w:rPr>
                <w:t>Verantwoordelijke organisatie</w:t>
              </w:r>
            </w:ins>
          </w:p>
        </w:tc>
      </w:tr>
      <w:tr w:rsidR="003F0979" w:rsidRPr="00AE6939" w14:paraId="42DE8DCB" w14:textId="77777777" w:rsidTr="003F0979">
        <w:trPr>
          <w:cantSplit/>
        </w:trPr>
        <w:tc>
          <w:tcPr>
            <w:tcW w:w="2573" w:type="dxa"/>
            <w:shd w:val="clear" w:color="auto" w:fill="auto"/>
          </w:tcPr>
          <w:p w14:paraId="46294D11" w14:textId="77777777" w:rsidR="003F0979" w:rsidRPr="00E21260" w:rsidRDefault="003F0979" w:rsidP="003F0979">
            <w:pPr>
              <w:autoSpaceDE w:val="0"/>
              <w:autoSpaceDN w:val="0"/>
              <w:adjustRightInd w:val="0"/>
              <w:spacing w:after="0" w:line="240" w:lineRule="auto"/>
              <w:rPr>
                <w:rFonts w:ascii="Arial" w:eastAsia="Times New Roman" w:hAnsi="Arial" w:cs="Arial"/>
                <w:b/>
                <w:bCs/>
                <w:color w:val="000000"/>
                <w:sz w:val="20"/>
                <w:szCs w:val="20"/>
                <w:lang w:val="nl-NL"/>
              </w:rPr>
            </w:pPr>
            <w:r w:rsidRPr="00E21260">
              <w:rPr>
                <w:rFonts w:ascii="Arial" w:eastAsia="Times New Roman" w:hAnsi="Arial" w:cs="Arial"/>
                <w:b/>
                <w:bCs/>
                <w:color w:val="000000"/>
                <w:sz w:val="20"/>
                <w:szCs w:val="20"/>
                <w:lang w:val="nl-NL"/>
              </w:rPr>
              <w:t>Populatie objecttype</w:t>
            </w:r>
          </w:p>
        </w:tc>
        <w:tc>
          <w:tcPr>
            <w:tcW w:w="6355" w:type="dxa"/>
            <w:shd w:val="clear" w:color="auto" w:fill="auto"/>
          </w:tcPr>
          <w:p w14:paraId="397E71BF" w14:textId="40941DBB"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Alle besluiten die het (tussen)resultaat zijn van zaken waarvoor de zaakbehandelende organisatie(s) het zaakgericht werken heeft ingericht</w:t>
            </w:r>
            <w:del w:id="344" w:author="Arjan Kloosterboer" w:date="2017-09-22T04:10:00Z">
              <w:r w:rsidRPr="00945BE0">
                <w:rPr>
                  <w:rFonts w:ascii="Arial" w:eastAsia="Times New Roman" w:hAnsi="Arial" w:cs="Arial"/>
                  <w:color w:val="000000"/>
                  <w:sz w:val="20"/>
                  <w:szCs w:val="20"/>
                  <w:lang w:val="nl-NL"/>
                </w:rPr>
                <w:delText>.</w:delText>
              </w:r>
            </w:del>
            <w:ins w:id="345" w:author="Arjan Kloosterboer" w:date="2017-09-22T04:10:00Z">
              <w:r w:rsidR="00E53B32">
                <w:rPr>
                  <w:rFonts w:ascii="Arial" w:eastAsia="Times New Roman" w:hAnsi="Arial" w:cs="Arial"/>
                  <w:color w:val="000000"/>
                  <w:sz w:val="20"/>
                  <w:szCs w:val="20"/>
                  <w:lang w:val="nl-NL"/>
                </w:rPr>
                <w:t xml:space="preserve">, </w:t>
              </w:r>
              <w:r w:rsidR="00E53B32" w:rsidRPr="00E53B32">
                <w:rPr>
                  <w:rFonts w:ascii="Arial" w:eastAsia="Times New Roman" w:hAnsi="Arial" w:cs="Arial"/>
                  <w:color w:val="000000"/>
                  <w:sz w:val="20"/>
                  <w:szCs w:val="20"/>
                  <w:lang w:val="nl-NL"/>
                </w:rPr>
                <w:t>aangevuld met alle andere besluiten waarop zaken betrekking hebben</w:t>
              </w:r>
              <w:r w:rsidRPr="005561F3">
                <w:rPr>
                  <w:rFonts w:ascii="Arial" w:eastAsia="Times New Roman" w:hAnsi="Arial" w:cs="Arial"/>
                  <w:color w:val="000000"/>
                  <w:sz w:val="20"/>
                  <w:szCs w:val="20"/>
                  <w:lang w:val="nl-NL"/>
                </w:rPr>
                <w:t>.</w:t>
              </w:r>
            </w:ins>
          </w:p>
        </w:tc>
      </w:tr>
      <w:tr w:rsidR="003F0979" w14:paraId="244CCF5D" w14:textId="77777777" w:rsidTr="003F0979">
        <w:trPr>
          <w:cantSplit/>
        </w:trPr>
        <w:tc>
          <w:tcPr>
            <w:tcW w:w="2573" w:type="dxa"/>
            <w:shd w:val="clear" w:color="auto" w:fill="auto"/>
          </w:tcPr>
          <w:p w14:paraId="6EF283AD"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Kwaliteitsbegrip objecttype</w:t>
            </w:r>
          </w:p>
        </w:tc>
        <w:tc>
          <w:tcPr>
            <w:tcW w:w="6355" w:type="dxa"/>
            <w:shd w:val="clear" w:color="auto" w:fill="auto"/>
          </w:tcPr>
          <w:p w14:paraId="68B2895E" w14:textId="77777777" w:rsidR="003F0979" w:rsidRPr="003F0979" w:rsidRDefault="003F0979" w:rsidP="003F0979">
            <w:pPr>
              <w:autoSpaceDE w:val="0"/>
              <w:autoSpaceDN w:val="0"/>
              <w:adjustRightInd w:val="0"/>
              <w:spacing w:after="0" w:line="240" w:lineRule="auto"/>
              <w:rPr>
                <w:rFonts w:ascii="Arial" w:eastAsia="Times New Roman" w:hAnsi="Arial" w:cs="Arial"/>
                <w:color w:val="000000"/>
                <w:sz w:val="20"/>
                <w:szCs w:val="20"/>
              </w:rPr>
            </w:pPr>
          </w:p>
        </w:tc>
      </w:tr>
      <w:tr w:rsidR="003F0979" w:rsidRPr="00AE6939" w14:paraId="3EAC5CB8" w14:textId="77777777" w:rsidTr="003F0979">
        <w:tc>
          <w:tcPr>
            <w:tcW w:w="2573" w:type="dxa"/>
            <w:shd w:val="clear" w:color="auto" w:fill="auto"/>
          </w:tcPr>
          <w:p w14:paraId="31BBF20F"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Overzicht attributen</w:t>
            </w:r>
          </w:p>
        </w:tc>
        <w:tc>
          <w:tcPr>
            <w:tcW w:w="6355" w:type="dxa"/>
            <w:shd w:val="clear" w:color="auto" w:fill="auto"/>
          </w:tcPr>
          <w:p w14:paraId="12420A09"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Code</w:t>
            </w:r>
            <w:r w:rsidRPr="005561F3">
              <w:rPr>
                <w:rFonts w:ascii="Arial" w:eastAsia="Times New Roman" w:hAnsi="Arial" w:cs="Arial"/>
                <w:color w:val="000000"/>
                <w:sz w:val="20"/>
                <w:szCs w:val="20"/>
                <w:lang w:val="nl-NL"/>
              </w:rPr>
              <w:tab/>
              <w:t>Gegevensnaam</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Herkomst</w:t>
            </w:r>
          </w:p>
          <w:p w14:paraId="0A87B3EB"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0014</w:t>
            </w:r>
            <w:r w:rsidRPr="005561F3">
              <w:rPr>
                <w:rFonts w:ascii="Arial" w:eastAsia="Times New Roman" w:hAnsi="Arial" w:cs="Arial"/>
                <w:color w:val="000000"/>
                <w:sz w:val="20"/>
                <w:szCs w:val="20"/>
                <w:lang w:val="nl-NL"/>
              </w:rPr>
              <w:tab/>
              <w:t>Besluitidentificatie</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4388E1E7" w14:textId="36E37DC6" w:rsidR="009D0890" w:rsidRDefault="009D0890" w:rsidP="003F0979">
            <w:pPr>
              <w:autoSpaceDE w:val="0"/>
              <w:autoSpaceDN w:val="0"/>
              <w:adjustRightInd w:val="0"/>
              <w:spacing w:after="0" w:line="240" w:lineRule="auto"/>
              <w:rPr>
                <w:ins w:id="346" w:author="Arjan Kloosterboer" w:date="2017-09-22T04:10:00Z"/>
                <w:rFonts w:ascii="Arial" w:eastAsia="Times New Roman" w:hAnsi="Arial" w:cs="Arial"/>
                <w:color w:val="000000"/>
                <w:sz w:val="20"/>
                <w:szCs w:val="20"/>
                <w:lang w:val="nl-NL"/>
              </w:rPr>
            </w:pPr>
            <w:ins w:id="347" w:author="Arjan Kloosterboer" w:date="2017-09-22T04:10:00Z">
              <w:r w:rsidRPr="005561F3">
                <w:rPr>
                  <w:rFonts w:ascii="Arial" w:eastAsia="Times New Roman" w:hAnsi="Arial" w:cs="Arial"/>
                  <w:color w:val="000000"/>
                  <w:sz w:val="20"/>
                  <w:szCs w:val="20"/>
                  <w:lang w:val="nl-NL"/>
                </w:rPr>
                <w:tab/>
              </w:r>
              <w:r>
                <w:rPr>
                  <w:rFonts w:ascii="Arial" w:eastAsia="Times New Roman" w:hAnsi="Arial" w:cs="Arial"/>
                  <w:color w:val="000000"/>
                  <w:sz w:val="20"/>
                  <w:szCs w:val="20"/>
                  <w:lang w:val="nl-NL"/>
                </w:rPr>
                <w:t>Verantwoordelijke organisatie</w:t>
              </w:r>
              <w:r w:rsidRPr="00551C68">
                <w:rPr>
                  <w:rFonts w:ascii="Arial" w:eastAsia="Times New Roman" w:hAnsi="Arial" w:cs="Arial"/>
                  <w:color w:val="000000"/>
                  <w:sz w:val="20"/>
                  <w:szCs w:val="20"/>
                  <w:lang w:val="nl-NL"/>
                </w:rPr>
                <w:tab/>
              </w:r>
              <w:r w:rsidRPr="00551C68">
                <w:rPr>
                  <w:rFonts w:ascii="Arial" w:eastAsia="Times New Roman" w:hAnsi="Arial" w:cs="Arial"/>
                  <w:color w:val="000000"/>
                  <w:sz w:val="20"/>
                  <w:szCs w:val="20"/>
                  <w:lang w:val="nl-NL"/>
                </w:rPr>
                <w:tab/>
                <w:t>KING</w:t>
              </w:r>
            </w:ins>
          </w:p>
          <w:p w14:paraId="130DFE23" w14:textId="5B1158CF"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0004</w:t>
            </w:r>
            <w:r w:rsidRPr="005561F3">
              <w:rPr>
                <w:rFonts w:ascii="Arial" w:eastAsia="Times New Roman" w:hAnsi="Arial" w:cs="Arial"/>
                <w:color w:val="000000"/>
                <w:sz w:val="20"/>
                <w:szCs w:val="20"/>
                <w:lang w:val="nl-NL"/>
              </w:rPr>
              <w:tab/>
              <w:t>Besluitdatum</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1ADB4E4C"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0003</w:t>
            </w:r>
            <w:r w:rsidRPr="005561F3">
              <w:rPr>
                <w:rFonts w:ascii="Arial" w:eastAsia="Times New Roman" w:hAnsi="Arial" w:cs="Arial"/>
                <w:color w:val="000000"/>
                <w:sz w:val="20"/>
                <w:szCs w:val="20"/>
                <w:lang w:val="nl-NL"/>
              </w:rPr>
              <w:tab/>
              <w:t>Besluittoelichting</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6A577B52" w14:textId="77777777" w:rsidR="00F8155F" w:rsidRPr="005561F3" w:rsidRDefault="00F8155F"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b/>
              <w:t>Bestuursorgaan</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KING</w:t>
            </w:r>
          </w:p>
          <w:p w14:paraId="3922DE18"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0008</w:t>
            </w:r>
            <w:r w:rsidRPr="005561F3">
              <w:rPr>
                <w:rFonts w:ascii="Arial" w:eastAsia="Times New Roman" w:hAnsi="Arial" w:cs="Arial"/>
                <w:color w:val="000000"/>
                <w:sz w:val="20"/>
                <w:szCs w:val="20"/>
                <w:lang w:val="nl-NL"/>
              </w:rPr>
              <w:tab/>
              <w:t>Ingangsdatum</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09AF0860"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0009</w:t>
            </w:r>
            <w:r w:rsidRPr="005561F3">
              <w:rPr>
                <w:rFonts w:ascii="Arial" w:eastAsia="Times New Roman" w:hAnsi="Arial" w:cs="Arial"/>
                <w:color w:val="000000"/>
                <w:sz w:val="20"/>
                <w:szCs w:val="20"/>
                <w:lang w:val="nl-NL"/>
              </w:rPr>
              <w:tab/>
              <w:t>Vervaldatum</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1AE1138F"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b/>
              <w:t>Vervalreden</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KING</w:t>
            </w:r>
          </w:p>
          <w:p w14:paraId="47B80FC5"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0013</w:t>
            </w:r>
            <w:r w:rsidRPr="005561F3">
              <w:rPr>
                <w:rFonts w:ascii="Arial" w:eastAsia="Times New Roman" w:hAnsi="Arial" w:cs="Arial"/>
                <w:color w:val="000000"/>
                <w:sz w:val="20"/>
                <w:szCs w:val="20"/>
                <w:lang w:val="nl-NL"/>
              </w:rPr>
              <w:tab/>
              <w:t>Publicatiedatum</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7B41C298"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0015</w:t>
            </w:r>
            <w:r w:rsidRPr="005561F3">
              <w:rPr>
                <w:rFonts w:ascii="Arial" w:eastAsia="Times New Roman" w:hAnsi="Arial" w:cs="Arial"/>
                <w:color w:val="000000"/>
                <w:sz w:val="20"/>
                <w:szCs w:val="20"/>
                <w:lang w:val="nl-NL"/>
              </w:rPr>
              <w:tab/>
              <w:t>Verzenddatum</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24D32CBE" w14:textId="77777777" w:rsidR="003F0979" w:rsidRPr="00551C68"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b/>
            </w:r>
            <w:r w:rsidRPr="00551C68">
              <w:rPr>
                <w:rFonts w:ascii="Arial" w:eastAsia="Times New Roman" w:hAnsi="Arial" w:cs="Arial"/>
                <w:color w:val="000000"/>
                <w:sz w:val="20"/>
                <w:szCs w:val="20"/>
                <w:lang w:val="nl-NL"/>
              </w:rPr>
              <w:t>Uiterlijke reactiedatum</w:t>
            </w:r>
            <w:r w:rsidRPr="00551C68">
              <w:rPr>
                <w:rFonts w:ascii="Arial" w:eastAsia="Times New Roman" w:hAnsi="Arial" w:cs="Arial"/>
                <w:color w:val="000000"/>
                <w:sz w:val="20"/>
                <w:szCs w:val="20"/>
                <w:lang w:val="nl-NL"/>
              </w:rPr>
              <w:tab/>
            </w:r>
            <w:r w:rsidRPr="00551C68">
              <w:rPr>
                <w:rFonts w:ascii="Arial" w:eastAsia="Times New Roman" w:hAnsi="Arial" w:cs="Arial"/>
                <w:color w:val="000000"/>
                <w:sz w:val="20"/>
                <w:szCs w:val="20"/>
                <w:lang w:val="nl-NL"/>
              </w:rPr>
              <w:tab/>
            </w:r>
            <w:r w:rsidRPr="00551C68">
              <w:rPr>
                <w:rFonts w:ascii="Arial" w:eastAsia="Times New Roman" w:hAnsi="Arial" w:cs="Arial"/>
                <w:color w:val="000000"/>
                <w:sz w:val="20"/>
                <w:szCs w:val="20"/>
                <w:lang w:val="nl-NL"/>
              </w:rPr>
              <w:tab/>
              <w:t>KING</w:t>
            </w:r>
          </w:p>
          <w:p w14:paraId="546841AD" w14:textId="77777777" w:rsidR="003F0979" w:rsidRPr="00551C68"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p>
        </w:tc>
      </w:tr>
      <w:tr w:rsidR="003F0979" w14:paraId="2F93B5D0" w14:textId="77777777" w:rsidTr="003F0979">
        <w:tc>
          <w:tcPr>
            <w:tcW w:w="2573" w:type="dxa"/>
            <w:tcBorders>
              <w:bottom w:val="single" w:sz="4" w:space="0" w:color="auto"/>
            </w:tcBorders>
            <w:shd w:val="clear" w:color="auto" w:fill="auto"/>
          </w:tcPr>
          <w:p w14:paraId="756DD4A2"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Overzicht relaties</w:t>
            </w:r>
          </w:p>
        </w:tc>
        <w:tc>
          <w:tcPr>
            <w:tcW w:w="6355" w:type="dxa"/>
            <w:tcBorders>
              <w:bottom w:val="single" w:sz="4" w:space="0" w:color="auto"/>
            </w:tcBorders>
            <w:shd w:val="clear" w:color="auto" w:fill="auto"/>
          </w:tcPr>
          <w:p w14:paraId="11834A3C"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Relatienaam incl. gerelateerd objecttype</w:t>
            </w:r>
            <w:r w:rsidRPr="005561F3">
              <w:rPr>
                <w:rFonts w:ascii="Arial" w:eastAsia="Times New Roman" w:hAnsi="Arial" w:cs="Arial"/>
                <w:color w:val="000000"/>
                <w:sz w:val="20"/>
                <w:szCs w:val="20"/>
                <w:lang w:val="nl-NL"/>
              </w:rPr>
              <w:tab/>
              <w:t>Herkomst</w:t>
            </w:r>
          </w:p>
          <w:p w14:paraId="74C38B2D"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is uitkomst van ZAAK</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0CBF4412" w14:textId="533F491B"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lastRenderedPageBreak/>
              <w:t>kan vastgelegd zijn als</w:t>
            </w:r>
            <w:r w:rsidR="00F8155F" w:rsidRPr="005561F3">
              <w:rPr>
                <w:rFonts w:ascii="Arial" w:eastAsia="Times New Roman" w:hAnsi="Arial" w:cs="Arial"/>
                <w:color w:val="000000"/>
                <w:sz w:val="20"/>
                <w:szCs w:val="20"/>
                <w:lang w:val="nl-NL"/>
              </w:rPr>
              <w:t xml:space="preserve"> INFORMATIEOBJECT</w:t>
            </w:r>
            <w:r w:rsidR="00F8155F"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KING</w:t>
            </w:r>
          </w:p>
          <w:p w14:paraId="20A330CC" w14:textId="77777777" w:rsidR="003F0979" w:rsidRPr="003F0979" w:rsidRDefault="003F0979" w:rsidP="003F0979">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 xml:space="preserve">is van BESLUITTYPE </w:t>
            </w:r>
            <w:r w:rsidRPr="003F0979">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sidRPr="003F0979">
              <w:rPr>
                <w:rFonts w:ascii="Arial" w:eastAsia="Times New Roman" w:hAnsi="Arial" w:cs="Arial"/>
                <w:color w:val="000000"/>
                <w:sz w:val="20"/>
                <w:szCs w:val="20"/>
              </w:rPr>
              <w:t>KING</w:t>
            </w:r>
          </w:p>
        </w:tc>
      </w:tr>
    </w:tbl>
    <w:p w14:paraId="50B2ACC6" w14:textId="77777777" w:rsidR="003F0979" w:rsidRDefault="003F0979" w:rsidP="00EB4B31">
      <w:pPr>
        <w:rPr>
          <w:noProof/>
        </w:rPr>
      </w:pPr>
    </w:p>
    <w:p w14:paraId="719B1B51" w14:textId="77777777" w:rsidR="00EB4B31" w:rsidRPr="00DD0F4F" w:rsidRDefault="00EB4B31" w:rsidP="00EB4B31">
      <w:pPr>
        <w:pStyle w:val="Kop3"/>
        <w:rPr>
          <w:noProof/>
          <w:lang w:val="nl-NL"/>
        </w:rPr>
      </w:pPr>
      <w:bookmarkStart w:id="348" w:name="_Toc493816559"/>
      <w:bookmarkStart w:id="349" w:name="_Toc493816678"/>
      <w:r w:rsidRPr="00DD0F4F">
        <w:rPr>
          <w:noProof/>
          <w:lang w:val="nl-NL"/>
        </w:rPr>
        <w:t>BESLUIT kan</w:t>
      </w:r>
      <w:r w:rsidR="00D73EFE" w:rsidRPr="00DD0F4F">
        <w:rPr>
          <w:noProof/>
          <w:lang w:val="nl-NL"/>
        </w:rPr>
        <w:t xml:space="preserve"> vastgelegd zijn als INFORMATIE</w:t>
      </w:r>
      <w:r w:rsidRPr="00DD0F4F">
        <w:rPr>
          <w:noProof/>
          <w:lang w:val="nl-NL"/>
        </w:rPr>
        <w:t>OBJECT</w:t>
      </w:r>
      <w:bookmarkEnd w:id="348"/>
      <w:bookmarkEnd w:id="349"/>
    </w:p>
    <w:p w14:paraId="6673E823" w14:textId="77777777" w:rsidR="00CF1953" w:rsidRPr="00DD0F4F" w:rsidRDefault="00CF1953" w:rsidP="00CF1953">
      <w:pPr>
        <w:rPr>
          <w:noProof/>
          <w:lang w:val="nl-NL"/>
        </w:rPr>
      </w:pPr>
      <w:r w:rsidRPr="00DD0F4F">
        <w:rPr>
          <w:noProof/>
          <w:lang w:val="nl-NL"/>
        </w:rPr>
        <w:t>Teneinde in lijn te blijven met de Baseline Informatiehuisho</w:t>
      </w:r>
      <w:r w:rsidR="00BC5981" w:rsidRPr="00DD0F4F">
        <w:rPr>
          <w:noProof/>
          <w:lang w:val="nl-NL"/>
        </w:rPr>
        <w:t>u</w:t>
      </w:r>
      <w:r w:rsidRPr="00DD0F4F">
        <w:rPr>
          <w:noProof/>
          <w:lang w:val="nl-NL"/>
        </w:rPr>
        <w:t>iding en aan te sluiten bij de steeds gangbaardere terminogie in de documentaire informatiehuishouding en de ‘archiefwereld’, hebben we de term ‘document’ consequent vervangen door ‘informatieobject’.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EB4B31" w:rsidRPr="00EB4B31" w14:paraId="133C4E40" w14:textId="77777777" w:rsidTr="00AB019F">
        <w:trPr>
          <w:trHeight w:val="230"/>
        </w:trPr>
        <w:tc>
          <w:tcPr>
            <w:tcW w:w="3690" w:type="dxa"/>
            <w:tcBorders>
              <w:top w:val="single" w:sz="4" w:space="0" w:color="auto"/>
              <w:left w:val="nil"/>
              <w:bottom w:val="nil"/>
              <w:right w:val="nil"/>
            </w:tcBorders>
          </w:tcPr>
          <w:p w14:paraId="079D6E58"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Naam relatiesoort</w:t>
            </w:r>
          </w:p>
        </w:tc>
        <w:tc>
          <w:tcPr>
            <w:tcW w:w="5670" w:type="dxa"/>
            <w:tcBorders>
              <w:top w:val="single" w:sz="4" w:space="0" w:color="auto"/>
              <w:left w:val="nil"/>
              <w:bottom w:val="nil"/>
              <w:right w:val="nil"/>
            </w:tcBorders>
          </w:tcPr>
          <w:p w14:paraId="3D9EE176" w14:textId="77777777" w:rsidR="00EB4B31" w:rsidRPr="00EB4B31" w:rsidRDefault="00DA5D93"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hAnsi="Arial" w:cs="Arial"/>
                <w:sz w:val="20"/>
                <w:szCs w:val="20"/>
                <w:lang w:val="en-AU"/>
              </w:rPr>
              <w:fldChar w:fldCharType="begin" w:fldLock="1"/>
            </w:r>
            <w:r w:rsidR="00EB4B31" w:rsidRPr="00EB4B31">
              <w:rPr>
                <w:rFonts w:ascii="Arial" w:hAnsi="Arial" w:cs="Arial"/>
                <w:sz w:val="20"/>
                <w:szCs w:val="20"/>
                <w:lang w:val="en-AU"/>
              </w:rPr>
              <w:instrText xml:space="preserve">MERGEFIELD </w:instrText>
            </w:r>
            <w:r w:rsidR="00EB4B31" w:rsidRPr="00EB4B31">
              <w:rPr>
                <w:rFonts w:ascii="Arial" w:eastAsia="Times New Roman" w:hAnsi="Arial" w:cs="Arial"/>
                <w:color w:val="000000"/>
                <w:sz w:val="20"/>
                <w:szCs w:val="20"/>
              </w:rPr>
              <w:instrText>Connector.Name</w:instrText>
            </w:r>
            <w:r w:rsidRPr="00EB4B31">
              <w:rPr>
                <w:rFonts w:ascii="Arial" w:hAnsi="Arial" w:cs="Arial"/>
                <w:sz w:val="20"/>
                <w:szCs w:val="20"/>
                <w:lang w:val="en-AU"/>
              </w:rPr>
              <w:fldChar w:fldCharType="separate"/>
            </w:r>
            <w:r w:rsidR="00EB4B31" w:rsidRPr="00EB4B31">
              <w:rPr>
                <w:rFonts w:ascii="Arial" w:eastAsia="Times New Roman" w:hAnsi="Arial" w:cs="Arial"/>
                <w:color w:val="000000"/>
                <w:sz w:val="20"/>
                <w:szCs w:val="20"/>
              </w:rPr>
              <w:t>kan vastgelegd zijn als</w:t>
            </w:r>
            <w:r w:rsidRPr="00EB4B31">
              <w:rPr>
                <w:rFonts w:ascii="Arial" w:hAnsi="Arial" w:cs="Arial"/>
                <w:sz w:val="20"/>
                <w:szCs w:val="20"/>
                <w:lang w:val="en-AU"/>
              </w:rPr>
              <w:fldChar w:fldCharType="end"/>
            </w:r>
          </w:p>
        </w:tc>
      </w:tr>
      <w:tr w:rsidR="00EB4B31" w:rsidRPr="00EB4B31" w14:paraId="34FAB740" w14:textId="77777777">
        <w:tc>
          <w:tcPr>
            <w:tcW w:w="3690" w:type="dxa"/>
            <w:tcBorders>
              <w:top w:val="nil"/>
              <w:left w:val="nil"/>
              <w:bottom w:val="nil"/>
              <w:right w:val="nil"/>
            </w:tcBorders>
          </w:tcPr>
          <w:p w14:paraId="0B92B3B0"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6041087"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14:paraId="704D5035" w14:textId="77777777">
        <w:tc>
          <w:tcPr>
            <w:tcW w:w="3690" w:type="dxa"/>
            <w:tcBorders>
              <w:top w:val="nil"/>
              <w:left w:val="nil"/>
              <w:bottom w:val="nil"/>
              <w:right w:val="nil"/>
            </w:tcBorders>
          </w:tcPr>
          <w:p w14:paraId="1154F289"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r w:rsidRPr="00EB4B31">
              <w:rPr>
                <w:rFonts w:ascii="Arial" w:eastAsia="Times New Roman" w:hAnsi="Arial" w:cs="Arial"/>
                <w:b/>
                <w:bCs/>
                <w:color w:val="000000"/>
                <w:sz w:val="20"/>
                <w:szCs w:val="20"/>
              </w:rPr>
              <w:t>Gerelateerd objecttype</w:t>
            </w:r>
          </w:p>
          <w:p w14:paraId="02E934E9"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p w14:paraId="479F7888"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4BDFC17D" w14:textId="3DE477C3"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INFORMATIEOBJECT</w:t>
            </w:r>
          </w:p>
          <w:p w14:paraId="620EBF36"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p w14:paraId="6ACA5C8C" w14:textId="77777777" w:rsidR="00EB4B31" w:rsidRPr="00EB4B31" w:rsidRDefault="00DA5D93"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fldChar w:fldCharType="begin" w:fldLock="1"/>
            </w:r>
            <w:r w:rsidR="00EB4B31" w:rsidRPr="00EB4B31">
              <w:rPr>
                <w:rFonts w:ascii="Arial" w:eastAsia="Times New Roman" w:hAnsi="Arial" w:cs="Arial"/>
                <w:color w:val="000000"/>
                <w:sz w:val="20"/>
                <w:szCs w:val="20"/>
              </w:rPr>
              <w:instrText>MERGEFIELD ConnTarget.Cardinality</w:instrText>
            </w:r>
            <w:r w:rsidRPr="00EB4B31">
              <w:rPr>
                <w:rFonts w:ascii="Arial" w:eastAsia="Times New Roman" w:hAnsi="Arial" w:cs="Arial"/>
                <w:color w:val="000000"/>
                <w:sz w:val="20"/>
                <w:szCs w:val="20"/>
              </w:rPr>
              <w:fldChar w:fldCharType="separate"/>
            </w:r>
            <w:r w:rsidR="00EB4B31" w:rsidRPr="00EB4B31">
              <w:rPr>
                <w:rFonts w:ascii="Arial" w:eastAsia="Times New Roman" w:hAnsi="Arial" w:cs="Arial"/>
                <w:color w:val="000000"/>
                <w:sz w:val="20"/>
                <w:szCs w:val="20"/>
              </w:rPr>
              <w:t>0..*</w:t>
            </w:r>
            <w:r w:rsidRPr="00EB4B31">
              <w:rPr>
                <w:rFonts w:ascii="Arial" w:eastAsia="Times New Roman" w:hAnsi="Arial" w:cs="Arial"/>
                <w:color w:val="000000"/>
                <w:sz w:val="20"/>
                <w:szCs w:val="20"/>
              </w:rPr>
              <w:fldChar w:fldCharType="end"/>
            </w:r>
            <w:r w:rsidR="00EB4B31" w:rsidRPr="00EB4B31">
              <w:rPr>
                <w:rFonts w:ascii="Arial" w:eastAsia="Times New Roman" w:hAnsi="Arial" w:cs="Arial"/>
                <w:color w:val="000000"/>
                <w:sz w:val="20"/>
                <w:szCs w:val="20"/>
              </w:rPr>
              <w:t xml:space="preserve"> </w:t>
            </w:r>
          </w:p>
        </w:tc>
      </w:tr>
      <w:tr w:rsidR="00EB4B31" w:rsidRPr="00EB4B31" w14:paraId="2108E4B9" w14:textId="77777777">
        <w:tc>
          <w:tcPr>
            <w:tcW w:w="3690" w:type="dxa"/>
            <w:tcBorders>
              <w:top w:val="nil"/>
              <w:left w:val="nil"/>
              <w:bottom w:val="nil"/>
              <w:right w:val="nil"/>
            </w:tcBorders>
          </w:tcPr>
          <w:p w14:paraId="610AEA14"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AC2DF99"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14:paraId="22B05AD0" w14:textId="77777777">
        <w:tc>
          <w:tcPr>
            <w:tcW w:w="3690" w:type="dxa"/>
            <w:tcBorders>
              <w:top w:val="nil"/>
              <w:left w:val="nil"/>
              <w:bottom w:val="nil"/>
              <w:right w:val="nil"/>
            </w:tcBorders>
          </w:tcPr>
          <w:p w14:paraId="6D3B55A9"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14:paraId="1852270A"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KING</w:t>
            </w:r>
          </w:p>
        </w:tc>
      </w:tr>
      <w:tr w:rsidR="00EB4B31" w:rsidRPr="00EB4B31" w14:paraId="1D1B293A" w14:textId="77777777">
        <w:trPr>
          <w:trHeight w:val="230"/>
        </w:trPr>
        <w:tc>
          <w:tcPr>
            <w:tcW w:w="3690" w:type="dxa"/>
            <w:tcBorders>
              <w:top w:val="nil"/>
              <w:left w:val="nil"/>
              <w:bottom w:val="nil"/>
              <w:right w:val="nil"/>
            </w:tcBorders>
          </w:tcPr>
          <w:p w14:paraId="6298AF88"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692E9AC"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14:paraId="687DF22F" w14:textId="77777777">
        <w:trPr>
          <w:trHeight w:val="230"/>
        </w:trPr>
        <w:tc>
          <w:tcPr>
            <w:tcW w:w="3690" w:type="dxa"/>
            <w:tcBorders>
              <w:top w:val="nil"/>
              <w:left w:val="nil"/>
              <w:bottom w:val="nil"/>
              <w:right w:val="nil"/>
            </w:tcBorders>
          </w:tcPr>
          <w:p w14:paraId="36096353"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14:paraId="2134250C"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0889C36F" w14:textId="77777777">
        <w:trPr>
          <w:trHeight w:val="230"/>
        </w:trPr>
        <w:tc>
          <w:tcPr>
            <w:tcW w:w="3690" w:type="dxa"/>
            <w:tcBorders>
              <w:top w:val="nil"/>
              <w:left w:val="nil"/>
              <w:bottom w:val="nil"/>
              <w:right w:val="nil"/>
            </w:tcBorders>
          </w:tcPr>
          <w:p w14:paraId="42C0D116"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A2214ED"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AE6939" w14:paraId="5EFDC3B4" w14:textId="77777777">
        <w:tc>
          <w:tcPr>
            <w:tcW w:w="3690" w:type="dxa"/>
            <w:tcBorders>
              <w:top w:val="nil"/>
              <w:left w:val="nil"/>
              <w:bottom w:val="nil"/>
              <w:right w:val="nil"/>
            </w:tcBorders>
          </w:tcPr>
          <w:p w14:paraId="281B2C34"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r w:rsidRPr="00EB4B31">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14:paraId="357B872E" w14:textId="00D33D59" w:rsidR="00EB4B31" w:rsidRPr="00DD0F4F" w:rsidRDefault="00DA5D93" w:rsidP="00EB4B31">
            <w:pPr>
              <w:autoSpaceDE w:val="0"/>
              <w:autoSpaceDN w:val="0"/>
              <w:adjustRightInd w:val="0"/>
              <w:spacing w:after="0" w:line="240" w:lineRule="auto"/>
              <w:rPr>
                <w:rFonts w:ascii="Arial" w:eastAsia="Times New Roman" w:hAnsi="Arial" w:cs="Arial"/>
                <w:color w:val="000000"/>
                <w:sz w:val="20"/>
                <w:szCs w:val="20"/>
                <w:lang w:val="nl-NL"/>
              </w:rPr>
            </w:pPr>
            <w:r w:rsidRPr="00EB4B31">
              <w:rPr>
                <w:rFonts w:ascii="Arial" w:hAnsi="Arial" w:cs="Arial"/>
                <w:sz w:val="20"/>
                <w:szCs w:val="20"/>
                <w:lang w:val="en-AU"/>
              </w:rPr>
              <w:fldChar w:fldCharType="begin" w:fldLock="1"/>
            </w:r>
            <w:r w:rsidR="00EB4B31" w:rsidRPr="00DD0F4F">
              <w:rPr>
                <w:rFonts w:ascii="Arial" w:hAnsi="Arial" w:cs="Arial"/>
                <w:sz w:val="20"/>
                <w:szCs w:val="20"/>
                <w:lang w:val="nl-NL"/>
              </w:rPr>
              <w:instrText xml:space="preserve">MERGEFIELD </w:instrText>
            </w:r>
            <w:r w:rsidR="00EB4B31" w:rsidRPr="00DD0F4F">
              <w:rPr>
                <w:rFonts w:ascii="Arial" w:eastAsia="Times New Roman" w:hAnsi="Arial" w:cs="Arial"/>
                <w:color w:val="000000"/>
                <w:sz w:val="20"/>
                <w:szCs w:val="20"/>
                <w:lang w:val="nl-NL"/>
              </w:rPr>
              <w:instrText>Connector.Notes</w:instrText>
            </w:r>
            <w:r w:rsidRPr="00EB4B31">
              <w:rPr>
                <w:rFonts w:ascii="Arial" w:hAnsi="Arial" w:cs="Arial"/>
                <w:sz w:val="20"/>
                <w:szCs w:val="20"/>
                <w:lang w:val="en-AU"/>
              </w:rPr>
              <w:fldChar w:fldCharType="end"/>
            </w:r>
            <w:r w:rsidR="00EB4B31" w:rsidRPr="00DD0F4F">
              <w:rPr>
                <w:rFonts w:ascii="Arial" w:eastAsia="Times New Roman" w:hAnsi="Arial" w:cs="Arial"/>
                <w:color w:val="610E6A"/>
                <w:sz w:val="20"/>
                <w:szCs w:val="20"/>
                <w:lang w:val="nl-NL"/>
              </w:rPr>
              <w:t>Aanduiding van het (de) INFORMATIEOBJECT(en) waarin het BESLUIT beschreven is.</w:t>
            </w:r>
          </w:p>
        </w:tc>
      </w:tr>
      <w:tr w:rsidR="00EB4B31" w:rsidRPr="00AE6939" w14:paraId="308EE38A" w14:textId="77777777">
        <w:tc>
          <w:tcPr>
            <w:tcW w:w="3690" w:type="dxa"/>
            <w:tcBorders>
              <w:top w:val="nil"/>
              <w:left w:val="nil"/>
              <w:bottom w:val="nil"/>
              <w:right w:val="nil"/>
            </w:tcBorders>
          </w:tcPr>
          <w:p w14:paraId="4849C1FB" w14:textId="77777777" w:rsidR="00EB4B31" w:rsidRPr="00DD0F4F" w:rsidRDefault="00EB4B31" w:rsidP="00EB4B3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50A3A21C" w14:textId="77777777" w:rsidR="00EB4B31" w:rsidRPr="00DD0F4F" w:rsidRDefault="00EB4B31" w:rsidP="00EB4B31">
            <w:pPr>
              <w:autoSpaceDE w:val="0"/>
              <w:autoSpaceDN w:val="0"/>
              <w:adjustRightInd w:val="0"/>
              <w:spacing w:after="0" w:line="240" w:lineRule="auto"/>
              <w:rPr>
                <w:rFonts w:ascii="Arial" w:eastAsia="Times New Roman" w:hAnsi="Arial" w:cs="Arial"/>
                <w:color w:val="000000"/>
                <w:sz w:val="20"/>
                <w:szCs w:val="20"/>
                <w:lang w:val="nl-NL"/>
              </w:rPr>
            </w:pPr>
          </w:p>
        </w:tc>
      </w:tr>
      <w:tr w:rsidR="00EB4B31" w:rsidRPr="00EB4B31" w14:paraId="384CBAF8" w14:textId="77777777">
        <w:tc>
          <w:tcPr>
            <w:tcW w:w="3690" w:type="dxa"/>
            <w:tcBorders>
              <w:top w:val="nil"/>
              <w:left w:val="nil"/>
              <w:bottom w:val="nil"/>
              <w:right w:val="nil"/>
            </w:tcBorders>
          </w:tcPr>
          <w:p w14:paraId="74BBF707"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14:paraId="6A00B5D6"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KING</w:t>
            </w:r>
          </w:p>
        </w:tc>
      </w:tr>
      <w:tr w:rsidR="00EB4B31" w:rsidRPr="00EB4B31" w14:paraId="0A8C2985" w14:textId="77777777">
        <w:tc>
          <w:tcPr>
            <w:tcW w:w="3690" w:type="dxa"/>
            <w:tcBorders>
              <w:top w:val="nil"/>
              <w:left w:val="nil"/>
              <w:bottom w:val="nil"/>
              <w:right w:val="nil"/>
            </w:tcBorders>
          </w:tcPr>
          <w:p w14:paraId="72AD88F8"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66C79E0"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2FCE60A8" w14:textId="77777777">
        <w:tc>
          <w:tcPr>
            <w:tcW w:w="3690" w:type="dxa"/>
            <w:tcBorders>
              <w:top w:val="nil"/>
              <w:left w:val="nil"/>
              <w:bottom w:val="nil"/>
              <w:right w:val="nil"/>
            </w:tcBorders>
          </w:tcPr>
          <w:p w14:paraId="3E218E10"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14:paraId="2853BEE0"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1 juni 2008</w:t>
            </w:r>
          </w:p>
        </w:tc>
      </w:tr>
      <w:tr w:rsidR="00EB4B31" w:rsidRPr="00EB4B31" w14:paraId="191C2CDE" w14:textId="77777777">
        <w:tc>
          <w:tcPr>
            <w:tcW w:w="3690" w:type="dxa"/>
            <w:tcBorders>
              <w:top w:val="nil"/>
              <w:left w:val="nil"/>
              <w:bottom w:val="nil"/>
              <w:right w:val="nil"/>
            </w:tcBorders>
          </w:tcPr>
          <w:p w14:paraId="1B5ED93C"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0C0A239"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AE6939" w14:paraId="77A1E47B" w14:textId="77777777">
        <w:tc>
          <w:tcPr>
            <w:tcW w:w="3690" w:type="dxa"/>
            <w:tcBorders>
              <w:top w:val="nil"/>
              <w:left w:val="nil"/>
              <w:bottom w:val="nil"/>
              <w:right w:val="nil"/>
            </w:tcBorders>
          </w:tcPr>
          <w:p w14:paraId="68F1F10D"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14:paraId="24B9669A" w14:textId="0A98219A" w:rsidR="00EB4B31" w:rsidRPr="00DD0F4F" w:rsidRDefault="00EB4B31" w:rsidP="00A4794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Besluiten worden veelal schriftelijk vastgelegd maar kunnen ook mondeling genomen zijn. Deze relatie verwijst naar het informatieobject waarin het besluit is</w:t>
            </w:r>
            <w:r w:rsidR="00A4794E" w:rsidRPr="00DD0F4F">
              <w:rPr>
                <w:rFonts w:ascii="Arial" w:eastAsia="Times New Roman" w:hAnsi="Arial" w:cs="Arial"/>
                <w:color w:val="000000"/>
                <w:sz w:val="20"/>
                <w:szCs w:val="20"/>
                <w:lang w:val="nl-NL"/>
              </w:rPr>
              <w:t xml:space="preserve"> vastgelegd</w:t>
            </w:r>
            <w:r w:rsidRPr="00DD0F4F">
              <w:rPr>
                <w:rFonts w:ascii="Arial" w:eastAsia="Times New Roman" w:hAnsi="Arial" w:cs="Arial"/>
                <w:color w:val="000000"/>
                <w:sz w:val="20"/>
                <w:szCs w:val="20"/>
                <w:lang w:val="nl-NL"/>
              </w:rPr>
              <w:t xml:space="preserve">, indien van toepassing. Mogelijkerwijs is het besluit in meerdere afzonderlijke </w:t>
            </w:r>
            <w:r w:rsidR="002F298A" w:rsidRPr="00DD0F4F">
              <w:rPr>
                <w:rFonts w:ascii="Arial" w:eastAsia="Times New Roman" w:hAnsi="Arial" w:cs="Arial"/>
                <w:color w:val="000000"/>
                <w:sz w:val="20"/>
                <w:szCs w:val="20"/>
                <w:lang w:val="nl-NL"/>
              </w:rPr>
              <w:t>informatieobject</w:t>
            </w:r>
            <w:r w:rsidR="002F298A" w:rsidRPr="00DD0F4F" w:rsidDel="002F298A">
              <w:rPr>
                <w:rFonts w:ascii="Arial" w:eastAsia="Times New Roman" w:hAnsi="Arial" w:cs="Arial"/>
                <w:color w:val="000000"/>
                <w:sz w:val="20"/>
                <w:szCs w:val="20"/>
                <w:lang w:val="nl-NL"/>
              </w:rPr>
              <w:t xml:space="preserve"> </w:t>
            </w:r>
            <w:r w:rsidRPr="00DD0F4F">
              <w:rPr>
                <w:rFonts w:ascii="Arial" w:eastAsia="Times New Roman" w:hAnsi="Arial" w:cs="Arial"/>
                <w:color w:val="000000"/>
                <w:sz w:val="20"/>
                <w:szCs w:val="20"/>
                <w:lang w:val="nl-NL"/>
              </w:rPr>
              <w:t xml:space="preserve">en vastgelegd of zijn in één </w:t>
            </w:r>
            <w:r w:rsidR="002F298A" w:rsidRPr="00DD0F4F">
              <w:rPr>
                <w:rFonts w:ascii="Arial" w:eastAsia="Times New Roman" w:hAnsi="Arial" w:cs="Arial"/>
                <w:color w:val="000000"/>
                <w:sz w:val="20"/>
                <w:szCs w:val="20"/>
                <w:lang w:val="nl-NL"/>
              </w:rPr>
              <w:t>informatieobject</w:t>
            </w:r>
            <w:r w:rsidRPr="00DD0F4F">
              <w:rPr>
                <w:rFonts w:ascii="Arial" w:eastAsia="Times New Roman" w:hAnsi="Arial" w:cs="Arial"/>
                <w:color w:val="000000"/>
                <w:sz w:val="20"/>
                <w:szCs w:val="20"/>
                <w:lang w:val="nl-NL"/>
              </w:rPr>
              <w:t xml:space="preserve"> meerdere besluiten vastgelegd.</w:t>
            </w:r>
          </w:p>
        </w:tc>
      </w:tr>
      <w:tr w:rsidR="00EB4B31" w:rsidRPr="00AE6939" w14:paraId="2A049F57" w14:textId="77777777">
        <w:tc>
          <w:tcPr>
            <w:tcW w:w="3690" w:type="dxa"/>
            <w:tcBorders>
              <w:top w:val="nil"/>
              <w:left w:val="nil"/>
              <w:bottom w:val="nil"/>
              <w:right w:val="nil"/>
            </w:tcBorders>
          </w:tcPr>
          <w:p w14:paraId="18C727EA" w14:textId="77777777" w:rsidR="00EB4B31" w:rsidRPr="00DD0F4F" w:rsidRDefault="00EB4B31" w:rsidP="00EB4B3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B52FEC5" w14:textId="77777777" w:rsidR="00EB4B31" w:rsidRPr="00DD0F4F" w:rsidRDefault="00EB4B31" w:rsidP="00EB4B31">
            <w:pPr>
              <w:autoSpaceDE w:val="0"/>
              <w:autoSpaceDN w:val="0"/>
              <w:adjustRightInd w:val="0"/>
              <w:spacing w:after="0" w:line="240" w:lineRule="auto"/>
              <w:rPr>
                <w:rFonts w:ascii="Arial" w:eastAsia="Times New Roman" w:hAnsi="Arial" w:cs="Arial"/>
                <w:color w:val="000000"/>
                <w:sz w:val="20"/>
                <w:szCs w:val="20"/>
                <w:lang w:val="nl-NL"/>
              </w:rPr>
            </w:pPr>
          </w:p>
        </w:tc>
      </w:tr>
      <w:tr w:rsidR="00EB4B31" w:rsidRPr="00EB4B31" w14:paraId="73105634" w14:textId="77777777">
        <w:tc>
          <w:tcPr>
            <w:tcW w:w="3690" w:type="dxa"/>
            <w:tcBorders>
              <w:top w:val="nil"/>
              <w:left w:val="nil"/>
              <w:bottom w:val="nil"/>
              <w:right w:val="nil"/>
            </w:tcBorders>
          </w:tcPr>
          <w:p w14:paraId="0E6182EF"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4DE8B263"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14:paraId="6A28A2A1" w14:textId="77777777">
        <w:trPr>
          <w:trHeight w:val="230"/>
        </w:trPr>
        <w:tc>
          <w:tcPr>
            <w:tcW w:w="3690" w:type="dxa"/>
            <w:tcBorders>
              <w:top w:val="nil"/>
              <w:left w:val="nil"/>
              <w:bottom w:val="nil"/>
              <w:right w:val="nil"/>
            </w:tcBorders>
          </w:tcPr>
          <w:p w14:paraId="54C80BB7"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9764B04"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7AC6D4AF" w14:textId="77777777">
        <w:trPr>
          <w:trHeight w:val="230"/>
        </w:trPr>
        <w:tc>
          <w:tcPr>
            <w:tcW w:w="3690" w:type="dxa"/>
            <w:tcBorders>
              <w:top w:val="nil"/>
              <w:left w:val="nil"/>
              <w:bottom w:val="nil"/>
              <w:right w:val="nil"/>
            </w:tcBorders>
          </w:tcPr>
          <w:p w14:paraId="33F3F3F3"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30E2759D"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14:paraId="03B54109" w14:textId="77777777">
        <w:tc>
          <w:tcPr>
            <w:tcW w:w="3690" w:type="dxa"/>
            <w:tcBorders>
              <w:top w:val="nil"/>
              <w:left w:val="nil"/>
              <w:bottom w:val="nil"/>
              <w:right w:val="nil"/>
            </w:tcBorders>
          </w:tcPr>
          <w:p w14:paraId="38DA36CF"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6757925"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0922AAAE" w14:textId="77777777">
        <w:tc>
          <w:tcPr>
            <w:tcW w:w="3690" w:type="dxa"/>
            <w:tcBorders>
              <w:top w:val="nil"/>
              <w:left w:val="nil"/>
              <w:bottom w:val="nil"/>
              <w:right w:val="nil"/>
            </w:tcBorders>
          </w:tcPr>
          <w:p w14:paraId="5B8C9969"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3BE63241"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22FA653A" w14:textId="77777777">
        <w:tc>
          <w:tcPr>
            <w:tcW w:w="3690" w:type="dxa"/>
            <w:tcBorders>
              <w:top w:val="nil"/>
              <w:left w:val="nil"/>
              <w:bottom w:val="nil"/>
              <w:right w:val="nil"/>
            </w:tcBorders>
          </w:tcPr>
          <w:p w14:paraId="11FA7821"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0DF5631"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1605FDC5" w14:textId="77777777">
        <w:tc>
          <w:tcPr>
            <w:tcW w:w="3690" w:type="dxa"/>
            <w:tcBorders>
              <w:top w:val="nil"/>
              <w:left w:val="nil"/>
              <w:bottom w:val="nil"/>
              <w:right w:val="nil"/>
            </w:tcBorders>
          </w:tcPr>
          <w:p w14:paraId="7B0A2A39"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5002C9D6"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14:paraId="73857A45" w14:textId="77777777">
        <w:tc>
          <w:tcPr>
            <w:tcW w:w="3690" w:type="dxa"/>
            <w:tcBorders>
              <w:top w:val="nil"/>
              <w:left w:val="nil"/>
              <w:bottom w:val="nil"/>
              <w:right w:val="nil"/>
            </w:tcBorders>
          </w:tcPr>
          <w:p w14:paraId="7EE53F09"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BB03F9F"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00DA0230" w14:textId="77777777">
        <w:tc>
          <w:tcPr>
            <w:tcW w:w="3690" w:type="dxa"/>
            <w:tcBorders>
              <w:top w:val="nil"/>
              <w:left w:val="nil"/>
              <w:bottom w:val="nil"/>
              <w:right w:val="nil"/>
            </w:tcBorders>
          </w:tcPr>
          <w:p w14:paraId="62B09C28"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2C63845F"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14:paraId="0B35A4B9" w14:textId="77777777" w:rsidTr="00AB019F">
        <w:tc>
          <w:tcPr>
            <w:tcW w:w="3690" w:type="dxa"/>
            <w:tcBorders>
              <w:top w:val="nil"/>
              <w:left w:val="nil"/>
              <w:right w:val="nil"/>
            </w:tcBorders>
          </w:tcPr>
          <w:p w14:paraId="46929E77"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14:paraId="01D60976"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1681658C" w14:textId="77777777" w:rsidTr="00AB019F">
        <w:tc>
          <w:tcPr>
            <w:tcW w:w="3690" w:type="dxa"/>
            <w:tcBorders>
              <w:top w:val="nil"/>
              <w:left w:val="nil"/>
              <w:bottom w:val="single" w:sz="4" w:space="0" w:color="auto"/>
              <w:right w:val="nil"/>
            </w:tcBorders>
          </w:tcPr>
          <w:p w14:paraId="23FD112C"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authentiek</w:t>
            </w:r>
          </w:p>
        </w:tc>
        <w:tc>
          <w:tcPr>
            <w:tcW w:w="5670" w:type="dxa"/>
            <w:tcBorders>
              <w:top w:val="nil"/>
              <w:left w:val="nil"/>
              <w:bottom w:val="single" w:sz="4" w:space="0" w:color="auto"/>
              <w:right w:val="nil"/>
            </w:tcBorders>
          </w:tcPr>
          <w:p w14:paraId="3E8885CA"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Gemeentelijk basisgegeven</w:t>
            </w:r>
          </w:p>
        </w:tc>
      </w:tr>
    </w:tbl>
    <w:p w14:paraId="7D216ED8" w14:textId="61FBFA4C" w:rsidR="00EB4B31" w:rsidRDefault="00EB4B31" w:rsidP="0044638F"/>
    <w:p w14:paraId="706C7874" w14:textId="77777777" w:rsidR="009D0890" w:rsidRDefault="009D0890" w:rsidP="009D0890">
      <w:pPr>
        <w:pStyle w:val="Kop3"/>
        <w:rPr>
          <w:ins w:id="350" w:author="Arjan Kloosterboer" w:date="2017-09-22T04:10:00Z"/>
        </w:rPr>
      </w:pPr>
      <w:bookmarkStart w:id="351" w:name="_Toc493816560"/>
      <w:ins w:id="352" w:author="Arjan Kloosterboer" w:date="2017-09-22T04:10:00Z">
        <w:r>
          <w:t>Unieke aanduiding</w:t>
        </w:r>
        <w:bookmarkEnd w:id="351"/>
      </w:ins>
    </w:p>
    <w:p w14:paraId="0C55EE35" w14:textId="29CEF902" w:rsidR="009D0890" w:rsidRPr="000D6975" w:rsidRDefault="009D0890" w:rsidP="009D0890">
      <w:pPr>
        <w:rPr>
          <w:ins w:id="353" w:author="Arjan Kloosterboer" w:date="2017-09-22T04:10:00Z"/>
          <w:lang w:val="nl-NL"/>
        </w:rPr>
      </w:pPr>
      <w:ins w:id="354" w:author="Arjan Kloosterboer" w:date="2017-09-22T04:10:00Z">
        <w:r w:rsidRPr="00DD0F4F">
          <w:rPr>
            <w:lang w:val="nl-NL"/>
          </w:rPr>
          <w:t xml:space="preserve">De unieke aanduiding van het </w:t>
        </w:r>
        <w:r w:rsidR="00D97C35">
          <w:rPr>
            <w:lang w:val="nl-NL"/>
          </w:rPr>
          <w:t>Besluit</w:t>
        </w:r>
        <w:r w:rsidRPr="00DD0F4F">
          <w:rPr>
            <w:lang w:val="nl-NL"/>
          </w:rPr>
          <w:t xml:space="preserve"> wordt nu gevormd door het attribuut </w:t>
        </w:r>
        <w:r w:rsidR="000D6975">
          <w:rPr>
            <w:lang w:val="nl-NL"/>
          </w:rPr>
          <w:t>Besluit</w:t>
        </w:r>
        <w:r w:rsidRPr="00DD0F4F">
          <w:rPr>
            <w:lang w:val="nl-NL"/>
          </w:rPr>
          <w:t xml:space="preserve">identificatie. Dit is opgebouwd uit de CBS-gemeentecode van de gemeente die het </w:t>
        </w:r>
        <w:r w:rsidR="000D6975">
          <w:rPr>
            <w:lang w:val="nl-NL"/>
          </w:rPr>
          <w:t>besluit</w:t>
        </w:r>
        <w:r w:rsidRPr="00DD0F4F">
          <w:rPr>
            <w:lang w:val="nl-NL"/>
          </w:rPr>
          <w:t xml:space="preserve"> in haar registratie heeft opgenomen, gevolgd door de identificatie die door die gemeente aan de zaak gegeven is. Nu het RGBZ en StUF-Zkn meer en meer ook door andere overheden dan gemeenten gebruikt wordt, moet een oplossing gevonden worden voor het eerste gedeelte van de </w:t>
        </w:r>
        <w:r w:rsidR="000D6975">
          <w:rPr>
            <w:lang w:val="nl-NL"/>
          </w:rPr>
          <w:t>Besluit</w:t>
        </w:r>
        <w:r w:rsidRPr="00DD0F4F">
          <w:rPr>
            <w:lang w:val="nl-NL"/>
          </w:rPr>
          <w:t xml:space="preserve">identificatie. Als oplossing </w:t>
        </w:r>
        <w:r w:rsidRPr="00DD0F4F">
          <w:rPr>
            <w:lang w:val="nl-NL"/>
          </w:rPr>
          <w:lastRenderedPageBreak/>
          <w:t>was voorzien het bepalen van ‘gemeentecodes’ in de range 8000 – 9999 voor niet-gemeentelijke organisaties. Consequentie daarvan is dat het proces van toedelen en de toegedeelde codes beheerd moeten worden. Zoveel als mogelijk willen we beheerconsequenties evenwel voorkomen. Dit is mogelijk door van het gebruik van de gemeentecode af te zien en de unieke aanduiding van de zaak te laten bestaan uit de combinatie van de attribuutsoorten ‘</w:t>
        </w:r>
        <w:r w:rsidR="000D6975">
          <w:rPr>
            <w:lang w:val="nl-NL"/>
          </w:rPr>
          <w:t xml:space="preserve">Verantwoordelijke </w:t>
        </w:r>
        <w:r w:rsidRPr="00DD0F4F">
          <w:rPr>
            <w:lang w:val="nl-NL"/>
          </w:rPr>
          <w:t>organisatie’ en ‘</w:t>
        </w:r>
        <w:r w:rsidR="000D6975">
          <w:rPr>
            <w:lang w:val="nl-NL"/>
          </w:rPr>
          <w:t>Besluit</w:t>
        </w:r>
        <w:r w:rsidRPr="00DD0F4F">
          <w:rPr>
            <w:lang w:val="nl-NL"/>
          </w:rPr>
          <w:softHyphen/>
          <w:t xml:space="preserve">identificatie’. De zojuist genoemde eisen aan de opbouw van de </w:t>
        </w:r>
        <w:r w:rsidR="000D6975">
          <w:rPr>
            <w:lang w:val="nl-NL"/>
          </w:rPr>
          <w:t>Besluit</w:t>
        </w:r>
        <w:r w:rsidRPr="00DD0F4F">
          <w:rPr>
            <w:lang w:val="nl-NL"/>
          </w:rPr>
          <w:t xml:space="preserve">identificatie vervallen hiermee. </w:t>
        </w:r>
        <w:r w:rsidRPr="000D6975">
          <w:rPr>
            <w:lang w:val="nl-NL"/>
          </w:rPr>
          <w:t xml:space="preserve">Hieronder specificeren we de betrokken attribuutsoorten. </w:t>
        </w:r>
      </w:ins>
    </w:p>
    <w:p w14:paraId="291A5099" w14:textId="67E58ABA" w:rsidR="00080BC1" w:rsidRPr="00080BC1" w:rsidRDefault="00080BC1" w:rsidP="00080BC1">
      <w:pPr>
        <w:autoSpaceDE w:val="0"/>
        <w:autoSpaceDN w:val="0"/>
        <w:adjustRightInd w:val="0"/>
        <w:spacing w:before="240" w:after="60" w:line="240" w:lineRule="auto"/>
        <w:outlineLvl w:val="3"/>
        <w:rPr>
          <w:ins w:id="355" w:author="Arjan Kloosterboer" w:date="2017-09-22T04:10:00Z"/>
          <w:rFonts w:ascii="Arial" w:eastAsia="Times New Roman" w:hAnsi="Arial" w:cs="Arial"/>
          <w:b/>
          <w:bCs/>
          <w:color w:val="004080"/>
          <w:sz w:val="24"/>
          <w:szCs w:val="24"/>
        </w:rPr>
      </w:pPr>
      <w:ins w:id="356" w:author="Arjan Kloosterboer" w:date="2017-09-22T04:10:00Z">
        <w:r w:rsidRPr="00080BC1">
          <w:rPr>
            <w:rFonts w:ascii="Arial" w:eastAsia="Times New Roman" w:hAnsi="Arial" w:cs="Arial"/>
            <w:b/>
            <w:bCs/>
            <w:color w:val="004080"/>
            <w:sz w:val="24"/>
            <w:szCs w:val="24"/>
          </w:rPr>
          <w:t>«Attribuutsoort» Besluitidentificatie</w:t>
        </w:r>
      </w:ins>
    </w:p>
    <w:tbl>
      <w:tblPr>
        <w:tblW w:w="0" w:type="auto"/>
        <w:tblLayout w:type="fixed"/>
        <w:tblCellMar>
          <w:top w:w="113" w:type="dxa"/>
        </w:tblCellMar>
        <w:tblLook w:val="0000" w:firstRow="0" w:lastRow="0" w:firstColumn="0" w:lastColumn="0" w:noHBand="0" w:noVBand="0"/>
      </w:tblPr>
      <w:tblGrid>
        <w:gridCol w:w="2808"/>
        <w:gridCol w:w="6120"/>
      </w:tblGrid>
      <w:tr w:rsidR="00080BC1" w14:paraId="4391A716" w14:textId="77777777" w:rsidTr="004B6915">
        <w:trPr>
          <w:cantSplit/>
          <w:ins w:id="357" w:author="Arjan Kloosterboer" w:date="2017-09-22T04:10:00Z"/>
        </w:trPr>
        <w:tc>
          <w:tcPr>
            <w:tcW w:w="2808" w:type="dxa"/>
            <w:shd w:val="clear" w:color="auto" w:fill="auto"/>
          </w:tcPr>
          <w:p w14:paraId="2714B64A" w14:textId="77777777" w:rsidR="00080BC1" w:rsidRPr="00080BC1" w:rsidRDefault="00080BC1" w:rsidP="004B6915">
            <w:pPr>
              <w:keepNext/>
              <w:snapToGrid w:val="0"/>
              <w:spacing w:after="120"/>
              <w:rPr>
                <w:ins w:id="358" w:author="Arjan Kloosterboer" w:date="2017-09-22T04:10:00Z"/>
                <w:rFonts w:ascii="Arial" w:eastAsia="Batang" w:hAnsi="Arial" w:cs="Arial"/>
                <w:b/>
                <w:sz w:val="20"/>
                <w:szCs w:val="20"/>
              </w:rPr>
            </w:pPr>
            <w:ins w:id="359" w:author="Arjan Kloosterboer" w:date="2017-09-22T04:10:00Z">
              <w:r w:rsidRPr="00080BC1">
                <w:rPr>
                  <w:rFonts w:ascii="Arial" w:eastAsia="Batang" w:hAnsi="Arial" w:cs="Arial"/>
                  <w:b/>
                  <w:sz w:val="20"/>
                  <w:szCs w:val="20"/>
                </w:rPr>
                <w:t>Naam attribuutsoort</w:t>
              </w:r>
            </w:ins>
          </w:p>
        </w:tc>
        <w:tc>
          <w:tcPr>
            <w:tcW w:w="6120" w:type="dxa"/>
            <w:shd w:val="clear" w:color="auto" w:fill="auto"/>
          </w:tcPr>
          <w:p w14:paraId="60A20B20" w14:textId="77777777" w:rsidR="00080BC1" w:rsidRPr="00080BC1" w:rsidRDefault="00080BC1" w:rsidP="004B6915">
            <w:pPr>
              <w:keepNext/>
              <w:snapToGrid w:val="0"/>
              <w:rPr>
                <w:ins w:id="360" w:author="Arjan Kloosterboer" w:date="2017-09-22T04:10:00Z"/>
                <w:rFonts w:ascii="Arial" w:eastAsia="Batang" w:hAnsi="Arial" w:cs="Arial"/>
                <w:sz w:val="20"/>
                <w:szCs w:val="20"/>
              </w:rPr>
            </w:pPr>
            <w:ins w:id="361" w:author="Arjan Kloosterboer" w:date="2017-09-22T04:10:00Z">
              <w:r w:rsidRPr="00080BC1">
                <w:rPr>
                  <w:rFonts w:ascii="Arial" w:eastAsia="Batang" w:hAnsi="Arial" w:cs="Arial"/>
                  <w:sz w:val="20"/>
                  <w:szCs w:val="20"/>
                </w:rPr>
                <w:t>Besluitidentificatie</w:t>
              </w:r>
            </w:ins>
          </w:p>
        </w:tc>
      </w:tr>
      <w:tr w:rsidR="00080BC1" w14:paraId="06066106" w14:textId="77777777" w:rsidTr="004B6915">
        <w:trPr>
          <w:cantSplit/>
          <w:ins w:id="362" w:author="Arjan Kloosterboer" w:date="2017-09-22T04:10:00Z"/>
        </w:trPr>
        <w:tc>
          <w:tcPr>
            <w:tcW w:w="2808" w:type="dxa"/>
            <w:shd w:val="clear" w:color="auto" w:fill="auto"/>
          </w:tcPr>
          <w:p w14:paraId="45C3D660" w14:textId="77777777" w:rsidR="00080BC1" w:rsidRPr="00080BC1" w:rsidRDefault="00080BC1" w:rsidP="004B6915">
            <w:pPr>
              <w:snapToGrid w:val="0"/>
              <w:spacing w:after="120"/>
              <w:rPr>
                <w:ins w:id="363" w:author="Arjan Kloosterboer" w:date="2017-09-22T04:10:00Z"/>
                <w:rFonts w:ascii="Arial" w:eastAsia="Batang" w:hAnsi="Arial" w:cs="Arial"/>
                <w:b/>
                <w:sz w:val="20"/>
                <w:szCs w:val="20"/>
              </w:rPr>
            </w:pPr>
            <w:ins w:id="364" w:author="Arjan Kloosterboer" w:date="2017-09-22T04:10:00Z">
              <w:r w:rsidRPr="00080BC1">
                <w:rPr>
                  <w:rFonts w:ascii="Arial" w:eastAsia="Batang" w:hAnsi="Arial" w:cs="Arial"/>
                  <w:b/>
                  <w:sz w:val="20"/>
                  <w:szCs w:val="20"/>
                </w:rPr>
                <w:t>Herkomst attribuutsoort</w:t>
              </w:r>
            </w:ins>
          </w:p>
        </w:tc>
        <w:tc>
          <w:tcPr>
            <w:tcW w:w="6120" w:type="dxa"/>
            <w:shd w:val="clear" w:color="auto" w:fill="auto"/>
          </w:tcPr>
          <w:p w14:paraId="0504037C" w14:textId="77777777" w:rsidR="00080BC1" w:rsidRPr="00080BC1" w:rsidRDefault="00080BC1" w:rsidP="004B6915">
            <w:pPr>
              <w:snapToGrid w:val="0"/>
              <w:rPr>
                <w:ins w:id="365" w:author="Arjan Kloosterboer" w:date="2017-09-22T04:10:00Z"/>
                <w:rFonts w:ascii="Arial" w:eastAsia="Batang" w:hAnsi="Arial" w:cs="Arial"/>
                <w:sz w:val="20"/>
                <w:szCs w:val="20"/>
              </w:rPr>
            </w:pPr>
            <w:ins w:id="366" w:author="Arjan Kloosterboer" w:date="2017-09-22T04:10:00Z">
              <w:r w:rsidRPr="00080BC1">
                <w:rPr>
                  <w:rFonts w:ascii="Arial" w:eastAsia="Batang" w:hAnsi="Arial" w:cs="Arial"/>
                  <w:sz w:val="20"/>
                  <w:szCs w:val="20"/>
                </w:rPr>
                <w:t>GFO Zaken 2004</w:t>
              </w:r>
            </w:ins>
          </w:p>
        </w:tc>
      </w:tr>
      <w:tr w:rsidR="00080BC1" w14:paraId="34560D46" w14:textId="77777777" w:rsidTr="004B6915">
        <w:trPr>
          <w:cantSplit/>
          <w:ins w:id="367" w:author="Arjan Kloosterboer" w:date="2017-09-22T04:10:00Z"/>
        </w:trPr>
        <w:tc>
          <w:tcPr>
            <w:tcW w:w="2808" w:type="dxa"/>
            <w:shd w:val="clear" w:color="auto" w:fill="auto"/>
          </w:tcPr>
          <w:p w14:paraId="3DC4E6C4" w14:textId="77777777" w:rsidR="00080BC1" w:rsidRPr="00080BC1" w:rsidRDefault="00080BC1" w:rsidP="004B6915">
            <w:pPr>
              <w:snapToGrid w:val="0"/>
              <w:spacing w:after="120"/>
              <w:rPr>
                <w:ins w:id="368" w:author="Arjan Kloosterboer" w:date="2017-09-22T04:10:00Z"/>
                <w:rFonts w:ascii="Arial" w:eastAsia="Batang" w:hAnsi="Arial" w:cs="Arial"/>
                <w:b/>
                <w:sz w:val="20"/>
                <w:szCs w:val="20"/>
                <w:lang w:val="fr-FR"/>
              </w:rPr>
            </w:pPr>
            <w:ins w:id="369" w:author="Arjan Kloosterboer" w:date="2017-09-22T04:10:00Z">
              <w:r w:rsidRPr="00080BC1">
                <w:rPr>
                  <w:rFonts w:ascii="Arial" w:eastAsia="Batang" w:hAnsi="Arial" w:cs="Arial"/>
                  <w:b/>
                  <w:sz w:val="20"/>
                  <w:szCs w:val="20"/>
                  <w:lang w:val="fr-FR"/>
                </w:rPr>
                <w:t xml:space="preserve">Code attribuutsoort </w:t>
              </w:r>
            </w:ins>
          </w:p>
        </w:tc>
        <w:tc>
          <w:tcPr>
            <w:tcW w:w="6120" w:type="dxa"/>
            <w:shd w:val="clear" w:color="auto" w:fill="auto"/>
          </w:tcPr>
          <w:p w14:paraId="45D5C0E6" w14:textId="77777777" w:rsidR="00080BC1" w:rsidRPr="00080BC1" w:rsidRDefault="00080BC1" w:rsidP="004B6915">
            <w:pPr>
              <w:snapToGrid w:val="0"/>
              <w:rPr>
                <w:ins w:id="370" w:author="Arjan Kloosterboer" w:date="2017-09-22T04:10:00Z"/>
                <w:rFonts w:ascii="Arial" w:eastAsia="Batang" w:hAnsi="Arial" w:cs="Arial"/>
                <w:sz w:val="20"/>
                <w:szCs w:val="20"/>
                <w:lang w:val="fr-FR"/>
              </w:rPr>
            </w:pPr>
            <w:ins w:id="371" w:author="Arjan Kloosterboer" w:date="2017-09-22T04:10:00Z">
              <w:r w:rsidRPr="00080BC1">
                <w:rPr>
                  <w:rFonts w:ascii="Arial" w:eastAsia="Batang" w:hAnsi="Arial" w:cs="Arial"/>
                  <w:sz w:val="20"/>
                  <w:szCs w:val="20"/>
                  <w:lang w:val="fr-FR"/>
                </w:rPr>
                <w:t>0014</w:t>
              </w:r>
            </w:ins>
          </w:p>
        </w:tc>
      </w:tr>
      <w:tr w:rsidR="00080BC1" w14:paraId="764C3F6B" w14:textId="77777777" w:rsidTr="004B6915">
        <w:trPr>
          <w:cantSplit/>
          <w:ins w:id="372" w:author="Arjan Kloosterboer" w:date="2017-09-22T04:10:00Z"/>
        </w:trPr>
        <w:tc>
          <w:tcPr>
            <w:tcW w:w="2808" w:type="dxa"/>
            <w:shd w:val="clear" w:color="auto" w:fill="auto"/>
          </w:tcPr>
          <w:p w14:paraId="64480879" w14:textId="77777777" w:rsidR="00080BC1" w:rsidRPr="00080BC1" w:rsidRDefault="00080BC1" w:rsidP="004B6915">
            <w:pPr>
              <w:snapToGrid w:val="0"/>
              <w:spacing w:after="120"/>
              <w:rPr>
                <w:ins w:id="373" w:author="Arjan Kloosterboer" w:date="2017-09-22T04:10:00Z"/>
                <w:rFonts w:ascii="Arial" w:eastAsia="Batang" w:hAnsi="Arial" w:cs="Arial"/>
                <w:b/>
                <w:sz w:val="20"/>
                <w:szCs w:val="20"/>
                <w:lang w:val="fr-FR"/>
              </w:rPr>
            </w:pPr>
            <w:ins w:id="374" w:author="Arjan Kloosterboer" w:date="2017-09-22T04:10:00Z">
              <w:r w:rsidRPr="00080BC1">
                <w:rPr>
                  <w:rFonts w:ascii="Arial" w:eastAsia="Batang" w:hAnsi="Arial" w:cs="Arial"/>
                  <w:b/>
                  <w:sz w:val="20"/>
                  <w:szCs w:val="20"/>
                  <w:lang w:val="fr-FR"/>
                </w:rPr>
                <w:t>XML-tag attribuutsoort</w:t>
              </w:r>
            </w:ins>
          </w:p>
        </w:tc>
        <w:tc>
          <w:tcPr>
            <w:tcW w:w="6120" w:type="dxa"/>
            <w:shd w:val="clear" w:color="auto" w:fill="auto"/>
          </w:tcPr>
          <w:p w14:paraId="3A7A0630" w14:textId="77777777" w:rsidR="00080BC1" w:rsidRPr="00080BC1" w:rsidRDefault="00080BC1" w:rsidP="004B6915">
            <w:pPr>
              <w:snapToGrid w:val="0"/>
              <w:rPr>
                <w:ins w:id="375" w:author="Arjan Kloosterboer" w:date="2017-09-22T04:10:00Z"/>
                <w:rFonts w:ascii="Arial" w:eastAsia="Batang" w:hAnsi="Arial" w:cs="Arial"/>
                <w:sz w:val="20"/>
                <w:szCs w:val="20"/>
                <w:lang w:val="fr-FR"/>
              </w:rPr>
            </w:pPr>
            <w:ins w:id="376" w:author="Arjan Kloosterboer" w:date="2017-09-22T04:10:00Z">
              <w:r w:rsidRPr="00080BC1">
                <w:rPr>
                  <w:rFonts w:ascii="Arial" w:eastAsia="Batang" w:hAnsi="Arial" w:cs="Arial"/>
                  <w:sz w:val="20"/>
                  <w:szCs w:val="20"/>
                  <w:lang w:val="fr-FR"/>
                </w:rPr>
                <w:t>identificatie</w:t>
              </w:r>
            </w:ins>
          </w:p>
        </w:tc>
      </w:tr>
      <w:tr w:rsidR="00080BC1" w:rsidRPr="00AE6939" w14:paraId="4A60829D" w14:textId="77777777" w:rsidTr="004B6915">
        <w:trPr>
          <w:cantSplit/>
          <w:ins w:id="377" w:author="Arjan Kloosterboer" w:date="2017-09-22T04:10:00Z"/>
        </w:trPr>
        <w:tc>
          <w:tcPr>
            <w:tcW w:w="2808" w:type="dxa"/>
            <w:shd w:val="clear" w:color="auto" w:fill="auto"/>
          </w:tcPr>
          <w:p w14:paraId="6629DFDC" w14:textId="77777777" w:rsidR="00080BC1" w:rsidRPr="00080BC1" w:rsidRDefault="00080BC1" w:rsidP="004B6915">
            <w:pPr>
              <w:snapToGrid w:val="0"/>
              <w:spacing w:after="120"/>
              <w:rPr>
                <w:ins w:id="378" w:author="Arjan Kloosterboer" w:date="2017-09-22T04:10:00Z"/>
                <w:rFonts w:ascii="Arial" w:eastAsia="Batang" w:hAnsi="Arial" w:cs="Arial"/>
                <w:b/>
                <w:sz w:val="20"/>
                <w:szCs w:val="20"/>
              </w:rPr>
            </w:pPr>
            <w:ins w:id="379" w:author="Arjan Kloosterboer" w:date="2017-09-22T04:10:00Z">
              <w:r w:rsidRPr="00080BC1">
                <w:rPr>
                  <w:rFonts w:ascii="Arial" w:eastAsia="Batang" w:hAnsi="Arial" w:cs="Arial"/>
                  <w:b/>
                  <w:sz w:val="20"/>
                  <w:szCs w:val="20"/>
                </w:rPr>
                <w:t>Definitie attribuutsoort</w:t>
              </w:r>
            </w:ins>
          </w:p>
        </w:tc>
        <w:tc>
          <w:tcPr>
            <w:tcW w:w="6120" w:type="dxa"/>
            <w:shd w:val="clear" w:color="auto" w:fill="auto"/>
          </w:tcPr>
          <w:p w14:paraId="6F7DDBA7" w14:textId="45469C0F" w:rsidR="00080BC1" w:rsidRPr="0032419B" w:rsidRDefault="00080BC1" w:rsidP="004B6915">
            <w:pPr>
              <w:snapToGrid w:val="0"/>
              <w:rPr>
                <w:ins w:id="380" w:author="Arjan Kloosterboer" w:date="2017-09-22T04:10:00Z"/>
                <w:rFonts w:ascii="Arial" w:eastAsia="Batang" w:hAnsi="Arial" w:cs="Arial"/>
                <w:sz w:val="20"/>
                <w:szCs w:val="20"/>
                <w:lang w:val="nl-NL"/>
              </w:rPr>
            </w:pPr>
            <w:ins w:id="381" w:author="Arjan Kloosterboer" w:date="2017-09-22T04:10:00Z">
              <w:r w:rsidRPr="0032419B">
                <w:rPr>
                  <w:rFonts w:ascii="Arial" w:eastAsia="Batang" w:hAnsi="Arial" w:cs="Arial"/>
                  <w:sz w:val="20"/>
                  <w:szCs w:val="20"/>
                  <w:lang w:val="nl-NL"/>
                </w:rPr>
                <w:t>Identificatie van het besluit</w:t>
              </w:r>
              <w:r w:rsidR="0032419B" w:rsidRPr="0032419B">
                <w:rPr>
                  <w:rFonts w:ascii="Arial" w:eastAsia="Batang" w:hAnsi="Arial" w:cs="Arial"/>
                  <w:sz w:val="20"/>
                  <w:szCs w:val="20"/>
                  <w:lang w:val="nl-NL"/>
                </w:rPr>
                <w:t xml:space="preserve"> binnen de organisatie die het besluit heeft vastgesteld</w:t>
              </w:r>
              <w:r w:rsidRPr="0032419B">
                <w:rPr>
                  <w:rFonts w:ascii="Arial" w:eastAsia="Batang" w:hAnsi="Arial" w:cs="Arial"/>
                  <w:sz w:val="20"/>
                  <w:szCs w:val="20"/>
                  <w:lang w:val="nl-NL"/>
                </w:rPr>
                <w:t>.</w:t>
              </w:r>
            </w:ins>
          </w:p>
        </w:tc>
      </w:tr>
      <w:tr w:rsidR="00080BC1" w14:paraId="46E3B0C7" w14:textId="77777777" w:rsidTr="004B6915">
        <w:trPr>
          <w:cantSplit/>
          <w:ins w:id="382" w:author="Arjan Kloosterboer" w:date="2017-09-22T04:10:00Z"/>
        </w:trPr>
        <w:tc>
          <w:tcPr>
            <w:tcW w:w="2808" w:type="dxa"/>
            <w:shd w:val="clear" w:color="auto" w:fill="auto"/>
          </w:tcPr>
          <w:p w14:paraId="737F9F11" w14:textId="77777777" w:rsidR="00080BC1" w:rsidRPr="00080BC1" w:rsidRDefault="00080BC1" w:rsidP="004B6915">
            <w:pPr>
              <w:snapToGrid w:val="0"/>
              <w:spacing w:after="120"/>
              <w:rPr>
                <w:ins w:id="383" w:author="Arjan Kloosterboer" w:date="2017-09-22T04:10:00Z"/>
                <w:rFonts w:ascii="Arial" w:eastAsia="Batang" w:hAnsi="Arial" w:cs="Arial"/>
                <w:b/>
                <w:sz w:val="20"/>
                <w:szCs w:val="20"/>
              </w:rPr>
            </w:pPr>
            <w:ins w:id="384" w:author="Arjan Kloosterboer" w:date="2017-09-22T04:10:00Z">
              <w:r w:rsidRPr="00080BC1">
                <w:rPr>
                  <w:rFonts w:ascii="Arial" w:eastAsia="Batang" w:hAnsi="Arial" w:cs="Arial"/>
                  <w:b/>
                  <w:sz w:val="20"/>
                  <w:szCs w:val="20"/>
                </w:rPr>
                <w:t>Herkomst definitie attribuutsoort</w:t>
              </w:r>
            </w:ins>
          </w:p>
        </w:tc>
        <w:tc>
          <w:tcPr>
            <w:tcW w:w="6120" w:type="dxa"/>
            <w:shd w:val="clear" w:color="auto" w:fill="auto"/>
          </w:tcPr>
          <w:p w14:paraId="02064DCF" w14:textId="77777777" w:rsidR="00080BC1" w:rsidRPr="00080BC1" w:rsidRDefault="00080BC1" w:rsidP="004B6915">
            <w:pPr>
              <w:snapToGrid w:val="0"/>
              <w:rPr>
                <w:ins w:id="385" w:author="Arjan Kloosterboer" w:date="2017-09-22T04:10:00Z"/>
                <w:rFonts w:ascii="Arial" w:eastAsia="Batang" w:hAnsi="Arial" w:cs="Arial"/>
                <w:sz w:val="20"/>
                <w:szCs w:val="20"/>
              </w:rPr>
            </w:pPr>
            <w:ins w:id="386" w:author="Arjan Kloosterboer" w:date="2017-09-22T04:10:00Z">
              <w:r w:rsidRPr="00080BC1">
                <w:rPr>
                  <w:rFonts w:ascii="Arial" w:eastAsia="Batang" w:hAnsi="Arial" w:cs="Arial"/>
                  <w:sz w:val="20"/>
                  <w:szCs w:val="20"/>
                </w:rPr>
                <w:t>GFO Zaken 2004</w:t>
              </w:r>
            </w:ins>
          </w:p>
        </w:tc>
      </w:tr>
      <w:tr w:rsidR="00080BC1" w14:paraId="04E491D9" w14:textId="77777777" w:rsidTr="004B6915">
        <w:trPr>
          <w:cantSplit/>
          <w:ins w:id="387" w:author="Arjan Kloosterboer" w:date="2017-09-22T04:10:00Z"/>
        </w:trPr>
        <w:tc>
          <w:tcPr>
            <w:tcW w:w="2808" w:type="dxa"/>
            <w:shd w:val="clear" w:color="auto" w:fill="auto"/>
          </w:tcPr>
          <w:p w14:paraId="28018D13" w14:textId="77777777" w:rsidR="00080BC1" w:rsidRPr="00080BC1" w:rsidRDefault="00080BC1" w:rsidP="004B6915">
            <w:pPr>
              <w:snapToGrid w:val="0"/>
              <w:spacing w:after="120"/>
              <w:rPr>
                <w:ins w:id="388" w:author="Arjan Kloosterboer" w:date="2017-09-22T04:10:00Z"/>
                <w:rFonts w:ascii="Arial" w:eastAsia="Batang" w:hAnsi="Arial" w:cs="Arial"/>
                <w:b/>
                <w:sz w:val="20"/>
                <w:szCs w:val="20"/>
              </w:rPr>
            </w:pPr>
            <w:ins w:id="389" w:author="Arjan Kloosterboer" w:date="2017-09-22T04:10:00Z">
              <w:r w:rsidRPr="00080BC1">
                <w:rPr>
                  <w:rFonts w:ascii="Arial" w:eastAsia="Batang" w:hAnsi="Arial" w:cs="Arial"/>
                  <w:b/>
                  <w:sz w:val="20"/>
                  <w:szCs w:val="20"/>
                </w:rPr>
                <w:t>Datum opname attribuutsoort</w:t>
              </w:r>
            </w:ins>
          </w:p>
        </w:tc>
        <w:tc>
          <w:tcPr>
            <w:tcW w:w="6120" w:type="dxa"/>
            <w:shd w:val="clear" w:color="auto" w:fill="auto"/>
          </w:tcPr>
          <w:p w14:paraId="5E8DE705" w14:textId="77777777" w:rsidR="00080BC1" w:rsidRPr="00080BC1" w:rsidRDefault="00080BC1" w:rsidP="004B6915">
            <w:pPr>
              <w:snapToGrid w:val="0"/>
              <w:rPr>
                <w:ins w:id="390" w:author="Arjan Kloosterboer" w:date="2017-09-22T04:10:00Z"/>
                <w:rFonts w:ascii="Arial" w:eastAsia="Batang" w:hAnsi="Arial" w:cs="Arial"/>
                <w:sz w:val="20"/>
                <w:szCs w:val="20"/>
              </w:rPr>
            </w:pPr>
            <w:ins w:id="391" w:author="Arjan Kloosterboer" w:date="2017-09-22T04:10:00Z">
              <w:r w:rsidRPr="00080BC1">
                <w:rPr>
                  <w:rFonts w:ascii="Arial" w:eastAsia="Batang" w:hAnsi="Arial" w:cs="Arial"/>
                  <w:sz w:val="20"/>
                  <w:szCs w:val="20"/>
                </w:rPr>
                <w:t>1 juni 2008</w:t>
              </w:r>
            </w:ins>
          </w:p>
        </w:tc>
      </w:tr>
      <w:tr w:rsidR="00080BC1" w:rsidRPr="00AE6939" w14:paraId="47D844CC" w14:textId="77777777" w:rsidTr="004B6915">
        <w:trPr>
          <w:cantSplit/>
          <w:ins w:id="392" w:author="Arjan Kloosterboer" w:date="2017-09-22T04:10:00Z"/>
        </w:trPr>
        <w:tc>
          <w:tcPr>
            <w:tcW w:w="2808" w:type="dxa"/>
            <w:shd w:val="clear" w:color="auto" w:fill="auto"/>
          </w:tcPr>
          <w:p w14:paraId="4FBBDBF1" w14:textId="77777777" w:rsidR="00080BC1" w:rsidRPr="00080BC1" w:rsidRDefault="00080BC1" w:rsidP="004B6915">
            <w:pPr>
              <w:snapToGrid w:val="0"/>
              <w:spacing w:after="120"/>
              <w:rPr>
                <w:ins w:id="393" w:author="Arjan Kloosterboer" w:date="2017-09-22T04:10:00Z"/>
                <w:rFonts w:ascii="Arial" w:eastAsia="Batang" w:hAnsi="Arial" w:cs="Arial"/>
                <w:b/>
                <w:sz w:val="20"/>
                <w:szCs w:val="20"/>
              </w:rPr>
            </w:pPr>
            <w:ins w:id="394" w:author="Arjan Kloosterboer" w:date="2017-09-22T04:10:00Z">
              <w:r w:rsidRPr="00080BC1">
                <w:rPr>
                  <w:rFonts w:ascii="Arial" w:eastAsia="Batang" w:hAnsi="Arial" w:cs="Arial"/>
                  <w:b/>
                  <w:sz w:val="20"/>
                  <w:szCs w:val="20"/>
                </w:rPr>
                <w:t>Toelichting attribuutsoort</w:t>
              </w:r>
            </w:ins>
          </w:p>
        </w:tc>
        <w:tc>
          <w:tcPr>
            <w:tcW w:w="6120" w:type="dxa"/>
            <w:shd w:val="clear" w:color="auto" w:fill="auto"/>
          </w:tcPr>
          <w:p w14:paraId="74F18989" w14:textId="26882398" w:rsidR="00080BC1" w:rsidRPr="00080BC1" w:rsidRDefault="00080BC1" w:rsidP="004B6915">
            <w:pPr>
              <w:snapToGrid w:val="0"/>
              <w:rPr>
                <w:ins w:id="395" w:author="Arjan Kloosterboer" w:date="2017-09-22T04:10:00Z"/>
                <w:rFonts w:ascii="Arial" w:eastAsia="Batang" w:hAnsi="Arial" w:cs="Arial"/>
                <w:sz w:val="20"/>
                <w:szCs w:val="20"/>
                <w:lang w:val="nl-NL"/>
              </w:rPr>
            </w:pPr>
            <w:ins w:id="396" w:author="Arjan Kloosterboer" w:date="2017-09-22T04:10:00Z">
              <w:r w:rsidRPr="00080BC1">
                <w:rPr>
                  <w:rFonts w:ascii="Arial" w:eastAsia="Batang" w:hAnsi="Arial" w:cs="Arial"/>
                  <w:sz w:val="20"/>
                  <w:szCs w:val="20"/>
                  <w:lang w:val="nl-NL"/>
                </w:rPr>
                <w:t>Het betreft de identificatie of ook wel nummer dat aan het besluit is toegekend door de organisatie die het besluit heeft genomen.</w:t>
              </w:r>
              <w:r w:rsidR="0032419B">
                <w:rPr>
                  <w:rFonts w:ascii="Arial" w:eastAsia="Batang" w:hAnsi="Arial" w:cs="Arial"/>
                  <w:sz w:val="20"/>
                  <w:szCs w:val="20"/>
                  <w:lang w:val="nl-NL"/>
                </w:rPr>
                <w:t xml:space="preserve"> </w:t>
              </w:r>
              <w:r w:rsidR="0032419B" w:rsidRPr="0032419B">
                <w:rPr>
                  <w:rFonts w:ascii="Arial" w:eastAsia="Batang" w:hAnsi="Arial" w:cs="Arial"/>
                  <w:sz w:val="20"/>
                  <w:szCs w:val="20"/>
                  <w:lang w:val="nl-NL"/>
                </w:rPr>
                <w:t>Dit identificeert een besluit uniek binnen de desbetreffende organisatie en kan worden gebruikt om snel te kunnen refereren aan een bepaald besluit in mondelinge en schriftelijke communicatie. Door combinatie met het RSIN van die organisatie, als waarde van de attribuutsoort ‘Verantwoordelijke organisatie’, wordt een unieke aanduiding van een besluit voor geheel Nederland verkregen.</w:t>
              </w:r>
            </w:ins>
          </w:p>
          <w:p w14:paraId="71363691" w14:textId="77777777" w:rsidR="00080BC1" w:rsidRPr="00080BC1" w:rsidRDefault="00080BC1" w:rsidP="004B6915">
            <w:pPr>
              <w:rPr>
                <w:ins w:id="397" w:author="Arjan Kloosterboer" w:date="2017-09-22T04:10:00Z"/>
                <w:rFonts w:ascii="Arial" w:eastAsia="Batang" w:hAnsi="Arial" w:cs="Arial"/>
                <w:sz w:val="20"/>
                <w:szCs w:val="20"/>
                <w:lang w:val="nl-NL"/>
              </w:rPr>
            </w:pPr>
            <w:ins w:id="398" w:author="Arjan Kloosterboer" w:date="2017-09-22T04:10:00Z">
              <w:r w:rsidRPr="00080BC1">
                <w:rPr>
                  <w:rFonts w:ascii="Arial" w:eastAsia="Batang" w:hAnsi="Arial" w:cs="Arial"/>
                  <w:sz w:val="20"/>
                  <w:szCs w:val="20"/>
                  <w:lang w:val="nl-NL"/>
                </w:rPr>
                <w:t>Het betreft de attribuutsoort Beschikkingidentificatie in het GFO Zaken 2004.</w:t>
              </w:r>
            </w:ins>
          </w:p>
        </w:tc>
      </w:tr>
      <w:tr w:rsidR="00080BC1" w:rsidRPr="00AE6939" w14:paraId="0B423EB4" w14:textId="77777777" w:rsidTr="004B6915">
        <w:trPr>
          <w:cantSplit/>
          <w:ins w:id="399" w:author="Arjan Kloosterboer" w:date="2017-09-22T04:10:00Z"/>
        </w:trPr>
        <w:tc>
          <w:tcPr>
            <w:tcW w:w="2808" w:type="dxa"/>
            <w:shd w:val="clear" w:color="auto" w:fill="auto"/>
          </w:tcPr>
          <w:p w14:paraId="4ED42425" w14:textId="77777777" w:rsidR="00080BC1" w:rsidRPr="00080BC1" w:rsidRDefault="00080BC1" w:rsidP="004B6915">
            <w:pPr>
              <w:snapToGrid w:val="0"/>
              <w:spacing w:after="120"/>
              <w:rPr>
                <w:ins w:id="400" w:author="Arjan Kloosterboer" w:date="2017-09-22T04:10:00Z"/>
                <w:rFonts w:ascii="Arial" w:eastAsia="Batang" w:hAnsi="Arial" w:cs="Arial"/>
                <w:b/>
                <w:sz w:val="20"/>
                <w:szCs w:val="20"/>
              </w:rPr>
            </w:pPr>
            <w:ins w:id="401" w:author="Arjan Kloosterboer" w:date="2017-09-22T04:10:00Z">
              <w:r w:rsidRPr="00080BC1">
                <w:rPr>
                  <w:rFonts w:ascii="Arial" w:eastAsia="Batang" w:hAnsi="Arial" w:cs="Arial"/>
                  <w:b/>
                  <w:sz w:val="20"/>
                  <w:szCs w:val="20"/>
                </w:rPr>
                <w:t>Domein attribuutsoort</w:t>
              </w:r>
            </w:ins>
          </w:p>
        </w:tc>
        <w:tc>
          <w:tcPr>
            <w:tcW w:w="6120" w:type="dxa"/>
            <w:shd w:val="clear" w:color="auto" w:fill="auto"/>
          </w:tcPr>
          <w:p w14:paraId="3B7B77B5" w14:textId="77777777" w:rsidR="00080BC1" w:rsidRPr="00080BC1" w:rsidRDefault="00080BC1" w:rsidP="004B6915">
            <w:pPr>
              <w:tabs>
                <w:tab w:val="left" w:pos="1872"/>
              </w:tabs>
              <w:snapToGrid w:val="0"/>
              <w:rPr>
                <w:ins w:id="402" w:author="Arjan Kloosterboer" w:date="2017-09-22T04:10:00Z"/>
                <w:rFonts w:ascii="Arial" w:eastAsia="Batang" w:hAnsi="Arial" w:cs="Arial"/>
                <w:sz w:val="20"/>
                <w:szCs w:val="20"/>
                <w:lang w:val="nl-NL"/>
              </w:rPr>
            </w:pPr>
            <w:ins w:id="403" w:author="Arjan Kloosterboer" w:date="2017-09-22T04:10:00Z">
              <w:r w:rsidRPr="00080BC1">
                <w:rPr>
                  <w:rFonts w:ascii="Arial" w:eastAsia="Batang" w:hAnsi="Arial" w:cs="Arial"/>
                  <w:sz w:val="20"/>
                  <w:szCs w:val="20"/>
                  <w:lang w:val="nl-NL"/>
                </w:rPr>
                <w:t>Formaat:</w:t>
              </w:r>
              <w:r w:rsidRPr="00080BC1">
                <w:rPr>
                  <w:rFonts w:ascii="Arial" w:eastAsia="Batang" w:hAnsi="Arial" w:cs="Arial"/>
                  <w:sz w:val="20"/>
                  <w:szCs w:val="20"/>
                  <w:lang w:val="nl-NL"/>
                </w:rPr>
                <w:tab/>
                <w:t>AN50</w:t>
              </w:r>
            </w:ins>
          </w:p>
          <w:p w14:paraId="0AAC338C" w14:textId="5C9A92FB" w:rsidR="00080BC1" w:rsidRPr="00080BC1" w:rsidRDefault="00080BC1" w:rsidP="004B6915">
            <w:pPr>
              <w:tabs>
                <w:tab w:val="left" w:pos="1872"/>
              </w:tabs>
              <w:ind w:left="1887" w:right="-3" w:hanging="1875"/>
              <w:rPr>
                <w:ins w:id="404" w:author="Arjan Kloosterboer" w:date="2017-09-22T04:10:00Z"/>
                <w:rFonts w:ascii="Arial" w:eastAsia="Batang" w:hAnsi="Arial" w:cs="Arial"/>
                <w:sz w:val="20"/>
                <w:szCs w:val="20"/>
                <w:lang w:val="nl-NL"/>
              </w:rPr>
            </w:pPr>
            <w:ins w:id="405" w:author="Arjan Kloosterboer" w:date="2017-09-22T04:10:00Z">
              <w:r w:rsidRPr="00080BC1">
                <w:rPr>
                  <w:rFonts w:ascii="Arial" w:eastAsia="Batang" w:hAnsi="Arial" w:cs="Arial"/>
                  <w:sz w:val="20"/>
                  <w:szCs w:val="20"/>
                  <w:lang w:val="nl-NL"/>
                </w:rPr>
                <w:t xml:space="preserve">Waardenverzameling: </w:t>
              </w:r>
              <w:r w:rsidRPr="00080BC1">
                <w:rPr>
                  <w:rFonts w:ascii="Arial" w:eastAsia="Batang" w:hAnsi="Arial" w:cs="Arial"/>
                  <w:sz w:val="20"/>
                  <w:szCs w:val="20"/>
                  <w:lang w:val="nl-NL"/>
                </w:rPr>
                <w:tab/>
                <w:t>alle alfanumerieke tekens m.u.v. diacrieten</w:t>
              </w:r>
            </w:ins>
          </w:p>
        </w:tc>
      </w:tr>
      <w:tr w:rsidR="00080BC1" w14:paraId="62489FA0" w14:textId="77777777" w:rsidTr="004B6915">
        <w:trPr>
          <w:cantSplit/>
          <w:ins w:id="406" w:author="Arjan Kloosterboer" w:date="2017-09-22T04:10:00Z"/>
        </w:trPr>
        <w:tc>
          <w:tcPr>
            <w:tcW w:w="2808" w:type="dxa"/>
            <w:shd w:val="clear" w:color="auto" w:fill="auto"/>
          </w:tcPr>
          <w:p w14:paraId="076C45C1" w14:textId="77777777" w:rsidR="00080BC1" w:rsidRPr="00080BC1" w:rsidRDefault="00080BC1" w:rsidP="004B6915">
            <w:pPr>
              <w:snapToGrid w:val="0"/>
              <w:spacing w:after="120"/>
              <w:rPr>
                <w:ins w:id="407" w:author="Arjan Kloosterboer" w:date="2017-09-22T04:10:00Z"/>
                <w:rFonts w:ascii="Arial" w:eastAsia="Batang" w:hAnsi="Arial" w:cs="Arial"/>
                <w:b/>
                <w:sz w:val="20"/>
                <w:szCs w:val="20"/>
              </w:rPr>
            </w:pPr>
            <w:ins w:id="408" w:author="Arjan Kloosterboer" w:date="2017-09-22T04:10:00Z">
              <w:r w:rsidRPr="00080BC1">
                <w:rPr>
                  <w:rFonts w:ascii="Arial" w:eastAsia="Batang" w:hAnsi="Arial" w:cs="Arial"/>
                  <w:b/>
                  <w:sz w:val="20"/>
                  <w:szCs w:val="20"/>
                </w:rPr>
                <w:t>Indicatie materiële historie</w:t>
              </w:r>
            </w:ins>
          </w:p>
        </w:tc>
        <w:tc>
          <w:tcPr>
            <w:tcW w:w="6120" w:type="dxa"/>
            <w:shd w:val="clear" w:color="auto" w:fill="auto"/>
          </w:tcPr>
          <w:p w14:paraId="5FBC9FBB" w14:textId="77777777" w:rsidR="00080BC1" w:rsidRPr="00080BC1" w:rsidRDefault="00080BC1" w:rsidP="004B6915">
            <w:pPr>
              <w:snapToGrid w:val="0"/>
              <w:rPr>
                <w:ins w:id="409" w:author="Arjan Kloosterboer" w:date="2017-09-22T04:10:00Z"/>
                <w:rFonts w:ascii="Arial" w:eastAsia="Batang" w:hAnsi="Arial" w:cs="Arial"/>
                <w:sz w:val="20"/>
                <w:szCs w:val="20"/>
              </w:rPr>
            </w:pPr>
            <w:ins w:id="410" w:author="Arjan Kloosterboer" w:date="2017-09-22T04:10:00Z">
              <w:r w:rsidRPr="00080BC1">
                <w:rPr>
                  <w:rFonts w:ascii="Arial" w:eastAsia="Batang" w:hAnsi="Arial" w:cs="Arial"/>
                  <w:sz w:val="20"/>
                  <w:szCs w:val="20"/>
                </w:rPr>
                <w:t>Nee</w:t>
              </w:r>
            </w:ins>
          </w:p>
        </w:tc>
      </w:tr>
      <w:tr w:rsidR="00080BC1" w14:paraId="676FF0F3" w14:textId="77777777" w:rsidTr="004B6915">
        <w:trPr>
          <w:cantSplit/>
          <w:ins w:id="411" w:author="Arjan Kloosterboer" w:date="2017-09-22T04:10:00Z"/>
        </w:trPr>
        <w:tc>
          <w:tcPr>
            <w:tcW w:w="2808" w:type="dxa"/>
            <w:shd w:val="clear" w:color="auto" w:fill="auto"/>
          </w:tcPr>
          <w:p w14:paraId="17209D09" w14:textId="77777777" w:rsidR="00080BC1" w:rsidRPr="00080BC1" w:rsidRDefault="00080BC1" w:rsidP="004B6915">
            <w:pPr>
              <w:snapToGrid w:val="0"/>
              <w:spacing w:after="120"/>
              <w:rPr>
                <w:ins w:id="412" w:author="Arjan Kloosterboer" w:date="2017-09-22T04:10:00Z"/>
                <w:rFonts w:ascii="Arial" w:eastAsia="Batang" w:hAnsi="Arial" w:cs="Arial"/>
                <w:b/>
                <w:sz w:val="20"/>
                <w:szCs w:val="20"/>
              </w:rPr>
            </w:pPr>
            <w:ins w:id="413" w:author="Arjan Kloosterboer" w:date="2017-09-22T04:10:00Z">
              <w:r w:rsidRPr="00080BC1">
                <w:rPr>
                  <w:rFonts w:ascii="Arial" w:eastAsia="Batang" w:hAnsi="Arial" w:cs="Arial"/>
                  <w:b/>
                  <w:sz w:val="20"/>
                  <w:szCs w:val="20"/>
                </w:rPr>
                <w:lastRenderedPageBreak/>
                <w:t>Indicatie formele historie</w:t>
              </w:r>
            </w:ins>
          </w:p>
        </w:tc>
        <w:tc>
          <w:tcPr>
            <w:tcW w:w="6120" w:type="dxa"/>
            <w:shd w:val="clear" w:color="auto" w:fill="auto"/>
          </w:tcPr>
          <w:p w14:paraId="593528ED" w14:textId="77777777" w:rsidR="00080BC1" w:rsidRPr="00080BC1" w:rsidRDefault="00080BC1" w:rsidP="004B6915">
            <w:pPr>
              <w:snapToGrid w:val="0"/>
              <w:rPr>
                <w:ins w:id="414" w:author="Arjan Kloosterboer" w:date="2017-09-22T04:10:00Z"/>
                <w:rFonts w:ascii="Arial" w:eastAsia="Batang" w:hAnsi="Arial" w:cs="Arial"/>
                <w:sz w:val="20"/>
                <w:szCs w:val="20"/>
              </w:rPr>
            </w:pPr>
            <w:ins w:id="415" w:author="Arjan Kloosterboer" w:date="2017-09-22T04:10:00Z">
              <w:r w:rsidRPr="00080BC1">
                <w:rPr>
                  <w:rFonts w:ascii="Arial" w:eastAsia="Batang" w:hAnsi="Arial" w:cs="Arial"/>
                  <w:sz w:val="20"/>
                  <w:szCs w:val="20"/>
                </w:rPr>
                <w:t>Nee</w:t>
              </w:r>
            </w:ins>
          </w:p>
        </w:tc>
      </w:tr>
      <w:tr w:rsidR="00080BC1" w14:paraId="70A24717" w14:textId="77777777" w:rsidTr="004B6915">
        <w:trPr>
          <w:cantSplit/>
          <w:ins w:id="416" w:author="Arjan Kloosterboer" w:date="2017-09-22T04:10:00Z"/>
        </w:trPr>
        <w:tc>
          <w:tcPr>
            <w:tcW w:w="2808" w:type="dxa"/>
            <w:shd w:val="clear" w:color="auto" w:fill="auto"/>
          </w:tcPr>
          <w:p w14:paraId="4C7B86D9" w14:textId="77777777" w:rsidR="00080BC1" w:rsidRPr="00080BC1" w:rsidRDefault="00080BC1" w:rsidP="004B6915">
            <w:pPr>
              <w:snapToGrid w:val="0"/>
              <w:spacing w:after="120"/>
              <w:rPr>
                <w:ins w:id="417" w:author="Arjan Kloosterboer" w:date="2017-09-22T04:10:00Z"/>
                <w:rFonts w:ascii="Arial" w:eastAsia="Batang" w:hAnsi="Arial" w:cs="Arial"/>
                <w:b/>
                <w:sz w:val="20"/>
                <w:szCs w:val="20"/>
              </w:rPr>
            </w:pPr>
            <w:ins w:id="418" w:author="Arjan Kloosterboer" w:date="2017-09-22T04:10:00Z">
              <w:r w:rsidRPr="00080BC1">
                <w:rPr>
                  <w:rFonts w:ascii="Arial" w:eastAsia="Batang" w:hAnsi="Arial" w:cs="Arial"/>
                  <w:b/>
                  <w:sz w:val="20"/>
                  <w:szCs w:val="20"/>
                </w:rPr>
                <w:t>Aanduiding gebeurtenis</w:t>
              </w:r>
            </w:ins>
          </w:p>
        </w:tc>
        <w:tc>
          <w:tcPr>
            <w:tcW w:w="6120" w:type="dxa"/>
            <w:shd w:val="clear" w:color="auto" w:fill="auto"/>
          </w:tcPr>
          <w:p w14:paraId="39F1143D" w14:textId="77777777" w:rsidR="00080BC1" w:rsidRPr="00080BC1" w:rsidRDefault="00080BC1" w:rsidP="004B6915">
            <w:pPr>
              <w:snapToGrid w:val="0"/>
              <w:rPr>
                <w:ins w:id="419" w:author="Arjan Kloosterboer" w:date="2017-09-22T04:10:00Z"/>
                <w:rFonts w:ascii="Arial" w:eastAsia="Batang" w:hAnsi="Arial" w:cs="Arial"/>
                <w:sz w:val="20"/>
                <w:szCs w:val="20"/>
              </w:rPr>
            </w:pPr>
            <w:ins w:id="420" w:author="Arjan Kloosterboer" w:date="2017-09-22T04:10:00Z">
              <w:r w:rsidRPr="00080BC1">
                <w:rPr>
                  <w:rFonts w:ascii="Arial" w:eastAsia="Batang" w:hAnsi="Arial" w:cs="Arial"/>
                  <w:sz w:val="20"/>
                  <w:szCs w:val="20"/>
                </w:rPr>
                <w:t>Nee</w:t>
              </w:r>
            </w:ins>
          </w:p>
        </w:tc>
      </w:tr>
      <w:tr w:rsidR="00080BC1" w14:paraId="13339322" w14:textId="77777777" w:rsidTr="004B6915">
        <w:trPr>
          <w:cantSplit/>
        </w:trPr>
        <w:tc>
          <w:tcPr>
            <w:tcW w:w="2808" w:type="dxa"/>
            <w:shd w:val="clear" w:color="auto" w:fill="auto"/>
          </w:tcPr>
          <w:p w14:paraId="1C8E42E1" w14:textId="77777777" w:rsidR="00080BC1" w:rsidRPr="00080BC1" w:rsidRDefault="00080BC1" w:rsidP="004B6915">
            <w:pPr>
              <w:snapToGrid w:val="0"/>
              <w:spacing w:after="120"/>
              <w:rPr>
                <w:moveTo w:id="421" w:author="Arjan Kloosterboer" w:date="2017-09-22T04:10:00Z"/>
                <w:rFonts w:ascii="Arial" w:eastAsia="Batang" w:hAnsi="Arial" w:cs="Arial"/>
                <w:b/>
                <w:sz w:val="20"/>
                <w:szCs w:val="20"/>
              </w:rPr>
            </w:pPr>
            <w:moveToRangeStart w:id="422" w:author="Arjan Kloosterboer" w:date="2017-09-22T04:10:00Z" w:name="move493816782"/>
            <w:moveTo w:id="423" w:author="Arjan Kloosterboer" w:date="2017-09-22T04:10:00Z">
              <w:r w:rsidRPr="00080BC1">
                <w:rPr>
                  <w:rFonts w:ascii="Arial" w:eastAsia="Batang" w:hAnsi="Arial" w:cs="Arial"/>
                  <w:b/>
                  <w:sz w:val="20"/>
                  <w:szCs w:val="20"/>
                </w:rPr>
                <w:t>Aanduiding brondocument</w:t>
              </w:r>
            </w:moveTo>
          </w:p>
        </w:tc>
        <w:tc>
          <w:tcPr>
            <w:tcW w:w="6120" w:type="dxa"/>
            <w:shd w:val="clear" w:color="auto" w:fill="auto"/>
          </w:tcPr>
          <w:p w14:paraId="18A87F97" w14:textId="77777777" w:rsidR="00080BC1" w:rsidRPr="00080BC1" w:rsidRDefault="00080BC1" w:rsidP="004B6915">
            <w:pPr>
              <w:snapToGrid w:val="0"/>
              <w:rPr>
                <w:moveTo w:id="424" w:author="Arjan Kloosterboer" w:date="2017-09-22T04:10:00Z"/>
                <w:rFonts w:ascii="Arial" w:eastAsia="Batang" w:hAnsi="Arial" w:cs="Arial"/>
                <w:sz w:val="20"/>
                <w:szCs w:val="20"/>
              </w:rPr>
            </w:pPr>
            <w:moveTo w:id="425" w:author="Arjan Kloosterboer" w:date="2017-09-22T04:10:00Z">
              <w:r w:rsidRPr="00080BC1">
                <w:rPr>
                  <w:rFonts w:ascii="Arial" w:eastAsia="Batang" w:hAnsi="Arial" w:cs="Arial"/>
                  <w:sz w:val="20"/>
                  <w:szCs w:val="20"/>
                </w:rPr>
                <w:t>Nee</w:t>
              </w:r>
            </w:moveTo>
          </w:p>
        </w:tc>
      </w:tr>
      <w:moveToRangeEnd w:id="422"/>
      <w:tr w:rsidR="00080BC1" w14:paraId="0A10337E" w14:textId="77777777" w:rsidTr="004B6915">
        <w:trPr>
          <w:cantSplit/>
          <w:ins w:id="426" w:author="Arjan Kloosterboer" w:date="2017-09-22T04:10:00Z"/>
        </w:trPr>
        <w:tc>
          <w:tcPr>
            <w:tcW w:w="2808" w:type="dxa"/>
            <w:shd w:val="clear" w:color="auto" w:fill="auto"/>
          </w:tcPr>
          <w:p w14:paraId="3CA03992" w14:textId="77777777" w:rsidR="00080BC1" w:rsidRPr="00080BC1" w:rsidRDefault="00080BC1" w:rsidP="004B6915">
            <w:pPr>
              <w:snapToGrid w:val="0"/>
              <w:spacing w:after="120"/>
              <w:rPr>
                <w:ins w:id="427" w:author="Arjan Kloosterboer" w:date="2017-09-22T04:10:00Z"/>
                <w:rFonts w:ascii="Arial" w:eastAsia="Batang" w:hAnsi="Arial" w:cs="Arial"/>
                <w:b/>
                <w:sz w:val="20"/>
                <w:szCs w:val="20"/>
              </w:rPr>
            </w:pPr>
            <w:ins w:id="428" w:author="Arjan Kloosterboer" w:date="2017-09-22T04:10:00Z">
              <w:r w:rsidRPr="00080BC1">
                <w:rPr>
                  <w:rFonts w:ascii="Arial" w:eastAsia="Batang" w:hAnsi="Arial" w:cs="Arial"/>
                  <w:b/>
                  <w:sz w:val="20"/>
                  <w:szCs w:val="20"/>
                </w:rPr>
                <w:t>Indicatie in onderzoek</w:t>
              </w:r>
            </w:ins>
          </w:p>
        </w:tc>
        <w:tc>
          <w:tcPr>
            <w:tcW w:w="6120" w:type="dxa"/>
            <w:shd w:val="clear" w:color="auto" w:fill="auto"/>
          </w:tcPr>
          <w:p w14:paraId="69CD750C" w14:textId="77777777" w:rsidR="00080BC1" w:rsidRPr="00080BC1" w:rsidRDefault="00080BC1" w:rsidP="004B6915">
            <w:pPr>
              <w:snapToGrid w:val="0"/>
              <w:rPr>
                <w:ins w:id="429" w:author="Arjan Kloosterboer" w:date="2017-09-22T04:10:00Z"/>
                <w:rFonts w:ascii="Arial" w:eastAsia="Batang" w:hAnsi="Arial" w:cs="Arial"/>
                <w:sz w:val="20"/>
                <w:szCs w:val="20"/>
              </w:rPr>
            </w:pPr>
            <w:ins w:id="430" w:author="Arjan Kloosterboer" w:date="2017-09-22T04:10:00Z">
              <w:r w:rsidRPr="00080BC1">
                <w:rPr>
                  <w:rFonts w:ascii="Arial" w:eastAsia="Batang" w:hAnsi="Arial" w:cs="Arial"/>
                  <w:sz w:val="20"/>
                  <w:szCs w:val="20"/>
                </w:rPr>
                <w:t>Nee</w:t>
              </w:r>
            </w:ins>
          </w:p>
        </w:tc>
      </w:tr>
      <w:tr w:rsidR="00080BC1" w14:paraId="770A38D9" w14:textId="77777777" w:rsidTr="004B6915">
        <w:trPr>
          <w:cantSplit/>
        </w:trPr>
        <w:tc>
          <w:tcPr>
            <w:tcW w:w="2808" w:type="dxa"/>
            <w:shd w:val="clear" w:color="auto" w:fill="auto"/>
          </w:tcPr>
          <w:p w14:paraId="2A940BFE" w14:textId="77777777" w:rsidR="00080BC1" w:rsidRPr="00080BC1" w:rsidRDefault="00080BC1" w:rsidP="004B6915">
            <w:pPr>
              <w:snapToGrid w:val="0"/>
              <w:spacing w:after="120"/>
              <w:rPr>
                <w:moveTo w:id="431" w:author="Arjan Kloosterboer" w:date="2017-09-22T04:10:00Z"/>
                <w:rFonts w:ascii="Arial" w:eastAsia="Batang" w:hAnsi="Arial" w:cs="Arial"/>
                <w:b/>
                <w:sz w:val="20"/>
                <w:szCs w:val="20"/>
              </w:rPr>
            </w:pPr>
            <w:moveToRangeStart w:id="432" w:author="Arjan Kloosterboer" w:date="2017-09-22T04:10:00Z" w:name="move493816783"/>
            <w:moveTo w:id="433" w:author="Arjan Kloosterboer" w:date="2017-09-22T04:10:00Z">
              <w:r w:rsidRPr="00080BC1">
                <w:rPr>
                  <w:rFonts w:ascii="Arial" w:eastAsia="Batang" w:hAnsi="Arial" w:cs="Arial"/>
                  <w:b/>
                  <w:sz w:val="20"/>
                  <w:szCs w:val="20"/>
                </w:rPr>
                <w:t>Aanduiding strijdigheid/nietigheid</w:t>
              </w:r>
            </w:moveTo>
          </w:p>
        </w:tc>
        <w:tc>
          <w:tcPr>
            <w:tcW w:w="6120" w:type="dxa"/>
            <w:shd w:val="clear" w:color="auto" w:fill="auto"/>
          </w:tcPr>
          <w:p w14:paraId="0C9CD0FD" w14:textId="77777777" w:rsidR="00080BC1" w:rsidRPr="00080BC1" w:rsidRDefault="00080BC1" w:rsidP="004B6915">
            <w:pPr>
              <w:snapToGrid w:val="0"/>
              <w:rPr>
                <w:moveTo w:id="434" w:author="Arjan Kloosterboer" w:date="2017-09-22T04:10:00Z"/>
                <w:rFonts w:ascii="Arial" w:eastAsia="Batang" w:hAnsi="Arial" w:cs="Arial"/>
                <w:sz w:val="20"/>
                <w:szCs w:val="20"/>
              </w:rPr>
            </w:pPr>
            <w:moveTo w:id="435" w:author="Arjan Kloosterboer" w:date="2017-09-22T04:10:00Z">
              <w:r w:rsidRPr="00080BC1">
                <w:rPr>
                  <w:rFonts w:ascii="Arial" w:eastAsia="Batang" w:hAnsi="Arial" w:cs="Arial"/>
                  <w:sz w:val="20"/>
                  <w:szCs w:val="20"/>
                </w:rPr>
                <w:t>Nee</w:t>
              </w:r>
            </w:moveTo>
          </w:p>
        </w:tc>
      </w:tr>
      <w:moveToRangeEnd w:id="432"/>
      <w:tr w:rsidR="00080BC1" w14:paraId="220D456E" w14:textId="77777777" w:rsidTr="004B6915">
        <w:trPr>
          <w:cantSplit/>
          <w:ins w:id="436" w:author="Arjan Kloosterboer" w:date="2017-09-22T04:10:00Z"/>
        </w:trPr>
        <w:tc>
          <w:tcPr>
            <w:tcW w:w="2808" w:type="dxa"/>
            <w:shd w:val="clear" w:color="auto" w:fill="auto"/>
          </w:tcPr>
          <w:p w14:paraId="5E33CCD9" w14:textId="77777777" w:rsidR="00080BC1" w:rsidRPr="00080BC1" w:rsidRDefault="00080BC1" w:rsidP="004B6915">
            <w:pPr>
              <w:snapToGrid w:val="0"/>
              <w:spacing w:after="120"/>
              <w:rPr>
                <w:ins w:id="437" w:author="Arjan Kloosterboer" w:date="2017-09-22T04:10:00Z"/>
                <w:rFonts w:ascii="Arial" w:eastAsia="Batang" w:hAnsi="Arial" w:cs="Arial"/>
                <w:b/>
                <w:sz w:val="20"/>
                <w:szCs w:val="20"/>
              </w:rPr>
            </w:pPr>
            <w:ins w:id="438" w:author="Arjan Kloosterboer" w:date="2017-09-22T04:10:00Z">
              <w:r w:rsidRPr="00080BC1">
                <w:rPr>
                  <w:rFonts w:ascii="Arial" w:eastAsia="Batang" w:hAnsi="Arial" w:cs="Arial"/>
                  <w:b/>
                  <w:sz w:val="20"/>
                  <w:szCs w:val="20"/>
                </w:rPr>
                <w:t>Indicatie kardinaliteit</w:t>
              </w:r>
            </w:ins>
          </w:p>
        </w:tc>
        <w:tc>
          <w:tcPr>
            <w:tcW w:w="6120" w:type="dxa"/>
            <w:shd w:val="clear" w:color="auto" w:fill="auto"/>
          </w:tcPr>
          <w:p w14:paraId="04468FF4" w14:textId="77777777" w:rsidR="00080BC1" w:rsidRPr="00080BC1" w:rsidRDefault="00080BC1" w:rsidP="004B6915">
            <w:pPr>
              <w:snapToGrid w:val="0"/>
              <w:rPr>
                <w:ins w:id="439" w:author="Arjan Kloosterboer" w:date="2017-09-22T04:10:00Z"/>
                <w:rFonts w:ascii="Arial" w:eastAsia="Batang" w:hAnsi="Arial" w:cs="Arial"/>
                <w:sz w:val="20"/>
                <w:szCs w:val="20"/>
              </w:rPr>
            </w:pPr>
            <w:ins w:id="440" w:author="Arjan Kloosterboer" w:date="2017-09-22T04:10:00Z">
              <w:r w:rsidRPr="00080BC1">
                <w:rPr>
                  <w:rFonts w:ascii="Arial" w:eastAsia="Batang" w:hAnsi="Arial" w:cs="Arial"/>
                  <w:sz w:val="20"/>
                  <w:szCs w:val="20"/>
                </w:rPr>
                <w:t>1-1</w:t>
              </w:r>
            </w:ins>
          </w:p>
        </w:tc>
      </w:tr>
      <w:tr w:rsidR="00080BC1" w14:paraId="1F2895EB" w14:textId="77777777" w:rsidTr="004B6915">
        <w:trPr>
          <w:cantSplit/>
          <w:ins w:id="441" w:author="Arjan Kloosterboer" w:date="2017-09-22T04:10:00Z"/>
        </w:trPr>
        <w:tc>
          <w:tcPr>
            <w:tcW w:w="2808" w:type="dxa"/>
            <w:shd w:val="clear" w:color="auto" w:fill="auto"/>
          </w:tcPr>
          <w:p w14:paraId="722D52DE" w14:textId="77777777" w:rsidR="00080BC1" w:rsidRPr="00080BC1" w:rsidRDefault="00080BC1" w:rsidP="004B6915">
            <w:pPr>
              <w:snapToGrid w:val="0"/>
              <w:spacing w:after="120"/>
              <w:rPr>
                <w:ins w:id="442" w:author="Arjan Kloosterboer" w:date="2017-09-22T04:10:00Z"/>
                <w:rFonts w:ascii="Arial" w:eastAsia="Batang" w:hAnsi="Arial" w:cs="Arial"/>
                <w:b/>
                <w:sz w:val="20"/>
                <w:szCs w:val="20"/>
              </w:rPr>
            </w:pPr>
            <w:ins w:id="443" w:author="Arjan Kloosterboer" w:date="2017-09-22T04:10:00Z">
              <w:r w:rsidRPr="00080BC1">
                <w:rPr>
                  <w:rFonts w:ascii="Arial" w:eastAsia="Batang" w:hAnsi="Arial" w:cs="Arial"/>
                  <w:b/>
                  <w:sz w:val="20"/>
                  <w:szCs w:val="20"/>
                </w:rPr>
                <w:t>Indicatie authentiek</w:t>
              </w:r>
            </w:ins>
          </w:p>
        </w:tc>
        <w:tc>
          <w:tcPr>
            <w:tcW w:w="6120" w:type="dxa"/>
            <w:shd w:val="clear" w:color="auto" w:fill="auto"/>
          </w:tcPr>
          <w:p w14:paraId="4FD0FA8B" w14:textId="31058D89" w:rsidR="00080BC1" w:rsidRPr="00080BC1" w:rsidRDefault="00080BC1" w:rsidP="004B6915">
            <w:pPr>
              <w:snapToGrid w:val="0"/>
              <w:rPr>
                <w:ins w:id="444" w:author="Arjan Kloosterboer" w:date="2017-09-22T04:10:00Z"/>
                <w:rFonts w:ascii="Arial" w:eastAsia="Batang" w:hAnsi="Arial" w:cs="Arial"/>
                <w:sz w:val="20"/>
                <w:szCs w:val="20"/>
              </w:rPr>
            </w:pPr>
            <w:ins w:id="445" w:author="Arjan Kloosterboer" w:date="2017-09-22T04:10:00Z">
              <w:r w:rsidRPr="00080BC1">
                <w:rPr>
                  <w:rFonts w:ascii="Arial" w:eastAsia="Batang" w:hAnsi="Arial" w:cs="Arial"/>
                  <w:sz w:val="20"/>
                  <w:szCs w:val="20"/>
                </w:rPr>
                <w:t xml:space="preserve">Gemeentelijk </w:t>
              </w:r>
              <w:r w:rsidR="0032419B">
                <w:rPr>
                  <w:rFonts w:ascii="Arial" w:eastAsia="Batang" w:hAnsi="Arial" w:cs="Arial"/>
                  <w:sz w:val="20"/>
                  <w:szCs w:val="20"/>
                </w:rPr>
                <w:t>kern</w:t>
              </w:r>
              <w:r w:rsidRPr="00080BC1">
                <w:rPr>
                  <w:rFonts w:ascii="Arial" w:eastAsia="Batang" w:hAnsi="Arial" w:cs="Arial"/>
                  <w:sz w:val="20"/>
                  <w:szCs w:val="20"/>
                </w:rPr>
                <w:t>gegeven</w:t>
              </w:r>
            </w:ins>
          </w:p>
        </w:tc>
      </w:tr>
      <w:tr w:rsidR="00080BC1" w14:paraId="1AF727C1" w14:textId="77777777" w:rsidTr="004B6915">
        <w:trPr>
          <w:cantSplit/>
          <w:ins w:id="446" w:author="Arjan Kloosterboer" w:date="2017-09-22T04:10:00Z"/>
        </w:trPr>
        <w:tc>
          <w:tcPr>
            <w:tcW w:w="2808" w:type="dxa"/>
            <w:shd w:val="clear" w:color="auto" w:fill="auto"/>
          </w:tcPr>
          <w:p w14:paraId="730C0FAA" w14:textId="77777777" w:rsidR="00080BC1" w:rsidRPr="00080BC1" w:rsidRDefault="00080BC1" w:rsidP="004B6915">
            <w:pPr>
              <w:snapToGrid w:val="0"/>
              <w:spacing w:after="120"/>
              <w:rPr>
                <w:ins w:id="447" w:author="Arjan Kloosterboer" w:date="2017-09-22T04:10:00Z"/>
                <w:rFonts w:ascii="Arial" w:eastAsia="Batang" w:hAnsi="Arial" w:cs="Arial"/>
                <w:b/>
                <w:sz w:val="20"/>
                <w:szCs w:val="20"/>
              </w:rPr>
            </w:pPr>
            <w:ins w:id="448" w:author="Arjan Kloosterboer" w:date="2017-09-22T04:10:00Z">
              <w:r w:rsidRPr="00080BC1">
                <w:rPr>
                  <w:rFonts w:ascii="Arial" w:eastAsia="Batang" w:hAnsi="Arial" w:cs="Arial"/>
                  <w:b/>
                  <w:sz w:val="20"/>
                  <w:szCs w:val="20"/>
                </w:rPr>
                <w:t>Regels attribuutsoort</w:t>
              </w:r>
            </w:ins>
          </w:p>
        </w:tc>
        <w:tc>
          <w:tcPr>
            <w:tcW w:w="6120" w:type="dxa"/>
            <w:shd w:val="clear" w:color="auto" w:fill="auto"/>
          </w:tcPr>
          <w:p w14:paraId="30C1EEE9" w14:textId="77777777" w:rsidR="00080BC1" w:rsidRPr="00080BC1" w:rsidRDefault="00080BC1" w:rsidP="004B6915">
            <w:pPr>
              <w:snapToGrid w:val="0"/>
              <w:rPr>
                <w:ins w:id="449" w:author="Arjan Kloosterboer" w:date="2017-09-22T04:10:00Z"/>
                <w:rFonts w:ascii="Arial" w:eastAsia="Batang" w:hAnsi="Arial" w:cs="Arial"/>
                <w:sz w:val="20"/>
                <w:szCs w:val="20"/>
              </w:rPr>
            </w:pPr>
            <w:ins w:id="450" w:author="Arjan Kloosterboer" w:date="2017-09-22T04:10:00Z">
              <w:r w:rsidRPr="00080BC1">
                <w:rPr>
                  <w:rFonts w:ascii="Arial" w:eastAsia="Batang" w:hAnsi="Arial" w:cs="Arial"/>
                  <w:sz w:val="20"/>
                  <w:szCs w:val="20"/>
                </w:rPr>
                <w:t>-</w:t>
              </w:r>
            </w:ins>
          </w:p>
        </w:tc>
      </w:tr>
    </w:tbl>
    <w:p w14:paraId="1ABE27FD" w14:textId="25F3B968" w:rsidR="009D0890" w:rsidRDefault="009D0890" w:rsidP="0044638F">
      <w:pPr>
        <w:rPr>
          <w:ins w:id="451" w:author="Arjan Kloosterboer" w:date="2017-09-22T04:10:00Z"/>
          <w:lang w:val="nl-NL"/>
        </w:rPr>
      </w:pPr>
    </w:p>
    <w:p w14:paraId="23EA8CB4" w14:textId="77777777" w:rsidR="00E21260" w:rsidRPr="00B92D60" w:rsidRDefault="00E21260" w:rsidP="00E21260">
      <w:pPr>
        <w:widowControl w:val="0"/>
        <w:autoSpaceDE w:val="0"/>
        <w:autoSpaceDN w:val="0"/>
        <w:adjustRightInd w:val="0"/>
        <w:spacing w:before="240" w:after="60" w:line="240" w:lineRule="auto"/>
        <w:outlineLvl w:val="3"/>
        <w:rPr>
          <w:ins w:id="452" w:author="Arjan Kloosterboer" w:date="2017-09-22T04:10:00Z"/>
          <w:rFonts w:ascii="Arial" w:eastAsia="Times New Roman" w:hAnsi="Arial" w:cs="Arial"/>
          <w:b/>
          <w:color w:val="004080"/>
          <w:sz w:val="24"/>
          <w:szCs w:val="24"/>
          <w:lang w:eastAsia="nl-NL"/>
        </w:rPr>
      </w:pPr>
      <w:ins w:id="453" w:author="Arjan Kloosterboer" w:date="2017-09-22T04:10:00Z">
        <w:r w:rsidRPr="00CF1953">
          <w:rPr>
            <w:rFonts w:ascii="Arial" w:eastAsia="Times New Roman" w:hAnsi="Arial" w:cs="Arial"/>
            <w:b/>
            <w:bCs/>
            <w:color w:val="004080"/>
            <w:sz w:val="24"/>
            <w:szCs w:val="24"/>
          </w:rPr>
          <w:t>«</w:t>
        </w:r>
        <w:r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B92D60">
          <w:rPr>
            <w:rFonts w:ascii="Arial" w:eastAsia="Times New Roman" w:hAnsi="Arial" w:cs="Arial"/>
            <w:b/>
            <w:color w:val="004080"/>
            <w:sz w:val="24"/>
            <w:szCs w:val="24"/>
            <w:lang w:eastAsia="nl-NL"/>
          </w:rPr>
          <w:t>Verantwoordelijke organisatie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21260" w:rsidRPr="00717312" w14:paraId="65B3D205" w14:textId="77777777" w:rsidTr="004B6915">
        <w:trPr>
          <w:trHeight w:val="230"/>
          <w:ins w:id="454" w:author="Arjan Kloosterboer" w:date="2017-09-22T04:10:00Z"/>
        </w:trPr>
        <w:tc>
          <w:tcPr>
            <w:tcW w:w="3780" w:type="dxa"/>
            <w:tcBorders>
              <w:top w:val="single" w:sz="4" w:space="0" w:color="auto"/>
              <w:left w:val="nil"/>
              <w:bottom w:val="nil"/>
              <w:right w:val="nil"/>
            </w:tcBorders>
          </w:tcPr>
          <w:p w14:paraId="7824935A" w14:textId="77777777" w:rsidR="00E21260" w:rsidRPr="00717312" w:rsidRDefault="00E21260" w:rsidP="004B6915">
            <w:pPr>
              <w:autoSpaceDE w:val="0"/>
              <w:autoSpaceDN w:val="0"/>
              <w:adjustRightInd w:val="0"/>
              <w:spacing w:after="0" w:line="240" w:lineRule="auto"/>
              <w:rPr>
                <w:ins w:id="455" w:author="Arjan Kloosterboer" w:date="2017-09-22T04:10:00Z"/>
                <w:rFonts w:ascii="Arial" w:eastAsia="Times New Roman" w:hAnsi="Arial" w:cs="Arial"/>
                <w:color w:val="000000"/>
                <w:sz w:val="20"/>
                <w:szCs w:val="20"/>
              </w:rPr>
            </w:pPr>
            <w:ins w:id="456" w:author="Arjan Kloosterboer" w:date="2017-09-22T04:10:00Z">
              <w:r w:rsidRPr="0071731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2E35EC37" w14:textId="77777777" w:rsidR="00E21260" w:rsidRPr="00717312" w:rsidRDefault="00E21260" w:rsidP="004B6915">
            <w:pPr>
              <w:autoSpaceDE w:val="0"/>
              <w:autoSpaceDN w:val="0"/>
              <w:adjustRightInd w:val="0"/>
              <w:spacing w:after="0" w:line="240" w:lineRule="auto"/>
              <w:rPr>
                <w:ins w:id="457" w:author="Arjan Kloosterboer" w:date="2017-09-22T04:10:00Z"/>
                <w:rFonts w:ascii="Arial" w:hAnsi="Arial" w:cs="Arial"/>
                <w:sz w:val="20"/>
                <w:szCs w:val="20"/>
                <w:lang w:val="en-AU"/>
              </w:rPr>
            </w:pPr>
            <w:ins w:id="458" w:author="Arjan Kloosterboer" w:date="2017-09-22T04:10: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Verantwoordelijke organisatie</w:t>
              </w:r>
              <w:r w:rsidRPr="00717312">
                <w:rPr>
                  <w:rFonts w:ascii="Arial" w:hAnsi="Arial" w:cs="Arial"/>
                  <w:sz w:val="20"/>
                  <w:szCs w:val="20"/>
                  <w:lang w:val="en-AU"/>
                </w:rPr>
                <w:fldChar w:fldCharType="end"/>
              </w:r>
            </w:ins>
          </w:p>
        </w:tc>
      </w:tr>
      <w:tr w:rsidR="00E21260" w:rsidRPr="00717312" w14:paraId="6F1AE9D5" w14:textId="77777777" w:rsidTr="004B6915">
        <w:tc>
          <w:tcPr>
            <w:tcW w:w="3780" w:type="dxa"/>
            <w:tcBorders>
              <w:top w:val="nil"/>
              <w:left w:val="nil"/>
              <w:bottom w:val="nil"/>
              <w:right w:val="nil"/>
            </w:tcBorders>
          </w:tcPr>
          <w:p w14:paraId="3E8CF411" w14:textId="77777777" w:rsidR="00E21260" w:rsidRPr="00717312" w:rsidRDefault="00E21260" w:rsidP="004B6915">
            <w:pPr>
              <w:autoSpaceDE w:val="0"/>
              <w:autoSpaceDN w:val="0"/>
              <w:adjustRightInd w:val="0"/>
              <w:spacing w:after="0" w:line="240" w:lineRule="auto"/>
              <w:rPr>
                <w:moveTo w:id="459" w:author="Arjan Kloosterboer" w:date="2017-09-22T04:10:00Z"/>
                <w:rFonts w:ascii="Arial" w:eastAsia="Times New Roman" w:hAnsi="Arial" w:cs="Arial"/>
                <w:b/>
                <w:bCs/>
                <w:color w:val="000000"/>
                <w:sz w:val="20"/>
                <w:szCs w:val="20"/>
              </w:rPr>
            </w:pPr>
            <w:moveToRangeStart w:id="460" w:author="Arjan Kloosterboer" w:date="2017-09-22T04:10:00Z" w:name="move493816784"/>
          </w:p>
        </w:tc>
        <w:tc>
          <w:tcPr>
            <w:tcW w:w="5580" w:type="dxa"/>
            <w:tcBorders>
              <w:top w:val="nil"/>
              <w:left w:val="nil"/>
              <w:bottom w:val="nil"/>
              <w:right w:val="nil"/>
            </w:tcBorders>
          </w:tcPr>
          <w:p w14:paraId="407BF962" w14:textId="77777777" w:rsidR="00E21260" w:rsidRPr="00717312" w:rsidRDefault="00E21260" w:rsidP="004B6915">
            <w:pPr>
              <w:autoSpaceDE w:val="0"/>
              <w:autoSpaceDN w:val="0"/>
              <w:adjustRightInd w:val="0"/>
              <w:spacing w:after="0" w:line="240" w:lineRule="auto"/>
              <w:rPr>
                <w:moveTo w:id="461" w:author="Arjan Kloosterboer" w:date="2017-09-22T04:10:00Z"/>
                <w:rFonts w:ascii="Arial" w:eastAsia="Times New Roman" w:hAnsi="Arial" w:cs="Arial"/>
                <w:color w:val="000000"/>
                <w:sz w:val="20"/>
                <w:szCs w:val="20"/>
              </w:rPr>
            </w:pPr>
          </w:p>
        </w:tc>
      </w:tr>
      <w:tr w:rsidR="00E21260" w:rsidRPr="00717312" w14:paraId="10A833FF" w14:textId="77777777" w:rsidTr="004B6915">
        <w:tc>
          <w:tcPr>
            <w:tcW w:w="3780" w:type="dxa"/>
            <w:tcBorders>
              <w:top w:val="nil"/>
              <w:left w:val="nil"/>
              <w:bottom w:val="nil"/>
              <w:right w:val="nil"/>
            </w:tcBorders>
          </w:tcPr>
          <w:p w14:paraId="76898A49" w14:textId="77777777" w:rsidR="00E21260" w:rsidRPr="00717312" w:rsidRDefault="00E21260" w:rsidP="004B6915">
            <w:pPr>
              <w:autoSpaceDE w:val="0"/>
              <w:autoSpaceDN w:val="0"/>
              <w:adjustRightInd w:val="0"/>
              <w:spacing w:after="0" w:line="240" w:lineRule="auto"/>
              <w:rPr>
                <w:moveTo w:id="462" w:author="Arjan Kloosterboer" w:date="2017-09-22T04:10:00Z"/>
                <w:rFonts w:ascii="Arial" w:eastAsia="Times New Roman" w:hAnsi="Arial" w:cs="Arial"/>
                <w:color w:val="000000"/>
                <w:sz w:val="20"/>
                <w:szCs w:val="20"/>
              </w:rPr>
            </w:pPr>
            <w:moveTo w:id="463" w:author="Arjan Kloosterboer" w:date="2017-09-22T04:10:00Z">
              <w:r w:rsidRPr="00717312">
                <w:rPr>
                  <w:rFonts w:ascii="Arial" w:eastAsia="Times New Roman" w:hAnsi="Arial" w:cs="Arial"/>
                  <w:b/>
                  <w:bCs/>
                  <w:color w:val="000000"/>
                  <w:sz w:val="20"/>
                  <w:szCs w:val="20"/>
                </w:rPr>
                <w:t>Herkomst attribuutsoort</w:t>
              </w:r>
            </w:moveTo>
          </w:p>
        </w:tc>
        <w:tc>
          <w:tcPr>
            <w:tcW w:w="5580" w:type="dxa"/>
            <w:tcBorders>
              <w:top w:val="nil"/>
              <w:left w:val="nil"/>
              <w:bottom w:val="nil"/>
              <w:right w:val="nil"/>
            </w:tcBorders>
          </w:tcPr>
          <w:p w14:paraId="158B00BE" w14:textId="77777777" w:rsidR="00E21260" w:rsidRPr="00717312" w:rsidRDefault="00E21260" w:rsidP="004B6915">
            <w:pPr>
              <w:autoSpaceDE w:val="0"/>
              <w:autoSpaceDN w:val="0"/>
              <w:adjustRightInd w:val="0"/>
              <w:spacing w:after="0" w:line="240" w:lineRule="auto"/>
              <w:rPr>
                <w:moveTo w:id="464" w:author="Arjan Kloosterboer" w:date="2017-09-22T04:10:00Z"/>
                <w:rFonts w:ascii="Arial" w:eastAsia="Times New Roman" w:hAnsi="Arial" w:cs="Arial"/>
                <w:color w:val="000000"/>
                <w:sz w:val="20"/>
                <w:szCs w:val="20"/>
              </w:rPr>
            </w:pPr>
            <w:moveTo w:id="465" w:author="Arjan Kloosterboer" w:date="2017-09-22T04:10:00Z">
              <w:r w:rsidRPr="00717312">
                <w:rPr>
                  <w:rFonts w:ascii="Arial" w:eastAsia="Times New Roman" w:hAnsi="Arial" w:cs="Arial"/>
                  <w:color w:val="000000"/>
                  <w:sz w:val="20"/>
                  <w:szCs w:val="20"/>
                </w:rPr>
                <w:t>KING</w:t>
              </w:r>
            </w:moveTo>
          </w:p>
        </w:tc>
      </w:tr>
      <w:tr w:rsidR="00E21260" w:rsidRPr="00717312" w14:paraId="03896E61" w14:textId="77777777" w:rsidTr="004B6915">
        <w:tc>
          <w:tcPr>
            <w:tcW w:w="3780" w:type="dxa"/>
            <w:tcBorders>
              <w:top w:val="nil"/>
              <w:left w:val="nil"/>
              <w:bottom w:val="nil"/>
              <w:right w:val="nil"/>
            </w:tcBorders>
          </w:tcPr>
          <w:p w14:paraId="1FDF6F3E" w14:textId="77777777" w:rsidR="00E21260" w:rsidRPr="00717312" w:rsidRDefault="00E21260" w:rsidP="004B6915">
            <w:pPr>
              <w:autoSpaceDE w:val="0"/>
              <w:autoSpaceDN w:val="0"/>
              <w:adjustRightInd w:val="0"/>
              <w:spacing w:after="0" w:line="240" w:lineRule="auto"/>
              <w:rPr>
                <w:moveTo w:id="466"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59BB5A70" w14:textId="77777777" w:rsidR="00E21260" w:rsidRPr="00717312" w:rsidRDefault="00E21260" w:rsidP="004B6915">
            <w:pPr>
              <w:autoSpaceDE w:val="0"/>
              <w:autoSpaceDN w:val="0"/>
              <w:adjustRightInd w:val="0"/>
              <w:spacing w:after="0" w:line="240" w:lineRule="auto"/>
              <w:rPr>
                <w:moveTo w:id="467" w:author="Arjan Kloosterboer" w:date="2017-09-22T04:10:00Z"/>
                <w:rFonts w:ascii="Arial" w:eastAsia="Times New Roman" w:hAnsi="Arial" w:cs="Arial"/>
                <w:color w:val="000000"/>
                <w:sz w:val="20"/>
                <w:szCs w:val="20"/>
              </w:rPr>
            </w:pPr>
          </w:p>
        </w:tc>
      </w:tr>
      <w:tr w:rsidR="00E21260" w:rsidRPr="00717312" w14:paraId="23027032" w14:textId="77777777" w:rsidTr="004B6915">
        <w:tc>
          <w:tcPr>
            <w:tcW w:w="3780" w:type="dxa"/>
            <w:tcBorders>
              <w:top w:val="nil"/>
              <w:left w:val="nil"/>
              <w:bottom w:val="nil"/>
              <w:right w:val="nil"/>
            </w:tcBorders>
          </w:tcPr>
          <w:p w14:paraId="4A5C4419" w14:textId="77777777" w:rsidR="00E21260" w:rsidRPr="00717312" w:rsidRDefault="00E21260" w:rsidP="004B6915">
            <w:pPr>
              <w:autoSpaceDE w:val="0"/>
              <w:autoSpaceDN w:val="0"/>
              <w:adjustRightInd w:val="0"/>
              <w:spacing w:after="0" w:line="240" w:lineRule="auto"/>
              <w:rPr>
                <w:moveTo w:id="468" w:author="Arjan Kloosterboer" w:date="2017-09-22T04:10:00Z"/>
                <w:rFonts w:ascii="Arial" w:eastAsia="Times New Roman" w:hAnsi="Arial" w:cs="Arial"/>
                <w:color w:val="000000"/>
                <w:sz w:val="20"/>
                <w:szCs w:val="20"/>
              </w:rPr>
            </w:pPr>
            <w:moveTo w:id="469" w:author="Arjan Kloosterboer" w:date="2017-09-22T04:10:00Z">
              <w:r w:rsidRPr="00717312">
                <w:rPr>
                  <w:rFonts w:ascii="Arial" w:eastAsia="Times New Roman" w:hAnsi="Arial" w:cs="Arial"/>
                  <w:b/>
                  <w:bCs/>
                  <w:color w:val="000000"/>
                  <w:sz w:val="20"/>
                  <w:szCs w:val="20"/>
                </w:rPr>
                <w:t>Code attribuutsoort</w:t>
              </w:r>
            </w:moveTo>
          </w:p>
        </w:tc>
        <w:tc>
          <w:tcPr>
            <w:tcW w:w="5580" w:type="dxa"/>
            <w:tcBorders>
              <w:top w:val="nil"/>
              <w:left w:val="nil"/>
              <w:bottom w:val="nil"/>
              <w:right w:val="nil"/>
            </w:tcBorders>
          </w:tcPr>
          <w:p w14:paraId="50AD4A26" w14:textId="77777777" w:rsidR="00E21260" w:rsidRPr="00717312" w:rsidRDefault="00E21260" w:rsidP="004B6915">
            <w:pPr>
              <w:autoSpaceDE w:val="0"/>
              <w:autoSpaceDN w:val="0"/>
              <w:adjustRightInd w:val="0"/>
              <w:spacing w:after="0" w:line="240" w:lineRule="auto"/>
              <w:rPr>
                <w:moveTo w:id="470" w:author="Arjan Kloosterboer" w:date="2017-09-22T04:10:00Z"/>
                <w:rFonts w:ascii="Arial" w:eastAsia="Times New Roman" w:hAnsi="Arial" w:cs="Arial"/>
                <w:color w:val="000000"/>
                <w:sz w:val="20"/>
                <w:szCs w:val="20"/>
              </w:rPr>
            </w:pPr>
          </w:p>
        </w:tc>
      </w:tr>
      <w:tr w:rsidR="00E21260" w:rsidRPr="00717312" w14:paraId="7603EEB7" w14:textId="77777777" w:rsidTr="004B6915">
        <w:tc>
          <w:tcPr>
            <w:tcW w:w="3780" w:type="dxa"/>
            <w:tcBorders>
              <w:top w:val="nil"/>
              <w:left w:val="nil"/>
              <w:bottom w:val="nil"/>
              <w:right w:val="nil"/>
            </w:tcBorders>
          </w:tcPr>
          <w:p w14:paraId="2F96E038" w14:textId="77777777" w:rsidR="00E21260" w:rsidRPr="00717312" w:rsidRDefault="00E21260" w:rsidP="004B6915">
            <w:pPr>
              <w:autoSpaceDE w:val="0"/>
              <w:autoSpaceDN w:val="0"/>
              <w:adjustRightInd w:val="0"/>
              <w:spacing w:after="0" w:line="240" w:lineRule="auto"/>
              <w:rPr>
                <w:moveTo w:id="471"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4A2484B5" w14:textId="77777777" w:rsidR="00E21260" w:rsidRPr="00717312" w:rsidRDefault="00E21260" w:rsidP="004B6915">
            <w:pPr>
              <w:autoSpaceDE w:val="0"/>
              <w:autoSpaceDN w:val="0"/>
              <w:adjustRightInd w:val="0"/>
              <w:spacing w:after="0" w:line="240" w:lineRule="auto"/>
              <w:rPr>
                <w:moveTo w:id="472" w:author="Arjan Kloosterboer" w:date="2017-09-22T04:10:00Z"/>
                <w:rFonts w:ascii="Arial" w:eastAsia="Times New Roman" w:hAnsi="Arial" w:cs="Arial"/>
                <w:color w:val="000000"/>
                <w:sz w:val="20"/>
                <w:szCs w:val="20"/>
              </w:rPr>
            </w:pPr>
          </w:p>
        </w:tc>
      </w:tr>
      <w:moveToRangeEnd w:id="460"/>
      <w:tr w:rsidR="00E21260" w:rsidRPr="00717312" w14:paraId="5BA3327B" w14:textId="77777777" w:rsidTr="004B6915">
        <w:trPr>
          <w:ins w:id="473" w:author="Arjan Kloosterboer" w:date="2017-09-22T04:10:00Z"/>
        </w:trPr>
        <w:tc>
          <w:tcPr>
            <w:tcW w:w="3780" w:type="dxa"/>
            <w:tcBorders>
              <w:top w:val="nil"/>
              <w:left w:val="nil"/>
              <w:bottom w:val="nil"/>
              <w:right w:val="nil"/>
            </w:tcBorders>
          </w:tcPr>
          <w:p w14:paraId="0FE9CFF4" w14:textId="77777777" w:rsidR="00E21260" w:rsidRPr="00717312" w:rsidRDefault="00E21260" w:rsidP="004B6915">
            <w:pPr>
              <w:autoSpaceDE w:val="0"/>
              <w:autoSpaceDN w:val="0"/>
              <w:adjustRightInd w:val="0"/>
              <w:spacing w:after="0" w:line="240" w:lineRule="auto"/>
              <w:rPr>
                <w:ins w:id="474" w:author="Arjan Kloosterboer" w:date="2017-09-22T04:10:00Z"/>
                <w:rFonts w:ascii="Arial" w:eastAsia="Times New Roman" w:hAnsi="Arial" w:cs="Arial"/>
                <w:color w:val="000000"/>
                <w:sz w:val="20"/>
                <w:szCs w:val="20"/>
              </w:rPr>
            </w:pPr>
            <w:ins w:id="475" w:author="Arjan Kloosterboer" w:date="2017-09-22T04:10:00Z">
              <w:r w:rsidRPr="0071731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17DB85A8" w14:textId="77777777" w:rsidR="00E21260" w:rsidRPr="00717312" w:rsidRDefault="00E21260" w:rsidP="004B6915">
            <w:pPr>
              <w:autoSpaceDE w:val="0"/>
              <w:autoSpaceDN w:val="0"/>
              <w:adjustRightInd w:val="0"/>
              <w:spacing w:after="0" w:line="240" w:lineRule="auto"/>
              <w:rPr>
                <w:ins w:id="476" w:author="Arjan Kloosterboer" w:date="2017-09-22T04:10:00Z"/>
                <w:rFonts w:ascii="Arial" w:hAnsi="Arial" w:cs="Arial"/>
                <w:sz w:val="20"/>
                <w:szCs w:val="20"/>
                <w:lang w:val="en-AU"/>
              </w:rPr>
            </w:pPr>
            <w:ins w:id="477" w:author="Arjan Kloosterboer" w:date="2017-09-22T04:10: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verantwoordelijkeOrganisatie</w:t>
              </w:r>
              <w:r w:rsidRPr="00717312">
                <w:rPr>
                  <w:rFonts w:ascii="Arial" w:hAnsi="Arial" w:cs="Arial"/>
                  <w:sz w:val="20"/>
                  <w:szCs w:val="20"/>
                  <w:lang w:val="en-AU"/>
                </w:rPr>
                <w:fldChar w:fldCharType="end"/>
              </w:r>
            </w:ins>
          </w:p>
        </w:tc>
      </w:tr>
      <w:tr w:rsidR="00E21260" w:rsidRPr="00717312" w14:paraId="3010D5C7" w14:textId="77777777" w:rsidTr="004B6915">
        <w:trPr>
          <w:ins w:id="478" w:author="Arjan Kloosterboer" w:date="2017-09-22T04:10:00Z"/>
        </w:trPr>
        <w:tc>
          <w:tcPr>
            <w:tcW w:w="3780" w:type="dxa"/>
            <w:tcBorders>
              <w:top w:val="nil"/>
              <w:left w:val="nil"/>
              <w:bottom w:val="nil"/>
              <w:right w:val="nil"/>
            </w:tcBorders>
          </w:tcPr>
          <w:p w14:paraId="1ED47838" w14:textId="77777777" w:rsidR="00E21260" w:rsidRPr="00717312" w:rsidRDefault="00E21260" w:rsidP="004B6915">
            <w:pPr>
              <w:autoSpaceDE w:val="0"/>
              <w:autoSpaceDN w:val="0"/>
              <w:adjustRightInd w:val="0"/>
              <w:spacing w:after="0" w:line="240" w:lineRule="auto"/>
              <w:rPr>
                <w:ins w:id="479"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5814C686" w14:textId="77777777" w:rsidR="00E21260" w:rsidRPr="00717312" w:rsidRDefault="00E21260" w:rsidP="004B6915">
            <w:pPr>
              <w:autoSpaceDE w:val="0"/>
              <w:autoSpaceDN w:val="0"/>
              <w:adjustRightInd w:val="0"/>
              <w:spacing w:after="0" w:line="240" w:lineRule="auto"/>
              <w:rPr>
                <w:ins w:id="480" w:author="Arjan Kloosterboer" w:date="2017-09-22T04:10:00Z"/>
                <w:rFonts w:ascii="Arial" w:eastAsia="Times New Roman" w:hAnsi="Arial" w:cs="Arial"/>
                <w:color w:val="000000"/>
                <w:sz w:val="20"/>
                <w:szCs w:val="20"/>
              </w:rPr>
            </w:pPr>
          </w:p>
        </w:tc>
      </w:tr>
      <w:tr w:rsidR="00E21260" w:rsidRPr="00AE6939" w14:paraId="47943FF3" w14:textId="77777777" w:rsidTr="004B6915">
        <w:trPr>
          <w:ins w:id="481" w:author="Arjan Kloosterboer" w:date="2017-09-22T04:10:00Z"/>
        </w:trPr>
        <w:tc>
          <w:tcPr>
            <w:tcW w:w="3780" w:type="dxa"/>
            <w:tcBorders>
              <w:top w:val="nil"/>
              <w:left w:val="nil"/>
              <w:bottom w:val="nil"/>
              <w:right w:val="nil"/>
            </w:tcBorders>
          </w:tcPr>
          <w:p w14:paraId="10E5F7A1" w14:textId="77777777" w:rsidR="00E21260" w:rsidRPr="00717312" w:rsidRDefault="00E21260" w:rsidP="004B6915">
            <w:pPr>
              <w:autoSpaceDE w:val="0"/>
              <w:autoSpaceDN w:val="0"/>
              <w:adjustRightInd w:val="0"/>
              <w:spacing w:after="0" w:line="240" w:lineRule="auto"/>
              <w:rPr>
                <w:ins w:id="482" w:author="Arjan Kloosterboer" w:date="2017-09-22T04:10:00Z"/>
                <w:rFonts w:ascii="Arial" w:eastAsia="Times New Roman" w:hAnsi="Arial" w:cs="Arial"/>
                <w:color w:val="000000"/>
                <w:sz w:val="20"/>
                <w:szCs w:val="20"/>
              </w:rPr>
            </w:pPr>
            <w:ins w:id="483" w:author="Arjan Kloosterboer" w:date="2017-09-22T04:10:00Z">
              <w:r w:rsidRPr="0071731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6159A823" w14:textId="7866EA66" w:rsidR="00E21260" w:rsidRPr="00DD0F4F" w:rsidRDefault="00E21260" w:rsidP="004B6915">
            <w:pPr>
              <w:autoSpaceDE w:val="0"/>
              <w:autoSpaceDN w:val="0"/>
              <w:adjustRightInd w:val="0"/>
              <w:spacing w:after="0" w:line="240" w:lineRule="auto"/>
              <w:rPr>
                <w:ins w:id="484" w:author="Arjan Kloosterboer" w:date="2017-09-22T04:10:00Z"/>
                <w:rFonts w:ascii="Arial" w:hAnsi="Arial" w:cs="Arial"/>
                <w:sz w:val="20"/>
                <w:szCs w:val="20"/>
                <w:lang w:val="nl-NL"/>
              </w:rPr>
            </w:pPr>
            <w:ins w:id="485" w:author="Arjan Kloosterboer" w:date="2017-09-22T04:10:00Z">
              <w:r w:rsidRPr="00717312">
                <w:rPr>
                  <w:rFonts w:ascii="Arial" w:hAnsi="Arial" w:cs="Arial"/>
                  <w:sz w:val="20"/>
                  <w:szCs w:val="20"/>
                  <w:lang w:val="en-AU"/>
                </w:rPr>
                <w:fldChar w:fldCharType="begin" w:fldLock="1"/>
              </w:r>
              <w:r w:rsidRPr="00DD0F4F">
                <w:rPr>
                  <w:rFonts w:ascii="Arial" w:hAnsi="Arial" w:cs="Arial"/>
                  <w:sz w:val="20"/>
                  <w:szCs w:val="20"/>
                  <w:lang w:val="nl-NL"/>
                </w:rPr>
                <w:instrText xml:space="preserve">MERGEFIELD </w:instrText>
              </w:r>
              <w:r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Pr="00DD0F4F">
                <w:rPr>
                  <w:rFonts w:ascii="Arial" w:eastAsia="Times New Roman" w:hAnsi="Arial" w:cs="Arial"/>
                  <w:color w:val="000000"/>
                  <w:sz w:val="20"/>
                  <w:szCs w:val="20"/>
                  <w:lang w:val="nl-NL"/>
                </w:rPr>
                <w:t xml:space="preserve">Het RSIN van de Niet-natuurlijk persoon zijnde de organisatie die </w:t>
              </w:r>
              <w:r w:rsidR="00F710B2">
                <w:rPr>
                  <w:rFonts w:ascii="Arial" w:eastAsia="Times New Roman" w:hAnsi="Arial" w:cs="Arial"/>
                  <w:color w:val="000000"/>
                  <w:sz w:val="20"/>
                  <w:szCs w:val="20"/>
                  <w:lang w:val="nl-NL"/>
                </w:rPr>
                <w:t>het besluit heeft vastgesteld</w:t>
              </w:r>
              <w:r w:rsidRPr="00DD0F4F">
                <w:rPr>
                  <w:rFonts w:ascii="Arial" w:eastAsia="Times New Roman" w:hAnsi="Arial" w:cs="Arial"/>
                  <w:color w:val="000000"/>
                  <w:sz w:val="20"/>
                  <w:szCs w:val="20"/>
                  <w:lang w:val="nl-NL"/>
                </w:rPr>
                <w:t>.</w:t>
              </w:r>
              <w:r w:rsidRPr="00717312">
                <w:rPr>
                  <w:rFonts w:ascii="Arial" w:hAnsi="Arial" w:cs="Arial"/>
                  <w:sz w:val="20"/>
                  <w:szCs w:val="20"/>
                  <w:lang w:val="en-AU"/>
                </w:rPr>
                <w:fldChar w:fldCharType="end"/>
              </w:r>
            </w:ins>
          </w:p>
        </w:tc>
      </w:tr>
      <w:tr w:rsidR="00E21260" w:rsidRPr="00AE6939" w14:paraId="58721355" w14:textId="77777777" w:rsidTr="004B6915">
        <w:trPr>
          <w:trHeight w:val="230"/>
        </w:trPr>
        <w:tc>
          <w:tcPr>
            <w:tcW w:w="3780" w:type="dxa"/>
            <w:tcBorders>
              <w:top w:val="nil"/>
              <w:left w:val="nil"/>
              <w:bottom w:val="nil"/>
              <w:right w:val="nil"/>
            </w:tcBorders>
          </w:tcPr>
          <w:p w14:paraId="1D662313" w14:textId="77777777" w:rsidR="00E21260" w:rsidRPr="00DD0F4F" w:rsidRDefault="00E21260" w:rsidP="004B6915">
            <w:pPr>
              <w:autoSpaceDE w:val="0"/>
              <w:autoSpaceDN w:val="0"/>
              <w:adjustRightInd w:val="0"/>
              <w:spacing w:after="0" w:line="240" w:lineRule="auto"/>
              <w:rPr>
                <w:moveTo w:id="486" w:author="Arjan Kloosterboer" w:date="2017-09-22T04:10:00Z"/>
                <w:rFonts w:ascii="Arial" w:eastAsia="Times New Roman" w:hAnsi="Arial" w:cs="Arial"/>
                <w:b/>
                <w:bCs/>
                <w:color w:val="000000"/>
                <w:sz w:val="20"/>
                <w:szCs w:val="20"/>
                <w:lang w:val="nl-NL"/>
              </w:rPr>
            </w:pPr>
            <w:moveToRangeStart w:id="487" w:author="Arjan Kloosterboer" w:date="2017-09-22T04:10:00Z" w:name="move493816785"/>
          </w:p>
        </w:tc>
        <w:tc>
          <w:tcPr>
            <w:tcW w:w="5580" w:type="dxa"/>
            <w:tcBorders>
              <w:top w:val="nil"/>
              <w:left w:val="nil"/>
              <w:bottom w:val="nil"/>
              <w:right w:val="nil"/>
            </w:tcBorders>
          </w:tcPr>
          <w:p w14:paraId="725C428D" w14:textId="77777777" w:rsidR="00E21260" w:rsidRPr="00DD0F4F" w:rsidRDefault="00E21260" w:rsidP="004B6915">
            <w:pPr>
              <w:autoSpaceDE w:val="0"/>
              <w:autoSpaceDN w:val="0"/>
              <w:adjustRightInd w:val="0"/>
              <w:spacing w:after="0" w:line="240" w:lineRule="auto"/>
              <w:rPr>
                <w:moveTo w:id="488" w:author="Arjan Kloosterboer" w:date="2017-09-22T04:10:00Z"/>
                <w:rFonts w:ascii="Arial" w:eastAsia="Times New Roman" w:hAnsi="Arial" w:cs="Arial"/>
                <w:color w:val="000000"/>
                <w:sz w:val="20"/>
                <w:szCs w:val="20"/>
                <w:lang w:val="nl-NL"/>
              </w:rPr>
            </w:pPr>
          </w:p>
        </w:tc>
      </w:tr>
      <w:tr w:rsidR="00E21260" w:rsidRPr="00717312" w14:paraId="76C080B8" w14:textId="77777777" w:rsidTr="004B6915">
        <w:trPr>
          <w:trHeight w:val="230"/>
        </w:trPr>
        <w:tc>
          <w:tcPr>
            <w:tcW w:w="3780" w:type="dxa"/>
            <w:tcBorders>
              <w:top w:val="nil"/>
              <w:left w:val="nil"/>
              <w:bottom w:val="nil"/>
              <w:right w:val="nil"/>
            </w:tcBorders>
          </w:tcPr>
          <w:p w14:paraId="2B5C8450" w14:textId="77777777" w:rsidR="00E21260" w:rsidRPr="00717312" w:rsidRDefault="00E21260" w:rsidP="004B6915">
            <w:pPr>
              <w:autoSpaceDE w:val="0"/>
              <w:autoSpaceDN w:val="0"/>
              <w:adjustRightInd w:val="0"/>
              <w:spacing w:after="0" w:line="240" w:lineRule="auto"/>
              <w:rPr>
                <w:moveTo w:id="489" w:author="Arjan Kloosterboer" w:date="2017-09-22T04:10:00Z"/>
                <w:rFonts w:ascii="Arial" w:eastAsia="Times New Roman" w:hAnsi="Arial" w:cs="Arial"/>
                <w:color w:val="000000"/>
                <w:sz w:val="20"/>
                <w:szCs w:val="20"/>
              </w:rPr>
            </w:pPr>
            <w:moveTo w:id="490" w:author="Arjan Kloosterboer" w:date="2017-09-22T04:10:00Z">
              <w:r w:rsidRPr="00717312">
                <w:rPr>
                  <w:rFonts w:ascii="Arial" w:eastAsia="Times New Roman" w:hAnsi="Arial" w:cs="Arial"/>
                  <w:b/>
                  <w:bCs/>
                  <w:color w:val="000000"/>
                  <w:sz w:val="20"/>
                  <w:szCs w:val="20"/>
                </w:rPr>
                <w:t>Herkomst definitie attribuutsoort</w:t>
              </w:r>
            </w:moveTo>
          </w:p>
        </w:tc>
        <w:tc>
          <w:tcPr>
            <w:tcW w:w="5580" w:type="dxa"/>
            <w:tcBorders>
              <w:top w:val="nil"/>
              <w:left w:val="nil"/>
              <w:bottom w:val="nil"/>
              <w:right w:val="nil"/>
            </w:tcBorders>
          </w:tcPr>
          <w:p w14:paraId="174CC223" w14:textId="77777777" w:rsidR="00E21260" w:rsidRPr="00717312" w:rsidRDefault="00E21260" w:rsidP="004B6915">
            <w:pPr>
              <w:autoSpaceDE w:val="0"/>
              <w:autoSpaceDN w:val="0"/>
              <w:adjustRightInd w:val="0"/>
              <w:spacing w:after="0" w:line="240" w:lineRule="auto"/>
              <w:rPr>
                <w:moveTo w:id="491" w:author="Arjan Kloosterboer" w:date="2017-09-22T04:10:00Z"/>
                <w:rFonts w:ascii="Arial" w:eastAsia="Times New Roman" w:hAnsi="Arial" w:cs="Arial"/>
                <w:color w:val="000000"/>
                <w:sz w:val="20"/>
                <w:szCs w:val="20"/>
              </w:rPr>
            </w:pPr>
            <w:moveTo w:id="492" w:author="Arjan Kloosterboer" w:date="2017-09-22T04:10:00Z">
              <w:r w:rsidRPr="00717312">
                <w:rPr>
                  <w:rFonts w:ascii="Arial" w:eastAsia="Times New Roman" w:hAnsi="Arial" w:cs="Arial"/>
                  <w:color w:val="000000"/>
                  <w:sz w:val="20"/>
                  <w:szCs w:val="20"/>
                </w:rPr>
                <w:t xml:space="preserve">KING </w:t>
              </w:r>
            </w:moveTo>
          </w:p>
        </w:tc>
      </w:tr>
      <w:tr w:rsidR="00E21260" w:rsidRPr="00717312" w14:paraId="7C86781D" w14:textId="77777777" w:rsidTr="004B6915">
        <w:tc>
          <w:tcPr>
            <w:tcW w:w="3780" w:type="dxa"/>
            <w:tcBorders>
              <w:top w:val="nil"/>
              <w:left w:val="nil"/>
              <w:bottom w:val="nil"/>
              <w:right w:val="nil"/>
            </w:tcBorders>
          </w:tcPr>
          <w:p w14:paraId="52170209" w14:textId="77777777" w:rsidR="00E21260" w:rsidRPr="00717312" w:rsidRDefault="00E21260" w:rsidP="004B6915">
            <w:pPr>
              <w:autoSpaceDE w:val="0"/>
              <w:autoSpaceDN w:val="0"/>
              <w:adjustRightInd w:val="0"/>
              <w:spacing w:after="0" w:line="240" w:lineRule="auto"/>
              <w:rPr>
                <w:moveTo w:id="493"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57B60263" w14:textId="77777777" w:rsidR="00E21260" w:rsidRPr="00717312" w:rsidRDefault="00E21260" w:rsidP="004B6915">
            <w:pPr>
              <w:autoSpaceDE w:val="0"/>
              <w:autoSpaceDN w:val="0"/>
              <w:adjustRightInd w:val="0"/>
              <w:spacing w:after="0" w:line="240" w:lineRule="auto"/>
              <w:rPr>
                <w:moveTo w:id="494" w:author="Arjan Kloosterboer" w:date="2017-09-22T04:10:00Z"/>
                <w:rFonts w:ascii="Arial" w:eastAsia="Times New Roman" w:hAnsi="Arial" w:cs="Arial"/>
                <w:color w:val="000000"/>
                <w:sz w:val="20"/>
                <w:szCs w:val="20"/>
              </w:rPr>
            </w:pPr>
          </w:p>
        </w:tc>
      </w:tr>
      <w:moveToRangeEnd w:id="487"/>
      <w:tr w:rsidR="00E21260" w:rsidRPr="00717312" w14:paraId="1A32F33A" w14:textId="77777777" w:rsidTr="004B6915">
        <w:trPr>
          <w:ins w:id="495" w:author="Arjan Kloosterboer" w:date="2017-09-22T04:10:00Z"/>
        </w:trPr>
        <w:tc>
          <w:tcPr>
            <w:tcW w:w="3780" w:type="dxa"/>
            <w:tcBorders>
              <w:top w:val="nil"/>
              <w:left w:val="nil"/>
              <w:bottom w:val="nil"/>
              <w:right w:val="nil"/>
            </w:tcBorders>
          </w:tcPr>
          <w:p w14:paraId="4DBADCCE" w14:textId="77777777" w:rsidR="00E21260" w:rsidRPr="00717312" w:rsidRDefault="00E21260" w:rsidP="004B6915">
            <w:pPr>
              <w:autoSpaceDE w:val="0"/>
              <w:autoSpaceDN w:val="0"/>
              <w:adjustRightInd w:val="0"/>
              <w:spacing w:after="0" w:line="240" w:lineRule="auto"/>
              <w:rPr>
                <w:ins w:id="496" w:author="Arjan Kloosterboer" w:date="2017-09-22T04:10:00Z"/>
                <w:rFonts w:ascii="Arial" w:eastAsia="Times New Roman" w:hAnsi="Arial" w:cs="Arial"/>
                <w:color w:val="000000"/>
                <w:sz w:val="20"/>
                <w:szCs w:val="20"/>
              </w:rPr>
            </w:pPr>
            <w:ins w:id="497" w:author="Arjan Kloosterboer" w:date="2017-09-22T04:10:00Z">
              <w:r w:rsidRPr="0071731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14B5B6D0" w14:textId="22B8A4EC" w:rsidR="00E21260" w:rsidRPr="00717312" w:rsidRDefault="00F710B2" w:rsidP="004B6915">
            <w:pPr>
              <w:autoSpaceDE w:val="0"/>
              <w:autoSpaceDN w:val="0"/>
              <w:adjustRightInd w:val="0"/>
              <w:spacing w:after="0" w:line="240" w:lineRule="auto"/>
              <w:rPr>
                <w:ins w:id="498" w:author="Arjan Kloosterboer" w:date="2017-09-22T04:10:00Z"/>
                <w:rFonts w:ascii="Arial" w:eastAsia="Times New Roman" w:hAnsi="Arial" w:cs="Arial"/>
                <w:color w:val="000000"/>
                <w:sz w:val="20"/>
                <w:szCs w:val="20"/>
              </w:rPr>
            </w:pPr>
            <w:ins w:id="499" w:author="Arjan Kloosterboer" w:date="2017-09-22T04:10:00Z">
              <w:r>
                <w:rPr>
                  <w:rFonts w:ascii="Arial" w:eastAsia="Times New Roman" w:hAnsi="Arial" w:cs="Arial"/>
                  <w:color w:val="000000"/>
                  <w:sz w:val="20"/>
                  <w:szCs w:val="20"/>
                </w:rPr>
                <w:t>20-12-2016</w:t>
              </w:r>
            </w:ins>
          </w:p>
        </w:tc>
      </w:tr>
      <w:tr w:rsidR="00E21260" w:rsidRPr="00717312" w14:paraId="060CF23D" w14:textId="77777777" w:rsidTr="004B6915">
        <w:trPr>
          <w:ins w:id="500" w:author="Arjan Kloosterboer" w:date="2017-09-22T04:10:00Z"/>
        </w:trPr>
        <w:tc>
          <w:tcPr>
            <w:tcW w:w="3780" w:type="dxa"/>
            <w:tcBorders>
              <w:top w:val="nil"/>
              <w:left w:val="nil"/>
              <w:bottom w:val="nil"/>
              <w:right w:val="nil"/>
            </w:tcBorders>
          </w:tcPr>
          <w:p w14:paraId="2FA9AB3F" w14:textId="77777777" w:rsidR="00E21260" w:rsidRPr="00717312" w:rsidRDefault="00E21260" w:rsidP="004B6915">
            <w:pPr>
              <w:autoSpaceDE w:val="0"/>
              <w:autoSpaceDN w:val="0"/>
              <w:adjustRightInd w:val="0"/>
              <w:spacing w:after="0" w:line="240" w:lineRule="auto"/>
              <w:rPr>
                <w:ins w:id="501"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1B1B6C0D" w14:textId="77777777" w:rsidR="00E21260" w:rsidRPr="00717312" w:rsidRDefault="00E21260" w:rsidP="004B6915">
            <w:pPr>
              <w:autoSpaceDE w:val="0"/>
              <w:autoSpaceDN w:val="0"/>
              <w:adjustRightInd w:val="0"/>
              <w:spacing w:after="0" w:line="240" w:lineRule="auto"/>
              <w:rPr>
                <w:ins w:id="502" w:author="Arjan Kloosterboer" w:date="2017-09-22T04:10:00Z"/>
                <w:rFonts w:ascii="Arial" w:eastAsia="Times New Roman" w:hAnsi="Arial" w:cs="Arial"/>
                <w:color w:val="000000"/>
                <w:sz w:val="20"/>
                <w:szCs w:val="20"/>
              </w:rPr>
            </w:pPr>
          </w:p>
        </w:tc>
      </w:tr>
      <w:tr w:rsidR="00E21260" w:rsidRPr="00AE6939" w14:paraId="722F884C" w14:textId="77777777" w:rsidTr="004B6915">
        <w:trPr>
          <w:ins w:id="503" w:author="Arjan Kloosterboer" w:date="2017-09-22T04:10:00Z"/>
        </w:trPr>
        <w:tc>
          <w:tcPr>
            <w:tcW w:w="3780" w:type="dxa"/>
            <w:tcBorders>
              <w:top w:val="nil"/>
              <w:left w:val="nil"/>
              <w:bottom w:val="nil"/>
              <w:right w:val="nil"/>
            </w:tcBorders>
          </w:tcPr>
          <w:p w14:paraId="39B5B486" w14:textId="77777777" w:rsidR="00E21260" w:rsidRPr="00717312" w:rsidRDefault="00E21260" w:rsidP="004B6915">
            <w:pPr>
              <w:autoSpaceDE w:val="0"/>
              <w:autoSpaceDN w:val="0"/>
              <w:adjustRightInd w:val="0"/>
              <w:spacing w:after="0" w:line="240" w:lineRule="auto"/>
              <w:rPr>
                <w:ins w:id="504" w:author="Arjan Kloosterboer" w:date="2017-09-22T04:10:00Z"/>
                <w:rFonts w:ascii="Arial" w:eastAsia="Times New Roman" w:hAnsi="Arial" w:cs="Arial"/>
                <w:color w:val="000000"/>
                <w:sz w:val="20"/>
                <w:szCs w:val="20"/>
              </w:rPr>
            </w:pPr>
            <w:ins w:id="505" w:author="Arjan Kloosterboer" w:date="2017-09-22T04:10:00Z">
              <w:r w:rsidRPr="0071731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0BA900D5" w14:textId="77777777" w:rsidR="00F710B2" w:rsidRPr="00F710B2" w:rsidRDefault="00F710B2" w:rsidP="00F710B2">
            <w:pPr>
              <w:autoSpaceDE w:val="0"/>
              <w:autoSpaceDN w:val="0"/>
              <w:adjustRightInd w:val="0"/>
              <w:spacing w:after="0" w:line="240" w:lineRule="auto"/>
              <w:rPr>
                <w:ins w:id="506" w:author="Arjan Kloosterboer" w:date="2017-09-22T04:10:00Z"/>
                <w:rFonts w:ascii="Arial" w:eastAsia="Times New Roman" w:hAnsi="Arial" w:cs="Arial"/>
                <w:color w:val="000000"/>
                <w:sz w:val="20"/>
                <w:szCs w:val="20"/>
                <w:lang w:val="nl-NL"/>
              </w:rPr>
            </w:pPr>
            <w:ins w:id="507" w:author="Arjan Kloosterboer" w:date="2017-09-22T04:10:00Z">
              <w:r w:rsidRPr="00F710B2">
                <w:rPr>
                  <w:rFonts w:ascii="Arial" w:eastAsia="Times New Roman" w:hAnsi="Arial" w:cs="Arial"/>
                  <w:color w:val="000000"/>
                  <w:sz w:val="20"/>
                  <w:szCs w:val="20"/>
                  <w:lang w:val="nl-NL"/>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die het besluit heeft vastgesteld. Dit zal veelal dezelfde organisatie zijn als vastgelegd bij de zaak in Verantwoordelijke organisatie.  </w:t>
              </w:r>
            </w:ins>
          </w:p>
          <w:p w14:paraId="1AF989FE" w14:textId="6D919184" w:rsidR="00E21260" w:rsidRPr="00DD0F4F" w:rsidRDefault="00F710B2" w:rsidP="00F710B2">
            <w:pPr>
              <w:autoSpaceDE w:val="0"/>
              <w:autoSpaceDN w:val="0"/>
              <w:adjustRightInd w:val="0"/>
              <w:spacing w:after="0" w:line="240" w:lineRule="auto"/>
              <w:rPr>
                <w:ins w:id="508" w:author="Arjan Kloosterboer" w:date="2017-09-22T04:10:00Z"/>
                <w:rFonts w:ascii="Arial" w:eastAsia="Times New Roman" w:hAnsi="Arial" w:cs="Arial"/>
                <w:color w:val="000000"/>
                <w:sz w:val="20"/>
                <w:szCs w:val="20"/>
                <w:lang w:val="nl-NL"/>
              </w:rPr>
            </w:pPr>
            <w:ins w:id="509" w:author="Arjan Kloosterboer" w:date="2017-09-22T04:10:00Z">
              <w:r w:rsidRPr="00F710B2">
                <w:rPr>
                  <w:rFonts w:ascii="Arial" w:eastAsia="Times New Roman" w:hAnsi="Arial" w:cs="Arial"/>
                  <w:color w:val="000000"/>
                  <w:sz w:val="20"/>
                  <w:szCs w:val="20"/>
                  <w:lang w:val="nl-NL"/>
                </w:rPr>
                <w:t>Het RSIN staat in het Handelsregister (NHR) en op het daaraan te ontlenen uittreksel.</w:t>
              </w:r>
            </w:ins>
          </w:p>
        </w:tc>
      </w:tr>
      <w:tr w:rsidR="00E21260" w:rsidRPr="00AE6939" w14:paraId="56670622" w14:textId="77777777" w:rsidTr="004B6915">
        <w:trPr>
          <w:ins w:id="510" w:author="Arjan Kloosterboer" w:date="2017-09-22T04:10:00Z"/>
        </w:trPr>
        <w:tc>
          <w:tcPr>
            <w:tcW w:w="3780" w:type="dxa"/>
            <w:tcBorders>
              <w:top w:val="nil"/>
              <w:left w:val="nil"/>
              <w:bottom w:val="nil"/>
              <w:right w:val="nil"/>
            </w:tcBorders>
          </w:tcPr>
          <w:p w14:paraId="248CC033" w14:textId="77777777" w:rsidR="00E21260" w:rsidRPr="00DD0F4F" w:rsidRDefault="00E21260" w:rsidP="004B6915">
            <w:pPr>
              <w:autoSpaceDE w:val="0"/>
              <w:autoSpaceDN w:val="0"/>
              <w:adjustRightInd w:val="0"/>
              <w:spacing w:after="0" w:line="240" w:lineRule="auto"/>
              <w:rPr>
                <w:ins w:id="511" w:author="Arjan Kloosterboer" w:date="2017-09-22T04:1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46B63048" w14:textId="77777777" w:rsidR="00E21260" w:rsidRPr="00DD0F4F" w:rsidRDefault="00E21260" w:rsidP="004B6915">
            <w:pPr>
              <w:autoSpaceDE w:val="0"/>
              <w:autoSpaceDN w:val="0"/>
              <w:adjustRightInd w:val="0"/>
              <w:spacing w:after="0" w:line="240" w:lineRule="auto"/>
              <w:rPr>
                <w:ins w:id="512" w:author="Arjan Kloosterboer" w:date="2017-09-22T04:10:00Z"/>
                <w:rFonts w:ascii="Arial" w:eastAsia="Times New Roman" w:hAnsi="Arial" w:cs="Arial"/>
                <w:color w:val="000000"/>
                <w:sz w:val="20"/>
                <w:szCs w:val="20"/>
                <w:lang w:val="nl-NL"/>
              </w:rPr>
            </w:pPr>
          </w:p>
        </w:tc>
      </w:tr>
      <w:tr w:rsidR="00E21260" w:rsidRPr="00717312" w14:paraId="1AD6E212" w14:textId="77777777" w:rsidTr="004B6915">
        <w:trPr>
          <w:ins w:id="513" w:author="Arjan Kloosterboer" w:date="2017-09-22T04:10:00Z"/>
        </w:trPr>
        <w:tc>
          <w:tcPr>
            <w:tcW w:w="3780" w:type="dxa"/>
            <w:tcBorders>
              <w:top w:val="nil"/>
              <w:left w:val="nil"/>
              <w:bottom w:val="nil"/>
              <w:right w:val="nil"/>
            </w:tcBorders>
          </w:tcPr>
          <w:p w14:paraId="4963273C" w14:textId="77777777" w:rsidR="00E21260" w:rsidRPr="00717312" w:rsidRDefault="00E21260" w:rsidP="004B6915">
            <w:pPr>
              <w:autoSpaceDE w:val="0"/>
              <w:autoSpaceDN w:val="0"/>
              <w:adjustRightInd w:val="0"/>
              <w:spacing w:after="0" w:line="240" w:lineRule="auto"/>
              <w:rPr>
                <w:ins w:id="514" w:author="Arjan Kloosterboer" w:date="2017-09-22T04:10:00Z"/>
                <w:rFonts w:ascii="Arial" w:eastAsia="Times New Roman" w:hAnsi="Arial" w:cs="Arial"/>
                <w:color w:val="000000"/>
                <w:sz w:val="20"/>
                <w:szCs w:val="20"/>
              </w:rPr>
            </w:pPr>
            <w:ins w:id="515" w:author="Arjan Kloosterboer" w:date="2017-09-22T04:10:00Z">
              <w:r w:rsidRPr="0071731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7BE4FD50" w14:textId="77777777" w:rsidR="00E21260" w:rsidRPr="00717312" w:rsidRDefault="00E21260" w:rsidP="004B6915">
            <w:pPr>
              <w:autoSpaceDE w:val="0"/>
              <w:autoSpaceDN w:val="0"/>
              <w:adjustRightInd w:val="0"/>
              <w:spacing w:after="0" w:line="240" w:lineRule="auto"/>
              <w:rPr>
                <w:ins w:id="516" w:author="Arjan Kloosterboer" w:date="2017-09-22T04:10:00Z"/>
                <w:rFonts w:ascii="Arial" w:hAnsi="Arial" w:cs="Arial"/>
                <w:sz w:val="20"/>
                <w:szCs w:val="20"/>
                <w:lang w:val="en-AU"/>
              </w:rPr>
            </w:pPr>
            <w:ins w:id="517" w:author="Arjan Kloosterboer" w:date="2017-09-22T04:10: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ins>
          </w:p>
        </w:tc>
      </w:tr>
      <w:tr w:rsidR="00E21260" w:rsidRPr="00717312" w14:paraId="6FE5B976" w14:textId="77777777" w:rsidTr="004B6915">
        <w:trPr>
          <w:trHeight w:val="230"/>
          <w:ins w:id="518" w:author="Arjan Kloosterboer" w:date="2017-09-22T04:10:00Z"/>
        </w:trPr>
        <w:tc>
          <w:tcPr>
            <w:tcW w:w="3780" w:type="dxa"/>
            <w:tcBorders>
              <w:top w:val="nil"/>
              <w:left w:val="nil"/>
              <w:bottom w:val="nil"/>
              <w:right w:val="nil"/>
            </w:tcBorders>
          </w:tcPr>
          <w:p w14:paraId="40AB97B1" w14:textId="77777777" w:rsidR="00E21260" w:rsidRPr="00717312" w:rsidRDefault="00E21260" w:rsidP="004B6915">
            <w:pPr>
              <w:autoSpaceDE w:val="0"/>
              <w:autoSpaceDN w:val="0"/>
              <w:adjustRightInd w:val="0"/>
              <w:spacing w:after="0" w:line="240" w:lineRule="auto"/>
              <w:rPr>
                <w:ins w:id="519"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11E74243" w14:textId="77777777" w:rsidR="00E21260" w:rsidRPr="00717312" w:rsidRDefault="00E21260" w:rsidP="004B6915">
            <w:pPr>
              <w:autoSpaceDE w:val="0"/>
              <w:autoSpaceDN w:val="0"/>
              <w:adjustRightInd w:val="0"/>
              <w:spacing w:after="0" w:line="240" w:lineRule="auto"/>
              <w:rPr>
                <w:ins w:id="520" w:author="Arjan Kloosterboer" w:date="2017-09-22T04:10:00Z"/>
                <w:rFonts w:ascii="Arial" w:eastAsia="Times New Roman" w:hAnsi="Arial" w:cs="Arial"/>
                <w:color w:val="000000"/>
                <w:sz w:val="20"/>
                <w:szCs w:val="20"/>
              </w:rPr>
            </w:pPr>
          </w:p>
        </w:tc>
      </w:tr>
      <w:tr w:rsidR="00E21260" w:rsidRPr="00AE6939" w14:paraId="1316FF25" w14:textId="77777777" w:rsidTr="004B6915">
        <w:trPr>
          <w:trHeight w:val="230"/>
          <w:ins w:id="521" w:author="Arjan Kloosterboer" w:date="2017-09-22T04:10:00Z"/>
        </w:trPr>
        <w:tc>
          <w:tcPr>
            <w:tcW w:w="3780" w:type="dxa"/>
            <w:tcBorders>
              <w:top w:val="nil"/>
              <w:left w:val="nil"/>
              <w:bottom w:val="nil"/>
              <w:right w:val="nil"/>
            </w:tcBorders>
          </w:tcPr>
          <w:p w14:paraId="5B08DBC0" w14:textId="77777777" w:rsidR="00E21260" w:rsidRPr="00717312" w:rsidRDefault="00E21260" w:rsidP="004B6915">
            <w:pPr>
              <w:autoSpaceDE w:val="0"/>
              <w:autoSpaceDN w:val="0"/>
              <w:adjustRightInd w:val="0"/>
              <w:spacing w:after="0" w:line="240" w:lineRule="auto"/>
              <w:rPr>
                <w:ins w:id="522" w:author="Arjan Kloosterboer" w:date="2017-09-22T04:10:00Z"/>
                <w:rFonts w:ascii="Arial" w:eastAsia="Times New Roman" w:hAnsi="Arial" w:cs="Arial"/>
                <w:color w:val="000000"/>
                <w:sz w:val="20"/>
                <w:szCs w:val="20"/>
              </w:rPr>
            </w:pPr>
            <w:ins w:id="523" w:author="Arjan Kloosterboer" w:date="2017-09-22T04:10:00Z">
              <w:r w:rsidRPr="0071731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7DE34690" w14:textId="77777777" w:rsidR="00E21260" w:rsidRPr="00DD0F4F" w:rsidRDefault="00E21260" w:rsidP="004B6915">
            <w:pPr>
              <w:autoSpaceDE w:val="0"/>
              <w:autoSpaceDN w:val="0"/>
              <w:adjustRightInd w:val="0"/>
              <w:spacing w:after="0" w:line="240" w:lineRule="auto"/>
              <w:rPr>
                <w:ins w:id="524" w:author="Arjan Kloosterboer" w:date="2017-09-22T04:10:00Z"/>
                <w:rFonts w:ascii="Arial" w:eastAsia="Times New Roman" w:hAnsi="Arial" w:cs="Arial"/>
                <w:color w:val="000000"/>
                <w:sz w:val="20"/>
                <w:szCs w:val="20"/>
                <w:lang w:val="nl-NL"/>
              </w:rPr>
            </w:pPr>
            <w:ins w:id="525" w:author="Arjan Kloosterboer" w:date="2017-09-22T04:10:00Z">
              <w:r w:rsidRPr="00DD0F4F">
                <w:rPr>
                  <w:rFonts w:ascii="Arial" w:eastAsia="Times New Roman" w:hAnsi="Arial" w:cs="Arial"/>
                  <w:color w:val="000000"/>
                  <w:sz w:val="20"/>
                  <w:szCs w:val="20"/>
                  <w:lang w:val="nl-NL"/>
                </w:rPr>
                <w:t>De in het NHR voorkomende unieke identificaties van rechtspersonen en samenwerkingsverbanden.</w:t>
              </w:r>
            </w:ins>
          </w:p>
        </w:tc>
      </w:tr>
      <w:tr w:rsidR="00E21260" w:rsidRPr="00AE6939" w14:paraId="3A8622FC" w14:textId="77777777" w:rsidTr="004B6915">
        <w:trPr>
          <w:trHeight w:val="215"/>
          <w:ins w:id="526" w:author="Arjan Kloosterboer" w:date="2017-09-22T04:10:00Z"/>
        </w:trPr>
        <w:tc>
          <w:tcPr>
            <w:tcW w:w="3780" w:type="dxa"/>
            <w:tcBorders>
              <w:top w:val="nil"/>
              <w:left w:val="nil"/>
              <w:bottom w:val="nil"/>
              <w:right w:val="nil"/>
            </w:tcBorders>
          </w:tcPr>
          <w:p w14:paraId="7446F997" w14:textId="77777777" w:rsidR="00E21260" w:rsidRPr="00DD0F4F" w:rsidRDefault="00E21260" w:rsidP="004B6915">
            <w:pPr>
              <w:autoSpaceDE w:val="0"/>
              <w:autoSpaceDN w:val="0"/>
              <w:adjustRightInd w:val="0"/>
              <w:spacing w:after="0" w:line="240" w:lineRule="auto"/>
              <w:rPr>
                <w:ins w:id="527" w:author="Arjan Kloosterboer" w:date="2017-09-22T04:1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61E21D2D" w14:textId="77777777" w:rsidR="00E21260" w:rsidRPr="00DD0F4F" w:rsidRDefault="00E21260" w:rsidP="004B6915">
            <w:pPr>
              <w:autoSpaceDE w:val="0"/>
              <w:autoSpaceDN w:val="0"/>
              <w:adjustRightInd w:val="0"/>
              <w:spacing w:after="0" w:line="240" w:lineRule="auto"/>
              <w:rPr>
                <w:ins w:id="528" w:author="Arjan Kloosterboer" w:date="2017-09-22T04:10:00Z"/>
                <w:rFonts w:ascii="Arial" w:eastAsia="Times New Roman" w:hAnsi="Arial" w:cs="Arial"/>
                <w:color w:val="000000"/>
                <w:sz w:val="20"/>
                <w:szCs w:val="20"/>
                <w:lang w:val="nl-NL"/>
              </w:rPr>
            </w:pPr>
          </w:p>
        </w:tc>
      </w:tr>
      <w:tr w:rsidR="00E21260" w:rsidRPr="00717312" w14:paraId="2E70E668" w14:textId="77777777" w:rsidTr="004B6915">
        <w:trPr>
          <w:trHeight w:val="215"/>
          <w:ins w:id="529" w:author="Arjan Kloosterboer" w:date="2017-09-22T04:10:00Z"/>
        </w:trPr>
        <w:tc>
          <w:tcPr>
            <w:tcW w:w="3780" w:type="dxa"/>
            <w:tcBorders>
              <w:top w:val="nil"/>
              <w:left w:val="nil"/>
              <w:bottom w:val="nil"/>
              <w:right w:val="nil"/>
            </w:tcBorders>
          </w:tcPr>
          <w:p w14:paraId="46F8FD01" w14:textId="77777777" w:rsidR="00E21260" w:rsidRPr="00717312" w:rsidRDefault="00E21260" w:rsidP="004B6915">
            <w:pPr>
              <w:autoSpaceDE w:val="0"/>
              <w:autoSpaceDN w:val="0"/>
              <w:adjustRightInd w:val="0"/>
              <w:spacing w:after="0" w:line="240" w:lineRule="auto"/>
              <w:rPr>
                <w:ins w:id="530" w:author="Arjan Kloosterboer" w:date="2017-09-22T04:10:00Z"/>
                <w:rFonts w:ascii="Arial" w:eastAsia="Times New Roman" w:hAnsi="Arial" w:cs="Arial"/>
                <w:color w:val="000000"/>
                <w:sz w:val="20"/>
                <w:szCs w:val="20"/>
              </w:rPr>
            </w:pPr>
            <w:ins w:id="531" w:author="Arjan Kloosterboer" w:date="2017-09-22T04:10:00Z">
              <w:r w:rsidRPr="0071731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590EF8F0" w14:textId="77777777" w:rsidR="00E21260" w:rsidRPr="00717312" w:rsidRDefault="00E21260" w:rsidP="004B6915">
            <w:pPr>
              <w:autoSpaceDE w:val="0"/>
              <w:autoSpaceDN w:val="0"/>
              <w:adjustRightInd w:val="0"/>
              <w:spacing w:after="0" w:line="240" w:lineRule="auto"/>
              <w:rPr>
                <w:ins w:id="532" w:author="Arjan Kloosterboer" w:date="2017-09-22T04:10:00Z"/>
                <w:rFonts w:ascii="Arial" w:eastAsia="Times New Roman" w:hAnsi="Arial" w:cs="Arial"/>
                <w:color w:val="000000"/>
                <w:sz w:val="20"/>
                <w:szCs w:val="20"/>
              </w:rPr>
            </w:pPr>
            <w:ins w:id="533" w:author="Arjan Kloosterboer" w:date="2017-09-22T04:10:00Z">
              <w:r w:rsidRPr="00717312">
                <w:rPr>
                  <w:rFonts w:ascii="Arial" w:eastAsia="Times New Roman" w:hAnsi="Arial" w:cs="Arial"/>
                  <w:color w:val="000000"/>
                  <w:sz w:val="20"/>
                  <w:szCs w:val="20"/>
                </w:rPr>
                <w:t>Nee</w:t>
              </w:r>
            </w:ins>
          </w:p>
        </w:tc>
      </w:tr>
      <w:tr w:rsidR="00E21260" w:rsidRPr="00717312" w14:paraId="65C549A3" w14:textId="77777777" w:rsidTr="004B6915">
        <w:trPr>
          <w:trHeight w:val="230"/>
          <w:ins w:id="534" w:author="Arjan Kloosterboer" w:date="2017-09-22T04:10:00Z"/>
        </w:trPr>
        <w:tc>
          <w:tcPr>
            <w:tcW w:w="3780" w:type="dxa"/>
            <w:tcBorders>
              <w:top w:val="nil"/>
              <w:left w:val="nil"/>
              <w:bottom w:val="nil"/>
              <w:right w:val="nil"/>
            </w:tcBorders>
          </w:tcPr>
          <w:p w14:paraId="3C43E7BE" w14:textId="77777777" w:rsidR="00E21260" w:rsidRPr="00717312" w:rsidRDefault="00E21260" w:rsidP="004B6915">
            <w:pPr>
              <w:autoSpaceDE w:val="0"/>
              <w:autoSpaceDN w:val="0"/>
              <w:adjustRightInd w:val="0"/>
              <w:spacing w:after="0" w:line="240" w:lineRule="auto"/>
              <w:rPr>
                <w:ins w:id="535"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141E3433" w14:textId="77777777" w:rsidR="00E21260" w:rsidRPr="00717312" w:rsidRDefault="00E21260" w:rsidP="004B6915">
            <w:pPr>
              <w:autoSpaceDE w:val="0"/>
              <w:autoSpaceDN w:val="0"/>
              <w:adjustRightInd w:val="0"/>
              <w:spacing w:after="0" w:line="240" w:lineRule="auto"/>
              <w:rPr>
                <w:ins w:id="536" w:author="Arjan Kloosterboer" w:date="2017-09-22T04:10:00Z"/>
                <w:rFonts w:ascii="Arial" w:eastAsia="Times New Roman" w:hAnsi="Arial" w:cs="Arial"/>
                <w:color w:val="000000"/>
                <w:sz w:val="20"/>
                <w:szCs w:val="20"/>
              </w:rPr>
            </w:pPr>
          </w:p>
        </w:tc>
      </w:tr>
      <w:tr w:rsidR="00E21260" w:rsidRPr="00717312" w14:paraId="42FC3486" w14:textId="77777777" w:rsidTr="004B6915">
        <w:trPr>
          <w:trHeight w:val="230"/>
          <w:ins w:id="537" w:author="Arjan Kloosterboer" w:date="2017-09-22T04:10:00Z"/>
        </w:trPr>
        <w:tc>
          <w:tcPr>
            <w:tcW w:w="3780" w:type="dxa"/>
            <w:tcBorders>
              <w:top w:val="nil"/>
              <w:left w:val="nil"/>
              <w:bottom w:val="nil"/>
              <w:right w:val="nil"/>
            </w:tcBorders>
          </w:tcPr>
          <w:p w14:paraId="5CA6EC7F" w14:textId="77777777" w:rsidR="00E21260" w:rsidRPr="00717312" w:rsidRDefault="00E21260" w:rsidP="004B6915">
            <w:pPr>
              <w:autoSpaceDE w:val="0"/>
              <w:autoSpaceDN w:val="0"/>
              <w:adjustRightInd w:val="0"/>
              <w:spacing w:after="0" w:line="240" w:lineRule="auto"/>
              <w:rPr>
                <w:ins w:id="538" w:author="Arjan Kloosterboer" w:date="2017-09-22T04:10:00Z"/>
                <w:rFonts w:ascii="Arial" w:eastAsia="Times New Roman" w:hAnsi="Arial" w:cs="Arial"/>
                <w:color w:val="000000"/>
                <w:sz w:val="20"/>
                <w:szCs w:val="20"/>
              </w:rPr>
            </w:pPr>
            <w:ins w:id="539" w:author="Arjan Kloosterboer" w:date="2017-09-22T04:10:00Z">
              <w:r w:rsidRPr="0071731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0ACBAEC3" w14:textId="38EBEE31" w:rsidR="00E21260" w:rsidRPr="00717312" w:rsidRDefault="007E2145" w:rsidP="004B6915">
            <w:pPr>
              <w:autoSpaceDE w:val="0"/>
              <w:autoSpaceDN w:val="0"/>
              <w:adjustRightInd w:val="0"/>
              <w:spacing w:after="0" w:line="240" w:lineRule="auto"/>
              <w:rPr>
                <w:ins w:id="540" w:author="Arjan Kloosterboer" w:date="2017-09-22T04:10:00Z"/>
                <w:rFonts w:ascii="Arial" w:eastAsia="Times New Roman" w:hAnsi="Arial" w:cs="Arial"/>
                <w:color w:val="000000"/>
                <w:sz w:val="20"/>
                <w:szCs w:val="20"/>
              </w:rPr>
            </w:pPr>
            <w:ins w:id="541" w:author="Arjan Kloosterboer" w:date="2017-09-22T04:10:00Z">
              <w:r>
                <w:rPr>
                  <w:rFonts w:ascii="Arial" w:eastAsia="Times New Roman" w:hAnsi="Arial" w:cs="Arial"/>
                  <w:color w:val="000000"/>
                  <w:sz w:val="20"/>
                  <w:szCs w:val="20"/>
                </w:rPr>
                <w:t>Nee</w:t>
              </w:r>
            </w:ins>
          </w:p>
        </w:tc>
      </w:tr>
      <w:tr w:rsidR="00E21260" w:rsidRPr="00717312" w14:paraId="561C5074" w14:textId="77777777" w:rsidTr="004B6915">
        <w:trPr>
          <w:trHeight w:val="230"/>
          <w:ins w:id="542" w:author="Arjan Kloosterboer" w:date="2017-09-22T04:10:00Z"/>
        </w:trPr>
        <w:tc>
          <w:tcPr>
            <w:tcW w:w="3780" w:type="dxa"/>
            <w:tcBorders>
              <w:top w:val="nil"/>
              <w:left w:val="nil"/>
              <w:bottom w:val="nil"/>
              <w:right w:val="nil"/>
            </w:tcBorders>
          </w:tcPr>
          <w:p w14:paraId="6077CFAB" w14:textId="77777777" w:rsidR="00E21260" w:rsidRPr="00717312" w:rsidRDefault="00E21260" w:rsidP="004B6915">
            <w:pPr>
              <w:autoSpaceDE w:val="0"/>
              <w:autoSpaceDN w:val="0"/>
              <w:adjustRightInd w:val="0"/>
              <w:spacing w:after="0" w:line="240" w:lineRule="auto"/>
              <w:rPr>
                <w:ins w:id="543"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6F66CEE6" w14:textId="77777777" w:rsidR="00E21260" w:rsidRPr="00717312" w:rsidRDefault="00E21260" w:rsidP="004B6915">
            <w:pPr>
              <w:autoSpaceDE w:val="0"/>
              <w:autoSpaceDN w:val="0"/>
              <w:adjustRightInd w:val="0"/>
              <w:spacing w:after="0" w:line="240" w:lineRule="auto"/>
              <w:rPr>
                <w:ins w:id="544" w:author="Arjan Kloosterboer" w:date="2017-09-22T04:10:00Z"/>
                <w:rFonts w:ascii="Arial" w:eastAsia="Times New Roman" w:hAnsi="Arial" w:cs="Arial"/>
                <w:color w:val="000000"/>
                <w:sz w:val="20"/>
                <w:szCs w:val="20"/>
              </w:rPr>
            </w:pPr>
          </w:p>
        </w:tc>
      </w:tr>
      <w:tr w:rsidR="00E21260" w:rsidRPr="00717312" w14:paraId="35620195" w14:textId="77777777" w:rsidTr="004B6915">
        <w:trPr>
          <w:trHeight w:val="230"/>
        </w:trPr>
        <w:tc>
          <w:tcPr>
            <w:tcW w:w="3780" w:type="dxa"/>
            <w:tcBorders>
              <w:top w:val="nil"/>
              <w:left w:val="nil"/>
              <w:bottom w:val="nil"/>
              <w:right w:val="nil"/>
            </w:tcBorders>
          </w:tcPr>
          <w:p w14:paraId="17475892" w14:textId="77777777" w:rsidR="00E21260" w:rsidRPr="00717312" w:rsidRDefault="00E21260" w:rsidP="004B6915">
            <w:pPr>
              <w:autoSpaceDE w:val="0"/>
              <w:autoSpaceDN w:val="0"/>
              <w:adjustRightInd w:val="0"/>
              <w:spacing w:after="0" w:line="240" w:lineRule="auto"/>
              <w:rPr>
                <w:moveTo w:id="545" w:author="Arjan Kloosterboer" w:date="2017-09-22T04:10:00Z"/>
                <w:rFonts w:ascii="Arial" w:eastAsia="Times New Roman" w:hAnsi="Arial" w:cs="Arial"/>
                <w:color w:val="000000"/>
                <w:sz w:val="20"/>
                <w:szCs w:val="20"/>
              </w:rPr>
            </w:pPr>
            <w:moveToRangeStart w:id="546" w:author="Arjan Kloosterboer" w:date="2017-09-22T04:10:00Z" w:name="move493816786"/>
            <w:moveTo w:id="547" w:author="Arjan Kloosterboer" w:date="2017-09-22T04:10:00Z">
              <w:r w:rsidRPr="00717312">
                <w:rPr>
                  <w:rFonts w:ascii="Arial" w:eastAsia="Times New Roman" w:hAnsi="Arial" w:cs="Arial"/>
                  <w:b/>
                  <w:bCs/>
                  <w:color w:val="000000"/>
                  <w:sz w:val="20"/>
                  <w:szCs w:val="20"/>
                </w:rPr>
                <w:t>Aanduiding brondocument</w:t>
              </w:r>
            </w:moveTo>
          </w:p>
        </w:tc>
        <w:tc>
          <w:tcPr>
            <w:tcW w:w="5580" w:type="dxa"/>
            <w:tcBorders>
              <w:top w:val="nil"/>
              <w:left w:val="nil"/>
              <w:bottom w:val="nil"/>
              <w:right w:val="nil"/>
            </w:tcBorders>
          </w:tcPr>
          <w:p w14:paraId="271D9821" w14:textId="77777777" w:rsidR="00E21260" w:rsidRPr="00717312" w:rsidRDefault="00E21260" w:rsidP="004B6915">
            <w:pPr>
              <w:autoSpaceDE w:val="0"/>
              <w:autoSpaceDN w:val="0"/>
              <w:adjustRightInd w:val="0"/>
              <w:spacing w:after="0" w:line="240" w:lineRule="auto"/>
              <w:rPr>
                <w:moveTo w:id="548" w:author="Arjan Kloosterboer" w:date="2017-09-22T04:10:00Z"/>
                <w:rFonts w:ascii="Arial" w:eastAsia="Times New Roman" w:hAnsi="Arial" w:cs="Arial"/>
                <w:color w:val="000000"/>
                <w:sz w:val="20"/>
                <w:szCs w:val="20"/>
              </w:rPr>
            </w:pPr>
          </w:p>
        </w:tc>
      </w:tr>
      <w:tr w:rsidR="00E21260" w:rsidRPr="00717312" w14:paraId="28DF88A9" w14:textId="77777777" w:rsidTr="004B6915">
        <w:trPr>
          <w:trHeight w:val="230"/>
        </w:trPr>
        <w:tc>
          <w:tcPr>
            <w:tcW w:w="3780" w:type="dxa"/>
            <w:tcBorders>
              <w:top w:val="nil"/>
              <w:left w:val="nil"/>
              <w:bottom w:val="nil"/>
              <w:right w:val="nil"/>
            </w:tcBorders>
          </w:tcPr>
          <w:p w14:paraId="0BE37192" w14:textId="77777777" w:rsidR="00E21260" w:rsidRPr="00717312" w:rsidRDefault="00E21260" w:rsidP="004B6915">
            <w:pPr>
              <w:autoSpaceDE w:val="0"/>
              <w:autoSpaceDN w:val="0"/>
              <w:adjustRightInd w:val="0"/>
              <w:spacing w:after="0" w:line="240" w:lineRule="auto"/>
              <w:rPr>
                <w:moveTo w:id="549"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2F88A99C" w14:textId="77777777" w:rsidR="00E21260" w:rsidRPr="00717312" w:rsidRDefault="00E21260" w:rsidP="004B6915">
            <w:pPr>
              <w:autoSpaceDE w:val="0"/>
              <w:autoSpaceDN w:val="0"/>
              <w:adjustRightInd w:val="0"/>
              <w:spacing w:after="0" w:line="240" w:lineRule="auto"/>
              <w:rPr>
                <w:moveTo w:id="550" w:author="Arjan Kloosterboer" w:date="2017-09-22T04:10:00Z"/>
                <w:rFonts w:ascii="Arial" w:eastAsia="Times New Roman" w:hAnsi="Arial" w:cs="Arial"/>
                <w:color w:val="000000"/>
                <w:sz w:val="20"/>
                <w:szCs w:val="20"/>
              </w:rPr>
            </w:pPr>
          </w:p>
        </w:tc>
      </w:tr>
      <w:tr w:rsidR="00E21260" w:rsidRPr="00717312" w14:paraId="06372352" w14:textId="77777777" w:rsidTr="004B6915">
        <w:trPr>
          <w:trHeight w:val="230"/>
        </w:trPr>
        <w:tc>
          <w:tcPr>
            <w:tcW w:w="3780" w:type="dxa"/>
            <w:tcBorders>
              <w:top w:val="nil"/>
              <w:left w:val="nil"/>
              <w:bottom w:val="nil"/>
              <w:right w:val="nil"/>
            </w:tcBorders>
          </w:tcPr>
          <w:p w14:paraId="228A7DB5" w14:textId="77777777" w:rsidR="00E21260" w:rsidRPr="00717312" w:rsidRDefault="00E21260" w:rsidP="004B6915">
            <w:pPr>
              <w:autoSpaceDE w:val="0"/>
              <w:autoSpaceDN w:val="0"/>
              <w:adjustRightInd w:val="0"/>
              <w:spacing w:after="0" w:line="240" w:lineRule="auto"/>
              <w:rPr>
                <w:moveTo w:id="551" w:author="Arjan Kloosterboer" w:date="2017-09-22T04:10:00Z"/>
                <w:rFonts w:ascii="Arial" w:eastAsia="Times New Roman" w:hAnsi="Arial" w:cs="Arial"/>
                <w:color w:val="000000"/>
                <w:sz w:val="20"/>
                <w:szCs w:val="20"/>
              </w:rPr>
            </w:pPr>
            <w:moveTo w:id="552" w:author="Arjan Kloosterboer" w:date="2017-09-22T04:10:00Z">
              <w:r w:rsidRPr="00717312">
                <w:rPr>
                  <w:rFonts w:ascii="Arial" w:eastAsia="Times New Roman" w:hAnsi="Arial" w:cs="Arial"/>
                  <w:b/>
                  <w:bCs/>
                  <w:color w:val="000000"/>
                  <w:sz w:val="20"/>
                  <w:szCs w:val="20"/>
                </w:rPr>
                <w:t>Indicatie in onderzoek</w:t>
              </w:r>
            </w:moveTo>
          </w:p>
        </w:tc>
        <w:tc>
          <w:tcPr>
            <w:tcW w:w="5580" w:type="dxa"/>
            <w:tcBorders>
              <w:top w:val="nil"/>
              <w:left w:val="nil"/>
              <w:bottom w:val="nil"/>
              <w:right w:val="nil"/>
            </w:tcBorders>
          </w:tcPr>
          <w:p w14:paraId="36055914" w14:textId="77777777" w:rsidR="00E21260" w:rsidRPr="00717312" w:rsidRDefault="00E21260" w:rsidP="004B6915">
            <w:pPr>
              <w:autoSpaceDE w:val="0"/>
              <w:autoSpaceDN w:val="0"/>
              <w:adjustRightInd w:val="0"/>
              <w:spacing w:after="0" w:line="240" w:lineRule="auto"/>
              <w:rPr>
                <w:moveTo w:id="553" w:author="Arjan Kloosterboer" w:date="2017-09-22T04:10:00Z"/>
                <w:rFonts w:ascii="Arial" w:eastAsia="Times New Roman" w:hAnsi="Arial" w:cs="Arial"/>
                <w:color w:val="000000"/>
                <w:sz w:val="20"/>
                <w:szCs w:val="20"/>
              </w:rPr>
            </w:pPr>
            <w:moveTo w:id="554" w:author="Arjan Kloosterboer" w:date="2017-09-22T04:10:00Z">
              <w:r w:rsidRPr="00717312">
                <w:rPr>
                  <w:rFonts w:ascii="Arial" w:eastAsia="Times New Roman" w:hAnsi="Arial" w:cs="Arial"/>
                  <w:color w:val="000000"/>
                  <w:sz w:val="20"/>
                  <w:szCs w:val="20"/>
                </w:rPr>
                <w:t>Nee</w:t>
              </w:r>
            </w:moveTo>
          </w:p>
        </w:tc>
      </w:tr>
      <w:tr w:rsidR="00E21260" w:rsidRPr="00717312" w14:paraId="7A9A1CED" w14:textId="77777777" w:rsidTr="004B6915">
        <w:trPr>
          <w:trHeight w:val="230"/>
        </w:trPr>
        <w:tc>
          <w:tcPr>
            <w:tcW w:w="3780" w:type="dxa"/>
            <w:tcBorders>
              <w:top w:val="nil"/>
              <w:left w:val="nil"/>
              <w:bottom w:val="nil"/>
              <w:right w:val="nil"/>
            </w:tcBorders>
          </w:tcPr>
          <w:p w14:paraId="0C52A61B" w14:textId="77777777" w:rsidR="00E21260" w:rsidRPr="00717312" w:rsidRDefault="00E21260" w:rsidP="004B6915">
            <w:pPr>
              <w:autoSpaceDE w:val="0"/>
              <w:autoSpaceDN w:val="0"/>
              <w:adjustRightInd w:val="0"/>
              <w:spacing w:after="0" w:line="240" w:lineRule="auto"/>
              <w:rPr>
                <w:moveTo w:id="555"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59BB1ED1" w14:textId="77777777" w:rsidR="00E21260" w:rsidRPr="00717312" w:rsidRDefault="00E21260" w:rsidP="004B6915">
            <w:pPr>
              <w:autoSpaceDE w:val="0"/>
              <w:autoSpaceDN w:val="0"/>
              <w:adjustRightInd w:val="0"/>
              <w:spacing w:after="0" w:line="240" w:lineRule="auto"/>
              <w:rPr>
                <w:moveTo w:id="556" w:author="Arjan Kloosterboer" w:date="2017-09-22T04:10:00Z"/>
                <w:rFonts w:ascii="Arial" w:eastAsia="Times New Roman" w:hAnsi="Arial" w:cs="Arial"/>
                <w:color w:val="000000"/>
                <w:sz w:val="20"/>
                <w:szCs w:val="20"/>
              </w:rPr>
            </w:pPr>
          </w:p>
        </w:tc>
      </w:tr>
      <w:tr w:rsidR="00E21260" w:rsidRPr="00717312" w14:paraId="590A4283" w14:textId="77777777" w:rsidTr="004B6915">
        <w:trPr>
          <w:trHeight w:val="411"/>
        </w:trPr>
        <w:tc>
          <w:tcPr>
            <w:tcW w:w="3780" w:type="dxa"/>
            <w:tcBorders>
              <w:top w:val="nil"/>
              <w:left w:val="nil"/>
              <w:bottom w:val="nil"/>
              <w:right w:val="nil"/>
            </w:tcBorders>
          </w:tcPr>
          <w:p w14:paraId="0554AA9C" w14:textId="77777777" w:rsidR="00E21260" w:rsidRPr="00717312" w:rsidRDefault="00E21260" w:rsidP="004B6915">
            <w:pPr>
              <w:autoSpaceDE w:val="0"/>
              <w:autoSpaceDN w:val="0"/>
              <w:adjustRightInd w:val="0"/>
              <w:spacing w:after="0" w:line="240" w:lineRule="auto"/>
              <w:rPr>
                <w:moveTo w:id="557" w:author="Arjan Kloosterboer" w:date="2017-09-22T04:10:00Z"/>
                <w:rFonts w:ascii="Arial" w:eastAsia="Times New Roman" w:hAnsi="Arial" w:cs="Arial"/>
                <w:color w:val="000000"/>
                <w:sz w:val="20"/>
                <w:szCs w:val="20"/>
              </w:rPr>
            </w:pPr>
            <w:moveTo w:id="558" w:author="Arjan Kloosterboer" w:date="2017-09-22T04:10:00Z">
              <w:r w:rsidRPr="00717312">
                <w:rPr>
                  <w:rFonts w:ascii="Arial" w:eastAsia="Times New Roman" w:hAnsi="Arial" w:cs="Arial"/>
                  <w:b/>
                  <w:bCs/>
                  <w:color w:val="000000"/>
                  <w:sz w:val="20"/>
                  <w:szCs w:val="20"/>
                </w:rPr>
                <w:t>Aanduiding strijdigheid/nietigheid</w:t>
              </w:r>
            </w:moveTo>
          </w:p>
        </w:tc>
        <w:tc>
          <w:tcPr>
            <w:tcW w:w="5580" w:type="dxa"/>
            <w:tcBorders>
              <w:top w:val="nil"/>
              <w:left w:val="nil"/>
              <w:bottom w:val="nil"/>
              <w:right w:val="nil"/>
            </w:tcBorders>
          </w:tcPr>
          <w:p w14:paraId="1C21D58D" w14:textId="77777777" w:rsidR="00E21260" w:rsidRPr="00717312" w:rsidRDefault="00E21260" w:rsidP="004B6915">
            <w:pPr>
              <w:autoSpaceDE w:val="0"/>
              <w:autoSpaceDN w:val="0"/>
              <w:adjustRightInd w:val="0"/>
              <w:spacing w:after="0" w:line="240" w:lineRule="auto"/>
              <w:rPr>
                <w:moveTo w:id="559" w:author="Arjan Kloosterboer" w:date="2017-09-22T04:10:00Z"/>
                <w:rFonts w:ascii="Arial" w:eastAsia="Times New Roman" w:hAnsi="Arial" w:cs="Arial"/>
                <w:color w:val="000000"/>
                <w:sz w:val="20"/>
                <w:szCs w:val="20"/>
              </w:rPr>
            </w:pPr>
            <w:moveTo w:id="560" w:author="Arjan Kloosterboer" w:date="2017-09-22T04:10:00Z">
              <w:r w:rsidRPr="00717312">
                <w:rPr>
                  <w:rFonts w:ascii="Arial" w:eastAsia="Times New Roman" w:hAnsi="Arial" w:cs="Arial"/>
                  <w:color w:val="000000"/>
                  <w:sz w:val="20"/>
                  <w:szCs w:val="20"/>
                </w:rPr>
                <w:t>Nee</w:t>
              </w:r>
            </w:moveTo>
          </w:p>
        </w:tc>
      </w:tr>
      <w:tr w:rsidR="00E21260" w:rsidRPr="00717312" w14:paraId="67D6B2C4" w14:textId="77777777" w:rsidTr="004B6915">
        <w:trPr>
          <w:trHeight w:val="245"/>
        </w:trPr>
        <w:tc>
          <w:tcPr>
            <w:tcW w:w="3780" w:type="dxa"/>
            <w:tcBorders>
              <w:top w:val="nil"/>
              <w:left w:val="nil"/>
              <w:bottom w:val="nil"/>
              <w:right w:val="nil"/>
            </w:tcBorders>
          </w:tcPr>
          <w:p w14:paraId="79A66F95" w14:textId="77777777" w:rsidR="00E21260" w:rsidRPr="00717312" w:rsidRDefault="00E21260" w:rsidP="004B6915">
            <w:pPr>
              <w:autoSpaceDE w:val="0"/>
              <w:autoSpaceDN w:val="0"/>
              <w:adjustRightInd w:val="0"/>
              <w:spacing w:after="0" w:line="240" w:lineRule="auto"/>
              <w:rPr>
                <w:moveTo w:id="561"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011398B9" w14:textId="77777777" w:rsidR="00E21260" w:rsidRPr="00717312" w:rsidRDefault="00E21260" w:rsidP="004B6915">
            <w:pPr>
              <w:autoSpaceDE w:val="0"/>
              <w:autoSpaceDN w:val="0"/>
              <w:adjustRightInd w:val="0"/>
              <w:spacing w:after="0" w:line="240" w:lineRule="auto"/>
              <w:rPr>
                <w:moveTo w:id="562" w:author="Arjan Kloosterboer" w:date="2017-09-22T04:10:00Z"/>
                <w:rFonts w:ascii="Arial" w:eastAsia="Times New Roman" w:hAnsi="Arial" w:cs="Arial"/>
                <w:color w:val="000000"/>
                <w:sz w:val="20"/>
                <w:szCs w:val="20"/>
              </w:rPr>
            </w:pPr>
          </w:p>
        </w:tc>
      </w:tr>
      <w:moveToRangeEnd w:id="546"/>
      <w:tr w:rsidR="00E21260" w:rsidRPr="00717312" w14:paraId="6C06DD59" w14:textId="77777777" w:rsidTr="004B6915">
        <w:trPr>
          <w:trHeight w:val="230"/>
          <w:ins w:id="563" w:author="Arjan Kloosterboer" w:date="2017-09-22T04:10:00Z"/>
        </w:trPr>
        <w:tc>
          <w:tcPr>
            <w:tcW w:w="3780" w:type="dxa"/>
            <w:tcBorders>
              <w:top w:val="nil"/>
              <w:left w:val="nil"/>
              <w:bottom w:val="nil"/>
              <w:right w:val="nil"/>
            </w:tcBorders>
          </w:tcPr>
          <w:p w14:paraId="329506EF" w14:textId="77777777" w:rsidR="00E21260" w:rsidRPr="00717312" w:rsidRDefault="00E21260" w:rsidP="004B6915">
            <w:pPr>
              <w:autoSpaceDE w:val="0"/>
              <w:autoSpaceDN w:val="0"/>
              <w:adjustRightInd w:val="0"/>
              <w:spacing w:after="0" w:line="240" w:lineRule="auto"/>
              <w:rPr>
                <w:ins w:id="564" w:author="Arjan Kloosterboer" w:date="2017-09-22T04:10:00Z"/>
                <w:rFonts w:ascii="Arial" w:eastAsia="Times New Roman" w:hAnsi="Arial" w:cs="Arial"/>
                <w:color w:val="000000"/>
                <w:sz w:val="20"/>
                <w:szCs w:val="20"/>
              </w:rPr>
            </w:pPr>
            <w:ins w:id="565" w:author="Arjan Kloosterboer" w:date="2017-09-22T04:10:00Z">
              <w:r w:rsidRPr="0071731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1A37DC30" w14:textId="77777777" w:rsidR="00E21260" w:rsidRPr="00717312" w:rsidRDefault="00E21260" w:rsidP="004B6915">
            <w:pPr>
              <w:autoSpaceDE w:val="0"/>
              <w:autoSpaceDN w:val="0"/>
              <w:adjustRightInd w:val="0"/>
              <w:spacing w:after="0" w:line="240" w:lineRule="auto"/>
              <w:rPr>
                <w:ins w:id="566" w:author="Arjan Kloosterboer" w:date="2017-09-22T04:10:00Z"/>
                <w:rFonts w:ascii="Arial" w:hAnsi="Arial" w:cs="Arial"/>
                <w:sz w:val="20"/>
                <w:szCs w:val="20"/>
                <w:lang w:val="en-AU"/>
              </w:rPr>
            </w:pPr>
            <w:ins w:id="567" w:author="Arjan Kloosterboer" w:date="2017-09-22T04:10: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ins>
          </w:p>
        </w:tc>
      </w:tr>
      <w:tr w:rsidR="00E21260" w:rsidRPr="00717312" w14:paraId="11E021D5" w14:textId="77777777" w:rsidTr="004B6915">
        <w:trPr>
          <w:trHeight w:val="230"/>
          <w:ins w:id="568" w:author="Arjan Kloosterboer" w:date="2017-09-22T04:10:00Z"/>
        </w:trPr>
        <w:tc>
          <w:tcPr>
            <w:tcW w:w="3780" w:type="dxa"/>
            <w:tcBorders>
              <w:top w:val="nil"/>
              <w:left w:val="nil"/>
              <w:bottom w:val="nil"/>
              <w:right w:val="nil"/>
            </w:tcBorders>
          </w:tcPr>
          <w:p w14:paraId="5E669D36" w14:textId="77777777" w:rsidR="00E21260" w:rsidRPr="00717312" w:rsidRDefault="00E21260" w:rsidP="004B6915">
            <w:pPr>
              <w:autoSpaceDE w:val="0"/>
              <w:autoSpaceDN w:val="0"/>
              <w:adjustRightInd w:val="0"/>
              <w:spacing w:after="0" w:line="240" w:lineRule="auto"/>
              <w:rPr>
                <w:ins w:id="569"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21AA0074" w14:textId="77777777" w:rsidR="00E21260" w:rsidRPr="00717312" w:rsidRDefault="00E21260" w:rsidP="004B6915">
            <w:pPr>
              <w:autoSpaceDE w:val="0"/>
              <w:autoSpaceDN w:val="0"/>
              <w:adjustRightInd w:val="0"/>
              <w:spacing w:after="0" w:line="240" w:lineRule="auto"/>
              <w:rPr>
                <w:ins w:id="570" w:author="Arjan Kloosterboer" w:date="2017-09-22T04:10:00Z"/>
                <w:rFonts w:ascii="Arial" w:eastAsia="Times New Roman" w:hAnsi="Arial" w:cs="Arial"/>
                <w:color w:val="000000"/>
                <w:sz w:val="20"/>
                <w:szCs w:val="20"/>
              </w:rPr>
            </w:pPr>
          </w:p>
        </w:tc>
      </w:tr>
      <w:tr w:rsidR="00E21260" w:rsidRPr="00717312" w14:paraId="134228BD" w14:textId="77777777" w:rsidTr="004B6915">
        <w:trPr>
          <w:trHeight w:val="230"/>
          <w:ins w:id="571" w:author="Arjan Kloosterboer" w:date="2017-09-22T04:10:00Z"/>
        </w:trPr>
        <w:tc>
          <w:tcPr>
            <w:tcW w:w="3780" w:type="dxa"/>
            <w:tcBorders>
              <w:top w:val="nil"/>
              <w:left w:val="nil"/>
              <w:bottom w:val="nil"/>
              <w:right w:val="nil"/>
            </w:tcBorders>
          </w:tcPr>
          <w:p w14:paraId="5E7EAAFD" w14:textId="77777777" w:rsidR="00E21260" w:rsidRPr="00717312" w:rsidRDefault="00E21260" w:rsidP="004B6915">
            <w:pPr>
              <w:autoSpaceDE w:val="0"/>
              <w:autoSpaceDN w:val="0"/>
              <w:adjustRightInd w:val="0"/>
              <w:spacing w:after="0" w:line="240" w:lineRule="auto"/>
              <w:rPr>
                <w:ins w:id="572" w:author="Arjan Kloosterboer" w:date="2017-09-22T04:10:00Z"/>
                <w:rFonts w:ascii="Arial" w:eastAsia="Times New Roman" w:hAnsi="Arial" w:cs="Arial"/>
                <w:color w:val="000000"/>
                <w:sz w:val="20"/>
                <w:szCs w:val="20"/>
              </w:rPr>
            </w:pPr>
            <w:ins w:id="573" w:author="Arjan Kloosterboer" w:date="2017-09-22T04:10:00Z">
              <w:r w:rsidRPr="0071731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3C72981B" w14:textId="45FA98E3" w:rsidR="00E21260" w:rsidRPr="00717312" w:rsidRDefault="007E2145" w:rsidP="004B6915">
            <w:pPr>
              <w:autoSpaceDE w:val="0"/>
              <w:autoSpaceDN w:val="0"/>
              <w:adjustRightInd w:val="0"/>
              <w:spacing w:after="0" w:line="240" w:lineRule="auto"/>
              <w:rPr>
                <w:ins w:id="574" w:author="Arjan Kloosterboer" w:date="2017-09-22T04:10:00Z"/>
                <w:rFonts w:ascii="Arial" w:eastAsia="Times New Roman" w:hAnsi="Arial" w:cs="Arial"/>
                <w:color w:val="000000"/>
                <w:sz w:val="20"/>
                <w:szCs w:val="20"/>
              </w:rPr>
            </w:pPr>
            <w:ins w:id="575" w:author="Arjan Kloosterboer" w:date="2017-09-22T04:10:00Z">
              <w:r>
                <w:rPr>
                  <w:rFonts w:ascii="Arial" w:eastAsia="Times New Roman" w:hAnsi="Arial" w:cs="Arial"/>
                  <w:color w:val="000000"/>
                  <w:sz w:val="20"/>
                  <w:szCs w:val="20"/>
                </w:rPr>
                <w:t>Gemeentelijk kerngegeven</w:t>
              </w:r>
            </w:ins>
          </w:p>
        </w:tc>
      </w:tr>
      <w:tr w:rsidR="00E21260" w:rsidRPr="00717312" w14:paraId="7D91DDEC" w14:textId="77777777" w:rsidTr="004B6915">
        <w:trPr>
          <w:trHeight w:val="230"/>
          <w:ins w:id="576" w:author="Arjan Kloosterboer" w:date="2017-09-22T04:10:00Z"/>
        </w:trPr>
        <w:tc>
          <w:tcPr>
            <w:tcW w:w="3780" w:type="dxa"/>
            <w:tcBorders>
              <w:top w:val="nil"/>
              <w:left w:val="nil"/>
              <w:right w:val="nil"/>
            </w:tcBorders>
          </w:tcPr>
          <w:p w14:paraId="6C21A7D5" w14:textId="77777777" w:rsidR="00E21260" w:rsidRPr="00717312" w:rsidRDefault="00E21260" w:rsidP="004B6915">
            <w:pPr>
              <w:autoSpaceDE w:val="0"/>
              <w:autoSpaceDN w:val="0"/>
              <w:adjustRightInd w:val="0"/>
              <w:spacing w:after="0" w:line="240" w:lineRule="auto"/>
              <w:rPr>
                <w:ins w:id="577" w:author="Arjan Kloosterboer" w:date="2017-09-22T04:10:00Z"/>
                <w:rFonts w:ascii="Arial" w:eastAsia="Times New Roman" w:hAnsi="Arial" w:cs="Arial"/>
                <w:b/>
                <w:bCs/>
                <w:color w:val="000000"/>
                <w:sz w:val="20"/>
                <w:szCs w:val="20"/>
              </w:rPr>
            </w:pPr>
          </w:p>
        </w:tc>
        <w:tc>
          <w:tcPr>
            <w:tcW w:w="5580" w:type="dxa"/>
            <w:tcBorders>
              <w:top w:val="nil"/>
              <w:left w:val="nil"/>
              <w:right w:val="nil"/>
            </w:tcBorders>
          </w:tcPr>
          <w:p w14:paraId="62309A07" w14:textId="77777777" w:rsidR="00E21260" w:rsidRPr="00717312" w:rsidRDefault="00E21260" w:rsidP="004B6915">
            <w:pPr>
              <w:autoSpaceDE w:val="0"/>
              <w:autoSpaceDN w:val="0"/>
              <w:adjustRightInd w:val="0"/>
              <w:spacing w:after="0" w:line="240" w:lineRule="auto"/>
              <w:rPr>
                <w:ins w:id="578" w:author="Arjan Kloosterboer" w:date="2017-09-22T04:10:00Z"/>
                <w:rFonts w:ascii="Arial" w:eastAsia="Times New Roman" w:hAnsi="Arial" w:cs="Arial"/>
                <w:color w:val="000000"/>
                <w:sz w:val="20"/>
                <w:szCs w:val="20"/>
              </w:rPr>
            </w:pPr>
          </w:p>
        </w:tc>
      </w:tr>
      <w:tr w:rsidR="00E21260" w:rsidRPr="00717312" w14:paraId="1FE83485" w14:textId="77777777" w:rsidTr="004B6915">
        <w:trPr>
          <w:trHeight w:val="230"/>
          <w:ins w:id="579" w:author="Arjan Kloosterboer" w:date="2017-09-22T04:10:00Z"/>
        </w:trPr>
        <w:tc>
          <w:tcPr>
            <w:tcW w:w="3780" w:type="dxa"/>
            <w:tcBorders>
              <w:top w:val="nil"/>
              <w:left w:val="nil"/>
              <w:bottom w:val="single" w:sz="4" w:space="0" w:color="auto"/>
              <w:right w:val="nil"/>
            </w:tcBorders>
          </w:tcPr>
          <w:p w14:paraId="5FFBAFB4" w14:textId="77777777" w:rsidR="00E21260" w:rsidRPr="00717312" w:rsidRDefault="00E21260" w:rsidP="004B6915">
            <w:pPr>
              <w:autoSpaceDE w:val="0"/>
              <w:autoSpaceDN w:val="0"/>
              <w:adjustRightInd w:val="0"/>
              <w:spacing w:after="0" w:line="240" w:lineRule="auto"/>
              <w:rPr>
                <w:ins w:id="580" w:author="Arjan Kloosterboer" w:date="2017-09-22T04:10:00Z"/>
                <w:rFonts w:ascii="Arial" w:eastAsia="Times New Roman" w:hAnsi="Arial" w:cs="Arial"/>
                <w:b/>
                <w:bCs/>
                <w:color w:val="000000"/>
                <w:sz w:val="20"/>
                <w:szCs w:val="20"/>
              </w:rPr>
            </w:pPr>
            <w:ins w:id="581" w:author="Arjan Kloosterboer" w:date="2017-09-22T04:10:00Z">
              <w:r w:rsidRPr="0071731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559067BA" w14:textId="77777777" w:rsidR="00E21260" w:rsidRDefault="00E21260" w:rsidP="004B6915">
            <w:pPr>
              <w:autoSpaceDE w:val="0"/>
              <w:autoSpaceDN w:val="0"/>
              <w:adjustRightInd w:val="0"/>
              <w:spacing w:after="0" w:line="240" w:lineRule="auto"/>
              <w:rPr>
                <w:ins w:id="582" w:author="Arjan Kloosterboer" w:date="2017-09-22T04:10:00Z"/>
                <w:rFonts w:ascii="Arial" w:eastAsia="Times New Roman" w:hAnsi="Arial" w:cs="Arial"/>
                <w:color w:val="000000"/>
                <w:sz w:val="20"/>
                <w:szCs w:val="20"/>
              </w:rPr>
            </w:pPr>
            <w:ins w:id="583" w:author="Arjan Kloosterboer" w:date="2017-09-22T04:10:00Z">
              <w:r>
                <w:rPr>
                  <w:rFonts w:ascii="Arial" w:eastAsia="Times New Roman" w:hAnsi="Arial" w:cs="Arial"/>
                  <w:color w:val="000000"/>
                  <w:sz w:val="20"/>
                  <w:szCs w:val="20"/>
                </w:rPr>
                <w:t>-</w:t>
              </w:r>
            </w:ins>
          </w:p>
        </w:tc>
      </w:tr>
    </w:tbl>
    <w:p w14:paraId="0944101F" w14:textId="77777777" w:rsidR="00E21260" w:rsidRPr="000D6975" w:rsidRDefault="00E21260" w:rsidP="0044638F">
      <w:pPr>
        <w:rPr>
          <w:ins w:id="584" w:author="Arjan Kloosterboer" w:date="2017-09-22T04:10:00Z"/>
          <w:lang w:val="nl-NL"/>
        </w:rPr>
      </w:pPr>
    </w:p>
    <w:p w14:paraId="06A63D26" w14:textId="77777777" w:rsidR="00CF1953" w:rsidRDefault="00CF1953" w:rsidP="00CF1953">
      <w:pPr>
        <w:pStyle w:val="Kop3"/>
      </w:pPr>
      <w:bookmarkStart w:id="585" w:name="_Toc493816561"/>
      <w:bookmarkStart w:id="586" w:name="_Toc493816679"/>
      <w:r>
        <w:t>Bestuursorgaan</w:t>
      </w:r>
      <w:bookmarkEnd w:id="585"/>
      <w:bookmarkEnd w:id="586"/>
    </w:p>
    <w:p w14:paraId="328484D7" w14:textId="3E650B3F" w:rsidR="00CF1953" w:rsidRDefault="00CF1953" w:rsidP="00CF1953">
      <w:pPr>
        <w:rPr>
          <w:lang w:val="nl-NL"/>
        </w:rPr>
      </w:pPr>
      <w:r w:rsidRPr="00DD0F4F">
        <w:rPr>
          <w:lang w:val="nl-NL"/>
        </w:rPr>
        <w:t>Om uit te kunnen wisselen onder wiens verantwoordelijkheid een besluit vastgesteld is, hebben  we het attribuut ‘Bestuursorgaan’ toegevoegd. Dit  is vooral relevant indien de besluitvorming cq. de behandeling van de zaak gemandateerd is aan een andere organisatie.</w:t>
      </w:r>
    </w:p>
    <w:bookmarkStart w:id="587" w:name="BKM_97EB79EE_9844_4d9b_8993_44FDBCEB78EB"/>
    <w:bookmarkEnd w:id="587"/>
    <w:p w14:paraId="20E90220" w14:textId="11206A40" w:rsidR="00CF1953" w:rsidRPr="00CF1953" w:rsidRDefault="00080BC1" w:rsidP="00CF1953">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953">
        <w:rPr>
          <w:rFonts w:ascii="Arial" w:hAnsi="Arial" w:cs="Arial"/>
          <w:sz w:val="20"/>
          <w:szCs w:val="20"/>
          <w:lang w:val="en-AU"/>
        </w:rPr>
        <w:fldChar w:fldCharType="begin" w:fldLock="1"/>
      </w:r>
      <w:r w:rsidRPr="00CF1953">
        <w:rPr>
          <w:rFonts w:ascii="Arial" w:hAnsi="Arial" w:cs="Arial"/>
          <w:sz w:val="20"/>
          <w:szCs w:val="20"/>
          <w:lang w:val="en-AU"/>
        </w:rPr>
        <w:instrText xml:space="preserve">MERGEFIELD </w:instrText>
      </w:r>
      <w:r w:rsidRPr="00CF1953">
        <w:rPr>
          <w:rFonts w:ascii="Arial" w:eastAsia="Times New Roman" w:hAnsi="Arial" w:cs="Arial"/>
          <w:b/>
          <w:bCs/>
          <w:color w:val="004080"/>
          <w:sz w:val="24"/>
          <w:szCs w:val="24"/>
        </w:rPr>
        <w:instrText>Att.Stereotype</w:instrText>
      </w:r>
      <w:r w:rsidRPr="00CF1953">
        <w:rPr>
          <w:rFonts w:ascii="Arial" w:hAnsi="Arial" w:cs="Arial"/>
          <w:sz w:val="20"/>
          <w:szCs w:val="20"/>
          <w:lang w:val="en-AU"/>
        </w:rPr>
        <w:fldChar w:fldCharType="separate"/>
      </w:r>
      <w:r w:rsidRPr="00CF1953">
        <w:rPr>
          <w:rFonts w:ascii="Arial" w:eastAsia="Times New Roman" w:hAnsi="Arial" w:cs="Arial"/>
          <w:b/>
          <w:bCs/>
          <w:color w:val="004080"/>
          <w:sz w:val="24"/>
          <w:szCs w:val="24"/>
        </w:rPr>
        <w:t>«Attribuutsoort»</w:t>
      </w:r>
      <w:r w:rsidRPr="00CF1953">
        <w:rPr>
          <w:rFonts w:ascii="Arial" w:hAnsi="Arial" w:cs="Arial"/>
          <w:sz w:val="20"/>
          <w:szCs w:val="20"/>
          <w:lang w:val="en-AU"/>
        </w:rPr>
        <w:fldChar w:fldCharType="end"/>
      </w:r>
      <w:r w:rsidRPr="00CF1953">
        <w:rPr>
          <w:rFonts w:ascii="Arial" w:eastAsia="Times New Roman" w:hAnsi="Arial" w:cs="Arial"/>
          <w:b/>
          <w:bCs/>
          <w:color w:val="004080"/>
          <w:sz w:val="24"/>
          <w:szCs w:val="24"/>
        </w:rPr>
        <w:t xml:space="preserve"> </w:t>
      </w:r>
      <w:r w:rsidRPr="00CF1953">
        <w:rPr>
          <w:rFonts w:ascii="Arial" w:eastAsia="Times New Roman" w:hAnsi="Arial" w:cs="Arial"/>
          <w:b/>
          <w:bCs/>
          <w:color w:val="004080"/>
          <w:sz w:val="24"/>
          <w:szCs w:val="24"/>
        </w:rPr>
        <w:fldChar w:fldCharType="begin" w:fldLock="1"/>
      </w:r>
      <w:r w:rsidRPr="00CF1953">
        <w:rPr>
          <w:rFonts w:ascii="Arial" w:eastAsia="Times New Roman" w:hAnsi="Arial" w:cs="Arial"/>
          <w:b/>
          <w:bCs/>
          <w:color w:val="004080"/>
          <w:sz w:val="24"/>
          <w:szCs w:val="24"/>
        </w:rPr>
        <w:instrText>MERGEFIELD Att.Name</w:instrText>
      </w:r>
      <w:r w:rsidRPr="00CF1953">
        <w:rPr>
          <w:rFonts w:ascii="Arial" w:eastAsia="Times New Roman" w:hAnsi="Arial" w:cs="Arial"/>
          <w:b/>
          <w:bCs/>
          <w:color w:val="004080"/>
          <w:sz w:val="24"/>
          <w:szCs w:val="24"/>
        </w:rPr>
        <w:fldChar w:fldCharType="separate"/>
      </w:r>
      <w:r w:rsidRPr="00CF1953">
        <w:rPr>
          <w:rFonts w:ascii="Arial" w:eastAsia="Times New Roman" w:hAnsi="Arial" w:cs="Arial"/>
          <w:b/>
          <w:bCs/>
          <w:color w:val="004080"/>
          <w:sz w:val="24"/>
          <w:szCs w:val="24"/>
        </w:rPr>
        <w:t>Bestuursorgaan</w:t>
      </w:r>
      <w:r w:rsidRPr="00CF1953">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953" w:rsidRPr="00CF1953" w14:paraId="1DA16EFD" w14:textId="77777777">
        <w:trPr>
          <w:trHeight w:val="230"/>
        </w:trPr>
        <w:tc>
          <w:tcPr>
            <w:tcW w:w="3780" w:type="dxa"/>
            <w:tcBorders>
              <w:top w:val="nil"/>
              <w:left w:val="nil"/>
              <w:bottom w:val="nil"/>
              <w:right w:val="nil"/>
            </w:tcBorders>
          </w:tcPr>
          <w:p w14:paraId="26034D2F"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14:paraId="67B4C975" w14:textId="77777777" w:rsidR="00CF1953" w:rsidRPr="00CF1953" w:rsidRDefault="00DA5D9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Att.Name</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Bestuursorgaan</w:t>
            </w:r>
            <w:r w:rsidRPr="00CF1953">
              <w:rPr>
                <w:rFonts w:ascii="Arial" w:hAnsi="Arial" w:cs="Arial"/>
                <w:sz w:val="20"/>
                <w:szCs w:val="20"/>
                <w:lang w:val="en-AU"/>
              </w:rPr>
              <w:fldChar w:fldCharType="end"/>
            </w:r>
          </w:p>
        </w:tc>
      </w:tr>
      <w:tr w:rsidR="00CF1953" w:rsidRPr="00CF1953" w14:paraId="2100F501" w14:textId="77777777">
        <w:tc>
          <w:tcPr>
            <w:tcW w:w="3780" w:type="dxa"/>
            <w:tcBorders>
              <w:top w:val="nil"/>
              <w:left w:val="nil"/>
              <w:bottom w:val="nil"/>
              <w:right w:val="nil"/>
            </w:tcBorders>
          </w:tcPr>
          <w:p w14:paraId="552B9F73" w14:textId="77777777"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590D9D2"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14:paraId="0F8A2F99" w14:textId="77777777">
        <w:tc>
          <w:tcPr>
            <w:tcW w:w="3780" w:type="dxa"/>
            <w:tcBorders>
              <w:top w:val="nil"/>
              <w:left w:val="nil"/>
              <w:bottom w:val="nil"/>
              <w:right w:val="nil"/>
            </w:tcBorders>
          </w:tcPr>
          <w:p w14:paraId="3CC3E52E"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423BE9EE"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KING</w:t>
            </w:r>
          </w:p>
        </w:tc>
      </w:tr>
      <w:tr w:rsidR="00CF1953" w:rsidRPr="00CF1953" w14:paraId="4FA58323" w14:textId="77777777">
        <w:tc>
          <w:tcPr>
            <w:tcW w:w="3780" w:type="dxa"/>
            <w:tcBorders>
              <w:top w:val="nil"/>
              <w:left w:val="nil"/>
              <w:bottom w:val="nil"/>
              <w:right w:val="nil"/>
            </w:tcBorders>
          </w:tcPr>
          <w:p w14:paraId="4350B5C8" w14:textId="77777777"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A5A9226"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14:paraId="25AFADBE" w14:textId="77777777">
        <w:tc>
          <w:tcPr>
            <w:tcW w:w="3780" w:type="dxa"/>
            <w:tcBorders>
              <w:top w:val="nil"/>
              <w:left w:val="nil"/>
              <w:bottom w:val="nil"/>
              <w:right w:val="nil"/>
            </w:tcBorders>
          </w:tcPr>
          <w:p w14:paraId="1BA4AC8F"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177CB16F"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14:paraId="76484F34" w14:textId="77777777">
        <w:tc>
          <w:tcPr>
            <w:tcW w:w="3780" w:type="dxa"/>
            <w:tcBorders>
              <w:top w:val="nil"/>
              <w:left w:val="nil"/>
              <w:bottom w:val="nil"/>
              <w:right w:val="nil"/>
            </w:tcBorders>
          </w:tcPr>
          <w:p w14:paraId="5FA91143" w14:textId="77777777"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4081CDD"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14:paraId="0D26C879" w14:textId="77777777">
        <w:tc>
          <w:tcPr>
            <w:tcW w:w="3780" w:type="dxa"/>
            <w:tcBorders>
              <w:top w:val="nil"/>
              <w:left w:val="nil"/>
              <w:bottom w:val="nil"/>
              <w:right w:val="nil"/>
            </w:tcBorders>
          </w:tcPr>
          <w:p w14:paraId="4F138715"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3B3220F2"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bestuursorgaan</w:t>
            </w:r>
            <w:r w:rsidR="00DA5D93" w:rsidRPr="00CF1953">
              <w:rPr>
                <w:rFonts w:ascii="Arial" w:hAnsi="Arial" w:cs="Arial"/>
                <w:sz w:val="20"/>
                <w:szCs w:val="20"/>
                <w:lang w:val="en-AU"/>
              </w:rPr>
              <w:fldChar w:fldCharType="begin" w:fldLock="1"/>
            </w:r>
            <w:r w:rsidRPr="00CF1953">
              <w:rPr>
                <w:rFonts w:ascii="Arial" w:hAnsi="Arial" w:cs="Arial"/>
                <w:sz w:val="20"/>
                <w:szCs w:val="20"/>
                <w:lang w:val="en-AU"/>
              </w:rPr>
              <w:instrText xml:space="preserve">MERGEFIELD </w:instrText>
            </w:r>
            <w:r w:rsidRPr="00CF1953">
              <w:rPr>
                <w:rFonts w:ascii="Arial" w:eastAsia="Times New Roman" w:hAnsi="Arial" w:cs="Arial"/>
                <w:color w:val="000000"/>
                <w:sz w:val="20"/>
                <w:szCs w:val="20"/>
              </w:rPr>
              <w:instrText>Att.Alias</w:instrText>
            </w:r>
            <w:r w:rsidR="00DA5D93" w:rsidRPr="00CF1953">
              <w:rPr>
                <w:rFonts w:ascii="Arial" w:hAnsi="Arial" w:cs="Arial"/>
                <w:sz w:val="20"/>
                <w:szCs w:val="20"/>
                <w:lang w:val="en-AU"/>
              </w:rPr>
              <w:fldChar w:fldCharType="end"/>
            </w:r>
          </w:p>
        </w:tc>
      </w:tr>
      <w:tr w:rsidR="00CF1953" w:rsidRPr="00CF1953" w14:paraId="25E1855E" w14:textId="77777777">
        <w:tc>
          <w:tcPr>
            <w:tcW w:w="3780" w:type="dxa"/>
            <w:tcBorders>
              <w:top w:val="nil"/>
              <w:left w:val="nil"/>
              <w:bottom w:val="nil"/>
              <w:right w:val="nil"/>
            </w:tcBorders>
          </w:tcPr>
          <w:p w14:paraId="23E5744B" w14:textId="77777777"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4AB2CC6"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AE6939" w14:paraId="10A4B62F" w14:textId="77777777">
        <w:tc>
          <w:tcPr>
            <w:tcW w:w="3780" w:type="dxa"/>
            <w:tcBorders>
              <w:top w:val="nil"/>
              <w:left w:val="nil"/>
              <w:bottom w:val="nil"/>
              <w:right w:val="nil"/>
            </w:tcBorders>
          </w:tcPr>
          <w:p w14:paraId="57C62E08"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68E0BC4D" w14:textId="77777777" w:rsidR="00CF1953" w:rsidRPr="00DD0F4F" w:rsidRDefault="00DA5D93" w:rsidP="00CF1953">
            <w:pPr>
              <w:autoSpaceDE w:val="0"/>
              <w:autoSpaceDN w:val="0"/>
              <w:adjustRightInd w:val="0"/>
              <w:spacing w:after="0" w:line="240" w:lineRule="auto"/>
              <w:rPr>
                <w:rFonts w:ascii="Arial" w:eastAsia="Times New Roman" w:hAnsi="Arial" w:cs="Arial"/>
                <w:color w:val="000000"/>
                <w:sz w:val="20"/>
                <w:szCs w:val="20"/>
                <w:lang w:val="nl-NL"/>
              </w:rPr>
            </w:pPr>
            <w:r w:rsidRPr="00CF1953">
              <w:rPr>
                <w:rFonts w:ascii="Arial" w:hAnsi="Arial" w:cs="Arial"/>
                <w:sz w:val="20"/>
                <w:szCs w:val="20"/>
                <w:lang w:val="en-AU"/>
              </w:rPr>
              <w:fldChar w:fldCharType="begin" w:fldLock="1"/>
            </w:r>
            <w:r w:rsidR="00CF1953" w:rsidRPr="00DD0F4F">
              <w:rPr>
                <w:rFonts w:ascii="Arial" w:hAnsi="Arial" w:cs="Arial"/>
                <w:sz w:val="20"/>
                <w:szCs w:val="20"/>
                <w:lang w:val="nl-NL"/>
              </w:rPr>
              <w:instrText xml:space="preserve">MERGEFIELD </w:instrText>
            </w:r>
            <w:r w:rsidR="00CF1953" w:rsidRPr="00DD0F4F">
              <w:rPr>
                <w:rFonts w:ascii="Arial" w:eastAsia="Times New Roman" w:hAnsi="Arial" w:cs="Arial"/>
                <w:color w:val="000000"/>
                <w:sz w:val="20"/>
                <w:szCs w:val="20"/>
                <w:lang w:val="nl-NL"/>
              </w:rPr>
              <w:instrText>Att.Notes</w:instrText>
            </w:r>
            <w:r w:rsidRPr="00CF1953">
              <w:rPr>
                <w:rFonts w:ascii="Arial" w:hAnsi="Arial" w:cs="Arial"/>
                <w:sz w:val="20"/>
                <w:szCs w:val="20"/>
                <w:lang w:val="en-AU"/>
              </w:rPr>
              <w:fldChar w:fldCharType="separate"/>
            </w:r>
            <w:r w:rsidR="00CF1953" w:rsidRPr="00DD0F4F">
              <w:rPr>
                <w:rFonts w:ascii="Arial" w:eastAsia="Times New Roman" w:hAnsi="Arial" w:cs="Arial"/>
                <w:color w:val="000000"/>
                <w:sz w:val="20"/>
                <w:szCs w:val="20"/>
                <w:lang w:val="nl-NL"/>
              </w:rPr>
              <w:t>Een orgaan van een rechtspersoon krachtens publiekrecht ingesteld of een persoon of college, met enig openbaar gezag bekleed onder wiens verantwoordelijkheid het besluit vastgesteld is.</w:t>
            </w:r>
            <w:r w:rsidRPr="00CF1953">
              <w:rPr>
                <w:rFonts w:ascii="Arial" w:hAnsi="Arial" w:cs="Arial"/>
                <w:sz w:val="20"/>
                <w:szCs w:val="20"/>
                <w:lang w:val="en-AU"/>
              </w:rPr>
              <w:fldChar w:fldCharType="end"/>
            </w:r>
          </w:p>
        </w:tc>
      </w:tr>
      <w:tr w:rsidR="00CF1953" w:rsidRPr="00AE6939" w14:paraId="1385CBE7" w14:textId="77777777">
        <w:trPr>
          <w:trHeight w:val="230"/>
        </w:trPr>
        <w:tc>
          <w:tcPr>
            <w:tcW w:w="3780" w:type="dxa"/>
            <w:tcBorders>
              <w:top w:val="nil"/>
              <w:left w:val="nil"/>
              <w:bottom w:val="nil"/>
              <w:right w:val="nil"/>
            </w:tcBorders>
          </w:tcPr>
          <w:p w14:paraId="19EDE53F" w14:textId="77777777" w:rsidR="00CF1953" w:rsidRPr="00DD0F4F" w:rsidRDefault="00CF1953" w:rsidP="00CF1953">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6804FE4" w14:textId="77777777" w:rsidR="00CF1953" w:rsidRPr="00DD0F4F" w:rsidRDefault="00CF1953" w:rsidP="00CF1953">
            <w:pPr>
              <w:autoSpaceDE w:val="0"/>
              <w:autoSpaceDN w:val="0"/>
              <w:adjustRightInd w:val="0"/>
              <w:spacing w:after="0" w:line="240" w:lineRule="auto"/>
              <w:rPr>
                <w:rFonts w:ascii="Arial" w:eastAsia="Times New Roman" w:hAnsi="Arial" w:cs="Arial"/>
                <w:color w:val="000000"/>
                <w:sz w:val="20"/>
                <w:szCs w:val="20"/>
                <w:lang w:val="nl-NL"/>
              </w:rPr>
            </w:pPr>
          </w:p>
        </w:tc>
      </w:tr>
      <w:tr w:rsidR="00CF1953" w:rsidRPr="00CF1953" w14:paraId="0FB500B1" w14:textId="77777777">
        <w:trPr>
          <w:trHeight w:val="230"/>
        </w:trPr>
        <w:tc>
          <w:tcPr>
            <w:tcW w:w="3780" w:type="dxa"/>
            <w:tcBorders>
              <w:top w:val="nil"/>
              <w:left w:val="nil"/>
              <w:bottom w:val="nil"/>
              <w:right w:val="nil"/>
            </w:tcBorders>
          </w:tcPr>
          <w:p w14:paraId="0EEC09E1"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1043AF9E"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 xml:space="preserve">KING </w:t>
            </w:r>
          </w:p>
        </w:tc>
      </w:tr>
      <w:tr w:rsidR="00CF1953" w:rsidRPr="00CF1953" w14:paraId="38D691A6" w14:textId="77777777">
        <w:tc>
          <w:tcPr>
            <w:tcW w:w="3780" w:type="dxa"/>
            <w:tcBorders>
              <w:top w:val="nil"/>
              <w:left w:val="nil"/>
              <w:bottom w:val="nil"/>
              <w:right w:val="nil"/>
            </w:tcBorders>
          </w:tcPr>
          <w:p w14:paraId="2DE833EF" w14:textId="77777777"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01D230D"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14:paraId="24E13389" w14:textId="77777777">
        <w:tc>
          <w:tcPr>
            <w:tcW w:w="3780" w:type="dxa"/>
            <w:tcBorders>
              <w:top w:val="nil"/>
              <w:left w:val="nil"/>
              <w:bottom w:val="nil"/>
              <w:right w:val="nil"/>
            </w:tcBorders>
          </w:tcPr>
          <w:p w14:paraId="1A9E64AC"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4988EC61"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1-1-2013</w:t>
            </w:r>
          </w:p>
        </w:tc>
      </w:tr>
      <w:tr w:rsidR="00CF1953" w:rsidRPr="00CF1953" w14:paraId="00B7FE80" w14:textId="77777777">
        <w:tc>
          <w:tcPr>
            <w:tcW w:w="3780" w:type="dxa"/>
            <w:tcBorders>
              <w:top w:val="nil"/>
              <w:left w:val="nil"/>
              <w:bottom w:val="nil"/>
              <w:right w:val="nil"/>
            </w:tcBorders>
          </w:tcPr>
          <w:p w14:paraId="6E82D0A1" w14:textId="77777777"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B8AA3BB"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AE6939" w14:paraId="0C2CE747" w14:textId="77777777">
        <w:tc>
          <w:tcPr>
            <w:tcW w:w="3780" w:type="dxa"/>
            <w:tcBorders>
              <w:top w:val="nil"/>
              <w:left w:val="nil"/>
              <w:bottom w:val="nil"/>
              <w:right w:val="nil"/>
            </w:tcBorders>
          </w:tcPr>
          <w:p w14:paraId="2DAB2581"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19CA97C4" w14:textId="77777777" w:rsidR="00CF1953" w:rsidRPr="00DD0F4F" w:rsidRDefault="00CF1953" w:rsidP="00CF1953">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vastleggen van het bestuursorgaan onder wiens verantwoordelijkheid het besluit vastgesteld is, is vooral relevant indien de besluitvorming gemandateerd is aan een andere organisatie. Bijvoorbeeld een gemeente die de behandeling van milieuvergunningaanvragen heeft gemandateerd aan een Regionale UitvoeringsDienst (of Omgevingsdienst).</w:t>
            </w:r>
          </w:p>
        </w:tc>
      </w:tr>
      <w:tr w:rsidR="00CF1953" w:rsidRPr="00AE6939" w14:paraId="612B06A9" w14:textId="77777777">
        <w:tc>
          <w:tcPr>
            <w:tcW w:w="3780" w:type="dxa"/>
            <w:tcBorders>
              <w:top w:val="nil"/>
              <w:left w:val="nil"/>
              <w:bottom w:val="nil"/>
              <w:right w:val="nil"/>
            </w:tcBorders>
          </w:tcPr>
          <w:p w14:paraId="31B138F1" w14:textId="77777777" w:rsidR="00CF1953" w:rsidRPr="00DD0F4F" w:rsidRDefault="00CF1953" w:rsidP="00CF1953">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6E242D6" w14:textId="77777777" w:rsidR="00CF1953" w:rsidRPr="00DD0F4F" w:rsidRDefault="00CF1953" w:rsidP="00CF1953">
            <w:pPr>
              <w:autoSpaceDE w:val="0"/>
              <w:autoSpaceDN w:val="0"/>
              <w:adjustRightInd w:val="0"/>
              <w:spacing w:after="0" w:line="240" w:lineRule="auto"/>
              <w:rPr>
                <w:rFonts w:ascii="Arial" w:eastAsia="Times New Roman" w:hAnsi="Arial" w:cs="Arial"/>
                <w:color w:val="000000"/>
                <w:sz w:val="20"/>
                <w:szCs w:val="20"/>
                <w:lang w:val="nl-NL"/>
              </w:rPr>
            </w:pPr>
          </w:p>
        </w:tc>
      </w:tr>
      <w:tr w:rsidR="00CF1953" w:rsidRPr="00CF1953" w14:paraId="0AB50FDF" w14:textId="77777777">
        <w:tc>
          <w:tcPr>
            <w:tcW w:w="3780" w:type="dxa"/>
            <w:tcBorders>
              <w:top w:val="nil"/>
              <w:left w:val="nil"/>
              <w:bottom w:val="nil"/>
              <w:right w:val="nil"/>
            </w:tcBorders>
          </w:tcPr>
          <w:p w14:paraId="4AAB6DD1"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2DA0BE66" w14:textId="77777777" w:rsidR="00CF1953" w:rsidRPr="00CF1953" w:rsidRDefault="00DA5D9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Att.Type</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AN50</w:t>
            </w:r>
            <w:r w:rsidRPr="00CF1953">
              <w:rPr>
                <w:rFonts w:ascii="Arial" w:hAnsi="Arial" w:cs="Arial"/>
                <w:sz w:val="20"/>
                <w:szCs w:val="20"/>
                <w:lang w:val="en-AU"/>
              </w:rPr>
              <w:fldChar w:fldCharType="end"/>
            </w:r>
          </w:p>
        </w:tc>
      </w:tr>
      <w:tr w:rsidR="00CF1953" w:rsidRPr="00CF1953" w14:paraId="36D84C5A" w14:textId="77777777">
        <w:trPr>
          <w:trHeight w:val="230"/>
        </w:trPr>
        <w:tc>
          <w:tcPr>
            <w:tcW w:w="3780" w:type="dxa"/>
            <w:tcBorders>
              <w:top w:val="nil"/>
              <w:left w:val="nil"/>
              <w:bottom w:val="nil"/>
              <w:right w:val="nil"/>
            </w:tcBorders>
          </w:tcPr>
          <w:p w14:paraId="5F2E960E" w14:textId="77777777"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93F9232"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14:paraId="0EA46306" w14:textId="77777777">
        <w:trPr>
          <w:trHeight w:val="230"/>
        </w:trPr>
        <w:tc>
          <w:tcPr>
            <w:tcW w:w="3780" w:type="dxa"/>
            <w:tcBorders>
              <w:top w:val="nil"/>
              <w:left w:val="nil"/>
              <w:bottom w:val="nil"/>
              <w:right w:val="nil"/>
            </w:tcBorders>
          </w:tcPr>
          <w:p w14:paraId="22F5D76A"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4C55B242"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Zie Regels attribuutsoort.</w:t>
            </w:r>
          </w:p>
        </w:tc>
      </w:tr>
      <w:tr w:rsidR="00CF1953" w:rsidRPr="00CF1953" w14:paraId="1AAD7DB5" w14:textId="77777777">
        <w:trPr>
          <w:trHeight w:val="215"/>
        </w:trPr>
        <w:tc>
          <w:tcPr>
            <w:tcW w:w="3780" w:type="dxa"/>
            <w:tcBorders>
              <w:top w:val="nil"/>
              <w:left w:val="nil"/>
              <w:bottom w:val="nil"/>
              <w:right w:val="nil"/>
            </w:tcBorders>
          </w:tcPr>
          <w:p w14:paraId="537796E0" w14:textId="77777777"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DE3E3F8"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14:paraId="649FF1C5" w14:textId="77777777">
        <w:trPr>
          <w:trHeight w:val="215"/>
        </w:trPr>
        <w:tc>
          <w:tcPr>
            <w:tcW w:w="3780" w:type="dxa"/>
            <w:tcBorders>
              <w:top w:val="nil"/>
              <w:left w:val="nil"/>
              <w:bottom w:val="nil"/>
              <w:right w:val="nil"/>
            </w:tcBorders>
          </w:tcPr>
          <w:p w14:paraId="0CBC4FB7"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2F4AD37B"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Nee</w:t>
            </w:r>
          </w:p>
        </w:tc>
      </w:tr>
      <w:tr w:rsidR="00CF1953" w:rsidRPr="00CF1953" w14:paraId="56D0FF4D" w14:textId="77777777">
        <w:trPr>
          <w:trHeight w:val="230"/>
        </w:trPr>
        <w:tc>
          <w:tcPr>
            <w:tcW w:w="3780" w:type="dxa"/>
            <w:tcBorders>
              <w:top w:val="nil"/>
              <w:left w:val="nil"/>
              <w:bottom w:val="nil"/>
              <w:right w:val="nil"/>
            </w:tcBorders>
          </w:tcPr>
          <w:p w14:paraId="670AF578" w14:textId="77777777"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A77F3CE"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14:paraId="171AD0F8" w14:textId="77777777">
        <w:trPr>
          <w:trHeight w:val="230"/>
        </w:trPr>
        <w:tc>
          <w:tcPr>
            <w:tcW w:w="3780" w:type="dxa"/>
            <w:tcBorders>
              <w:top w:val="nil"/>
              <w:left w:val="nil"/>
              <w:bottom w:val="nil"/>
              <w:right w:val="nil"/>
            </w:tcBorders>
          </w:tcPr>
          <w:p w14:paraId="2ADF022B"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lastRenderedPageBreak/>
              <w:t>Indicatie formele historie</w:t>
            </w:r>
          </w:p>
        </w:tc>
        <w:tc>
          <w:tcPr>
            <w:tcW w:w="5580" w:type="dxa"/>
            <w:tcBorders>
              <w:top w:val="nil"/>
              <w:left w:val="nil"/>
              <w:bottom w:val="nil"/>
              <w:right w:val="nil"/>
            </w:tcBorders>
          </w:tcPr>
          <w:p w14:paraId="4862F341"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Nee</w:t>
            </w:r>
          </w:p>
        </w:tc>
      </w:tr>
      <w:tr w:rsidR="00CF1953" w:rsidRPr="00CF1953" w14:paraId="3F71CF71" w14:textId="77777777">
        <w:trPr>
          <w:trHeight w:val="230"/>
        </w:trPr>
        <w:tc>
          <w:tcPr>
            <w:tcW w:w="3780" w:type="dxa"/>
            <w:tcBorders>
              <w:top w:val="nil"/>
              <w:left w:val="nil"/>
              <w:bottom w:val="nil"/>
              <w:right w:val="nil"/>
            </w:tcBorders>
          </w:tcPr>
          <w:p w14:paraId="7ACF7116" w14:textId="77777777"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33265A3"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14:paraId="409CAE45" w14:textId="77777777">
        <w:trPr>
          <w:trHeight w:val="230"/>
        </w:trPr>
        <w:tc>
          <w:tcPr>
            <w:tcW w:w="3780" w:type="dxa"/>
            <w:tcBorders>
              <w:top w:val="nil"/>
              <w:left w:val="nil"/>
              <w:bottom w:val="nil"/>
              <w:right w:val="nil"/>
            </w:tcBorders>
          </w:tcPr>
          <w:p w14:paraId="0C3008DC"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29D08C22"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14:paraId="5BB9142D" w14:textId="77777777">
        <w:trPr>
          <w:trHeight w:val="230"/>
        </w:trPr>
        <w:tc>
          <w:tcPr>
            <w:tcW w:w="3780" w:type="dxa"/>
            <w:tcBorders>
              <w:top w:val="nil"/>
              <w:left w:val="nil"/>
              <w:bottom w:val="nil"/>
              <w:right w:val="nil"/>
            </w:tcBorders>
          </w:tcPr>
          <w:p w14:paraId="55D67690" w14:textId="77777777"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F8F68ED"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14:paraId="3D98393C" w14:textId="77777777">
        <w:trPr>
          <w:trHeight w:val="230"/>
        </w:trPr>
        <w:tc>
          <w:tcPr>
            <w:tcW w:w="3780" w:type="dxa"/>
            <w:tcBorders>
              <w:top w:val="nil"/>
              <w:left w:val="nil"/>
              <w:bottom w:val="nil"/>
              <w:right w:val="nil"/>
            </w:tcBorders>
          </w:tcPr>
          <w:p w14:paraId="6647F882"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72157E39"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Nee</w:t>
            </w:r>
          </w:p>
        </w:tc>
      </w:tr>
      <w:tr w:rsidR="00CF1953" w:rsidRPr="00CF1953" w14:paraId="017B41F9" w14:textId="77777777">
        <w:trPr>
          <w:trHeight w:val="230"/>
        </w:trPr>
        <w:tc>
          <w:tcPr>
            <w:tcW w:w="3780" w:type="dxa"/>
            <w:tcBorders>
              <w:top w:val="nil"/>
              <w:left w:val="nil"/>
              <w:bottom w:val="nil"/>
              <w:right w:val="nil"/>
            </w:tcBorders>
          </w:tcPr>
          <w:p w14:paraId="13D87543" w14:textId="77777777"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217433C"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14:paraId="6F8CC686" w14:textId="77777777">
        <w:trPr>
          <w:trHeight w:val="411"/>
        </w:trPr>
        <w:tc>
          <w:tcPr>
            <w:tcW w:w="3780" w:type="dxa"/>
            <w:tcBorders>
              <w:top w:val="nil"/>
              <w:left w:val="nil"/>
              <w:bottom w:val="nil"/>
              <w:right w:val="nil"/>
            </w:tcBorders>
          </w:tcPr>
          <w:p w14:paraId="709E9398"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0E911985"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Nee</w:t>
            </w:r>
          </w:p>
        </w:tc>
      </w:tr>
      <w:tr w:rsidR="00CF1953" w:rsidRPr="00CF1953" w14:paraId="54A63025" w14:textId="77777777">
        <w:trPr>
          <w:trHeight w:val="245"/>
        </w:trPr>
        <w:tc>
          <w:tcPr>
            <w:tcW w:w="3780" w:type="dxa"/>
            <w:tcBorders>
              <w:top w:val="nil"/>
              <w:left w:val="nil"/>
              <w:bottom w:val="nil"/>
              <w:right w:val="nil"/>
            </w:tcBorders>
          </w:tcPr>
          <w:p w14:paraId="06A90043" w14:textId="77777777"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C7BCE4D"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14:paraId="17927282" w14:textId="77777777">
        <w:trPr>
          <w:trHeight w:val="230"/>
        </w:trPr>
        <w:tc>
          <w:tcPr>
            <w:tcW w:w="3780" w:type="dxa"/>
            <w:tcBorders>
              <w:top w:val="nil"/>
              <w:left w:val="nil"/>
              <w:bottom w:val="nil"/>
              <w:right w:val="nil"/>
            </w:tcBorders>
          </w:tcPr>
          <w:p w14:paraId="0691E2EC"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25BB254B" w14:textId="77777777" w:rsidR="00CF1953" w:rsidRPr="00CF1953" w:rsidRDefault="00DA5D9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Att.LowerBound</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0</w:t>
            </w:r>
            <w:r w:rsidRPr="00CF1953">
              <w:rPr>
                <w:rFonts w:ascii="Arial" w:hAnsi="Arial" w:cs="Arial"/>
                <w:sz w:val="20"/>
                <w:szCs w:val="20"/>
                <w:lang w:val="en-AU"/>
              </w:rPr>
              <w:fldChar w:fldCharType="end"/>
            </w:r>
            <w:r w:rsidR="00CF1953" w:rsidRPr="00CF1953">
              <w:rPr>
                <w:rFonts w:ascii="Arial" w:eastAsia="Times New Roman" w:hAnsi="Arial" w:cs="Arial"/>
                <w:color w:val="000000"/>
                <w:sz w:val="20"/>
                <w:szCs w:val="20"/>
              </w:rPr>
              <w:t xml:space="preserve"> - </w:t>
            </w:r>
            <w:r w:rsidRPr="00CF1953">
              <w:rPr>
                <w:rFonts w:ascii="Arial" w:eastAsia="Times New Roman" w:hAnsi="Arial" w:cs="Arial"/>
                <w:color w:val="000000"/>
                <w:sz w:val="20"/>
                <w:szCs w:val="20"/>
              </w:rPr>
              <w:fldChar w:fldCharType="begin" w:fldLock="1"/>
            </w:r>
            <w:r w:rsidR="00CF1953" w:rsidRPr="00CF1953">
              <w:rPr>
                <w:rFonts w:ascii="Arial" w:eastAsia="Times New Roman" w:hAnsi="Arial" w:cs="Arial"/>
                <w:color w:val="000000"/>
                <w:sz w:val="20"/>
                <w:szCs w:val="20"/>
              </w:rPr>
              <w:instrText>MERGEFIELD Att.UpperBound</w:instrText>
            </w:r>
            <w:r w:rsidRPr="00CF1953">
              <w:rPr>
                <w:rFonts w:ascii="Arial" w:eastAsia="Times New Roman" w:hAnsi="Arial" w:cs="Arial"/>
                <w:color w:val="000000"/>
                <w:sz w:val="20"/>
                <w:szCs w:val="20"/>
              </w:rPr>
              <w:fldChar w:fldCharType="separate"/>
            </w:r>
            <w:r w:rsidR="00CF1953" w:rsidRPr="00CF1953">
              <w:rPr>
                <w:rFonts w:ascii="Arial" w:eastAsia="Times New Roman" w:hAnsi="Arial" w:cs="Arial"/>
                <w:color w:val="000000"/>
                <w:sz w:val="20"/>
                <w:szCs w:val="20"/>
              </w:rPr>
              <w:t>1</w:t>
            </w:r>
            <w:r w:rsidRPr="00CF1953">
              <w:rPr>
                <w:rFonts w:ascii="Arial" w:eastAsia="Times New Roman" w:hAnsi="Arial" w:cs="Arial"/>
                <w:color w:val="000000"/>
                <w:sz w:val="20"/>
                <w:szCs w:val="20"/>
              </w:rPr>
              <w:fldChar w:fldCharType="end"/>
            </w:r>
          </w:p>
        </w:tc>
      </w:tr>
      <w:tr w:rsidR="00CF1953" w:rsidRPr="00CF1953" w14:paraId="42A2D9A2" w14:textId="77777777">
        <w:trPr>
          <w:trHeight w:val="230"/>
        </w:trPr>
        <w:tc>
          <w:tcPr>
            <w:tcW w:w="3780" w:type="dxa"/>
            <w:tcBorders>
              <w:top w:val="nil"/>
              <w:left w:val="nil"/>
              <w:bottom w:val="nil"/>
              <w:right w:val="nil"/>
            </w:tcBorders>
          </w:tcPr>
          <w:p w14:paraId="683FAAE8" w14:textId="77777777"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D8C83A2"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14:paraId="4BCA060F" w14:textId="77777777">
        <w:trPr>
          <w:trHeight w:val="230"/>
        </w:trPr>
        <w:tc>
          <w:tcPr>
            <w:tcW w:w="3780" w:type="dxa"/>
            <w:tcBorders>
              <w:top w:val="nil"/>
              <w:left w:val="nil"/>
              <w:bottom w:val="nil"/>
              <w:right w:val="nil"/>
            </w:tcBorders>
          </w:tcPr>
          <w:p w14:paraId="7C83F862"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6DDCD450"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Gemeentelijk kerngegeven</w:t>
            </w:r>
          </w:p>
        </w:tc>
      </w:tr>
      <w:tr w:rsidR="00CF1953" w:rsidRPr="00CF1953" w14:paraId="1E82D8CC" w14:textId="77777777">
        <w:trPr>
          <w:trHeight w:val="230"/>
        </w:trPr>
        <w:tc>
          <w:tcPr>
            <w:tcW w:w="3780" w:type="dxa"/>
            <w:tcBorders>
              <w:top w:val="nil"/>
              <w:left w:val="nil"/>
              <w:bottom w:val="nil"/>
              <w:right w:val="nil"/>
            </w:tcBorders>
          </w:tcPr>
          <w:p w14:paraId="2057572D" w14:textId="77777777"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1B81823" w14:textId="77777777"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AE6939" w14:paraId="197EB4AE" w14:textId="77777777">
        <w:trPr>
          <w:trHeight w:val="230"/>
        </w:trPr>
        <w:tc>
          <w:tcPr>
            <w:tcW w:w="3780" w:type="dxa"/>
            <w:tcBorders>
              <w:top w:val="nil"/>
              <w:left w:val="nil"/>
              <w:bottom w:val="nil"/>
              <w:right w:val="nil"/>
            </w:tcBorders>
          </w:tcPr>
          <w:p w14:paraId="1CC3DB09" w14:textId="77777777"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r w:rsidRPr="00CF1953">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14:paraId="20B6A257" w14:textId="77777777" w:rsidR="00CF1953" w:rsidRPr="00DD0F4F" w:rsidRDefault="00CF1953" w:rsidP="00CF1953">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Alleen de namen van bestuursorganen mogen gebruikt worden die voor de desbetrreffende organisatie van toepassing zijn. Voor een gemeente zijn dit 'Burgemeester', 'Gemeenteraad' en 'College van B&amp;W'. Indien het, bij mandatering, een bestuursorgaan van een andere organisatie betreft dan de organisatie die verantwoordelijk is voor de behandeling van de zaak, dan moet tevens de naam van die andere organisatie vermeld worden (bijvoorbeeld "Burgemeester gemeente Lent").</w:t>
            </w:r>
          </w:p>
        </w:tc>
      </w:tr>
    </w:tbl>
    <w:p w14:paraId="2CE63F38" w14:textId="673D43AA" w:rsidR="00CF1953" w:rsidRDefault="00CF1953" w:rsidP="00CF1953">
      <w:pPr>
        <w:rPr>
          <w:lang w:val="nl-NL"/>
        </w:rPr>
      </w:pPr>
    </w:p>
    <w:p w14:paraId="4D7D4D91" w14:textId="580EAB91" w:rsidR="00073CA5" w:rsidRDefault="00073CA5" w:rsidP="00073CA5">
      <w:pPr>
        <w:pStyle w:val="Kop3"/>
        <w:rPr>
          <w:ins w:id="588" w:author="Arjan Kloosterboer" w:date="2017-09-22T04:10:00Z"/>
        </w:rPr>
      </w:pPr>
      <w:bookmarkStart w:id="589" w:name="_Toc493816562"/>
      <w:ins w:id="590" w:author="Arjan Kloosterboer" w:date="2017-09-22T04:10:00Z">
        <w:r>
          <w:t>BESLUIT als specialisatie van OBJECT</w:t>
        </w:r>
        <w:bookmarkEnd w:id="589"/>
      </w:ins>
    </w:p>
    <w:p w14:paraId="3459CF3D" w14:textId="0EFE2D27" w:rsidR="00073CA5" w:rsidRPr="00DD0F4F" w:rsidRDefault="00073CA5" w:rsidP="00CF1953">
      <w:pPr>
        <w:rPr>
          <w:ins w:id="591" w:author="Arjan Kloosterboer" w:date="2017-09-22T04:10:00Z"/>
          <w:lang w:val="nl-NL"/>
        </w:rPr>
      </w:pPr>
      <w:ins w:id="592" w:author="Arjan Kloosterboer" w:date="2017-09-22T04:10:00Z">
        <w:r>
          <w:rPr>
            <w:lang w:val="nl-NL"/>
          </w:rPr>
          <w:t>Eén van de special</w:t>
        </w:r>
        <w:r w:rsidR="00E74FCE">
          <w:rPr>
            <w:lang w:val="nl-NL"/>
          </w:rPr>
          <w:t>i</w:t>
        </w:r>
        <w:r>
          <w:rPr>
            <w:lang w:val="nl-NL"/>
          </w:rPr>
          <w:t xml:space="preserve">saties van OBJECT was BESLUIT. Deze had geen relatie met het objecttype BESLUIT waarover dit hoofdstuk gaat. Dit is in deze versie aangepast, zie paragraaf </w:t>
        </w:r>
        <w:r>
          <w:rPr>
            <w:lang w:val="nl-NL"/>
          </w:rPr>
          <w:fldChar w:fldCharType="begin"/>
        </w:r>
        <w:r>
          <w:rPr>
            <w:lang w:val="nl-NL"/>
          </w:rPr>
          <w:instrText xml:space="preserve"> REF _Ref477362184 \r \h </w:instrText>
        </w:r>
        <w:r>
          <w:rPr>
            <w:lang w:val="nl-NL"/>
          </w:rPr>
        </w:r>
        <w:r>
          <w:rPr>
            <w:lang w:val="nl-NL"/>
          </w:rPr>
          <w:fldChar w:fldCharType="separate"/>
        </w:r>
        <w:r w:rsidR="001D4541">
          <w:rPr>
            <w:lang w:val="nl-NL"/>
          </w:rPr>
          <w:t>2.9</w:t>
        </w:r>
        <w:r>
          <w:rPr>
            <w:lang w:val="nl-NL"/>
          </w:rPr>
          <w:fldChar w:fldCharType="end"/>
        </w:r>
        <w:r>
          <w:rPr>
            <w:lang w:val="nl-NL"/>
          </w:rPr>
          <w:t xml:space="preserve">. Eerste gevolg is het toevoegen van de </w:t>
        </w:r>
        <w:r w:rsidR="00E74FCE">
          <w:rPr>
            <w:lang w:val="nl-NL"/>
          </w:rPr>
          <w:t xml:space="preserve">optionele </w:t>
        </w:r>
        <w:r>
          <w:rPr>
            <w:lang w:val="nl-NL"/>
          </w:rPr>
          <w:t xml:space="preserve">relatie ‘BESLUIT (ALS OBJECT) is BESLUIT’. Tweede gevolg is de populatie van BESLUIT: </w:t>
        </w:r>
        <w:r w:rsidR="00E74FCE">
          <w:rPr>
            <w:lang w:val="nl-NL"/>
          </w:rPr>
          <w:t xml:space="preserve">dit zijn niet alleen besluiten die door de zaakbehandelende organisatie zijn genomen maar ook besluiten waar zaken van deze organisatie op betrekking hebben (besluiten van andere zaakbehandelende organisaties). Aangezien de tweede groep besluiten niet in een zaak (van de zaakbehandelende organisatie) zijn ontstaan, hebben deze geen relatie met ZAAK. Derde gevolg is dan ook dat de relatie ‘BESLUIT is uitkomst van ZAAK’ optioneel is geworden. Daarvoor geldt wel een regel geldt: minimaal moet één van de relaties ‘BESLUIT is uitkomst van ZAAK’ en ‘BESLUIT (ALS OBJECT) is BESLUIT’ gelegd zijn. Een besluit is immers een uitkomst van een zaak (van de zaakbehandelende organisatie) en eventueel het onderwerp van een andere zaak </w:t>
        </w:r>
        <w:r w:rsidR="00E53B32">
          <w:rPr>
            <w:lang w:val="nl-NL"/>
          </w:rPr>
          <w:t xml:space="preserve">(van die zaakbehandelende organisatie) </w:t>
        </w:r>
        <w:r w:rsidR="00E74FCE">
          <w:rPr>
            <w:lang w:val="nl-NL"/>
          </w:rPr>
          <w:t xml:space="preserve">of is </w:t>
        </w:r>
        <w:r w:rsidR="00E53B32">
          <w:rPr>
            <w:lang w:val="nl-NL"/>
          </w:rPr>
          <w:t xml:space="preserve">genomen door een andere organisatie en is het onderwerp van een zaak (van die zaakbehandelende organisatie). </w:t>
        </w:r>
        <w:r w:rsidR="00E74FCE">
          <w:rPr>
            <w:lang w:val="nl-NL"/>
          </w:rPr>
          <w:t xml:space="preserve"> </w:t>
        </w:r>
        <w:r>
          <w:rPr>
            <w:lang w:val="nl-NL"/>
          </w:rPr>
          <w:t xml:space="preserve"> </w:t>
        </w:r>
      </w:ins>
    </w:p>
    <w:p w14:paraId="1814102D" w14:textId="77777777" w:rsidR="003616C8" w:rsidRPr="00073CA5" w:rsidRDefault="003616C8" w:rsidP="003616C8">
      <w:pPr>
        <w:pStyle w:val="Kop2"/>
        <w:rPr>
          <w:lang w:val="nl-NL"/>
        </w:rPr>
      </w:pPr>
      <w:bookmarkStart w:id="593" w:name="_Toc493816563"/>
      <w:bookmarkStart w:id="594" w:name="_Toc493816680"/>
      <w:r w:rsidRPr="00073CA5">
        <w:rPr>
          <w:lang w:val="nl-NL"/>
        </w:rPr>
        <w:t>BESLUITTYPE</w:t>
      </w:r>
      <w:bookmarkEnd w:id="593"/>
      <w:bookmarkEnd w:id="594"/>
      <w:r w:rsidRPr="00073CA5">
        <w:rPr>
          <w:lang w:val="nl-NL"/>
        </w:rPr>
        <w:t xml:space="preserve"> </w:t>
      </w:r>
    </w:p>
    <w:p w14:paraId="54BD571A" w14:textId="77777777" w:rsidR="00F1119A" w:rsidRPr="00DD0F4F" w:rsidRDefault="00F1119A" w:rsidP="00F1119A">
      <w:pPr>
        <w:rPr>
          <w:lang w:val="nl-NL"/>
        </w:rPr>
      </w:pPr>
      <w:r w:rsidRPr="00DD0F4F">
        <w:rPr>
          <w:lang w:val="nl-NL"/>
        </w:rPr>
        <w:t xml:space="preserve">De unieke aanduiding van een BESLUITTYPE wordt nu gevormd door de Besluittype-omschrijving.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besluittypen. </w:t>
      </w:r>
    </w:p>
    <w:p w14:paraId="7EC36898" w14:textId="77777777" w:rsidR="00F1119A" w:rsidRPr="00DD0F4F" w:rsidRDefault="00F1119A" w:rsidP="00F1119A">
      <w:pPr>
        <w:rPr>
          <w:lang w:val="nl-NL"/>
        </w:rPr>
      </w:pPr>
      <w:r w:rsidRPr="00DD0F4F">
        <w:rPr>
          <w:lang w:val="nl-NL"/>
        </w:rPr>
        <w:t xml:space="preserve">In de ZTC 2.0 wordt de unieke aanduiding van een BESLUITTYPE gevormd door de unieke aanduiding van de CATALOGUS waartoe het BESLUITTYPE behoort in combinatie met de Besluittype-omschrijving. De unieke aanduiding van CATALOGUS is opgebouwd uit Domein (een afkorting </w:t>
      </w:r>
      <w:r w:rsidRPr="00DD0F4F">
        <w:rPr>
          <w:lang w:val="nl-NL"/>
        </w:rPr>
        <w:lastRenderedPageBreak/>
        <w:t>waarmee wordt aangegeven voor welk domein in de CATALOGUS BESLUITTYPEn zijn uitgewerkt) en RSIN (het door een kamer toegekend uniek nummer voor de INGESCHREVEN NIET-NATUURLIJK PERSOON die de eigenaar is van de CATALOGUS).</w:t>
      </w:r>
    </w:p>
    <w:p w14:paraId="29907B7E" w14:textId="77777777" w:rsidR="00F1119A" w:rsidRPr="00DD0F4F" w:rsidRDefault="00F1119A" w:rsidP="00F1119A">
      <w:pPr>
        <w:rPr>
          <w:lang w:val="nl-NL"/>
        </w:rPr>
      </w:pPr>
      <w:r w:rsidRPr="00DD0F4F">
        <w:rPr>
          <w:lang w:val="nl-NL"/>
        </w:rPr>
        <w:t>Aangezien het RGBZ de ZTC volgt modelleren we de unieke aanduiding van BESLUITTYPE conform de ZTC 2.0. Daarmee voorzien we tevens in landelijk unieke aanduidingen van besluittypen.</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F1119A" w:rsidRPr="00F1119A" w14:paraId="5D0B7CAA" w14:textId="77777777" w:rsidTr="008800FC">
        <w:tc>
          <w:tcPr>
            <w:tcW w:w="3600" w:type="dxa"/>
            <w:tcBorders>
              <w:top w:val="nil"/>
              <w:left w:val="nil"/>
              <w:bottom w:val="nil"/>
              <w:right w:val="nil"/>
            </w:tcBorders>
          </w:tcPr>
          <w:p w14:paraId="26DE5662"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14:paraId="3AA4BDA0"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Element.Name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BESLUITTYPE</w:t>
            </w:r>
            <w:r w:rsidRPr="00F1119A">
              <w:rPr>
                <w:rFonts w:ascii="Arial" w:hAnsi="Arial" w:cs="Arial"/>
                <w:sz w:val="20"/>
                <w:szCs w:val="20"/>
                <w:lang w:val="en-AU"/>
              </w:rPr>
              <w:fldChar w:fldCharType="end"/>
            </w:r>
          </w:p>
        </w:tc>
      </w:tr>
      <w:tr w:rsidR="00DD0F4F" w:rsidRPr="00F1119A" w14:paraId="276B639D" w14:textId="77777777" w:rsidTr="008800FC">
        <w:tc>
          <w:tcPr>
            <w:tcW w:w="3600" w:type="dxa"/>
            <w:tcBorders>
              <w:top w:val="nil"/>
              <w:left w:val="nil"/>
              <w:bottom w:val="nil"/>
              <w:right w:val="nil"/>
            </w:tcBorders>
          </w:tcPr>
          <w:p w14:paraId="1CBA61EC" w14:textId="77777777" w:rsidR="00DD0F4F" w:rsidRPr="00F1119A" w:rsidRDefault="00DD0F4F" w:rsidP="00F1119A">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54B5E3F" w14:textId="77777777" w:rsidR="00DD0F4F" w:rsidRPr="00F1119A" w:rsidRDefault="00DD0F4F" w:rsidP="00F1119A">
            <w:pPr>
              <w:autoSpaceDE w:val="0"/>
              <w:autoSpaceDN w:val="0"/>
              <w:adjustRightInd w:val="0"/>
              <w:spacing w:after="0" w:line="240" w:lineRule="auto"/>
              <w:rPr>
                <w:rFonts w:ascii="Arial" w:hAnsi="Arial" w:cs="Arial"/>
                <w:sz w:val="20"/>
                <w:szCs w:val="20"/>
                <w:lang w:val="en-AU"/>
              </w:rPr>
            </w:pPr>
          </w:p>
        </w:tc>
      </w:tr>
      <w:tr w:rsidR="00F1119A" w:rsidRPr="00AE6939" w14:paraId="6B7AEBBF" w14:textId="77777777" w:rsidTr="008800FC">
        <w:tc>
          <w:tcPr>
            <w:tcW w:w="3600" w:type="dxa"/>
            <w:tcBorders>
              <w:top w:val="nil"/>
              <w:left w:val="nil"/>
              <w:bottom w:val="nil"/>
              <w:right w:val="nil"/>
            </w:tcBorders>
          </w:tcPr>
          <w:p w14:paraId="5DD957DF" w14:textId="77777777"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760CFE0B" w14:textId="77777777" w:rsidR="00F1119A" w:rsidRPr="00DD0F4F" w:rsidRDefault="00F1119A" w:rsidP="00F1119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betreft de indeling of groepering van besluiten naar hun aard, zoals bouwvergunning, ontheffing geluidhinder en monumentensubsidie</w:t>
            </w:r>
          </w:p>
        </w:tc>
      </w:tr>
      <w:tr w:rsidR="00DD0F4F" w:rsidRPr="00AE6939" w14:paraId="64A41924" w14:textId="77777777" w:rsidTr="008800FC">
        <w:tc>
          <w:tcPr>
            <w:tcW w:w="3600" w:type="dxa"/>
            <w:tcBorders>
              <w:top w:val="nil"/>
              <w:left w:val="nil"/>
              <w:bottom w:val="nil"/>
              <w:right w:val="nil"/>
            </w:tcBorders>
          </w:tcPr>
          <w:p w14:paraId="65B2F30C" w14:textId="77777777" w:rsidR="00DD0F4F" w:rsidRPr="005E066D" w:rsidRDefault="00DD0F4F" w:rsidP="00F1119A">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1D230C85" w14:textId="77777777" w:rsidR="00DD0F4F" w:rsidRPr="00DD0F4F" w:rsidRDefault="00DD0F4F" w:rsidP="00F1119A">
            <w:pPr>
              <w:autoSpaceDE w:val="0"/>
              <w:autoSpaceDN w:val="0"/>
              <w:adjustRightInd w:val="0"/>
              <w:spacing w:after="0" w:line="240" w:lineRule="auto"/>
              <w:rPr>
                <w:rFonts w:ascii="Arial" w:eastAsia="Times New Roman" w:hAnsi="Arial" w:cs="Arial"/>
                <w:color w:val="000000"/>
                <w:sz w:val="20"/>
                <w:szCs w:val="20"/>
                <w:lang w:val="nl-NL"/>
              </w:rPr>
            </w:pPr>
          </w:p>
        </w:tc>
      </w:tr>
      <w:tr w:rsidR="00F1119A" w:rsidRPr="00F1119A" w14:paraId="3C5942A9" w14:textId="77777777" w:rsidTr="008800FC">
        <w:tc>
          <w:tcPr>
            <w:tcW w:w="3600" w:type="dxa"/>
            <w:tcBorders>
              <w:top w:val="nil"/>
              <w:left w:val="nil"/>
              <w:bottom w:val="nil"/>
              <w:right w:val="nil"/>
            </w:tcBorders>
          </w:tcPr>
          <w:p w14:paraId="06655738"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595" w:name="BKM_18CE1A33_7D01_46ea_9F26_FEC7CBE79CFE"/>
            <w:bookmarkEnd w:id="595"/>
            <w:r w:rsidRPr="00F1119A">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78CFAA59"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Code</w:t>
            </w:r>
          </w:p>
        </w:tc>
        <w:tc>
          <w:tcPr>
            <w:tcW w:w="3330" w:type="dxa"/>
            <w:tcBorders>
              <w:top w:val="nil"/>
              <w:left w:val="nil"/>
              <w:bottom w:val="nil"/>
              <w:right w:val="nil"/>
            </w:tcBorders>
          </w:tcPr>
          <w:p w14:paraId="51C72293"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5F86402F"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Herkomst</w:t>
            </w:r>
          </w:p>
        </w:tc>
      </w:tr>
      <w:tr w:rsidR="00F1119A" w:rsidRPr="00F1119A" w14:paraId="7AA0BB7E" w14:textId="77777777" w:rsidTr="008800FC">
        <w:tc>
          <w:tcPr>
            <w:tcW w:w="3600" w:type="dxa"/>
            <w:tcBorders>
              <w:top w:val="nil"/>
              <w:left w:val="nil"/>
              <w:bottom w:val="nil"/>
              <w:right w:val="nil"/>
            </w:tcBorders>
          </w:tcPr>
          <w:p w14:paraId="475F2356"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27DB8132"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color w:val="000000"/>
                <w:sz w:val="20"/>
                <w:szCs w:val="20"/>
              </w:rPr>
              <w:t>0002</w:t>
            </w:r>
          </w:p>
        </w:tc>
        <w:tc>
          <w:tcPr>
            <w:tcW w:w="3330" w:type="dxa"/>
            <w:tcBorders>
              <w:top w:val="nil"/>
              <w:left w:val="nil"/>
              <w:bottom w:val="nil"/>
              <w:right w:val="nil"/>
            </w:tcBorders>
          </w:tcPr>
          <w:p w14:paraId="2AF824AC"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Besluittype-omschrijving</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0CA3953B" w14:textId="08D8DBA1"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8800FC" w:rsidRPr="00F1119A" w14:paraId="40D9ACF4" w14:textId="77777777" w:rsidTr="008800FC">
        <w:tc>
          <w:tcPr>
            <w:tcW w:w="3600" w:type="dxa"/>
            <w:tcBorders>
              <w:top w:val="nil"/>
              <w:left w:val="nil"/>
              <w:bottom w:val="nil"/>
              <w:right w:val="nil"/>
            </w:tcBorders>
          </w:tcPr>
          <w:p w14:paraId="0345C06C" w14:textId="77777777"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25F3953A" w14:textId="77777777"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CB08913" w14:textId="77777777" w:rsidR="008800FC" w:rsidRPr="00F1119A" w:rsidRDefault="008800FC" w:rsidP="00F1119A">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Domein</w:t>
            </w:r>
          </w:p>
        </w:tc>
        <w:tc>
          <w:tcPr>
            <w:tcW w:w="1350" w:type="dxa"/>
            <w:tcBorders>
              <w:top w:val="nil"/>
              <w:left w:val="nil"/>
              <w:bottom w:val="nil"/>
              <w:right w:val="nil"/>
            </w:tcBorders>
          </w:tcPr>
          <w:p w14:paraId="6B874E74" w14:textId="77777777"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8800FC" w:rsidRPr="00F1119A" w14:paraId="54922FD8" w14:textId="77777777" w:rsidTr="008800FC">
        <w:tc>
          <w:tcPr>
            <w:tcW w:w="3600" w:type="dxa"/>
            <w:tcBorders>
              <w:top w:val="nil"/>
              <w:left w:val="nil"/>
              <w:bottom w:val="nil"/>
              <w:right w:val="nil"/>
            </w:tcBorders>
          </w:tcPr>
          <w:p w14:paraId="79CCED5F" w14:textId="77777777"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5BB4275" w14:textId="77777777"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BF1608A" w14:textId="77777777" w:rsidR="008800FC" w:rsidRPr="00F1119A" w:rsidRDefault="008800FC" w:rsidP="00F1119A">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RSIN</w:t>
            </w:r>
          </w:p>
        </w:tc>
        <w:tc>
          <w:tcPr>
            <w:tcW w:w="1350" w:type="dxa"/>
            <w:tcBorders>
              <w:top w:val="nil"/>
              <w:left w:val="nil"/>
              <w:bottom w:val="nil"/>
              <w:right w:val="nil"/>
            </w:tcBorders>
          </w:tcPr>
          <w:p w14:paraId="36116666" w14:textId="77777777"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14:paraId="6FA9BC51" w14:textId="77777777" w:rsidTr="008800FC">
        <w:tc>
          <w:tcPr>
            <w:tcW w:w="3600" w:type="dxa"/>
            <w:tcBorders>
              <w:top w:val="nil"/>
              <w:left w:val="nil"/>
              <w:bottom w:val="nil"/>
              <w:right w:val="nil"/>
            </w:tcBorders>
          </w:tcPr>
          <w:p w14:paraId="074254AD"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596" w:name="BKM_8BE8C74F_8889_48b6_836E_38B82048D065"/>
            <w:bookmarkEnd w:id="596"/>
          </w:p>
        </w:tc>
        <w:tc>
          <w:tcPr>
            <w:tcW w:w="1080" w:type="dxa"/>
            <w:tcBorders>
              <w:top w:val="nil"/>
              <w:left w:val="nil"/>
              <w:bottom w:val="nil"/>
              <w:right w:val="nil"/>
            </w:tcBorders>
          </w:tcPr>
          <w:p w14:paraId="16B73735"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DCDB53D"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Besluittype-omschrijving generiek</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27AE957E" w14:textId="026E6B0F"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14:paraId="6A7DE99E" w14:textId="77777777" w:rsidTr="008800FC">
        <w:tc>
          <w:tcPr>
            <w:tcW w:w="3600" w:type="dxa"/>
            <w:tcBorders>
              <w:top w:val="nil"/>
              <w:left w:val="nil"/>
              <w:bottom w:val="nil"/>
              <w:right w:val="nil"/>
            </w:tcBorders>
          </w:tcPr>
          <w:p w14:paraId="5DAA5C72"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597" w:name="BKM_3052E599_A918_4ef0_A1EF_AFD2658F6832"/>
            <w:bookmarkEnd w:id="597"/>
          </w:p>
        </w:tc>
        <w:tc>
          <w:tcPr>
            <w:tcW w:w="1080" w:type="dxa"/>
            <w:tcBorders>
              <w:top w:val="nil"/>
              <w:left w:val="nil"/>
              <w:bottom w:val="nil"/>
              <w:right w:val="nil"/>
            </w:tcBorders>
          </w:tcPr>
          <w:p w14:paraId="6BA96657"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CC80B25"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Besluitcategorie</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016067E2" w14:textId="610DE16F"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14:paraId="13E5B39C" w14:textId="77777777" w:rsidTr="008800FC">
        <w:tc>
          <w:tcPr>
            <w:tcW w:w="3600" w:type="dxa"/>
            <w:tcBorders>
              <w:top w:val="nil"/>
              <w:left w:val="nil"/>
              <w:bottom w:val="nil"/>
              <w:right w:val="nil"/>
            </w:tcBorders>
          </w:tcPr>
          <w:p w14:paraId="7B784C28"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598" w:name="BKM_A98C7780_3783_4ed9_8A28_9B6A1D6DF84D"/>
            <w:bookmarkEnd w:id="598"/>
          </w:p>
        </w:tc>
        <w:tc>
          <w:tcPr>
            <w:tcW w:w="1080" w:type="dxa"/>
            <w:tcBorders>
              <w:top w:val="nil"/>
              <w:left w:val="nil"/>
              <w:bottom w:val="nil"/>
              <w:right w:val="nil"/>
            </w:tcBorders>
          </w:tcPr>
          <w:p w14:paraId="510E8634"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53F537B"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Reactietermijn</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59726050" w14:textId="6C8E4800"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14:paraId="700CD6DD" w14:textId="77777777" w:rsidTr="008800FC">
        <w:tc>
          <w:tcPr>
            <w:tcW w:w="3600" w:type="dxa"/>
            <w:tcBorders>
              <w:top w:val="nil"/>
              <w:left w:val="nil"/>
              <w:bottom w:val="nil"/>
              <w:right w:val="nil"/>
            </w:tcBorders>
          </w:tcPr>
          <w:p w14:paraId="6E281347"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599" w:name="BKM_FE046257_7D23_4298_8E61_A01B8307AE9D"/>
            <w:bookmarkEnd w:id="599"/>
          </w:p>
        </w:tc>
        <w:tc>
          <w:tcPr>
            <w:tcW w:w="1080" w:type="dxa"/>
            <w:tcBorders>
              <w:top w:val="nil"/>
              <w:left w:val="nil"/>
              <w:bottom w:val="nil"/>
              <w:right w:val="nil"/>
            </w:tcBorders>
          </w:tcPr>
          <w:p w14:paraId="1278800F"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3D57D44"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Publicatie-indicatie</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20336DED" w14:textId="296D0F54"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14:paraId="617B5575" w14:textId="77777777" w:rsidTr="008800FC">
        <w:tc>
          <w:tcPr>
            <w:tcW w:w="3600" w:type="dxa"/>
            <w:tcBorders>
              <w:top w:val="nil"/>
              <w:left w:val="nil"/>
              <w:bottom w:val="nil"/>
              <w:right w:val="nil"/>
            </w:tcBorders>
          </w:tcPr>
          <w:p w14:paraId="379BDE36"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600" w:name="BKM_3D9A0DEA_5459_4127_AAA7_FFF44092CE3A"/>
            <w:bookmarkEnd w:id="600"/>
          </w:p>
        </w:tc>
        <w:tc>
          <w:tcPr>
            <w:tcW w:w="1080" w:type="dxa"/>
            <w:tcBorders>
              <w:top w:val="nil"/>
              <w:left w:val="nil"/>
              <w:bottom w:val="nil"/>
              <w:right w:val="nil"/>
            </w:tcBorders>
          </w:tcPr>
          <w:p w14:paraId="71A89641"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B99373E"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Publicatietekst</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6FE93AA2" w14:textId="57F1CF93"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14:paraId="3AEEDAC6" w14:textId="77777777" w:rsidTr="008800FC">
        <w:tc>
          <w:tcPr>
            <w:tcW w:w="3600" w:type="dxa"/>
            <w:tcBorders>
              <w:top w:val="nil"/>
              <w:left w:val="nil"/>
              <w:bottom w:val="nil"/>
              <w:right w:val="nil"/>
            </w:tcBorders>
          </w:tcPr>
          <w:p w14:paraId="538A460A"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601" w:name="BKM_01348FCA_4DD9_413f_A4C1_ECB4170E91C0"/>
            <w:bookmarkEnd w:id="601"/>
          </w:p>
        </w:tc>
        <w:tc>
          <w:tcPr>
            <w:tcW w:w="1080" w:type="dxa"/>
            <w:tcBorders>
              <w:top w:val="nil"/>
              <w:left w:val="nil"/>
              <w:bottom w:val="nil"/>
              <w:right w:val="nil"/>
            </w:tcBorders>
          </w:tcPr>
          <w:p w14:paraId="7AADD3FB"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9AA4907"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Publicatietermijn</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14C093B2" w14:textId="72B50DDF"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14:paraId="4C0FA4B6" w14:textId="77777777" w:rsidTr="008800FC">
        <w:tc>
          <w:tcPr>
            <w:tcW w:w="3600" w:type="dxa"/>
            <w:tcBorders>
              <w:top w:val="nil"/>
              <w:left w:val="nil"/>
              <w:bottom w:val="nil"/>
              <w:right w:val="nil"/>
            </w:tcBorders>
          </w:tcPr>
          <w:p w14:paraId="784B9FDD"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602" w:name="BKM_E1C976E9_C157_4484_ADB6_0E2F8EE1D69E"/>
            <w:bookmarkEnd w:id="602"/>
          </w:p>
        </w:tc>
        <w:tc>
          <w:tcPr>
            <w:tcW w:w="1080" w:type="dxa"/>
            <w:tcBorders>
              <w:top w:val="nil"/>
              <w:left w:val="nil"/>
              <w:bottom w:val="nil"/>
              <w:right w:val="nil"/>
            </w:tcBorders>
          </w:tcPr>
          <w:p w14:paraId="0840DB7F"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B315481"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Datum begin geldigheid besluittype</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6E83A9A2" w14:textId="26E20B31"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14:paraId="1937C082" w14:textId="77777777" w:rsidTr="008800FC">
        <w:tc>
          <w:tcPr>
            <w:tcW w:w="3600" w:type="dxa"/>
            <w:tcBorders>
              <w:top w:val="nil"/>
              <w:left w:val="nil"/>
              <w:bottom w:val="nil"/>
              <w:right w:val="nil"/>
            </w:tcBorders>
          </w:tcPr>
          <w:p w14:paraId="0F2EB383"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603" w:name="BKM_088F2EB4_1FD5_4bf5_9BAE_0D095E28452E"/>
            <w:bookmarkEnd w:id="603"/>
          </w:p>
        </w:tc>
        <w:tc>
          <w:tcPr>
            <w:tcW w:w="1080" w:type="dxa"/>
            <w:tcBorders>
              <w:top w:val="nil"/>
              <w:left w:val="nil"/>
              <w:bottom w:val="nil"/>
              <w:right w:val="nil"/>
            </w:tcBorders>
          </w:tcPr>
          <w:p w14:paraId="0DA95075"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3803DE5"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Datum einde geldigheid besluittype</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59D3462B" w14:textId="48D40EEC"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bl>
    <w:p w14:paraId="0AE0E963" w14:textId="77777777" w:rsidR="00DD0F4F" w:rsidRDefault="002B0B06" w:rsidP="00CF1953">
      <w:pPr>
        <w:rPr>
          <w:lang w:val="nl-NL"/>
        </w:rPr>
      </w:pPr>
      <w:r>
        <w:rPr>
          <w:lang w:val="nl-NL"/>
        </w:rPr>
        <w:br/>
      </w:r>
      <w:r w:rsidR="00415031">
        <w:rPr>
          <w:lang w:val="nl-NL"/>
        </w:rPr>
        <w:t xml:space="preserve">Zie </w:t>
      </w:r>
      <w:r>
        <w:rPr>
          <w:lang w:val="nl-NL"/>
        </w:rPr>
        <w:t>het</w:t>
      </w:r>
      <w:r w:rsidR="00415031">
        <w:rPr>
          <w:lang w:val="nl-NL"/>
        </w:rPr>
        <w:t xml:space="preserve"> </w:t>
      </w:r>
      <w:r>
        <w:rPr>
          <w:lang w:val="nl-NL"/>
        </w:rPr>
        <w:t>Im</w:t>
      </w:r>
      <w:r w:rsidR="00415031">
        <w:rPr>
          <w:lang w:val="nl-NL"/>
        </w:rPr>
        <w:t xml:space="preserve">ZTC </w:t>
      </w:r>
      <w:r>
        <w:rPr>
          <w:lang w:val="nl-NL"/>
        </w:rPr>
        <w:t xml:space="preserve">2.1 </w:t>
      </w:r>
      <w:r w:rsidR="00415031">
        <w:rPr>
          <w:lang w:val="nl-NL"/>
        </w:rPr>
        <w:t>voor beschrijving van het object en de attributen.</w:t>
      </w:r>
    </w:p>
    <w:p w14:paraId="71662A3E" w14:textId="77777777" w:rsidR="002B0B06" w:rsidRPr="002B0B06" w:rsidRDefault="005561F3" w:rsidP="002B0B06">
      <w:pPr>
        <w:pStyle w:val="Kop3"/>
      </w:pPr>
      <w:r>
        <w:fldChar w:fldCharType="begin" w:fldLock="1"/>
      </w:r>
      <w:r>
        <w:instrText>MERGEFIELD Att.Name</w:instrText>
      </w:r>
      <w:r>
        <w:fldChar w:fldCharType="separate"/>
      </w:r>
      <w:bookmarkStart w:id="604" w:name="_Toc493816564"/>
      <w:bookmarkStart w:id="605" w:name="_Toc493816681"/>
      <w:r w:rsidR="002B0B06" w:rsidRPr="002B0B06">
        <w:t>Besluittype-omschrijving</w:t>
      </w:r>
      <w:bookmarkEnd w:id="604"/>
      <w:bookmarkEnd w:id="605"/>
      <w:r>
        <w:fldChar w:fldCharType="end"/>
      </w:r>
    </w:p>
    <w:p w14:paraId="776F7DF6" w14:textId="77777777" w:rsidR="002B0B06" w:rsidRDefault="002B0B06" w:rsidP="00CF1953">
      <w:pPr>
        <w:rPr>
          <w:lang w:val="nl-NL"/>
        </w:rPr>
      </w:pPr>
      <w:r>
        <w:rPr>
          <w:lang w:val="nl-NL"/>
        </w:rPr>
        <w:t>Deze attribuutsoort maakt deel uit van de unieke aanduiding van het objecttype en dient verplicht van een waarde voorzien te zijn. De kardinaliteit is dienovereenkomstig gewijzigd.</w:t>
      </w:r>
    </w:p>
    <w:p w14:paraId="0B4046DF" w14:textId="77777777" w:rsidR="002B0B06" w:rsidRPr="002B0B06" w:rsidRDefault="00DA5D93" w:rsidP="002B0B06">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953">
        <w:rPr>
          <w:rFonts w:ascii="Arial" w:hAnsi="Arial" w:cs="Arial"/>
          <w:sz w:val="20"/>
          <w:szCs w:val="20"/>
          <w:lang w:val="en-AU"/>
        </w:rPr>
        <w:fldChar w:fldCharType="begin" w:fldLock="1"/>
      </w:r>
      <w:r w:rsidR="002B0B06" w:rsidRPr="00CF1953">
        <w:rPr>
          <w:rFonts w:ascii="Arial" w:hAnsi="Arial" w:cs="Arial"/>
          <w:sz w:val="20"/>
          <w:szCs w:val="20"/>
          <w:lang w:val="en-AU"/>
        </w:rPr>
        <w:instrText xml:space="preserve">MERGEFIELD </w:instrText>
      </w:r>
      <w:r w:rsidR="002B0B06" w:rsidRPr="00CF1953">
        <w:rPr>
          <w:rFonts w:ascii="Arial" w:eastAsia="Times New Roman" w:hAnsi="Arial" w:cs="Arial"/>
          <w:b/>
          <w:bCs/>
          <w:color w:val="004080"/>
          <w:sz w:val="24"/>
          <w:szCs w:val="24"/>
        </w:rPr>
        <w:instrText>Att.Stereotype</w:instrText>
      </w:r>
      <w:r w:rsidRPr="00CF1953">
        <w:rPr>
          <w:rFonts w:ascii="Arial" w:hAnsi="Arial" w:cs="Arial"/>
          <w:sz w:val="20"/>
          <w:szCs w:val="20"/>
          <w:lang w:val="en-AU"/>
        </w:rPr>
        <w:fldChar w:fldCharType="separate"/>
      </w:r>
      <w:r w:rsidR="002B0B06" w:rsidRPr="00CF1953">
        <w:rPr>
          <w:rFonts w:ascii="Arial" w:eastAsia="Times New Roman" w:hAnsi="Arial" w:cs="Arial"/>
          <w:b/>
          <w:bCs/>
          <w:color w:val="004080"/>
          <w:sz w:val="24"/>
          <w:szCs w:val="24"/>
        </w:rPr>
        <w:t>«Attribuutsoort»</w:t>
      </w:r>
      <w:r w:rsidRPr="00CF1953">
        <w:rPr>
          <w:rFonts w:ascii="Arial" w:hAnsi="Arial" w:cs="Arial"/>
          <w:sz w:val="20"/>
          <w:szCs w:val="20"/>
          <w:lang w:val="en-AU"/>
        </w:rPr>
        <w:fldChar w:fldCharType="end"/>
      </w:r>
      <w:r w:rsidR="002B0B06" w:rsidRPr="00CF1953">
        <w:rPr>
          <w:rFonts w:ascii="Arial" w:eastAsia="Times New Roman" w:hAnsi="Arial" w:cs="Arial"/>
          <w:b/>
          <w:bCs/>
          <w:color w:val="004080"/>
          <w:sz w:val="24"/>
          <w:szCs w:val="24"/>
        </w:rPr>
        <w:t xml:space="preserve"> </w:t>
      </w:r>
      <w:r w:rsidR="002B0B06" w:rsidRPr="002B0B06">
        <w:rPr>
          <w:rFonts w:ascii="Arial" w:eastAsia="Times New Roman" w:hAnsi="Arial" w:cs="Arial"/>
          <w:b/>
          <w:bCs/>
          <w:color w:val="004080"/>
          <w:sz w:val="24"/>
          <w:szCs w:val="24"/>
        </w:rPr>
        <w:t>Besluittype-omschrijving</w:t>
      </w:r>
    </w:p>
    <w:tbl>
      <w:tblPr>
        <w:tblW w:w="0" w:type="auto"/>
        <w:tblLayout w:type="fixed"/>
        <w:tblCellMar>
          <w:top w:w="113" w:type="dxa"/>
        </w:tblCellMar>
        <w:tblLook w:val="0000" w:firstRow="0" w:lastRow="0" w:firstColumn="0" w:lastColumn="0" w:noHBand="0" w:noVBand="0"/>
      </w:tblPr>
      <w:tblGrid>
        <w:gridCol w:w="2808"/>
        <w:gridCol w:w="6120"/>
      </w:tblGrid>
      <w:tr w:rsidR="002B0B06" w14:paraId="435E5727" w14:textId="77777777" w:rsidTr="005A5EDD">
        <w:trPr>
          <w:cantSplit/>
        </w:trPr>
        <w:tc>
          <w:tcPr>
            <w:tcW w:w="2808" w:type="dxa"/>
            <w:shd w:val="clear" w:color="auto" w:fill="auto"/>
          </w:tcPr>
          <w:p w14:paraId="3BEBA045"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Naam attribuutsoort</w:t>
            </w:r>
          </w:p>
        </w:tc>
        <w:tc>
          <w:tcPr>
            <w:tcW w:w="6120" w:type="dxa"/>
            <w:shd w:val="clear" w:color="auto" w:fill="auto"/>
          </w:tcPr>
          <w:p w14:paraId="597046F0"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Besluittype-omschrijving</w:t>
            </w:r>
          </w:p>
        </w:tc>
      </w:tr>
      <w:tr w:rsidR="002B0B06" w14:paraId="3503D007" w14:textId="77777777" w:rsidTr="005A5EDD">
        <w:trPr>
          <w:cantSplit/>
        </w:trPr>
        <w:tc>
          <w:tcPr>
            <w:tcW w:w="2808" w:type="dxa"/>
            <w:shd w:val="clear" w:color="auto" w:fill="auto"/>
          </w:tcPr>
          <w:p w14:paraId="15425793"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Herkomst attribuutsoort</w:t>
            </w:r>
          </w:p>
        </w:tc>
        <w:tc>
          <w:tcPr>
            <w:tcW w:w="6120" w:type="dxa"/>
            <w:shd w:val="clear" w:color="auto" w:fill="auto"/>
          </w:tcPr>
          <w:p w14:paraId="2D26652A"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GFO Zaken 2004</w:t>
            </w:r>
          </w:p>
        </w:tc>
      </w:tr>
      <w:tr w:rsidR="002B0B06" w14:paraId="75F991A9" w14:textId="77777777" w:rsidTr="005A5EDD">
        <w:trPr>
          <w:cantSplit/>
        </w:trPr>
        <w:tc>
          <w:tcPr>
            <w:tcW w:w="2808" w:type="dxa"/>
            <w:shd w:val="clear" w:color="auto" w:fill="auto"/>
          </w:tcPr>
          <w:p w14:paraId="6E50793A"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 xml:space="preserve">Code attribuutsoort </w:t>
            </w:r>
          </w:p>
        </w:tc>
        <w:tc>
          <w:tcPr>
            <w:tcW w:w="6120" w:type="dxa"/>
            <w:shd w:val="clear" w:color="auto" w:fill="auto"/>
          </w:tcPr>
          <w:p w14:paraId="20479A5C"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0002</w:t>
            </w:r>
          </w:p>
        </w:tc>
      </w:tr>
      <w:tr w:rsidR="002B0B06" w14:paraId="2C9933EC" w14:textId="77777777" w:rsidTr="005A5EDD">
        <w:trPr>
          <w:cantSplit/>
        </w:trPr>
        <w:tc>
          <w:tcPr>
            <w:tcW w:w="2808" w:type="dxa"/>
            <w:shd w:val="clear" w:color="auto" w:fill="auto"/>
          </w:tcPr>
          <w:p w14:paraId="02560339"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XML-tag attribuutsoort</w:t>
            </w:r>
          </w:p>
        </w:tc>
        <w:tc>
          <w:tcPr>
            <w:tcW w:w="6120" w:type="dxa"/>
            <w:shd w:val="clear" w:color="auto" w:fill="auto"/>
          </w:tcPr>
          <w:p w14:paraId="38C65AE1"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omschrijving</w:t>
            </w:r>
          </w:p>
        </w:tc>
      </w:tr>
      <w:tr w:rsidR="002B0B06" w:rsidRPr="00AE6939" w14:paraId="2216AF8C" w14:textId="77777777" w:rsidTr="005A5EDD">
        <w:trPr>
          <w:cantSplit/>
        </w:trPr>
        <w:tc>
          <w:tcPr>
            <w:tcW w:w="2808" w:type="dxa"/>
            <w:shd w:val="clear" w:color="auto" w:fill="auto"/>
          </w:tcPr>
          <w:p w14:paraId="0C69A879"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Definitie attribuutsoort</w:t>
            </w:r>
          </w:p>
        </w:tc>
        <w:tc>
          <w:tcPr>
            <w:tcW w:w="6120" w:type="dxa"/>
            <w:shd w:val="clear" w:color="auto" w:fill="auto"/>
          </w:tcPr>
          <w:p w14:paraId="4C70E53A" w14:textId="77777777" w:rsidR="002B0B06" w:rsidRPr="005561F3" w:rsidRDefault="002B0B06" w:rsidP="002B0B06">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Omschrijving van de aard van BESLUITen van het BESLUITTYPE.</w:t>
            </w:r>
          </w:p>
        </w:tc>
      </w:tr>
      <w:tr w:rsidR="002B0B06" w:rsidRPr="00AE6939" w14:paraId="70483DB1" w14:textId="77777777" w:rsidTr="005A5EDD">
        <w:trPr>
          <w:cantSplit/>
        </w:trPr>
        <w:tc>
          <w:tcPr>
            <w:tcW w:w="2808" w:type="dxa"/>
            <w:shd w:val="clear" w:color="auto" w:fill="auto"/>
          </w:tcPr>
          <w:p w14:paraId="5B5960A7"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Herkomst definitie attribuutsoort</w:t>
            </w:r>
          </w:p>
        </w:tc>
        <w:tc>
          <w:tcPr>
            <w:tcW w:w="6120" w:type="dxa"/>
            <w:shd w:val="clear" w:color="auto" w:fill="auto"/>
          </w:tcPr>
          <w:p w14:paraId="0EDDDBDC" w14:textId="77777777" w:rsidR="002B0B06" w:rsidRPr="005561F3" w:rsidRDefault="002B0B06" w:rsidP="002B0B06">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GFO Zaken 2004, aangepast door KING</w:t>
            </w:r>
          </w:p>
        </w:tc>
      </w:tr>
      <w:tr w:rsidR="002B0B06" w14:paraId="706B9841" w14:textId="77777777" w:rsidTr="005A5EDD">
        <w:trPr>
          <w:cantSplit/>
        </w:trPr>
        <w:tc>
          <w:tcPr>
            <w:tcW w:w="2808" w:type="dxa"/>
            <w:shd w:val="clear" w:color="auto" w:fill="auto"/>
          </w:tcPr>
          <w:p w14:paraId="1E73A70A"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Datum opname attribuutsoort</w:t>
            </w:r>
          </w:p>
        </w:tc>
        <w:tc>
          <w:tcPr>
            <w:tcW w:w="6120" w:type="dxa"/>
            <w:shd w:val="clear" w:color="auto" w:fill="auto"/>
          </w:tcPr>
          <w:p w14:paraId="55DBE84C"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1 juni 2008</w:t>
            </w:r>
          </w:p>
        </w:tc>
      </w:tr>
      <w:tr w:rsidR="002B0B06" w:rsidRPr="00AE6939" w14:paraId="48A71A18" w14:textId="77777777" w:rsidTr="005A5EDD">
        <w:trPr>
          <w:cantSplit/>
        </w:trPr>
        <w:tc>
          <w:tcPr>
            <w:tcW w:w="2808" w:type="dxa"/>
            <w:shd w:val="clear" w:color="auto" w:fill="auto"/>
          </w:tcPr>
          <w:p w14:paraId="6ABCDDFC"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Toelichting attribuutsoort</w:t>
            </w:r>
          </w:p>
        </w:tc>
        <w:tc>
          <w:tcPr>
            <w:tcW w:w="6120" w:type="dxa"/>
            <w:shd w:val="clear" w:color="auto" w:fill="auto"/>
          </w:tcPr>
          <w:p w14:paraId="6A9D0DCC" w14:textId="77777777" w:rsidR="002B0B06" w:rsidRPr="005561F3" w:rsidRDefault="002B0B06" w:rsidP="002B0B06">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Het gaat hier om een korte omschrijving van de aard van het besluit, ook wel besluitnaam genoemd. Voorbeelden: Lichte bouwvergunning, Kapvergunning, Ontheffing geluidhinder en Monumentensubsidie.</w:t>
            </w:r>
          </w:p>
          <w:p w14:paraId="2627319D" w14:textId="77777777" w:rsidR="002B0B06" w:rsidRPr="005561F3" w:rsidRDefault="002B0B06" w:rsidP="002B0B06">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Het betreft de attribuutsoort Beschikkingomschrijving in het GFO Zaken 2004.</w:t>
            </w:r>
          </w:p>
        </w:tc>
      </w:tr>
      <w:tr w:rsidR="002B0B06" w:rsidRPr="00AE6939" w14:paraId="0A67C929" w14:textId="77777777" w:rsidTr="005A5EDD">
        <w:trPr>
          <w:cantSplit/>
        </w:trPr>
        <w:tc>
          <w:tcPr>
            <w:tcW w:w="2808" w:type="dxa"/>
            <w:shd w:val="clear" w:color="auto" w:fill="auto"/>
          </w:tcPr>
          <w:p w14:paraId="4DA0DE30"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lastRenderedPageBreak/>
              <w:t>Domein attribuutsoort</w:t>
            </w:r>
          </w:p>
        </w:tc>
        <w:tc>
          <w:tcPr>
            <w:tcW w:w="6120" w:type="dxa"/>
            <w:shd w:val="clear" w:color="auto" w:fill="auto"/>
          </w:tcPr>
          <w:p w14:paraId="2F78BE9D" w14:textId="77777777" w:rsidR="002B0B06" w:rsidRPr="005561F3" w:rsidRDefault="002B0B06" w:rsidP="002B0B06">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Formaat:</w:t>
            </w:r>
            <w:r w:rsidRPr="005561F3">
              <w:rPr>
                <w:rFonts w:ascii="Arial" w:eastAsia="Times New Roman" w:hAnsi="Arial" w:cs="Arial"/>
                <w:color w:val="000000"/>
                <w:sz w:val="20"/>
                <w:szCs w:val="20"/>
                <w:lang w:val="nl-NL"/>
              </w:rPr>
              <w:tab/>
              <w:t>AN80</w:t>
            </w:r>
          </w:p>
          <w:p w14:paraId="46356B72" w14:textId="77777777" w:rsidR="002B0B06" w:rsidRPr="005561F3" w:rsidRDefault="002B0B06" w:rsidP="002B0B06">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Waardenverzameling: </w:t>
            </w:r>
            <w:r w:rsidRPr="005561F3">
              <w:rPr>
                <w:rFonts w:ascii="Arial" w:eastAsia="Times New Roman" w:hAnsi="Arial" w:cs="Arial"/>
                <w:color w:val="000000"/>
                <w:sz w:val="20"/>
                <w:szCs w:val="20"/>
                <w:lang w:val="nl-NL"/>
              </w:rPr>
              <w:tab/>
              <w:t>alle alfanumerieke tekens</w:t>
            </w:r>
          </w:p>
        </w:tc>
      </w:tr>
      <w:tr w:rsidR="002B0B06" w14:paraId="4EA4BD15" w14:textId="77777777" w:rsidTr="005A5EDD">
        <w:trPr>
          <w:cantSplit/>
        </w:trPr>
        <w:tc>
          <w:tcPr>
            <w:tcW w:w="2808" w:type="dxa"/>
            <w:shd w:val="clear" w:color="auto" w:fill="auto"/>
          </w:tcPr>
          <w:p w14:paraId="4A9CEE14"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Indicatie materiële historie</w:t>
            </w:r>
          </w:p>
        </w:tc>
        <w:tc>
          <w:tcPr>
            <w:tcW w:w="6120" w:type="dxa"/>
            <w:shd w:val="clear" w:color="auto" w:fill="auto"/>
          </w:tcPr>
          <w:p w14:paraId="01665A59"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2B0B06" w14:paraId="4B84BE4E" w14:textId="77777777" w:rsidTr="005A5EDD">
        <w:trPr>
          <w:cantSplit/>
        </w:trPr>
        <w:tc>
          <w:tcPr>
            <w:tcW w:w="2808" w:type="dxa"/>
            <w:shd w:val="clear" w:color="auto" w:fill="auto"/>
          </w:tcPr>
          <w:p w14:paraId="20F6A3AD"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Indicatie formele historie</w:t>
            </w:r>
          </w:p>
        </w:tc>
        <w:tc>
          <w:tcPr>
            <w:tcW w:w="6120" w:type="dxa"/>
            <w:shd w:val="clear" w:color="auto" w:fill="auto"/>
          </w:tcPr>
          <w:p w14:paraId="30F1E902"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2B0B06" w14:paraId="5B8E098B" w14:textId="77777777" w:rsidTr="005A5EDD">
        <w:trPr>
          <w:cantSplit/>
        </w:trPr>
        <w:tc>
          <w:tcPr>
            <w:tcW w:w="2808" w:type="dxa"/>
            <w:shd w:val="clear" w:color="auto" w:fill="auto"/>
          </w:tcPr>
          <w:p w14:paraId="3E85823D"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Aanduiding gebeurtenis</w:t>
            </w:r>
          </w:p>
        </w:tc>
        <w:tc>
          <w:tcPr>
            <w:tcW w:w="6120" w:type="dxa"/>
            <w:shd w:val="clear" w:color="auto" w:fill="auto"/>
          </w:tcPr>
          <w:p w14:paraId="22E23814"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2B0B06" w14:paraId="262CDE25" w14:textId="77777777" w:rsidTr="005A5EDD">
        <w:trPr>
          <w:cantSplit/>
        </w:trPr>
        <w:tc>
          <w:tcPr>
            <w:tcW w:w="2808" w:type="dxa"/>
            <w:shd w:val="clear" w:color="auto" w:fill="auto"/>
          </w:tcPr>
          <w:p w14:paraId="7310EEC3"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Aanduiding brondocument</w:t>
            </w:r>
          </w:p>
        </w:tc>
        <w:tc>
          <w:tcPr>
            <w:tcW w:w="6120" w:type="dxa"/>
            <w:shd w:val="clear" w:color="auto" w:fill="auto"/>
          </w:tcPr>
          <w:p w14:paraId="6BA4A3CD"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2B0B06" w14:paraId="42692C6C" w14:textId="77777777" w:rsidTr="005A5EDD">
        <w:trPr>
          <w:cantSplit/>
        </w:trPr>
        <w:tc>
          <w:tcPr>
            <w:tcW w:w="2808" w:type="dxa"/>
            <w:shd w:val="clear" w:color="auto" w:fill="auto"/>
          </w:tcPr>
          <w:p w14:paraId="2252EFDC"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Indicatie in onderzoek</w:t>
            </w:r>
          </w:p>
        </w:tc>
        <w:tc>
          <w:tcPr>
            <w:tcW w:w="6120" w:type="dxa"/>
            <w:shd w:val="clear" w:color="auto" w:fill="auto"/>
          </w:tcPr>
          <w:p w14:paraId="62C88A29"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2B0B06" w14:paraId="11429EE8" w14:textId="77777777" w:rsidTr="005A5EDD">
        <w:trPr>
          <w:cantSplit/>
        </w:trPr>
        <w:tc>
          <w:tcPr>
            <w:tcW w:w="2808" w:type="dxa"/>
            <w:shd w:val="clear" w:color="auto" w:fill="auto"/>
          </w:tcPr>
          <w:p w14:paraId="57DA09CB"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Aanduiding strijdigheid/nietigheid</w:t>
            </w:r>
          </w:p>
        </w:tc>
        <w:tc>
          <w:tcPr>
            <w:tcW w:w="6120" w:type="dxa"/>
            <w:shd w:val="clear" w:color="auto" w:fill="auto"/>
          </w:tcPr>
          <w:p w14:paraId="62B6936D"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2B0B06" w14:paraId="650112B3" w14:textId="77777777" w:rsidTr="005A5EDD">
        <w:trPr>
          <w:cantSplit/>
        </w:trPr>
        <w:tc>
          <w:tcPr>
            <w:tcW w:w="2808" w:type="dxa"/>
            <w:shd w:val="clear" w:color="auto" w:fill="auto"/>
          </w:tcPr>
          <w:p w14:paraId="43D6E9BF"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Indicatie kardinaliteit</w:t>
            </w:r>
          </w:p>
        </w:tc>
        <w:tc>
          <w:tcPr>
            <w:tcW w:w="6120" w:type="dxa"/>
            <w:shd w:val="clear" w:color="auto" w:fill="auto"/>
          </w:tcPr>
          <w:p w14:paraId="26D21875" w14:textId="0A4D4F73"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w:t>
            </w:r>
            <w:r w:rsidRPr="002B0B06">
              <w:rPr>
                <w:rFonts w:ascii="Arial" w:eastAsia="Times New Roman" w:hAnsi="Arial" w:cs="Arial"/>
                <w:color w:val="000000"/>
                <w:sz w:val="20"/>
                <w:szCs w:val="20"/>
              </w:rPr>
              <w:t>-1</w:t>
            </w:r>
          </w:p>
        </w:tc>
      </w:tr>
      <w:tr w:rsidR="002B0B06" w14:paraId="31E78AB6" w14:textId="77777777" w:rsidTr="005A5EDD">
        <w:trPr>
          <w:cantSplit/>
        </w:trPr>
        <w:tc>
          <w:tcPr>
            <w:tcW w:w="2808" w:type="dxa"/>
            <w:shd w:val="clear" w:color="auto" w:fill="auto"/>
          </w:tcPr>
          <w:p w14:paraId="753740D4"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Indicatie authentiek</w:t>
            </w:r>
          </w:p>
        </w:tc>
        <w:tc>
          <w:tcPr>
            <w:tcW w:w="6120" w:type="dxa"/>
            <w:shd w:val="clear" w:color="auto" w:fill="auto"/>
          </w:tcPr>
          <w:p w14:paraId="63BF031E"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Gemeentelijk basisgegeven</w:t>
            </w:r>
          </w:p>
        </w:tc>
      </w:tr>
      <w:tr w:rsidR="002B0B06" w14:paraId="3715DB4A" w14:textId="77777777" w:rsidTr="005A5EDD">
        <w:trPr>
          <w:cantSplit/>
        </w:trPr>
        <w:tc>
          <w:tcPr>
            <w:tcW w:w="2808" w:type="dxa"/>
            <w:shd w:val="clear" w:color="auto" w:fill="auto"/>
          </w:tcPr>
          <w:p w14:paraId="1AC148C7"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Regels attribuutsoort</w:t>
            </w:r>
          </w:p>
        </w:tc>
        <w:tc>
          <w:tcPr>
            <w:tcW w:w="6120" w:type="dxa"/>
            <w:shd w:val="clear" w:color="auto" w:fill="auto"/>
          </w:tcPr>
          <w:p w14:paraId="0411B9E9"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w:t>
            </w:r>
          </w:p>
        </w:tc>
      </w:tr>
    </w:tbl>
    <w:p w14:paraId="5C8A6FD6" w14:textId="77777777" w:rsidR="002B0B06" w:rsidRDefault="002B0B06" w:rsidP="00CF1953">
      <w:pPr>
        <w:rPr>
          <w:lang w:val="nl-NL"/>
        </w:rPr>
      </w:pPr>
    </w:p>
    <w:p w14:paraId="45F1494C" w14:textId="06DC1D02" w:rsidR="005F138C" w:rsidRDefault="005F138C" w:rsidP="005F138C">
      <w:pPr>
        <w:pStyle w:val="Kop2"/>
        <w:rPr>
          <w:lang w:val="nl-NL"/>
        </w:rPr>
      </w:pPr>
      <w:bookmarkStart w:id="606" w:name="_Toc493816565"/>
      <w:bookmarkStart w:id="607" w:name="_Toc493816682"/>
      <w:r>
        <w:rPr>
          <w:lang w:val="nl-NL"/>
        </w:rPr>
        <w:t xml:space="preserve">BETROKKENE en </w:t>
      </w:r>
      <w:ins w:id="608" w:author="Arjan Kloosterboer" w:date="2017-09-22T04:10:00Z">
        <w:r w:rsidR="002547F8">
          <w:rPr>
            <w:lang w:val="nl-NL"/>
          </w:rPr>
          <w:t>‘</w:t>
        </w:r>
      </w:ins>
      <w:r>
        <w:rPr>
          <w:lang w:val="nl-NL"/>
        </w:rPr>
        <w:t>specialisaties</w:t>
      </w:r>
      <w:bookmarkEnd w:id="607"/>
      <w:ins w:id="609" w:author="Arjan Kloosterboer" w:date="2017-09-22T04:10:00Z">
        <w:r w:rsidR="0054347C">
          <w:rPr>
            <w:lang w:val="nl-NL"/>
          </w:rPr>
          <w:t>’</w:t>
        </w:r>
      </w:ins>
      <w:bookmarkEnd w:id="606"/>
    </w:p>
    <w:p w14:paraId="5495B94E" w14:textId="0D455EE3" w:rsidR="005F138C" w:rsidRDefault="005F138C" w:rsidP="00CF1953">
      <w:pPr>
        <w:rPr>
          <w:lang w:val="nl-NL"/>
        </w:rPr>
      </w:pPr>
      <w:r>
        <w:rPr>
          <w:lang w:val="nl-NL"/>
        </w:rPr>
        <w:t xml:space="preserve">Het objecttype BETROKKENE heeft via ROL een relatie met ZAAK. ROL was een objecttype met relatiesoorten naar BETROKKENE en ZAAK. Het is nu omgevormd tot de relatieklasse ROL van de </w:t>
      </w:r>
      <w:del w:id="610" w:author="Arjan Kloosterboer" w:date="2017-09-22T04:10:00Z">
        <w:r>
          <w:rPr>
            <w:lang w:val="nl-NL"/>
          </w:rPr>
          <w:delText>relatietussen</w:delText>
        </w:r>
      </w:del>
      <w:ins w:id="611" w:author="Arjan Kloosterboer" w:date="2017-09-22T04:10:00Z">
        <w:r>
          <w:rPr>
            <w:lang w:val="nl-NL"/>
          </w:rPr>
          <w:t>relatie</w:t>
        </w:r>
        <w:r w:rsidR="003641CC">
          <w:rPr>
            <w:lang w:val="nl-NL"/>
          </w:rPr>
          <w:t xml:space="preserve"> </w:t>
        </w:r>
        <w:r>
          <w:rPr>
            <w:lang w:val="nl-NL"/>
          </w:rPr>
          <w:t>tussen</w:t>
        </w:r>
      </w:ins>
      <w:r>
        <w:rPr>
          <w:lang w:val="nl-NL"/>
        </w:rPr>
        <w:t xml:space="preserve"> BETROKKENE en ZAAK: relatiesoort </w:t>
      </w:r>
      <w:r w:rsidR="004514AB">
        <w:rPr>
          <w:lang w:val="nl-NL"/>
        </w:rPr>
        <w:t>‘</w:t>
      </w:r>
      <w:r>
        <w:rPr>
          <w:lang w:val="nl-NL"/>
        </w:rPr>
        <w:t>BETROKKENE heeft rol in ZAAK</w:t>
      </w:r>
      <w:r w:rsidR="004514AB">
        <w:rPr>
          <w:lang w:val="nl-NL"/>
        </w:rPr>
        <w:t>’</w:t>
      </w:r>
      <w:r>
        <w:rPr>
          <w:lang w:val="nl-NL"/>
        </w:rPr>
        <w:t>. De beide relatiesoorten vanuit ROL zijn daarmee vervallen.</w:t>
      </w:r>
    </w:p>
    <w:p w14:paraId="0EF2D73B" w14:textId="3955D6AC" w:rsidR="005F138C" w:rsidRDefault="005F138C" w:rsidP="00CF1953">
      <w:pPr>
        <w:rPr>
          <w:lang w:val="nl-NL"/>
        </w:rPr>
      </w:pPr>
      <w:r>
        <w:rPr>
          <w:lang w:val="nl-NL"/>
        </w:rPr>
        <w:t xml:space="preserve">De </w:t>
      </w:r>
      <w:ins w:id="612" w:author="Arjan Kloosterboer" w:date="2017-09-22T04:10:00Z">
        <w:r w:rsidR="0054347C">
          <w:rPr>
            <w:lang w:val="nl-NL"/>
          </w:rPr>
          <w:t>‘</w:t>
        </w:r>
      </w:ins>
      <w:r>
        <w:rPr>
          <w:lang w:val="nl-NL"/>
        </w:rPr>
        <w:t>specialisaties</w:t>
      </w:r>
      <w:ins w:id="613" w:author="Arjan Kloosterboer" w:date="2017-09-22T04:10:00Z">
        <w:r w:rsidR="0054347C">
          <w:rPr>
            <w:lang w:val="nl-NL"/>
          </w:rPr>
          <w:t>’</w:t>
        </w:r>
      </w:ins>
      <w:r>
        <w:rPr>
          <w:lang w:val="nl-NL"/>
        </w:rPr>
        <w:t xml:space="preserve"> NATUURLIJK PERSOON, NIET-NATUURLIJK PERSOON en VESTIGING kenden de attribuutsoort </w:t>
      </w:r>
      <w:r w:rsidR="004514AB">
        <w:rPr>
          <w:lang w:val="nl-NL"/>
        </w:rPr>
        <w:t>‘</w:t>
      </w:r>
      <w:r>
        <w:rPr>
          <w:lang w:val="nl-NL"/>
        </w:rPr>
        <w:t>Subjecttypering</w:t>
      </w:r>
      <w:r w:rsidR="004514AB">
        <w:rPr>
          <w:lang w:val="nl-NL"/>
        </w:rPr>
        <w:t>’</w:t>
      </w:r>
      <w:r>
        <w:rPr>
          <w:lang w:val="nl-NL"/>
        </w:rPr>
        <w:t xml:space="preserve">. Deze is overbodig en daarmee vervallen. </w:t>
      </w:r>
      <w:r w:rsidR="004514AB">
        <w:rPr>
          <w:lang w:val="nl-NL"/>
        </w:rPr>
        <w:t xml:space="preserve">Uit de aard van het objecttype is het reeds duidelijk om welke type subject het gaat. </w:t>
      </w:r>
      <w:del w:id="614" w:author="Arjan Kloosterboer" w:date="2017-09-22T04:10:00Z">
        <w:r w:rsidR="004514AB">
          <w:rPr>
            <w:lang w:val="nl-NL"/>
          </w:rPr>
          <w:delText xml:space="preserve">De subjecttypering is noodzakelijk om een unieke aanduiding te verkrijgen van BETROKKENE en maakt daartoe reeds deel uit van de attribuutsoort ‘Identificatie’. </w:delText>
        </w:r>
      </w:del>
    </w:p>
    <w:p w14:paraId="3BC3B522" w14:textId="4242CF01" w:rsidR="00B75161" w:rsidRDefault="00B75161" w:rsidP="00CF1953">
      <w:pPr>
        <w:rPr>
          <w:ins w:id="615" w:author="Arjan Kloosterboer" w:date="2017-09-22T04:10:00Z"/>
          <w:lang w:val="nl-NL"/>
        </w:rPr>
      </w:pPr>
      <w:ins w:id="616" w:author="Arjan Kloosterboer" w:date="2017-09-22T04:10:00Z">
        <w:r>
          <w:rPr>
            <w:lang w:val="nl-NL"/>
          </w:rPr>
          <w:t xml:space="preserve">BETROKKENE kende de attribuutsoort ‘Identificatie’ die de unieke aanduiding van de </w:t>
        </w:r>
        <w:r w:rsidR="0054347C">
          <w:rPr>
            <w:lang w:val="nl-NL"/>
          </w:rPr>
          <w:t>‘</w:t>
        </w:r>
        <w:r>
          <w:rPr>
            <w:lang w:val="nl-NL"/>
          </w:rPr>
          <w:t>specialisaties</w:t>
        </w:r>
        <w:r w:rsidR="0054347C">
          <w:rPr>
            <w:lang w:val="nl-NL"/>
          </w:rPr>
          <w:t>’</w:t>
        </w:r>
        <w:r>
          <w:rPr>
            <w:lang w:val="nl-NL"/>
          </w:rPr>
          <w:t xml:space="preserve"> representeert. Deze is overbodig, de unieke aanduiding van BETROKKENE is de unieke aanduiding van de desbetreffende </w:t>
        </w:r>
        <w:r w:rsidR="0054347C">
          <w:rPr>
            <w:lang w:val="nl-NL"/>
          </w:rPr>
          <w:t>‘</w:t>
        </w:r>
        <w:r>
          <w:rPr>
            <w:lang w:val="nl-NL"/>
          </w:rPr>
          <w:t>specialisatie</w:t>
        </w:r>
        <w:r w:rsidR="0054347C">
          <w:rPr>
            <w:lang w:val="nl-NL"/>
          </w:rPr>
          <w:t>’</w:t>
        </w:r>
        <w:r>
          <w:rPr>
            <w:lang w:val="nl-NL"/>
          </w:rPr>
          <w:t>.</w:t>
        </w:r>
      </w:ins>
    </w:p>
    <w:p w14:paraId="1537A982" w14:textId="3D725AC9" w:rsidR="004514AB" w:rsidRDefault="008A7C2E" w:rsidP="00CF1953">
      <w:pPr>
        <w:rPr>
          <w:ins w:id="617" w:author="Arjan Kloosterboer" w:date="2017-09-22T04:10:00Z"/>
          <w:lang w:val="nl-NL"/>
        </w:rPr>
      </w:pPr>
      <w:r>
        <w:rPr>
          <w:lang w:val="nl-NL"/>
        </w:rPr>
        <w:t xml:space="preserve">All drie de </w:t>
      </w:r>
      <w:ins w:id="618" w:author="Arjan Kloosterboer" w:date="2017-09-22T04:10:00Z">
        <w:r w:rsidR="0054347C">
          <w:rPr>
            <w:lang w:val="nl-NL"/>
          </w:rPr>
          <w:t>‘</w:t>
        </w:r>
      </w:ins>
      <w:r>
        <w:rPr>
          <w:lang w:val="nl-NL"/>
        </w:rPr>
        <w:t>specialisaties</w:t>
      </w:r>
      <w:ins w:id="619" w:author="Arjan Kloosterboer" w:date="2017-09-22T04:10:00Z">
        <w:r w:rsidR="0054347C">
          <w:rPr>
            <w:lang w:val="nl-NL"/>
          </w:rPr>
          <w:t>’</w:t>
        </w:r>
      </w:ins>
      <w:r>
        <w:rPr>
          <w:lang w:val="nl-NL"/>
        </w:rPr>
        <w:t xml:space="preserve"> van BETROKKENE kenden het attribuutsoort ‘Bank/girorekeningnummer’. In het huidige betalingsverkeer is evenwel alleen nog sprake van de IBAN- en BIC-codes. Om deze reden is genoemde attribuutsoort bij elke </w:t>
      </w:r>
      <w:ins w:id="620" w:author="Arjan Kloosterboer" w:date="2017-09-22T04:10:00Z">
        <w:r w:rsidR="0054347C">
          <w:rPr>
            <w:lang w:val="nl-NL"/>
          </w:rPr>
          <w:t>‘</w:t>
        </w:r>
      </w:ins>
      <w:r>
        <w:rPr>
          <w:lang w:val="nl-NL"/>
        </w:rPr>
        <w:t>specialisatie</w:t>
      </w:r>
      <w:ins w:id="621" w:author="Arjan Kloosterboer" w:date="2017-09-22T04:10:00Z">
        <w:r w:rsidR="0054347C">
          <w:rPr>
            <w:lang w:val="nl-NL"/>
          </w:rPr>
          <w:t>’</w:t>
        </w:r>
      </w:ins>
      <w:r>
        <w:rPr>
          <w:lang w:val="nl-NL"/>
        </w:rPr>
        <w:t xml:space="preserve"> omgevormd tot de groepattribuutsoort ‘Rekeningnummer’ met als subattribuusoorten ‘IBAN’ en ‘BIC’. </w:t>
      </w:r>
    </w:p>
    <w:p w14:paraId="6D291EBC" w14:textId="77777777" w:rsidR="0054347C" w:rsidRDefault="00FA2642" w:rsidP="00CF1953">
      <w:pPr>
        <w:rPr>
          <w:ins w:id="622" w:author="Arjan Kloosterboer" w:date="2017-09-22T04:10:00Z"/>
          <w:lang w:val="nl-NL"/>
        </w:rPr>
      </w:pPr>
      <w:ins w:id="623" w:author="Arjan Kloosterboer" w:date="2017-09-22T04:10:00Z">
        <w:r>
          <w:rPr>
            <w:lang w:val="nl-NL"/>
          </w:rPr>
          <w:t xml:space="preserve">De gegevens van de de drie </w:t>
        </w:r>
        <w:r w:rsidR="0054347C">
          <w:rPr>
            <w:lang w:val="nl-NL"/>
          </w:rPr>
          <w:t>‘</w:t>
        </w:r>
        <w:r>
          <w:rPr>
            <w:lang w:val="nl-NL"/>
          </w:rPr>
          <w:t>specialisaties</w:t>
        </w:r>
        <w:r w:rsidR="0054347C">
          <w:rPr>
            <w:lang w:val="nl-NL"/>
          </w:rPr>
          <w:t>’</w:t>
        </w:r>
        <w:r>
          <w:rPr>
            <w:lang w:val="nl-NL"/>
          </w:rPr>
          <w:t xml:space="preserve"> (van BETROKKENE) zijn ontleend aan het RSGB. De meest recente versie daavan is versie 3.0. De gegevens zijn hierop aangepast. Veelal </w:t>
        </w:r>
        <w:r w:rsidR="003306F8">
          <w:rPr>
            <w:lang w:val="nl-NL"/>
          </w:rPr>
          <w:t>zijn</w:t>
        </w:r>
        <w:r>
          <w:rPr>
            <w:lang w:val="nl-NL"/>
          </w:rPr>
          <w:t xml:space="preserve"> de gegevens 1-op-1 overgenomen uit het RSGB (zelfde modellering), in enkele gevallen is een eenvoudiger modellering (dan in het RSGB) wenselijk vanwege context en doel van het RGBZ.</w:t>
        </w:r>
      </w:ins>
    </w:p>
    <w:p w14:paraId="5AC008E8" w14:textId="6D9DAC21" w:rsidR="00FA2642" w:rsidRDefault="0054347C" w:rsidP="00CF1953">
      <w:pPr>
        <w:rPr>
          <w:ins w:id="624" w:author="Arjan Kloosterboer" w:date="2017-09-22T04:10:00Z"/>
          <w:lang w:val="nl-NL"/>
        </w:rPr>
      </w:pPr>
      <w:ins w:id="625" w:author="Arjan Kloosterboer" w:date="2017-09-22T04:10:00Z">
        <w:r>
          <w:rPr>
            <w:lang w:val="nl-NL"/>
          </w:rPr>
          <w:t xml:space="preserve">De objecttypen NATUURLIJK PERSOON, NIET-NATUURLIJK PERSOON en VESTIGING zijn niet langer gespecificeerd als specialisaties van BETROKKENE maar daaraan gerelateerd d.m.v. een ‘BETROKKENE is [naam objecttype]’-relatiesoort. De reden hiervan is dat een dergelijk objecttype een concept in </w:t>
        </w:r>
        <w:r>
          <w:rPr>
            <w:lang w:val="nl-NL"/>
          </w:rPr>
          <w:lastRenderedPageBreak/>
          <w:t>een ander domein is (RSGB) en derhalve geen specialisatie van BETROKKENE in het het RGBZ-domein kan zijn.</w:t>
        </w:r>
        <w:r w:rsidR="00FA2642">
          <w:rPr>
            <w:lang w:val="nl-NL"/>
          </w:rPr>
          <w:t xml:space="preserve"> </w:t>
        </w:r>
        <w:r w:rsidR="004D2B01">
          <w:rPr>
            <w:lang w:val="nl-NL"/>
          </w:rPr>
          <w:t xml:space="preserve">Dit leidt er toe dat ook MEDEWERKER en ORGANISATORISCHE EENHEID geen specialisaties kunnen zijn en op dezelfde wijze aan BETROKKENE gerelateerd worden. </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75161" w:rsidRPr="00B75161" w14:paraId="6F3DA3A2" w14:textId="77777777" w:rsidTr="000D16DD">
        <w:trPr>
          <w:trHeight w:val="271"/>
          <w:ins w:id="626" w:author="Arjan Kloosterboer" w:date="2017-09-22T04:10:00Z"/>
        </w:trPr>
        <w:tc>
          <w:tcPr>
            <w:tcW w:w="2340" w:type="dxa"/>
            <w:gridSpan w:val="2"/>
            <w:tcBorders>
              <w:top w:val="nil"/>
              <w:left w:val="nil"/>
              <w:bottom w:val="nil"/>
              <w:right w:val="nil"/>
            </w:tcBorders>
          </w:tcPr>
          <w:p w14:paraId="038474C9" w14:textId="77777777" w:rsidR="00B75161" w:rsidRPr="00B75161" w:rsidRDefault="00B75161" w:rsidP="00B75161">
            <w:pPr>
              <w:widowControl w:val="0"/>
              <w:autoSpaceDE w:val="0"/>
              <w:autoSpaceDN w:val="0"/>
              <w:adjustRightInd w:val="0"/>
              <w:spacing w:after="0" w:line="240" w:lineRule="auto"/>
              <w:rPr>
                <w:ins w:id="627" w:author="Arjan Kloosterboer" w:date="2017-09-22T04:10:00Z"/>
                <w:rFonts w:ascii="Arial" w:hAnsi="Arial" w:cs="Arial"/>
                <w:color w:val="0F0F0F"/>
                <w:sz w:val="20"/>
                <w:szCs w:val="20"/>
              </w:rPr>
            </w:pPr>
            <w:ins w:id="628" w:author="Arjan Kloosterboer" w:date="2017-09-22T04:10:00Z">
              <w:r w:rsidRPr="00B75161">
                <w:rPr>
                  <w:rFonts w:ascii="Arial" w:hAnsi="Arial" w:cs="Arial"/>
                  <w:b/>
                  <w:bCs/>
                  <w:color w:val="0F0F0F"/>
                  <w:sz w:val="20"/>
                  <w:szCs w:val="20"/>
                </w:rPr>
                <w:t>Naam</w:t>
              </w:r>
            </w:ins>
          </w:p>
        </w:tc>
        <w:tc>
          <w:tcPr>
            <w:tcW w:w="7020" w:type="dxa"/>
            <w:gridSpan w:val="4"/>
            <w:tcBorders>
              <w:top w:val="nil"/>
              <w:left w:val="nil"/>
              <w:bottom w:val="nil"/>
              <w:right w:val="nil"/>
            </w:tcBorders>
          </w:tcPr>
          <w:p w14:paraId="0B810230" w14:textId="77777777" w:rsidR="00B75161" w:rsidRPr="00B75161" w:rsidRDefault="00B75161" w:rsidP="00B75161">
            <w:pPr>
              <w:widowControl w:val="0"/>
              <w:autoSpaceDE w:val="0"/>
              <w:autoSpaceDN w:val="0"/>
              <w:adjustRightInd w:val="0"/>
              <w:spacing w:after="0" w:line="240" w:lineRule="auto"/>
              <w:rPr>
                <w:ins w:id="629" w:author="Arjan Kloosterboer" w:date="2017-09-22T04:10:00Z"/>
                <w:rFonts w:ascii="Arial" w:hAnsi="Arial" w:cs="Arial"/>
                <w:color w:val="0F0F0F"/>
                <w:sz w:val="20"/>
                <w:szCs w:val="20"/>
              </w:rPr>
            </w:pPr>
            <w:ins w:id="630"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rPr>
                <w:t>BETROKKENE</w:t>
              </w:r>
              <w:r w:rsidRPr="00B75161">
                <w:rPr>
                  <w:rFonts w:ascii="Arial" w:hAnsi="Arial" w:cs="Arial"/>
                  <w:sz w:val="20"/>
                  <w:szCs w:val="20"/>
                  <w:lang w:val="en-AU"/>
                </w:rPr>
                <w:fldChar w:fldCharType="end"/>
              </w:r>
            </w:ins>
          </w:p>
        </w:tc>
      </w:tr>
      <w:tr w:rsidR="00B75161" w:rsidRPr="00B75161" w14:paraId="6930C2D0" w14:textId="77777777" w:rsidTr="000D16DD">
        <w:trPr>
          <w:trHeight w:hRule="exact" w:val="128"/>
          <w:ins w:id="631" w:author="Arjan Kloosterboer" w:date="2017-09-22T04:10:00Z"/>
        </w:trPr>
        <w:tc>
          <w:tcPr>
            <w:tcW w:w="2340" w:type="dxa"/>
            <w:gridSpan w:val="2"/>
            <w:tcBorders>
              <w:top w:val="nil"/>
              <w:left w:val="nil"/>
              <w:bottom w:val="nil"/>
              <w:right w:val="nil"/>
            </w:tcBorders>
          </w:tcPr>
          <w:p w14:paraId="2ABB6089" w14:textId="77777777" w:rsidR="00B75161" w:rsidRPr="00B75161" w:rsidRDefault="00B75161" w:rsidP="00B75161">
            <w:pPr>
              <w:widowControl w:val="0"/>
              <w:autoSpaceDE w:val="0"/>
              <w:autoSpaceDN w:val="0"/>
              <w:adjustRightInd w:val="0"/>
              <w:spacing w:after="0" w:line="240" w:lineRule="auto"/>
              <w:rPr>
                <w:ins w:id="632" w:author="Arjan Kloosterboer" w:date="2017-09-22T04:10:00Z"/>
                <w:rFonts w:ascii="Arial" w:hAnsi="Arial" w:cs="Arial"/>
                <w:b/>
                <w:bCs/>
                <w:color w:val="0F0F0F"/>
                <w:sz w:val="20"/>
                <w:szCs w:val="20"/>
              </w:rPr>
            </w:pPr>
          </w:p>
        </w:tc>
        <w:tc>
          <w:tcPr>
            <w:tcW w:w="7020" w:type="dxa"/>
            <w:gridSpan w:val="4"/>
            <w:tcBorders>
              <w:top w:val="nil"/>
              <w:left w:val="nil"/>
              <w:bottom w:val="nil"/>
              <w:right w:val="nil"/>
            </w:tcBorders>
          </w:tcPr>
          <w:p w14:paraId="717323C9" w14:textId="77777777" w:rsidR="00B75161" w:rsidRPr="00B75161" w:rsidRDefault="00B75161" w:rsidP="00B75161">
            <w:pPr>
              <w:widowControl w:val="0"/>
              <w:autoSpaceDE w:val="0"/>
              <w:autoSpaceDN w:val="0"/>
              <w:adjustRightInd w:val="0"/>
              <w:spacing w:after="0" w:line="240" w:lineRule="auto"/>
              <w:rPr>
                <w:ins w:id="633" w:author="Arjan Kloosterboer" w:date="2017-09-22T04:10:00Z"/>
                <w:rFonts w:ascii="Arial" w:hAnsi="Arial" w:cs="Arial"/>
                <w:color w:val="0F0F0F"/>
                <w:sz w:val="20"/>
                <w:szCs w:val="20"/>
              </w:rPr>
            </w:pPr>
          </w:p>
        </w:tc>
      </w:tr>
      <w:tr w:rsidR="00B75161" w:rsidRPr="00B75161" w14:paraId="7243CE32" w14:textId="77777777" w:rsidTr="000D16DD">
        <w:trPr>
          <w:ins w:id="634" w:author="Arjan Kloosterboer" w:date="2017-09-22T04:10:00Z"/>
        </w:trPr>
        <w:tc>
          <w:tcPr>
            <w:tcW w:w="2340" w:type="dxa"/>
            <w:gridSpan w:val="2"/>
            <w:tcBorders>
              <w:top w:val="nil"/>
              <w:left w:val="nil"/>
              <w:bottom w:val="nil"/>
              <w:right w:val="nil"/>
            </w:tcBorders>
          </w:tcPr>
          <w:p w14:paraId="0EAE9BE1" w14:textId="77777777" w:rsidR="00B75161" w:rsidRPr="00B75161" w:rsidRDefault="00B75161" w:rsidP="00B75161">
            <w:pPr>
              <w:widowControl w:val="0"/>
              <w:autoSpaceDE w:val="0"/>
              <w:autoSpaceDN w:val="0"/>
              <w:adjustRightInd w:val="0"/>
              <w:spacing w:after="0" w:line="240" w:lineRule="auto"/>
              <w:rPr>
                <w:ins w:id="635" w:author="Arjan Kloosterboer" w:date="2017-09-22T04:10:00Z"/>
                <w:rFonts w:ascii="Arial" w:hAnsi="Arial" w:cs="Arial"/>
                <w:color w:val="0F0F0F"/>
                <w:sz w:val="20"/>
                <w:szCs w:val="20"/>
              </w:rPr>
            </w:pPr>
            <w:ins w:id="636" w:author="Arjan Kloosterboer" w:date="2017-09-22T04:10:00Z">
              <w:r w:rsidRPr="00B75161">
                <w:rPr>
                  <w:rFonts w:ascii="Arial" w:hAnsi="Arial" w:cs="Arial"/>
                  <w:b/>
                  <w:bCs/>
                  <w:color w:val="0F0F0F"/>
                  <w:sz w:val="20"/>
                  <w:szCs w:val="20"/>
                </w:rPr>
                <w:t>Mnemonic</w:t>
              </w:r>
            </w:ins>
          </w:p>
        </w:tc>
        <w:tc>
          <w:tcPr>
            <w:tcW w:w="7020" w:type="dxa"/>
            <w:gridSpan w:val="4"/>
            <w:tcBorders>
              <w:top w:val="nil"/>
              <w:left w:val="nil"/>
              <w:bottom w:val="nil"/>
              <w:right w:val="nil"/>
            </w:tcBorders>
          </w:tcPr>
          <w:p w14:paraId="5B9EB2F2" w14:textId="77777777" w:rsidR="00B75161" w:rsidRPr="00B75161" w:rsidRDefault="00B75161" w:rsidP="00B75161">
            <w:pPr>
              <w:widowControl w:val="0"/>
              <w:autoSpaceDE w:val="0"/>
              <w:autoSpaceDN w:val="0"/>
              <w:adjustRightInd w:val="0"/>
              <w:spacing w:after="0" w:line="240" w:lineRule="auto"/>
              <w:rPr>
                <w:ins w:id="637" w:author="Arjan Kloosterboer" w:date="2017-09-22T04:10:00Z"/>
                <w:rFonts w:ascii="Arial" w:hAnsi="Arial" w:cs="Arial"/>
                <w:color w:val="0F0F0F"/>
                <w:sz w:val="20"/>
                <w:szCs w:val="20"/>
              </w:rPr>
            </w:pPr>
            <w:ins w:id="638"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Element.Alias</w:instrText>
              </w:r>
              <w:r w:rsidRPr="00B75161">
                <w:rPr>
                  <w:rFonts w:ascii="Arial" w:hAnsi="Arial" w:cs="Arial"/>
                  <w:sz w:val="20"/>
                  <w:szCs w:val="20"/>
                  <w:lang w:val="en-AU"/>
                </w:rPr>
                <w:fldChar w:fldCharType="separate"/>
              </w:r>
              <w:r w:rsidRPr="00B75161">
                <w:rPr>
                  <w:rFonts w:ascii="Arial" w:hAnsi="Arial" w:cs="Arial"/>
                  <w:color w:val="0F0F0F"/>
                  <w:sz w:val="20"/>
                  <w:szCs w:val="20"/>
                </w:rPr>
                <w:t>BTR</w:t>
              </w:r>
              <w:r w:rsidRPr="00B75161">
                <w:rPr>
                  <w:rFonts w:ascii="Arial" w:hAnsi="Arial" w:cs="Arial"/>
                  <w:sz w:val="20"/>
                  <w:szCs w:val="20"/>
                  <w:lang w:val="en-AU"/>
                </w:rPr>
                <w:fldChar w:fldCharType="end"/>
              </w:r>
            </w:ins>
          </w:p>
        </w:tc>
      </w:tr>
      <w:tr w:rsidR="00B75161" w:rsidRPr="00B75161" w14:paraId="5144DBCF" w14:textId="77777777" w:rsidTr="000D16DD">
        <w:trPr>
          <w:trHeight w:hRule="exact" w:val="128"/>
          <w:ins w:id="639" w:author="Arjan Kloosterboer" w:date="2017-09-22T04:10:00Z"/>
        </w:trPr>
        <w:tc>
          <w:tcPr>
            <w:tcW w:w="2340" w:type="dxa"/>
            <w:gridSpan w:val="2"/>
            <w:tcBorders>
              <w:top w:val="nil"/>
              <w:left w:val="nil"/>
              <w:bottom w:val="nil"/>
              <w:right w:val="nil"/>
            </w:tcBorders>
          </w:tcPr>
          <w:p w14:paraId="2E4A3DAA" w14:textId="77777777" w:rsidR="00B75161" w:rsidRPr="00B75161" w:rsidRDefault="00B75161" w:rsidP="00B75161">
            <w:pPr>
              <w:widowControl w:val="0"/>
              <w:autoSpaceDE w:val="0"/>
              <w:autoSpaceDN w:val="0"/>
              <w:adjustRightInd w:val="0"/>
              <w:spacing w:after="0" w:line="240" w:lineRule="auto"/>
              <w:rPr>
                <w:ins w:id="640" w:author="Arjan Kloosterboer" w:date="2017-09-22T04:10:00Z"/>
                <w:rFonts w:ascii="Arial" w:hAnsi="Arial" w:cs="Arial"/>
                <w:b/>
                <w:bCs/>
                <w:color w:val="0F0F0F"/>
                <w:sz w:val="20"/>
                <w:szCs w:val="20"/>
              </w:rPr>
            </w:pPr>
          </w:p>
        </w:tc>
        <w:tc>
          <w:tcPr>
            <w:tcW w:w="7020" w:type="dxa"/>
            <w:gridSpan w:val="4"/>
            <w:tcBorders>
              <w:top w:val="nil"/>
              <w:left w:val="nil"/>
              <w:bottom w:val="nil"/>
              <w:right w:val="nil"/>
            </w:tcBorders>
          </w:tcPr>
          <w:p w14:paraId="712C7301" w14:textId="77777777" w:rsidR="00B75161" w:rsidRPr="00B75161" w:rsidRDefault="00B75161" w:rsidP="00B75161">
            <w:pPr>
              <w:widowControl w:val="0"/>
              <w:autoSpaceDE w:val="0"/>
              <w:autoSpaceDN w:val="0"/>
              <w:adjustRightInd w:val="0"/>
              <w:spacing w:after="0" w:line="240" w:lineRule="auto"/>
              <w:rPr>
                <w:ins w:id="641" w:author="Arjan Kloosterboer" w:date="2017-09-22T04:10:00Z"/>
                <w:rFonts w:ascii="Arial" w:hAnsi="Arial" w:cs="Arial"/>
                <w:color w:val="0F0F0F"/>
                <w:sz w:val="20"/>
                <w:szCs w:val="20"/>
              </w:rPr>
            </w:pPr>
          </w:p>
        </w:tc>
      </w:tr>
      <w:tr w:rsidR="00B75161" w:rsidRPr="00B75161" w14:paraId="2F88BB29" w14:textId="77777777" w:rsidTr="000D16DD">
        <w:trPr>
          <w:ins w:id="642" w:author="Arjan Kloosterboer" w:date="2017-09-22T04:10:00Z"/>
        </w:trPr>
        <w:tc>
          <w:tcPr>
            <w:tcW w:w="2340" w:type="dxa"/>
            <w:gridSpan w:val="2"/>
            <w:tcBorders>
              <w:top w:val="nil"/>
              <w:left w:val="nil"/>
              <w:bottom w:val="nil"/>
              <w:right w:val="nil"/>
            </w:tcBorders>
          </w:tcPr>
          <w:p w14:paraId="59B16425" w14:textId="77777777" w:rsidR="00B75161" w:rsidRPr="00B75161" w:rsidRDefault="00B75161" w:rsidP="00B75161">
            <w:pPr>
              <w:widowControl w:val="0"/>
              <w:autoSpaceDE w:val="0"/>
              <w:autoSpaceDN w:val="0"/>
              <w:adjustRightInd w:val="0"/>
              <w:spacing w:after="0" w:line="240" w:lineRule="auto"/>
              <w:rPr>
                <w:ins w:id="643" w:author="Arjan Kloosterboer" w:date="2017-09-22T04:10:00Z"/>
                <w:rFonts w:ascii="Arial" w:hAnsi="Arial" w:cs="Arial"/>
                <w:b/>
                <w:bCs/>
                <w:color w:val="0F0F0F"/>
                <w:sz w:val="20"/>
                <w:szCs w:val="20"/>
              </w:rPr>
            </w:pPr>
            <w:ins w:id="644" w:author="Arjan Kloosterboer" w:date="2017-09-22T04:10:00Z">
              <w:r w:rsidRPr="00B75161">
                <w:rPr>
                  <w:rFonts w:ascii="Arial" w:hAnsi="Arial" w:cs="Arial"/>
                  <w:b/>
                  <w:bCs/>
                  <w:color w:val="0F0F0F"/>
                  <w:sz w:val="20"/>
                  <w:szCs w:val="20"/>
                </w:rPr>
                <w:t>Herkomst</w:t>
              </w:r>
            </w:ins>
          </w:p>
        </w:tc>
        <w:tc>
          <w:tcPr>
            <w:tcW w:w="7020" w:type="dxa"/>
            <w:gridSpan w:val="4"/>
            <w:tcBorders>
              <w:top w:val="nil"/>
              <w:left w:val="nil"/>
              <w:bottom w:val="nil"/>
              <w:right w:val="nil"/>
            </w:tcBorders>
          </w:tcPr>
          <w:p w14:paraId="055BD861" w14:textId="77777777" w:rsidR="00B75161" w:rsidRPr="00B75161" w:rsidRDefault="00B75161" w:rsidP="00B75161">
            <w:pPr>
              <w:widowControl w:val="0"/>
              <w:autoSpaceDE w:val="0"/>
              <w:autoSpaceDN w:val="0"/>
              <w:adjustRightInd w:val="0"/>
              <w:spacing w:after="0" w:line="240" w:lineRule="auto"/>
              <w:rPr>
                <w:ins w:id="645" w:author="Arjan Kloosterboer" w:date="2017-09-22T04:10:00Z"/>
                <w:rFonts w:ascii="Arial" w:hAnsi="Arial" w:cs="Arial"/>
                <w:color w:val="0F0F0F"/>
                <w:sz w:val="20"/>
                <w:szCs w:val="20"/>
              </w:rPr>
            </w:pPr>
            <w:ins w:id="646" w:author="Arjan Kloosterboer" w:date="2017-09-22T04:10:00Z">
              <w:r w:rsidRPr="00B75161">
                <w:rPr>
                  <w:rFonts w:ascii="Arial" w:hAnsi="Arial" w:cs="Arial"/>
                  <w:color w:val="0F0F0F"/>
                  <w:sz w:val="20"/>
                  <w:szCs w:val="20"/>
                </w:rPr>
                <w:t>KING</w:t>
              </w:r>
            </w:ins>
          </w:p>
        </w:tc>
      </w:tr>
      <w:tr w:rsidR="00B75161" w:rsidRPr="00B75161" w14:paraId="337FAC9D" w14:textId="77777777" w:rsidTr="000D16DD">
        <w:trPr>
          <w:trHeight w:hRule="exact" w:val="128"/>
          <w:ins w:id="647" w:author="Arjan Kloosterboer" w:date="2017-09-22T04:10:00Z"/>
        </w:trPr>
        <w:tc>
          <w:tcPr>
            <w:tcW w:w="2340" w:type="dxa"/>
            <w:gridSpan w:val="2"/>
            <w:tcBorders>
              <w:top w:val="nil"/>
              <w:left w:val="nil"/>
              <w:bottom w:val="nil"/>
              <w:right w:val="nil"/>
            </w:tcBorders>
          </w:tcPr>
          <w:p w14:paraId="2B80D708" w14:textId="77777777" w:rsidR="00B75161" w:rsidRPr="00B75161" w:rsidRDefault="00B75161" w:rsidP="00B75161">
            <w:pPr>
              <w:widowControl w:val="0"/>
              <w:autoSpaceDE w:val="0"/>
              <w:autoSpaceDN w:val="0"/>
              <w:adjustRightInd w:val="0"/>
              <w:spacing w:after="0" w:line="240" w:lineRule="auto"/>
              <w:rPr>
                <w:ins w:id="648" w:author="Arjan Kloosterboer" w:date="2017-09-22T04:10:00Z"/>
                <w:rFonts w:ascii="Arial" w:hAnsi="Arial" w:cs="Arial"/>
                <w:b/>
                <w:bCs/>
                <w:color w:val="0F0F0F"/>
                <w:sz w:val="20"/>
                <w:szCs w:val="20"/>
              </w:rPr>
            </w:pPr>
          </w:p>
        </w:tc>
        <w:tc>
          <w:tcPr>
            <w:tcW w:w="7020" w:type="dxa"/>
            <w:gridSpan w:val="4"/>
            <w:tcBorders>
              <w:top w:val="nil"/>
              <w:left w:val="nil"/>
              <w:bottom w:val="nil"/>
              <w:right w:val="nil"/>
            </w:tcBorders>
          </w:tcPr>
          <w:p w14:paraId="08C61E28" w14:textId="77777777" w:rsidR="00B75161" w:rsidRPr="00B75161" w:rsidRDefault="00B75161" w:rsidP="00B75161">
            <w:pPr>
              <w:widowControl w:val="0"/>
              <w:autoSpaceDE w:val="0"/>
              <w:autoSpaceDN w:val="0"/>
              <w:adjustRightInd w:val="0"/>
              <w:spacing w:after="0" w:line="240" w:lineRule="auto"/>
              <w:rPr>
                <w:ins w:id="649" w:author="Arjan Kloosterboer" w:date="2017-09-22T04:10:00Z"/>
                <w:rFonts w:ascii="Arial" w:hAnsi="Arial" w:cs="Arial"/>
                <w:color w:val="0F0F0F"/>
                <w:sz w:val="20"/>
                <w:szCs w:val="20"/>
              </w:rPr>
            </w:pPr>
          </w:p>
        </w:tc>
      </w:tr>
      <w:tr w:rsidR="00B75161" w:rsidRPr="00AE6939" w14:paraId="730CEB66" w14:textId="77777777" w:rsidTr="000D16DD">
        <w:trPr>
          <w:trHeight w:val="230"/>
          <w:ins w:id="650" w:author="Arjan Kloosterboer" w:date="2017-09-22T04:10:00Z"/>
        </w:trPr>
        <w:tc>
          <w:tcPr>
            <w:tcW w:w="2340" w:type="dxa"/>
            <w:gridSpan w:val="2"/>
            <w:tcBorders>
              <w:top w:val="nil"/>
              <w:left w:val="nil"/>
              <w:bottom w:val="nil"/>
              <w:right w:val="nil"/>
            </w:tcBorders>
          </w:tcPr>
          <w:p w14:paraId="440DD2D5" w14:textId="77777777" w:rsidR="00B75161" w:rsidRPr="00B75161" w:rsidRDefault="00B75161" w:rsidP="00B75161">
            <w:pPr>
              <w:widowControl w:val="0"/>
              <w:autoSpaceDE w:val="0"/>
              <w:autoSpaceDN w:val="0"/>
              <w:adjustRightInd w:val="0"/>
              <w:spacing w:after="0" w:line="240" w:lineRule="auto"/>
              <w:rPr>
                <w:ins w:id="651" w:author="Arjan Kloosterboer" w:date="2017-09-22T04:10:00Z"/>
                <w:rFonts w:ascii="Arial" w:hAnsi="Arial" w:cs="Arial"/>
                <w:b/>
                <w:bCs/>
                <w:color w:val="0F0F0F"/>
                <w:sz w:val="20"/>
                <w:szCs w:val="20"/>
              </w:rPr>
            </w:pPr>
            <w:ins w:id="652" w:author="Arjan Kloosterboer" w:date="2017-09-22T04:10:00Z">
              <w:r w:rsidRPr="00B75161">
                <w:rPr>
                  <w:rFonts w:ascii="Arial" w:hAnsi="Arial" w:cs="Arial"/>
                  <w:b/>
                  <w:bCs/>
                  <w:color w:val="0F0F0F"/>
                  <w:sz w:val="20"/>
                  <w:szCs w:val="20"/>
                </w:rPr>
                <w:t>Definitie</w:t>
              </w:r>
            </w:ins>
          </w:p>
        </w:tc>
        <w:tc>
          <w:tcPr>
            <w:tcW w:w="7020" w:type="dxa"/>
            <w:gridSpan w:val="4"/>
            <w:tcBorders>
              <w:top w:val="nil"/>
              <w:left w:val="nil"/>
              <w:bottom w:val="nil"/>
              <w:right w:val="nil"/>
            </w:tcBorders>
          </w:tcPr>
          <w:p w14:paraId="615E2060" w14:textId="4ACB42C1" w:rsidR="00B75161" w:rsidRPr="00B75161" w:rsidRDefault="00B75161" w:rsidP="00B75161">
            <w:pPr>
              <w:widowControl w:val="0"/>
              <w:autoSpaceDE w:val="0"/>
              <w:autoSpaceDN w:val="0"/>
              <w:adjustRightInd w:val="0"/>
              <w:spacing w:after="0" w:line="240" w:lineRule="auto"/>
              <w:rPr>
                <w:ins w:id="653" w:author="Arjan Kloosterboer" w:date="2017-09-22T04:10:00Z"/>
                <w:rFonts w:ascii="Arial" w:hAnsi="Arial" w:cs="Arial"/>
                <w:color w:val="0F0F0F"/>
                <w:sz w:val="20"/>
                <w:szCs w:val="20"/>
                <w:lang w:val="nl-NL"/>
              </w:rPr>
            </w:pPr>
            <w:ins w:id="654"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Element.Notes</w:instrText>
              </w:r>
              <w:r w:rsidRPr="00B75161">
                <w:rPr>
                  <w:rFonts w:ascii="Arial" w:hAnsi="Arial" w:cs="Arial"/>
                  <w:sz w:val="20"/>
                  <w:szCs w:val="20"/>
                  <w:lang w:val="en-AU"/>
                </w:rPr>
                <w:fldChar w:fldCharType="end"/>
              </w:r>
              <w:r w:rsidRPr="00B75161">
                <w:rPr>
                  <w:rFonts w:ascii="Arial" w:hAnsi="Arial" w:cs="Arial"/>
                  <w:color w:val="0F0F0F"/>
                  <w:sz w:val="20"/>
                  <w:szCs w:val="20"/>
                  <w:lang w:val="nl-NL"/>
                </w:rPr>
                <w:t>Een individu of een als zodanig benoemde groep van individuen, die als groep kunnen handelen, die een rol speelt bij één of meer ZAAKen.</w:t>
              </w:r>
            </w:ins>
          </w:p>
        </w:tc>
      </w:tr>
      <w:tr w:rsidR="00B75161" w:rsidRPr="00AE6939" w14:paraId="2724AAA9" w14:textId="77777777" w:rsidTr="000D16DD">
        <w:trPr>
          <w:trHeight w:hRule="exact" w:val="68"/>
          <w:ins w:id="655" w:author="Arjan Kloosterboer" w:date="2017-09-22T04:10:00Z"/>
        </w:trPr>
        <w:tc>
          <w:tcPr>
            <w:tcW w:w="2340" w:type="dxa"/>
            <w:gridSpan w:val="2"/>
            <w:tcBorders>
              <w:top w:val="nil"/>
              <w:left w:val="nil"/>
              <w:bottom w:val="nil"/>
              <w:right w:val="nil"/>
            </w:tcBorders>
          </w:tcPr>
          <w:p w14:paraId="51AF90CE" w14:textId="77777777" w:rsidR="00B75161" w:rsidRPr="00B75161" w:rsidRDefault="00B75161" w:rsidP="00B75161">
            <w:pPr>
              <w:widowControl w:val="0"/>
              <w:autoSpaceDE w:val="0"/>
              <w:autoSpaceDN w:val="0"/>
              <w:adjustRightInd w:val="0"/>
              <w:spacing w:after="0" w:line="240" w:lineRule="auto"/>
              <w:rPr>
                <w:ins w:id="656" w:author="Arjan Kloosterboer" w:date="2017-09-22T04:10:00Z"/>
                <w:rFonts w:ascii="Arial" w:hAnsi="Arial" w:cs="Arial"/>
                <w:b/>
                <w:bCs/>
                <w:color w:val="0F0F0F"/>
                <w:sz w:val="20"/>
                <w:szCs w:val="20"/>
                <w:lang w:val="nl-NL"/>
              </w:rPr>
            </w:pPr>
          </w:p>
        </w:tc>
        <w:tc>
          <w:tcPr>
            <w:tcW w:w="7020" w:type="dxa"/>
            <w:gridSpan w:val="4"/>
            <w:tcBorders>
              <w:top w:val="nil"/>
              <w:left w:val="nil"/>
              <w:bottom w:val="nil"/>
              <w:right w:val="nil"/>
            </w:tcBorders>
          </w:tcPr>
          <w:p w14:paraId="57530647" w14:textId="77777777" w:rsidR="00B75161" w:rsidRPr="00B75161" w:rsidRDefault="00B75161" w:rsidP="00B75161">
            <w:pPr>
              <w:widowControl w:val="0"/>
              <w:autoSpaceDE w:val="0"/>
              <w:autoSpaceDN w:val="0"/>
              <w:adjustRightInd w:val="0"/>
              <w:spacing w:after="0" w:line="240" w:lineRule="auto"/>
              <w:rPr>
                <w:ins w:id="657" w:author="Arjan Kloosterboer" w:date="2017-09-22T04:10:00Z"/>
                <w:rFonts w:ascii="Arial" w:hAnsi="Arial" w:cs="Arial"/>
                <w:color w:val="0F0F0F"/>
                <w:sz w:val="20"/>
                <w:szCs w:val="20"/>
                <w:lang w:val="nl-NL"/>
              </w:rPr>
            </w:pPr>
          </w:p>
        </w:tc>
      </w:tr>
      <w:tr w:rsidR="00B75161" w:rsidRPr="00B75161" w14:paraId="23A11321" w14:textId="77777777" w:rsidTr="000D16DD">
        <w:trPr>
          <w:trHeight w:val="271"/>
          <w:ins w:id="658" w:author="Arjan Kloosterboer" w:date="2017-09-22T04:10:00Z"/>
        </w:trPr>
        <w:tc>
          <w:tcPr>
            <w:tcW w:w="2340" w:type="dxa"/>
            <w:gridSpan w:val="2"/>
            <w:tcBorders>
              <w:top w:val="nil"/>
              <w:left w:val="nil"/>
              <w:bottom w:val="nil"/>
              <w:right w:val="nil"/>
            </w:tcBorders>
          </w:tcPr>
          <w:p w14:paraId="44B3D934" w14:textId="77777777" w:rsidR="00B75161" w:rsidRPr="00B75161" w:rsidRDefault="00B75161" w:rsidP="00B75161">
            <w:pPr>
              <w:widowControl w:val="0"/>
              <w:autoSpaceDE w:val="0"/>
              <w:autoSpaceDN w:val="0"/>
              <w:adjustRightInd w:val="0"/>
              <w:spacing w:after="0" w:line="240" w:lineRule="auto"/>
              <w:rPr>
                <w:ins w:id="659" w:author="Arjan Kloosterboer" w:date="2017-09-22T04:10:00Z"/>
                <w:rFonts w:ascii="Arial" w:hAnsi="Arial" w:cs="Arial"/>
                <w:b/>
                <w:bCs/>
                <w:color w:val="0F0F0F"/>
                <w:sz w:val="20"/>
                <w:szCs w:val="20"/>
              </w:rPr>
            </w:pPr>
            <w:ins w:id="660" w:author="Arjan Kloosterboer" w:date="2017-09-22T04:10:00Z">
              <w:r w:rsidRPr="00B75161">
                <w:rPr>
                  <w:rFonts w:ascii="Arial" w:hAnsi="Arial" w:cs="Arial"/>
                  <w:b/>
                  <w:bCs/>
                  <w:color w:val="0F0F0F"/>
                  <w:sz w:val="20"/>
                  <w:szCs w:val="20"/>
                </w:rPr>
                <w:t>Herkomst definitie</w:t>
              </w:r>
            </w:ins>
          </w:p>
        </w:tc>
        <w:tc>
          <w:tcPr>
            <w:tcW w:w="7020" w:type="dxa"/>
            <w:gridSpan w:val="4"/>
            <w:tcBorders>
              <w:top w:val="nil"/>
              <w:left w:val="nil"/>
              <w:bottom w:val="nil"/>
              <w:right w:val="nil"/>
            </w:tcBorders>
          </w:tcPr>
          <w:p w14:paraId="42A0887E" w14:textId="77777777" w:rsidR="00B75161" w:rsidRPr="00B75161" w:rsidRDefault="00B75161" w:rsidP="00B75161">
            <w:pPr>
              <w:widowControl w:val="0"/>
              <w:autoSpaceDE w:val="0"/>
              <w:autoSpaceDN w:val="0"/>
              <w:adjustRightInd w:val="0"/>
              <w:spacing w:after="0" w:line="240" w:lineRule="auto"/>
              <w:rPr>
                <w:ins w:id="661" w:author="Arjan Kloosterboer" w:date="2017-09-22T04:10:00Z"/>
                <w:rFonts w:ascii="Arial" w:hAnsi="Arial" w:cs="Arial"/>
                <w:color w:val="0F0F0F"/>
                <w:sz w:val="20"/>
                <w:szCs w:val="20"/>
              </w:rPr>
            </w:pPr>
            <w:ins w:id="662" w:author="Arjan Kloosterboer" w:date="2017-09-22T04:10:00Z">
              <w:r w:rsidRPr="00B75161">
                <w:rPr>
                  <w:rFonts w:ascii="Arial" w:hAnsi="Arial" w:cs="Arial"/>
                  <w:color w:val="0F0F0F"/>
                  <w:sz w:val="20"/>
                  <w:szCs w:val="20"/>
                </w:rPr>
                <w:t>KING</w:t>
              </w:r>
            </w:ins>
          </w:p>
        </w:tc>
      </w:tr>
      <w:tr w:rsidR="00B75161" w:rsidRPr="00B75161" w14:paraId="4CF7A922" w14:textId="77777777" w:rsidTr="000D16DD">
        <w:trPr>
          <w:trHeight w:hRule="exact" w:val="128"/>
          <w:ins w:id="663" w:author="Arjan Kloosterboer" w:date="2017-09-22T04:10:00Z"/>
        </w:trPr>
        <w:tc>
          <w:tcPr>
            <w:tcW w:w="2340" w:type="dxa"/>
            <w:gridSpan w:val="2"/>
            <w:tcBorders>
              <w:top w:val="nil"/>
              <w:left w:val="nil"/>
              <w:bottom w:val="nil"/>
              <w:right w:val="nil"/>
            </w:tcBorders>
          </w:tcPr>
          <w:p w14:paraId="7567AC28" w14:textId="77777777" w:rsidR="00B75161" w:rsidRPr="00B75161" w:rsidRDefault="00B75161" w:rsidP="00B75161">
            <w:pPr>
              <w:widowControl w:val="0"/>
              <w:autoSpaceDE w:val="0"/>
              <w:autoSpaceDN w:val="0"/>
              <w:adjustRightInd w:val="0"/>
              <w:spacing w:after="0" w:line="240" w:lineRule="auto"/>
              <w:rPr>
                <w:ins w:id="664" w:author="Arjan Kloosterboer" w:date="2017-09-22T04:10:00Z"/>
                <w:rFonts w:ascii="Arial" w:hAnsi="Arial" w:cs="Arial"/>
                <w:b/>
                <w:bCs/>
                <w:color w:val="0F0F0F"/>
                <w:sz w:val="20"/>
                <w:szCs w:val="20"/>
              </w:rPr>
            </w:pPr>
          </w:p>
        </w:tc>
        <w:tc>
          <w:tcPr>
            <w:tcW w:w="7020" w:type="dxa"/>
            <w:gridSpan w:val="4"/>
            <w:tcBorders>
              <w:top w:val="nil"/>
              <w:left w:val="nil"/>
              <w:bottom w:val="nil"/>
              <w:right w:val="nil"/>
            </w:tcBorders>
          </w:tcPr>
          <w:p w14:paraId="25446C33" w14:textId="77777777" w:rsidR="00B75161" w:rsidRPr="00B75161" w:rsidRDefault="00B75161" w:rsidP="00B75161">
            <w:pPr>
              <w:widowControl w:val="0"/>
              <w:autoSpaceDE w:val="0"/>
              <w:autoSpaceDN w:val="0"/>
              <w:adjustRightInd w:val="0"/>
              <w:spacing w:after="0" w:line="240" w:lineRule="auto"/>
              <w:rPr>
                <w:ins w:id="665" w:author="Arjan Kloosterboer" w:date="2017-09-22T04:10:00Z"/>
                <w:rFonts w:ascii="Arial" w:hAnsi="Arial" w:cs="Arial"/>
                <w:color w:val="0F0F0F"/>
                <w:sz w:val="20"/>
                <w:szCs w:val="20"/>
              </w:rPr>
            </w:pPr>
          </w:p>
        </w:tc>
      </w:tr>
      <w:tr w:rsidR="00B75161" w:rsidRPr="00B75161" w14:paraId="6D8740CC" w14:textId="77777777" w:rsidTr="000D16DD">
        <w:trPr>
          <w:ins w:id="666" w:author="Arjan Kloosterboer" w:date="2017-09-22T04:10:00Z"/>
        </w:trPr>
        <w:tc>
          <w:tcPr>
            <w:tcW w:w="2340" w:type="dxa"/>
            <w:gridSpan w:val="2"/>
            <w:tcBorders>
              <w:top w:val="nil"/>
              <w:left w:val="nil"/>
              <w:bottom w:val="nil"/>
              <w:right w:val="nil"/>
            </w:tcBorders>
          </w:tcPr>
          <w:p w14:paraId="54205790" w14:textId="77777777" w:rsidR="00B75161" w:rsidRPr="00B75161" w:rsidRDefault="00B75161" w:rsidP="00B75161">
            <w:pPr>
              <w:widowControl w:val="0"/>
              <w:autoSpaceDE w:val="0"/>
              <w:autoSpaceDN w:val="0"/>
              <w:adjustRightInd w:val="0"/>
              <w:spacing w:after="0" w:line="240" w:lineRule="auto"/>
              <w:rPr>
                <w:ins w:id="667" w:author="Arjan Kloosterboer" w:date="2017-09-22T04:10:00Z"/>
                <w:rFonts w:ascii="Arial" w:hAnsi="Arial" w:cs="Arial"/>
                <w:b/>
                <w:bCs/>
                <w:color w:val="0F0F0F"/>
                <w:sz w:val="20"/>
                <w:szCs w:val="20"/>
              </w:rPr>
            </w:pPr>
            <w:ins w:id="668" w:author="Arjan Kloosterboer" w:date="2017-09-22T04:10:00Z">
              <w:r w:rsidRPr="00B75161">
                <w:rPr>
                  <w:rFonts w:ascii="Arial" w:hAnsi="Arial" w:cs="Arial"/>
                  <w:b/>
                  <w:bCs/>
                  <w:color w:val="0F0F0F"/>
                  <w:sz w:val="20"/>
                  <w:szCs w:val="20"/>
                </w:rPr>
                <w:t>Datum opname</w:t>
              </w:r>
            </w:ins>
          </w:p>
        </w:tc>
        <w:tc>
          <w:tcPr>
            <w:tcW w:w="7020" w:type="dxa"/>
            <w:gridSpan w:val="4"/>
            <w:tcBorders>
              <w:top w:val="nil"/>
              <w:left w:val="nil"/>
              <w:bottom w:val="nil"/>
              <w:right w:val="nil"/>
            </w:tcBorders>
          </w:tcPr>
          <w:p w14:paraId="77CC23D3" w14:textId="77777777" w:rsidR="00B75161" w:rsidRPr="00B75161" w:rsidRDefault="00B75161" w:rsidP="00B75161">
            <w:pPr>
              <w:widowControl w:val="0"/>
              <w:autoSpaceDE w:val="0"/>
              <w:autoSpaceDN w:val="0"/>
              <w:adjustRightInd w:val="0"/>
              <w:spacing w:after="0" w:line="240" w:lineRule="auto"/>
              <w:rPr>
                <w:ins w:id="669" w:author="Arjan Kloosterboer" w:date="2017-09-22T04:10:00Z"/>
                <w:rFonts w:ascii="Arial" w:hAnsi="Arial" w:cs="Arial"/>
                <w:color w:val="0F0F0F"/>
                <w:sz w:val="20"/>
                <w:szCs w:val="20"/>
              </w:rPr>
            </w:pPr>
            <w:ins w:id="670" w:author="Arjan Kloosterboer" w:date="2017-09-22T04:10:00Z">
              <w:r w:rsidRPr="00B75161">
                <w:rPr>
                  <w:rFonts w:ascii="Arial" w:hAnsi="Arial" w:cs="Arial"/>
                  <w:color w:val="0F0F0F"/>
                  <w:sz w:val="20"/>
                  <w:szCs w:val="20"/>
                </w:rPr>
                <w:t>1 juni 2008</w:t>
              </w:r>
            </w:ins>
          </w:p>
        </w:tc>
      </w:tr>
      <w:tr w:rsidR="00B75161" w:rsidRPr="00B75161" w14:paraId="7A31ABA0" w14:textId="77777777" w:rsidTr="000D16DD">
        <w:trPr>
          <w:trHeight w:hRule="exact" w:val="128"/>
          <w:ins w:id="671" w:author="Arjan Kloosterboer" w:date="2017-09-22T04:10:00Z"/>
        </w:trPr>
        <w:tc>
          <w:tcPr>
            <w:tcW w:w="2340" w:type="dxa"/>
            <w:gridSpan w:val="2"/>
            <w:tcBorders>
              <w:top w:val="nil"/>
              <w:left w:val="nil"/>
              <w:bottom w:val="nil"/>
              <w:right w:val="nil"/>
            </w:tcBorders>
          </w:tcPr>
          <w:p w14:paraId="78CDC8B8" w14:textId="77777777" w:rsidR="00B75161" w:rsidRPr="00B75161" w:rsidRDefault="00B75161" w:rsidP="00B75161">
            <w:pPr>
              <w:widowControl w:val="0"/>
              <w:autoSpaceDE w:val="0"/>
              <w:autoSpaceDN w:val="0"/>
              <w:adjustRightInd w:val="0"/>
              <w:spacing w:after="0" w:line="240" w:lineRule="auto"/>
              <w:rPr>
                <w:ins w:id="672" w:author="Arjan Kloosterboer" w:date="2017-09-22T04:10:00Z"/>
                <w:rFonts w:ascii="Arial" w:hAnsi="Arial" w:cs="Arial"/>
                <w:b/>
                <w:bCs/>
                <w:color w:val="0F0F0F"/>
                <w:sz w:val="20"/>
                <w:szCs w:val="20"/>
              </w:rPr>
            </w:pPr>
          </w:p>
        </w:tc>
        <w:tc>
          <w:tcPr>
            <w:tcW w:w="7020" w:type="dxa"/>
            <w:gridSpan w:val="4"/>
            <w:tcBorders>
              <w:top w:val="nil"/>
              <w:left w:val="nil"/>
              <w:bottom w:val="nil"/>
              <w:right w:val="nil"/>
            </w:tcBorders>
          </w:tcPr>
          <w:p w14:paraId="099A295E" w14:textId="77777777" w:rsidR="00B75161" w:rsidRPr="00B75161" w:rsidRDefault="00B75161" w:rsidP="00B75161">
            <w:pPr>
              <w:widowControl w:val="0"/>
              <w:autoSpaceDE w:val="0"/>
              <w:autoSpaceDN w:val="0"/>
              <w:adjustRightInd w:val="0"/>
              <w:spacing w:after="0" w:line="240" w:lineRule="auto"/>
              <w:rPr>
                <w:ins w:id="673" w:author="Arjan Kloosterboer" w:date="2017-09-22T04:10:00Z"/>
                <w:rFonts w:ascii="Arial" w:hAnsi="Arial" w:cs="Arial"/>
                <w:color w:val="0F0F0F"/>
                <w:sz w:val="20"/>
                <w:szCs w:val="20"/>
              </w:rPr>
            </w:pPr>
          </w:p>
        </w:tc>
      </w:tr>
      <w:tr w:rsidR="00B75161" w:rsidRPr="00AE6939" w14:paraId="57916C58" w14:textId="77777777" w:rsidTr="000D16DD">
        <w:trPr>
          <w:ins w:id="674" w:author="Arjan Kloosterboer" w:date="2017-09-22T04:10:00Z"/>
        </w:trPr>
        <w:tc>
          <w:tcPr>
            <w:tcW w:w="2340" w:type="dxa"/>
            <w:gridSpan w:val="2"/>
            <w:tcBorders>
              <w:top w:val="nil"/>
              <w:left w:val="nil"/>
              <w:bottom w:val="nil"/>
              <w:right w:val="nil"/>
            </w:tcBorders>
          </w:tcPr>
          <w:p w14:paraId="5E9206F8" w14:textId="77777777" w:rsidR="00B75161" w:rsidRPr="00B75161" w:rsidRDefault="00B75161" w:rsidP="00B75161">
            <w:pPr>
              <w:widowControl w:val="0"/>
              <w:autoSpaceDE w:val="0"/>
              <w:autoSpaceDN w:val="0"/>
              <w:adjustRightInd w:val="0"/>
              <w:spacing w:after="0" w:line="240" w:lineRule="auto"/>
              <w:rPr>
                <w:ins w:id="675" w:author="Arjan Kloosterboer" w:date="2017-09-22T04:10:00Z"/>
                <w:rFonts w:ascii="Arial" w:hAnsi="Arial" w:cs="Arial"/>
                <w:b/>
                <w:bCs/>
                <w:color w:val="0F0F0F"/>
                <w:sz w:val="20"/>
                <w:szCs w:val="20"/>
              </w:rPr>
            </w:pPr>
            <w:ins w:id="676" w:author="Arjan Kloosterboer" w:date="2017-09-22T04:10:00Z">
              <w:r w:rsidRPr="00B75161">
                <w:rPr>
                  <w:rFonts w:ascii="Arial" w:hAnsi="Arial" w:cs="Arial"/>
                  <w:b/>
                  <w:bCs/>
                  <w:color w:val="0F0F0F"/>
                  <w:sz w:val="20"/>
                  <w:szCs w:val="20"/>
                </w:rPr>
                <w:t>Unieke aanduiding</w:t>
              </w:r>
            </w:ins>
          </w:p>
        </w:tc>
        <w:tc>
          <w:tcPr>
            <w:tcW w:w="7020" w:type="dxa"/>
            <w:gridSpan w:val="4"/>
            <w:tcBorders>
              <w:top w:val="nil"/>
              <w:left w:val="nil"/>
              <w:bottom w:val="nil"/>
              <w:right w:val="nil"/>
            </w:tcBorders>
          </w:tcPr>
          <w:p w14:paraId="23223D06" w14:textId="77777777" w:rsidR="00B75161" w:rsidRPr="00B75161" w:rsidRDefault="00B75161" w:rsidP="00B75161">
            <w:pPr>
              <w:widowControl w:val="0"/>
              <w:autoSpaceDE w:val="0"/>
              <w:autoSpaceDN w:val="0"/>
              <w:adjustRightInd w:val="0"/>
              <w:spacing w:after="0" w:line="240" w:lineRule="auto"/>
              <w:rPr>
                <w:ins w:id="677" w:author="Arjan Kloosterboer" w:date="2017-09-22T04:10:00Z"/>
                <w:rFonts w:ascii="Arial" w:hAnsi="Arial" w:cs="Arial"/>
                <w:color w:val="0F0F0F"/>
                <w:sz w:val="20"/>
                <w:szCs w:val="20"/>
                <w:lang w:val="nl-NL"/>
              </w:rPr>
            </w:pPr>
            <w:ins w:id="678" w:author="Arjan Kloosterboer" w:date="2017-09-22T04:10:00Z">
              <w:r w:rsidRPr="00B75161">
                <w:rPr>
                  <w:rFonts w:ascii="Arial" w:hAnsi="Arial" w:cs="Arial"/>
                  <w:color w:val="0F0F0F"/>
                  <w:sz w:val="20"/>
                  <w:szCs w:val="20"/>
                  <w:lang w:val="nl-NL"/>
                </w:rPr>
                <w:t xml:space="preserve">De unieke aanduiding van de specialisatie (van BETROKKENE): </w:t>
              </w:r>
            </w:ins>
          </w:p>
          <w:p w14:paraId="738BDC5A" w14:textId="72CCCF76" w:rsidR="00B75161" w:rsidRPr="00B75161" w:rsidRDefault="00B75161" w:rsidP="00B75161">
            <w:pPr>
              <w:widowControl w:val="0"/>
              <w:autoSpaceDE w:val="0"/>
              <w:autoSpaceDN w:val="0"/>
              <w:adjustRightInd w:val="0"/>
              <w:spacing w:after="0" w:line="240" w:lineRule="auto"/>
              <w:rPr>
                <w:ins w:id="679" w:author="Arjan Kloosterboer" w:date="2017-09-22T04:10:00Z"/>
                <w:rFonts w:ascii="Arial" w:hAnsi="Arial" w:cs="Arial"/>
                <w:color w:val="0F0F0F"/>
                <w:sz w:val="20"/>
                <w:szCs w:val="20"/>
                <w:lang w:val="nl-NL"/>
              </w:rPr>
            </w:pPr>
            <w:ins w:id="680" w:author="Arjan Kloosterboer" w:date="2017-09-22T04:10:00Z">
              <w:r w:rsidRPr="00B75161">
                <w:rPr>
                  <w:rFonts w:ascii="Arial" w:hAnsi="Arial" w:cs="Arial"/>
                  <w:color w:val="0F0F0F"/>
                  <w:sz w:val="20"/>
                  <w:szCs w:val="20"/>
                  <w:lang w:val="nl-NL"/>
                </w:rPr>
                <w:t>ORGANISATORISCHE EENHEID, VESTIGING, MEDEWERKER, NIET-NATUURLIJK PERSOON of NATUURLIJK PERSOON.</w:t>
              </w:r>
            </w:ins>
          </w:p>
        </w:tc>
      </w:tr>
      <w:tr w:rsidR="00B75161" w:rsidRPr="00AE6939" w14:paraId="6986CB4F" w14:textId="77777777" w:rsidTr="000D16DD">
        <w:trPr>
          <w:trHeight w:hRule="exact" w:val="128"/>
          <w:ins w:id="681" w:author="Arjan Kloosterboer" w:date="2017-09-22T04:10:00Z"/>
        </w:trPr>
        <w:tc>
          <w:tcPr>
            <w:tcW w:w="2340" w:type="dxa"/>
            <w:gridSpan w:val="2"/>
            <w:tcBorders>
              <w:top w:val="nil"/>
              <w:left w:val="nil"/>
              <w:bottom w:val="nil"/>
              <w:right w:val="nil"/>
            </w:tcBorders>
          </w:tcPr>
          <w:p w14:paraId="00F64B5B" w14:textId="77777777" w:rsidR="00B75161" w:rsidRPr="00B75161" w:rsidRDefault="00B75161" w:rsidP="00B75161">
            <w:pPr>
              <w:widowControl w:val="0"/>
              <w:autoSpaceDE w:val="0"/>
              <w:autoSpaceDN w:val="0"/>
              <w:adjustRightInd w:val="0"/>
              <w:spacing w:after="0" w:line="240" w:lineRule="auto"/>
              <w:rPr>
                <w:ins w:id="682" w:author="Arjan Kloosterboer" w:date="2017-09-22T04:10:00Z"/>
                <w:rFonts w:ascii="Arial" w:hAnsi="Arial" w:cs="Arial"/>
                <w:b/>
                <w:bCs/>
                <w:color w:val="0F0F0F"/>
                <w:sz w:val="20"/>
                <w:szCs w:val="20"/>
                <w:lang w:val="nl-NL"/>
              </w:rPr>
            </w:pPr>
          </w:p>
        </w:tc>
        <w:tc>
          <w:tcPr>
            <w:tcW w:w="7020" w:type="dxa"/>
            <w:gridSpan w:val="4"/>
            <w:tcBorders>
              <w:top w:val="nil"/>
              <w:left w:val="nil"/>
              <w:bottom w:val="nil"/>
              <w:right w:val="nil"/>
            </w:tcBorders>
          </w:tcPr>
          <w:p w14:paraId="03B59E4E" w14:textId="77777777" w:rsidR="00B75161" w:rsidRPr="00B75161" w:rsidRDefault="00B75161" w:rsidP="00B75161">
            <w:pPr>
              <w:widowControl w:val="0"/>
              <w:autoSpaceDE w:val="0"/>
              <w:autoSpaceDN w:val="0"/>
              <w:adjustRightInd w:val="0"/>
              <w:spacing w:after="0" w:line="240" w:lineRule="auto"/>
              <w:rPr>
                <w:ins w:id="683" w:author="Arjan Kloosterboer" w:date="2017-09-22T04:10:00Z"/>
                <w:rFonts w:ascii="Arial" w:hAnsi="Arial" w:cs="Arial"/>
                <w:b/>
                <w:bCs/>
                <w:color w:val="0F0F0F"/>
                <w:sz w:val="20"/>
                <w:szCs w:val="20"/>
                <w:lang w:val="nl-NL"/>
              </w:rPr>
            </w:pPr>
          </w:p>
        </w:tc>
      </w:tr>
      <w:tr w:rsidR="00B75161" w:rsidRPr="00AE6939" w14:paraId="2434EE5A" w14:textId="77777777" w:rsidTr="000D16DD">
        <w:trPr>
          <w:ins w:id="684" w:author="Arjan Kloosterboer" w:date="2017-09-22T04:10:00Z"/>
        </w:trPr>
        <w:tc>
          <w:tcPr>
            <w:tcW w:w="2340" w:type="dxa"/>
            <w:gridSpan w:val="2"/>
            <w:tcBorders>
              <w:top w:val="nil"/>
              <w:left w:val="nil"/>
              <w:bottom w:val="nil"/>
              <w:right w:val="nil"/>
            </w:tcBorders>
          </w:tcPr>
          <w:p w14:paraId="73328B24" w14:textId="77777777" w:rsidR="00B75161" w:rsidRPr="00B75161" w:rsidRDefault="00B75161" w:rsidP="00B75161">
            <w:pPr>
              <w:widowControl w:val="0"/>
              <w:autoSpaceDE w:val="0"/>
              <w:autoSpaceDN w:val="0"/>
              <w:adjustRightInd w:val="0"/>
              <w:spacing w:after="0" w:line="240" w:lineRule="auto"/>
              <w:rPr>
                <w:ins w:id="685" w:author="Arjan Kloosterboer" w:date="2017-09-22T04:10:00Z"/>
                <w:rFonts w:ascii="Arial" w:hAnsi="Arial" w:cs="Arial"/>
                <w:b/>
                <w:bCs/>
                <w:color w:val="0F0F0F"/>
                <w:sz w:val="20"/>
                <w:szCs w:val="20"/>
              </w:rPr>
            </w:pPr>
            <w:ins w:id="686" w:author="Arjan Kloosterboer" w:date="2017-09-22T04:10:00Z">
              <w:r w:rsidRPr="00B75161">
                <w:rPr>
                  <w:rFonts w:ascii="Arial" w:hAnsi="Arial" w:cs="Arial"/>
                  <w:b/>
                  <w:bCs/>
                  <w:color w:val="0F0F0F"/>
                  <w:sz w:val="20"/>
                  <w:szCs w:val="20"/>
                </w:rPr>
                <w:t>Populatie</w:t>
              </w:r>
            </w:ins>
          </w:p>
        </w:tc>
        <w:tc>
          <w:tcPr>
            <w:tcW w:w="7020" w:type="dxa"/>
            <w:gridSpan w:val="4"/>
            <w:tcBorders>
              <w:top w:val="nil"/>
              <w:left w:val="nil"/>
              <w:bottom w:val="nil"/>
              <w:right w:val="nil"/>
            </w:tcBorders>
          </w:tcPr>
          <w:p w14:paraId="7510E52D" w14:textId="77777777" w:rsidR="00B75161" w:rsidRPr="00B75161" w:rsidRDefault="00B75161" w:rsidP="00B75161">
            <w:pPr>
              <w:widowControl w:val="0"/>
              <w:autoSpaceDE w:val="0"/>
              <w:autoSpaceDN w:val="0"/>
              <w:adjustRightInd w:val="0"/>
              <w:spacing w:after="0" w:line="240" w:lineRule="auto"/>
              <w:rPr>
                <w:ins w:id="687" w:author="Arjan Kloosterboer" w:date="2017-09-22T04:10:00Z"/>
                <w:rFonts w:ascii="Arial" w:hAnsi="Arial" w:cs="Arial"/>
                <w:color w:val="0F0F0F"/>
                <w:sz w:val="20"/>
                <w:szCs w:val="20"/>
                <w:lang w:val="nl-NL"/>
              </w:rPr>
            </w:pPr>
            <w:ins w:id="688" w:author="Arjan Kloosterboer" w:date="2017-09-22T04:10:00Z">
              <w:r w:rsidRPr="00B75161">
                <w:rPr>
                  <w:rFonts w:ascii="Arial" w:hAnsi="Arial" w:cs="Arial"/>
                  <w:color w:val="0F0F0F"/>
                  <w:sz w:val="20"/>
                  <w:szCs w:val="20"/>
                  <w:lang w:val="nl-NL"/>
                </w:rPr>
                <w:t>Alle NATUURLIJK PERSOONen, NIET-NATUURLIJK PERSOONen, VESTIGINGen, ORGANISATORISCHE EENHEIDen (van de zaak-behandelende organisatie) en MEDEWERKERs (van die zaak-behandelende organisatie) die betrokken zijn in enigerlei rol bij één of meer zaken van de zaak-behandelende organisatie.</w:t>
              </w:r>
            </w:ins>
          </w:p>
        </w:tc>
      </w:tr>
      <w:tr w:rsidR="00B75161" w:rsidRPr="00AE6939" w14:paraId="2D147800" w14:textId="77777777" w:rsidTr="000D16DD">
        <w:trPr>
          <w:trHeight w:hRule="exact" w:val="128"/>
          <w:ins w:id="689" w:author="Arjan Kloosterboer" w:date="2017-09-22T04:10:00Z"/>
        </w:trPr>
        <w:tc>
          <w:tcPr>
            <w:tcW w:w="2340" w:type="dxa"/>
            <w:gridSpan w:val="2"/>
            <w:tcBorders>
              <w:top w:val="nil"/>
              <w:left w:val="nil"/>
              <w:bottom w:val="nil"/>
              <w:right w:val="nil"/>
            </w:tcBorders>
          </w:tcPr>
          <w:p w14:paraId="1DA8C80B" w14:textId="77777777" w:rsidR="00B75161" w:rsidRPr="00B75161" w:rsidRDefault="00B75161" w:rsidP="00B75161">
            <w:pPr>
              <w:widowControl w:val="0"/>
              <w:autoSpaceDE w:val="0"/>
              <w:autoSpaceDN w:val="0"/>
              <w:adjustRightInd w:val="0"/>
              <w:spacing w:after="0" w:line="240" w:lineRule="auto"/>
              <w:rPr>
                <w:ins w:id="690" w:author="Arjan Kloosterboer" w:date="2017-09-22T04:10:00Z"/>
                <w:rFonts w:ascii="Arial" w:hAnsi="Arial" w:cs="Arial"/>
                <w:b/>
                <w:bCs/>
                <w:color w:val="0F0F0F"/>
                <w:sz w:val="20"/>
                <w:szCs w:val="20"/>
                <w:lang w:val="nl-NL"/>
              </w:rPr>
            </w:pPr>
          </w:p>
        </w:tc>
        <w:tc>
          <w:tcPr>
            <w:tcW w:w="7020" w:type="dxa"/>
            <w:gridSpan w:val="4"/>
            <w:tcBorders>
              <w:top w:val="nil"/>
              <w:left w:val="nil"/>
              <w:bottom w:val="nil"/>
              <w:right w:val="nil"/>
            </w:tcBorders>
          </w:tcPr>
          <w:p w14:paraId="6F0EFD33" w14:textId="77777777" w:rsidR="00B75161" w:rsidRPr="00B75161" w:rsidRDefault="00B75161" w:rsidP="00B75161">
            <w:pPr>
              <w:widowControl w:val="0"/>
              <w:autoSpaceDE w:val="0"/>
              <w:autoSpaceDN w:val="0"/>
              <w:adjustRightInd w:val="0"/>
              <w:spacing w:after="0" w:line="240" w:lineRule="auto"/>
              <w:rPr>
                <w:ins w:id="691" w:author="Arjan Kloosterboer" w:date="2017-09-22T04:10:00Z"/>
                <w:rFonts w:ascii="Arial" w:hAnsi="Arial" w:cs="Arial"/>
                <w:color w:val="0F0F0F"/>
                <w:sz w:val="20"/>
                <w:szCs w:val="20"/>
                <w:lang w:val="nl-NL"/>
              </w:rPr>
            </w:pPr>
          </w:p>
        </w:tc>
      </w:tr>
      <w:tr w:rsidR="00B75161" w:rsidRPr="00B75161" w14:paraId="0D42A758" w14:textId="77777777" w:rsidTr="000D16DD">
        <w:trPr>
          <w:trHeight w:hRule="exact" w:val="256"/>
          <w:ins w:id="692" w:author="Arjan Kloosterboer" w:date="2017-09-22T04:10:00Z"/>
        </w:trPr>
        <w:tc>
          <w:tcPr>
            <w:tcW w:w="2340" w:type="dxa"/>
            <w:gridSpan w:val="2"/>
            <w:tcBorders>
              <w:top w:val="nil"/>
              <w:left w:val="nil"/>
              <w:bottom w:val="nil"/>
              <w:right w:val="nil"/>
            </w:tcBorders>
          </w:tcPr>
          <w:p w14:paraId="054C7630" w14:textId="77777777" w:rsidR="00B75161" w:rsidRPr="00B75161" w:rsidRDefault="00B75161" w:rsidP="00B75161">
            <w:pPr>
              <w:widowControl w:val="0"/>
              <w:autoSpaceDE w:val="0"/>
              <w:autoSpaceDN w:val="0"/>
              <w:adjustRightInd w:val="0"/>
              <w:spacing w:after="0" w:line="240" w:lineRule="auto"/>
              <w:rPr>
                <w:ins w:id="693" w:author="Arjan Kloosterboer" w:date="2017-09-22T04:10:00Z"/>
                <w:rFonts w:ascii="Arial" w:hAnsi="Arial" w:cs="Arial"/>
                <w:b/>
                <w:bCs/>
                <w:color w:val="0F0F0F"/>
                <w:sz w:val="20"/>
                <w:szCs w:val="20"/>
              </w:rPr>
            </w:pPr>
            <w:ins w:id="694" w:author="Arjan Kloosterboer" w:date="2017-09-22T04:10:00Z">
              <w:r w:rsidRPr="00B75161">
                <w:rPr>
                  <w:rFonts w:ascii="Arial" w:hAnsi="Arial" w:cs="Arial"/>
                  <w:b/>
                  <w:bCs/>
                  <w:color w:val="0F0F0F"/>
                  <w:sz w:val="20"/>
                  <w:szCs w:val="20"/>
                </w:rPr>
                <w:t>Kwaliteitsbegrip</w:t>
              </w:r>
            </w:ins>
          </w:p>
        </w:tc>
        <w:tc>
          <w:tcPr>
            <w:tcW w:w="7020" w:type="dxa"/>
            <w:gridSpan w:val="4"/>
            <w:tcBorders>
              <w:top w:val="nil"/>
              <w:left w:val="nil"/>
              <w:bottom w:val="nil"/>
              <w:right w:val="nil"/>
            </w:tcBorders>
          </w:tcPr>
          <w:p w14:paraId="615ECF46" w14:textId="77777777" w:rsidR="00B75161" w:rsidRPr="00B75161" w:rsidRDefault="00B75161" w:rsidP="00B75161">
            <w:pPr>
              <w:widowControl w:val="0"/>
              <w:autoSpaceDE w:val="0"/>
              <w:autoSpaceDN w:val="0"/>
              <w:adjustRightInd w:val="0"/>
              <w:spacing w:after="0" w:line="240" w:lineRule="auto"/>
              <w:rPr>
                <w:ins w:id="695" w:author="Arjan Kloosterboer" w:date="2017-09-22T04:10:00Z"/>
                <w:rFonts w:ascii="Arial" w:hAnsi="Arial" w:cs="Arial"/>
                <w:color w:val="0F0F0F"/>
                <w:sz w:val="20"/>
                <w:szCs w:val="20"/>
              </w:rPr>
            </w:pPr>
          </w:p>
        </w:tc>
      </w:tr>
      <w:tr w:rsidR="00B75161" w:rsidRPr="00B75161" w14:paraId="4708659F" w14:textId="77777777" w:rsidTr="000D16DD">
        <w:trPr>
          <w:trHeight w:hRule="exact" w:val="256"/>
          <w:ins w:id="696" w:author="Arjan Kloosterboer" w:date="2017-09-22T04:10:00Z"/>
        </w:trPr>
        <w:tc>
          <w:tcPr>
            <w:tcW w:w="2340" w:type="dxa"/>
            <w:gridSpan w:val="2"/>
            <w:tcBorders>
              <w:top w:val="nil"/>
              <w:left w:val="nil"/>
              <w:bottom w:val="nil"/>
              <w:right w:val="nil"/>
            </w:tcBorders>
          </w:tcPr>
          <w:p w14:paraId="511A988F" w14:textId="77777777" w:rsidR="00B75161" w:rsidRPr="00B75161" w:rsidRDefault="00B75161" w:rsidP="00B75161">
            <w:pPr>
              <w:widowControl w:val="0"/>
              <w:autoSpaceDE w:val="0"/>
              <w:autoSpaceDN w:val="0"/>
              <w:adjustRightInd w:val="0"/>
              <w:spacing w:after="0" w:line="240" w:lineRule="auto"/>
              <w:rPr>
                <w:ins w:id="697" w:author="Arjan Kloosterboer" w:date="2017-09-22T04:10:00Z"/>
                <w:rFonts w:ascii="Arial" w:hAnsi="Arial" w:cs="Arial"/>
                <w:b/>
                <w:bCs/>
                <w:color w:val="0F0F0F"/>
                <w:sz w:val="20"/>
                <w:szCs w:val="20"/>
              </w:rPr>
            </w:pPr>
          </w:p>
        </w:tc>
        <w:tc>
          <w:tcPr>
            <w:tcW w:w="7020" w:type="dxa"/>
            <w:gridSpan w:val="4"/>
            <w:tcBorders>
              <w:top w:val="nil"/>
              <w:left w:val="nil"/>
              <w:bottom w:val="nil"/>
              <w:right w:val="nil"/>
            </w:tcBorders>
          </w:tcPr>
          <w:p w14:paraId="045B8BA2" w14:textId="77777777" w:rsidR="00B75161" w:rsidRPr="00B75161" w:rsidRDefault="00B75161" w:rsidP="00B75161">
            <w:pPr>
              <w:widowControl w:val="0"/>
              <w:autoSpaceDE w:val="0"/>
              <w:autoSpaceDN w:val="0"/>
              <w:adjustRightInd w:val="0"/>
              <w:spacing w:after="0" w:line="240" w:lineRule="auto"/>
              <w:rPr>
                <w:ins w:id="698" w:author="Arjan Kloosterboer" w:date="2017-09-22T04:10:00Z"/>
                <w:rFonts w:ascii="Arial" w:hAnsi="Arial" w:cs="Arial"/>
                <w:color w:val="0F0F0F"/>
                <w:sz w:val="20"/>
                <w:szCs w:val="20"/>
              </w:rPr>
            </w:pPr>
          </w:p>
        </w:tc>
      </w:tr>
      <w:tr w:rsidR="00B75161" w:rsidRPr="00B75161" w14:paraId="64F6D4E9" w14:textId="77777777" w:rsidTr="000D16DD">
        <w:trPr>
          <w:ins w:id="699" w:author="Arjan Kloosterboer" w:date="2017-09-22T04:10:00Z"/>
        </w:trPr>
        <w:tc>
          <w:tcPr>
            <w:tcW w:w="2340" w:type="dxa"/>
            <w:gridSpan w:val="2"/>
            <w:tcBorders>
              <w:top w:val="nil"/>
              <w:left w:val="nil"/>
              <w:bottom w:val="nil"/>
              <w:right w:val="nil"/>
            </w:tcBorders>
          </w:tcPr>
          <w:p w14:paraId="282F5F34" w14:textId="77777777" w:rsidR="00B75161" w:rsidRPr="00B75161" w:rsidRDefault="00B75161" w:rsidP="00B75161">
            <w:pPr>
              <w:widowControl w:val="0"/>
              <w:autoSpaceDE w:val="0"/>
              <w:autoSpaceDN w:val="0"/>
              <w:adjustRightInd w:val="0"/>
              <w:spacing w:after="0" w:line="240" w:lineRule="auto"/>
              <w:rPr>
                <w:ins w:id="700" w:author="Arjan Kloosterboer" w:date="2017-09-22T04:10:00Z"/>
                <w:rFonts w:ascii="Arial" w:hAnsi="Arial" w:cs="Arial"/>
                <w:b/>
                <w:bCs/>
                <w:color w:val="0F0F0F"/>
                <w:sz w:val="20"/>
                <w:szCs w:val="20"/>
              </w:rPr>
            </w:pPr>
            <w:ins w:id="701" w:author="Arjan Kloosterboer" w:date="2017-09-22T04:10:00Z">
              <w:r w:rsidRPr="00B75161">
                <w:rPr>
                  <w:rFonts w:ascii="Arial" w:hAnsi="Arial" w:cs="Arial"/>
                  <w:b/>
                  <w:bCs/>
                  <w:color w:val="0F0F0F"/>
                  <w:sz w:val="20"/>
                  <w:szCs w:val="20"/>
                </w:rPr>
                <w:t>Overzicht attributen</w:t>
              </w:r>
            </w:ins>
          </w:p>
        </w:tc>
        <w:tc>
          <w:tcPr>
            <w:tcW w:w="7020" w:type="dxa"/>
            <w:gridSpan w:val="4"/>
            <w:tcBorders>
              <w:top w:val="nil"/>
              <w:left w:val="nil"/>
              <w:bottom w:val="nil"/>
              <w:right w:val="nil"/>
            </w:tcBorders>
          </w:tcPr>
          <w:p w14:paraId="3C640A95" w14:textId="77777777" w:rsidR="00B75161" w:rsidRPr="00B75161" w:rsidRDefault="00B75161" w:rsidP="00B75161">
            <w:pPr>
              <w:widowControl w:val="0"/>
              <w:autoSpaceDE w:val="0"/>
              <w:autoSpaceDN w:val="0"/>
              <w:adjustRightInd w:val="0"/>
              <w:spacing w:after="0" w:line="240" w:lineRule="auto"/>
              <w:rPr>
                <w:ins w:id="702" w:author="Arjan Kloosterboer" w:date="2017-09-22T04:10:00Z"/>
                <w:rFonts w:ascii="Arial" w:hAnsi="Arial" w:cs="Arial"/>
                <w:b/>
                <w:bCs/>
                <w:color w:val="0F0F0F"/>
                <w:sz w:val="20"/>
                <w:szCs w:val="20"/>
              </w:rPr>
            </w:pPr>
          </w:p>
        </w:tc>
      </w:tr>
      <w:tr w:rsidR="00B75161" w:rsidRPr="00B75161" w14:paraId="6108310B" w14:textId="77777777" w:rsidTr="000D16DD">
        <w:trPr>
          <w:ins w:id="703" w:author="Arjan Kloosterboer" w:date="2017-09-22T04:10:00Z"/>
        </w:trPr>
        <w:tc>
          <w:tcPr>
            <w:tcW w:w="450" w:type="dxa"/>
            <w:tcBorders>
              <w:top w:val="nil"/>
              <w:left w:val="nil"/>
              <w:bottom w:val="nil"/>
              <w:right w:val="nil"/>
            </w:tcBorders>
          </w:tcPr>
          <w:p w14:paraId="6C52E63A" w14:textId="77777777" w:rsidR="00B75161" w:rsidRPr="00B75161" w:rsidRDefault="00B75161" w:rsidP="00B75161">
            <w:pPr>
              <w:widowControl w:val="0"/>
              <w:autoSpaceDE w:val="0"/>
              <w:autoSpaceDN w:val="0"/>
              <w:adjustRightInd w:val="0"/>
              <w:spacing w:after="0" w:line="240" w:lineRule="auto"/>
              <w:rPr>
                <w:ins w:id="704" w:author="Arjan Kloosterboer" w:date="2017-09-22T04:10:00Z"/>
                <w:rFonts w:ascii="Arial" w:hAnsi="Arial" w:cs="Arial"/>
                <w:i/>
                <w:iCs/>
                <w:color w:val="0F0F0F"/>
                <w:sz w:val="20"/>
                <w:szCs w:val="20"/>
              </w:rPr>
            </w:pPr>
            <w:bookmarkStart w:id="705" w:name="BKM_D6D05601_4B87_42aa_BC87_39CFB764E92A"/>
          </w:p>
        </w:tc>
        <w:tc>
          <w:tcPr>
            <w:tcW w:w="2790" w:type="dxa"/>
            <w:gridSpan w:val="2"/>
            <w:tcBorders>
              <w:top w:val="nil"/>
              <w:left w:val="nil"/>
              <w:bottom w:val="nil"/>
              <w:right w:val="nil"/>
            </w:tcBorders>
          </w:tcPr>
          <w:p w14:paraId="43573B60" w14:textId="77777777" w:rsidR="00B75161" w:rsidRPr="00B75161" w:rsidRDefault="00B75161" w:rsidP="00B75161">
            <w:pPr>
              <w:widowControl w:val="0"/>
              <w:autoSpaceDE w:val="0"/>
              <w:autoSpaceDN w:val="0"/>
              <w:adjustRightInd w:val="0"/>
              <w:spacing w:after="0" w:line="240" w:lineRule="auto"/>
              <w:rPr>
                <w:ins w:id="706" w:author="Arjan Kloosterboer" w:date="2017-09-22T04:10:00Z"/>
                <w:rFonts w:ascii="Arial" w:hAnsi="Arial" w:cs="Arial"/>
                <w:color w:val="0F0F0F"/>
                <w:sz w:val="20"/>
                <w:szCs w:val="20"/>
              </w:rPr>
            </w:pPr>
            <w:ins w:id="707" w:author="Arjan Kloosterboer" w:date="2017-09-22T04:10:00Z">
              <w:r w:rsidRPr="00B75161">
                <w:rPr>
                  <w:rFonts w:ascii="Arial" w:hAnsi="Arial" w:cs="Arial"/>
                  <w:i/>
                  <w:iCs/>
                  <w:color w:val="0F0F0F"/>
                  <w:sz w:val="20"/>
                  <w:szCs w:val="20"/>
                </w:rPr>
                <w:t>Attribuutnaam</w:t>
              </w:r>
            </w:ins>
          </w:p>
        </w:tc>
        <w:tc>
          <w:tcPr>
            <w:tcW w:w="4230" w:type="dxa"/>
            <w:tcBorders>
              <w:top w:val="nil"/>
              <w:left w:val="nil"/>
              <w:bottom w:val="nil"/>
              <w:right w:val="nil"/>
            </w:tcBorders>
          </w:tcPr>
          <w:p w14:paraId="048DB8E8" w14:textId="77777777" w:rsidR="00B75161" w:rsidRPr="00B75161" w:rsidRDefault="00B75161" w:rsidP="00B75161">
            <w:pPr>
              <w:widowControl w:val="0"/>
              <w:autoSpaceDE w:val="0"/>
              <w:autoSpaceDN w:val="0"/>
              <w:adjustRightInd w:val="0"/>
              <w:spacing w:after="0" w:line="240" w:lineRule="auto"/>
              <w:rPr>
                <w:ins w:id="708" w:author="Arjan Kloosterboer" w:date="2017-09-22T04:10:00Z"/>
                <w:rFonts w:ascii="Arial" w:hAnsi="Arial" w:cs="Arial"/>
                <w:color w:val="0F0F0F"/>
                <w:sz w:val="20"/>
                <w:szCs w:val="20"/>
              </w:rPr>
            </w:pPr>
            <w:ins w:id="709" w:author="Arjan Kloosterboer" w:date="2017-09-22T04:10:00Z">
              <w:r w:rsidRPr="00B75161">
                <w:rPr>
                  <w:rFonts w:ascii="Arial" w:hAnsi="Arial" w:cs="Arial"/>
                  <w:i/>
                  <w:iCs/>
                  <w:color w:val="0F0F0F"/>
                  <w:sz w:val="20"/>
                  <w:szCs w:val="20"/>
                </w:rPr>
                <w:t>Definitie</w:t>
              </w:r>
            </w:ins>
          </w:p>
        </w:tc>
        <w:tc>
          <w:tcPr>
            <w:tcW w:w="1080" w:type="dxa"/>
            <w:tcBorders>
              <w:top w:val="nil"/>
              <w:left w:val="nil"/>
              <w:bottom w:val="nil"/>
              <w:right w:val="nil"/>
            </w:tcBorders>
          </w:tcPr>
          <w:p w14:paraId="4BFB4664" w14:textId="77777777" w:rsidR="00B75161" w:rsidRPr="00B75161" w:rsidRDefault="00B75161" w:rsidP="00B75161">
            <w:pPr>
              <w:widowControl w:val="0"/>
              <w:autoSpaceDE w:val="0"/>
              <w:autoSpaceDN w:val="0"/>
              <w:adjustRightInd w:val="0"/>
              <w:spacing w:after="0" w:line="240" w:lineRule="auto"/>
              <w:rPr>
                <w:ins w:id="710" w:author="Arjan Kloosterboer" w:date="2017-09-22T04:10:00Z"/>
                <w:rFonts w:ascii="Arial" w:hAnsi="Arial" w:cs="Arial"/>
                <w:color w:val="0F0F0F"/>
                <w:sz w:val="20"/>
                <w:szCs w:val="20"/>
              </w:rPr>
            </w:pPr>
            <w:ins w:id="711" w:author="Arjan Kloosterboer" w:date="2017-09-22T04:10:00Z">
              <w:r w:rsidRPr="00B75161">
                <w:rPr>
                  <w:rFonts w:ascii="Arial" w:hAnsi="Arial" w:cs="Arial"/>
                  <w:i/>
                  <w:iCs/>
                  <w:color w:val="0F0F0F"/>
                  <w:sz w:val="20"/>
                  <w:szCs w:val="20"/>
                </w:rPr>
                <w:t>Formaat</w:t>
              </w:r>
            </w:ins>
          </w:p>
        </w:tc>
        <w:tc>
          <w:tcPr>
            <w:tcW w:w="810" w:type="dxa"/>
            <w:tcBorders>
              <w:top w:val="nil"/>
              <w:left w:val="nil"/>
              <w:bottom w:val="nil"/>
              <w:right w:val="nil"/>
            </w:tcBorders>
          </w:tcPr>
          <w:p w14:paraId="01C84751" w14:textId="77777777" w:rsidR="00B75161" w:rsidRPr="00B75161" w:rsidRDefault="00B75161" w:rsidP="00B75161">
            <w:pPr>
              <w:widowControl w:val="0"/>
              <w:autoSpaceDE w:val="0"/>
              <w:autoSpaceDN w:val="0"/>
              <w:adjustRightInd w:val="0"/>
              <w:spacing w:after="0" w:line="240" w:lineRule="auto"/>
              <w:rPr>
                <w:ins w:id="712" w:author="Arjan Kloosterboer" w:date="2017-09-22T04:10:00Z"/>
                <w:rFonts w:ascii="Arial" w:hAnsi="Arial" w:cs="Arial"/>
                <w:i/>
                <w:iCs/>
                <w:color w:val="0F0F0F"/>
                <w:sz w:val="20"/>
                <w:szCs w:val="20"/>
              </w:rPr>
            </w:pPr>
            <w:ins w:id="713" w:author="Arjan Kloosterboer" w:date="2017-09-22T04:10:00Z">
              <w:r w:rsidRPr="00B75161">
                <w:rPr>
                  <w:rFonts w:ascii="Arial" w:hAnsi="Arial" w:cs="Arial"/>
                  <w:i/>
                  <w:iCs/>
                  <w:color w:val="0F0F0F"/>
                  <w:sz w:val="20"/>
                  <w:szCs w:val="20"/>
                </w:rPr>
                <w:t>Kardi-</w:t>
              </w:r>
            </w:ins>
          </w:p>
          <w:p w14:paraId="7B64B1DC" w14:textId="77777777" w:rsidR="00B75161" w:rsidRPr="00B75161" w:rsidRDefault="00B75161" w:rsidP="00B75161">
            <w:pPr>
              <w:widowControl w:val="0"/>
              <w:autoSpaceDE w:val="0"/>
              <w:autoSpaceDN w:val="0"/>
              <w:adjustRightInd w:val="0"/>
              <w:spacing w:after="0" w:line="240" w:lineRule="auto"/>
              <w:rPr>
                <w:ins w:id="714" w:author="Arjan Kloosterboer" w:date="2017-09-22T04:10:00Z"/>
                <w:rFonts w:ascii="Arial" w:hAnsi="Arial" w:cs="Arial"/>
                <w:color w:val="0F0F0F"/>
                <w:sz w:val="20"/>
                <w:szCs w:val="20"/>
              </w:rPr>
            </w:pPr>
            <w:ins w:id="715" w:author="Arjan Kloosterboer" w:date="2017-09-22T04:10:00Z">
              <w:r w:rsidRPr="00B75161">
                <w:rPr>
                  <w:rFonts w:ascii="Arial" w:hAnsi="Arial" w:cs="Arial"/>
                  <w:i/>
                  <w:iCs/>
                  <w:color w:val="0F0F0F"/>
                  <w:sz w:val="20"/>
                  <w:szCs w:val="20"/>
                </w:rPr>
                <w:t>naliteit</w:t>
              </w:r>
            </w:ins>
          </w:p>
        </w:tc>
      </w:tr>
      <w:tr w:rsidR="00B75161" w:rsidRPr="00B75161" w14:paraId="405A9AFF" w14:textId="77777777" w:rsidTr="000D16DD">
        <w:trPr>
          <w:ins w:id="716" w:author="Arjan Kloosterboer" w:date="2017-09-22T04:10:00Z"/>
        </w:trPr>
        <w:tc>
          <w:tcPr>
            <w:tcW w:w="450" w:type="dxa"/>
            <w:tcBorders>
              <w:top w:val="nil"/>
              <w:left w:val="nil"/>
              <w:bottom w:val="nil"/>
              <w:right w:val="nil"/>
            </w:tcBorders>
          </w:tcPr>
          <w:p w14:paraId="124E67F6" w14:textId="77777777" w:rsidR="00B75161" w:rsidRPr="00B75161" w:rsidRDefault="00B75161" w:rsidP="00B75161">
            <w:pPr>
              <w:widowControl w:val="0"/>
              <w:autoSpaceDE w:val="0"/>
              <w:autoSpaceDN w:val="0"/>
              <w:adjustRightInd w:val="0"/>
              <w:spacing w:after="0" w:line="240" w:lineRule="auto"/>
              <w:rPr>
                <w:ins w:id="717" w:author="Arjan Kloosterboer" w:date="2017-09-22T04:10:00Z"/>
                <w:rFonts w:ascii="Arial" w:hAnsi="Arial" w:cs="Arial"/>
                <w:color w:val="0F0F0F"/>
                <w:sz w:val="20"/>
                <w:szCs w:val="20"/>
              </w:rPr>
            </w:pPr>
          </w:p>
        </w:tc>
        <w:tc>
          <w:tcPr>
            <w:tcW w:w="2790" w:type="dxa"/>
            <w:gridSpan w:val="2"/>
            <w:tcBorders>
              <w:top w:val="nil"/>
              <w:left w:val="nil"/>
              <w:bottom w:val="nil"/>
              <w:right w:val="nil"/>
            </w:tcBorders>
          </w:tcPr>
          <w:p w14:paraId="64F71099" w14:textId="77777777" w:rsidR="00B75161" w:rsidRPr="00B75161" w:rsidRDefault="00B75161" w:rsidP="00B75161">
            <w:pPr>
              <w:widowControl w:val="0"/>
              <w:autoSpaceDE w:val="0"/>
              <w:autoSpaceDN w:val="0"/>
              <w:adjustRightInd w:val="0"/>
              <w:spacing w:after="0" w:line="240" w:lineRule="auto"/>
              <w:rPr>
                <w:ins w:id="718" w:author="Arjan Kloosterboer" w:date="2017-09-22T04:10:00Z"/>
                <w:rFonts w:ascii="Arial" w:hAnsi="Arial" w:cs="Arial"/>
                <w:color w:val="0F0F0F"/>
                <w:sz w:val="20"/>
                <w:szCs w:val="20"/>
              </w:rPr>
            </w:pPr>
            <w:ins w:id="719"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Att.Name</w:instrText>
              </w:r>
              <w:r w:rsidRPr="00B75161">
                <w:rPr>
                  <w:rFonts w:ascii="Arial" w:hAnsi="Arial" w:cs="Arial"/>
                  <w:sz w:val="20"/>
                  <w:szCs w:val="20"/>
                  <w:lang w:val="en-AU"/>
                </w:rPr>
                <w:fldChar w:fldCharType="separate"/>
              </w:r>
              <w:r w:rsidRPr="00B75161">
                <w:rPr>
                  <w:rFonts w:ascii="Arial" w:hAnsi="Arial" w:cs="Arial"/>
                  <w:color w:val="0F0F0F"/>
                  <w:sz w:val="20"/>
                  <w:szCs w:val="20"/>
                </w:rPr>
                <w:t>Naam</w:t>
              </w:r>
              <w:r w:rsidRPr="00B75161">
                <w:rPr>
                  <w:rFonts w:ascii="Arial" w:hAnsi="Arial" w:cs="Arial"/>
                  <w:sz w:val="20"/>
                  <w:szCs w:val="20"/>
                  <w:lang w:val="en-AU"/>
                </w:rPr>
                <w:fldChar w:fldCharType="end"/>
              </w:r>
            </w:ins>
          </w:p>
        </w:tc>
        <w:tc>
          <w:tcPr>
            <w:tcW w:w="4230" w:type="dxa"/>
            <w:tcBorders>
              <w:top w:val="nil"/>
              <w:left w:val="nil"/>
              <w:bottom w:val="nil"/>
              <w:right w:val="nil"/>
            </w:tcBorders>
          </w:tcPr>
          <w:p w14:paraId="75449B50" w14:textId="77777777" w:rsidR="00B75161" w:rsidRPr="00B75161" w:rsidRDefault="00B75161" w:rsidP="00B75161">
            <w:pPr>
              <w:widowControl w:val="0"/>
              <w:autoSpaceDE w:val="0"/>
              <w:autoSpaceDN w:val="0"/>
              <w:adjustRightInd w:val="0"/>
              <w:spacing w:after="0" w:line="240" w:lineRule="auto"/>
              <w:rPr>
                <w:ins w:id="720" w:author="Arjan Kloosterboer" w:date="2017-09-22T04:10:00Z"/>
                <w:rFonts w:ascii="Arial" w:hAnsi="Arial" w:cs="Arial"/>
                <w:color w:val="0F0F0F"/>
                <w:sz w:val="20"/>
                <w:szCs w:val="20"/>
                <w:lang w:val="nl-NL"/>
              </w:rPr>
            </w:pPr>
            <w:ins w:id="721"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Att.Notes</w:instrText>
              </w:r>
              <w:r w:rsidRPr="00B75161">
                <w:rPr>
                  <w:rFonts w:ascii="Arial" w:hAnsi="Arial" w:cs="Arial"/>
                  <w:sz w:val="20"/>
                  <w:szCs w:val="20"/>
                  <w:lang w:val="en-AU"/>
                </w:rPr>
                <w:fldChar w:fldCharType="end"/>
              </w:r>
              <w:r w:rsidRPr="00B75161">
                <w:rPr>
                  <w:rFonts w:ascii="Arial" w:hAnsi="Arial" w:cs="Arial"/>
                  <w:color w:val="610E6A"/>
                  <w:sz w:val="20"/>
                  <w:szCs w:val="20"/>
                  <w:lang w:val="nl-NL"/>
                </w:rPr>
                <w:t>De benaming van de BETROKKENE  indien dit een (NIET) NATUURLIJK PERSOON, VESTIGING of specialisatie daarvan is.</w:t>
              </w:r>
            </w:ins>
          </w:p>
        </w:tc>
        <w:tc>
          <w:tcPr>
            <w:tcW w:w="1080" w:type="dxa"/>
            <w:tcBorders>
              <w:top w:val="nil"/>
              <w:left w:val="nil"/>
              <w:bottom w:val="nil"/>
              <w:right w:val="nil"/>
            </w:tcBorders>
          </w:tcPr>
          <w:p w14:paraId="6407552E" w14:textId="77777777" w:rsidR="00B75161" w:rsidRPr="00B75161" w:rsidRDefault="00B75161" w:rsidP="00B75161">
            <w:pPr>
              <w:widowControl w:val="0"/>
              <w:autoSpaceDE w:val="0"/>
              <w:autoSpaceDN w:val="0"/>
              <w:adjustRightInd w:val="0"/>
              <w:spacing w:after="0" w:line="240" w:lineRule="auto"/>
              <w:rPr>
                <w:ins w:id="722" w:author="Arjan Kloosterboer" w:date="2017-09-22T04:10:00Z"/>
                <w:rFonts w:ascii="Arial" w:hAnsi="Arial" w:cs="Arial"/>
                <w:color w:val="000000"/>
                <w:sz w:val="20"/>
                <w:szCs w:val="20"/>
              </w:rPr>
            </w:pPr>
            <w:ins w:id="723"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00000"/>
                  <w:sz w:val="20"/>
                  <w:szCs w:val="20"/>
                </w:rPr>
                <w:instrText>Att.Type</w:instrText>
              </w:r>
              <w:r w:rsidRPr="00B75161">
                <w:rPr>
                  <w:rFonts w:ascii="Arial" w:hAnsi="Arial" w:cs="Arial"/>
                  <w:sz w:val="20"/>
                  <w:szCs w:val="20"/>
                  <w:lang w:val="en-AU"/>
                </w:rPr>
                <w:fldChar w:fldCharType="separate"/>
              </w:r>
              <w:r w:rsidRPr="00B75161">
                <w:rPr>
                  <w:rFonts w:ascii="Arial" w:hAnsi="Arial" w:cs="Arial"/>
                  <w:color w:val="000000"/>
                  <w:sz w:val="20"/>
                  <w:szCs w:val="20"/>
                </w:rPr>
                <w:t>AN200</w:t>
              </w:r>
              <w:r w:rsidRPr="00B75161">
                <w:rPr>
                  <w:rFonts w:ascii="Arial" w:hAnsi="Arial" w:cs="Arial"/>
                  <w:sz w:val="20"/>
                  <w:szCs w:val="20"/>
                  <w:lang w:val="en-AU"/>
                </w:rPr>
                <w:fldChar w:fldCharType="end"/>
              </w:r>
            </w:ins>
          </w:p>
        </w:tc>
        <w:tc>
          <w:tcPr>
            <w:tcW w:w="810" w:type="dxa"/>
            <w:tcBorders>
              <w:top w:val="nil"/>
              <w:left w:val="nil"/>
              <w:bottom w:val="nil"/>
              <w:right w:val="nil"/>
            </w:tcBorders>
          </w:tcPr>
          <w:p w14:paraId="085BAF24" w14:textId="77777777" w:rsidR="00B75161" w:rsidRPr="00B75161" w:rsidRDefault="00B75161" w:rsidP="00B75161">
            <w:pPr>
              <w:widowControl w:val="0"/>
              <w:autoSpaceDE w:val="0"/>
              <w:autoSpaceDN w:val="0"/>
              <w:adjustRightInd w:val="0"/>
              <w:spacing w:after="0" w:line="240" w:lineRule="auto"/>
              <w:rPr>
                <w:ins w:id="724" w:author="Arjan Kloosterboer" w:date="2017-09-22T04:10:00Z"/>
                <w:rFonts w:ascii="Arial" w:hAnsi="Arial" w:cs="Arial"/>
                <w:color w:val="0F0F0F"/>
                <w:sz w:val="20"/>
                <w:szCs w:val="20"/>
              </w:rPr>
            </w:pPr>
            <w:ins w:id="725"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Att.LowerBound</w:instrText>
              </w:r>
              <w:r w:rsidRPr="00B75161">
                <w:rPr>
                  <w:rFonts w:ascii="Arial" w:hAnsi="Arial" w:cs="Arial"/>
                  <w:sz w:val="20"/>
                  <w:szCs w:val="20"/>
                  <w:lang w:val="en-AU"/>
                </w:rPr>
                <w:fldChar w:fldCharType="separate"/>
              </w:r>
              <w:r w:rsidRPr="00B75161">
                <w:rPr>
                  <w:rFonts w:ascii="Arial" w:hAnsi="Arial" w:cs="Arial"/>
                  <w:color w:val="0F0F0F"/>
                  <w:sz w:val="20"/>
                  <w:szCs w:val="20"/>
                </w:rPr>
                <w:t>0</w:t>
              </w:r>
              <w:r w:rsidRPr="00B75161">
                <w:rPr>
                  <w:rFonts w:ascii="Arial" w:hAnsi="Arial" w:cs="Arial"/>
                  <w:sz w:val="20"/>
                  <w:szCs w:val="20"/>
                  <w:lang w:val="en-AU"/>
                </w:rPr>
                <w:fldChar w:fldCharType="end"/>
              </w:r>
              <w:r w:rsidRPr="00B75161">
                <w:rPr>
                  <w:rFonts w:ascii="Arial" w:hAnsi="Arial" w:cs="Arial"/>
                  <w:color w:val="0F0F0F"/>
                  <w:sz w:val="20"/>
                  <w:szCs w:val="20"/>
                </w:rPr>
                <w:t xml:space="preserve"> -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Att.UpperBound</w:instrText>
              </w:r>
              <w:r w:rsidRPr="00B75161">
                <w:rPr>
                  <w:rFonts w:ascii="Arial" w:hAnsi="Arial" w:cs="Arial"/>
                  <w:color w:val="0F0F0F"/>
                  <w:sz w:val="20"/>
                  <w:szCs w:val="20"/>
                </w:rPr>
                <w:fldChar w:fldCharType="separate"/>
              </w:r>
              <w:r w:rsidRPr="00B75161">
                <w:rPr>
                  <w:rFonts w:ascii="Arial" w:hAnsi="Arial" w:cs="Arial"/>
                  <w:color w:val="0F0F0F"/>
                  <w:sz w:val="20"/>
                  <w:szCs w:val="20"/>
                </w:rPr>
                <w:t>1</w:t>
              </w:r>
              <w:r w:rsidRPr="00B75161">
                <w:rPr>
                  <w:rFonts w:ascii="Arial" w:hAnsi="Arial" w:cs="Arial"/>
                  <w:color w:val="0F0F0F"/>
                  <w:sz w:val="20"/>
                  <w:szCs w:val="20"/>
                </w:rPr>
                <w:fldChar w:fldCharType="end"/>
              </w:r>
            </w:ins>
          </w:p>
        </w:tc>
        <w:bookmarkEnd w:id="705"/>
      </w:tr>
      <w:tr w:rsidR="00B75161" w:rsidRPr="00B75161" w14:paraId="3EE30D65" w14:textId="77777777" w:rsidTr="000D16DD">
        <w:trPr>
          <w:ins w:id="726" w:author="Arjan Kloosterboer" w:date="2017-09-22T04:10:00Z"/>
        </w:trPr>
        <w:tc>
          <w:tcPr>
            <w:tcW w:w="450" w:type="dxa"/>
            <w:tcBorders>
              <w:top w:val="nil"/>
              <w:left w:val="nil"/>
              <w:bottom w:val="nil"/>
              <w:right w:val="nil"/>
            </w:tcBorders>
          </w:tcPr>
          <w:p w14:paraId="54CBA9EB" w14:textId="77777777" w:rsidR="00B75161" w:rsidRPr="00B75161" w:rsidRDefault="00B75161" w:rsidP="00B75161">
            <w:pPr>
              <w:widowControl w:val="0"/>
              <w:autoSpaceDE w:val="0"/>
              <w:autoSpaceDN w:val="0"/>
              <w:adjustRightInd w:val="0"/>
              <w:spacing w:after="0" w:line="240" w:lineRule="auto"/>
              <w:rPr>
                <w:ins w:id="727" w:author="Arjan Kloosterboer" w:date="2017-09-22T04:10:00Z"/>
                <w:rFonts w:ascii="Arial" w:hAnsi="Arial" w:cs="Arial"/>
                <w:color w:val="0F0F0F"/>
                <w:sz w:val="20"/>
                <w:szCs w:val="20"/>
              </w:rPr>
            </w:pPr>
            <w:bookmarkStart w:id="728" w:name="BKM_466431EC_7F60_4a12_B950_3A55DCE352FB"/>
          </w:p>
        </w:tc>
        <w:tc>
          <w:tcPr>
            <w:tcW w:w="2790" w:type="dxa"/>
            <w:gridSpan w:val="2"/>
            <w:tcBorders>
              <w:top w:val="nil"/>
              <w:left w:val="nil"/>
              <w:bottom w:val="nil"/>
              <w:right w:val="nil"/>
            </w:tcBorders>
          </w:tcPr>
          <w:p w14:paraId="2442814D" w14:textId="77777777" w:rsidR="00B75161" w:rsidRPr="00B75161" w:rsidRDefault="00B75161" w:rsidP="00B75161">
            <w:pPr>
              <w:widowControl w:val="0"/>
              <w:autoSpaceDE w:val="0"/>
              <w:autoSpaceDN w:val="0"/>
              <w:adjustRightInd w:val="0"/>
              <w:spacing w:after="0" w:line="240" w:lineRule="auto"/>
              <w:rPr>
                <w:ins w:id="729" w:author="Arjan Kloosterboer" w:date="2017-09-22T04:10:00Z"/>
                <w:rFonts w:ascii="Arial" w:hAnsi="Arial" w:cs="Arial"/>
                <w:color w:val="0F0F0F"/>
                <w:sz w:val="20"/>
                <w:szCs w:val="20"/>
              </w:rPr>
            </w:pPr>
            <w:ins w:id="730"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Att.Name</w:instrText>
              </w:r>
              <w:r w:rsidRPr="00B75161">
                <w:rPr>
                  <w:rFonts w:ascii="Arial" w:hAnsi="Arial" w:cs="Arial"/>
                  <w:sz w:val="20"/>
                  <w:szCs w:val="20"/>
                  <w:lang w:val="en-AU"/>
                </w:rPr>
                <w:fldChar w:fldCharType="separate"/>
              </w:r>
              <w:r w:rsidRPr="00B75161">
                <w:rPr>
                  <w:rFonts w:ascii="Arial" w:hAnsi="Arial" w:cs="Arial"/>
                  <w:color w:val="0F0F0F"/>
                  <w:sz w:val="20"/>
                  <w:szCs w:val="20"/>
                </w:rPr>
                <w:t>Adres binnenland</w:t>
              </w:r>
              <w:r w:rsidRPr="00B75161">
                <w:rPr>
                  <w:rFonts w:ascii="Arial" w:hAnsi="Arial" w:cs="Arial"/>
                  <w:sz w:val="20"/>
                  <w:szCs w:val="20"/>
                  <w:lang w:val="en-AU"/>
                </w:rPr>
                <w:fldChar w:fldCharType="end"/>
              </w:r>
            </w:ins>
          </w:p>
        </w:tc>
        <w:tc>
          <w:tcPr>
            <w:tcW w:w="4230" w:type="dxa"/>
            <w:tcBorders>
              <w:top w:val="nil"/>
              <w:left w:val="nil"/>
              <w:bottom w:val="nil"/>
              <w:right w:val="nil"/>
            </w:tcBorders>
          </w:tcPr>
          <w:p w14:paraId="26673427" w14:textId="77777777" w:rsidR="00B75161" w:rsidRPr="00B75161" w:rsidRDefault="00B75161" w:rsidP="00B75161">
            <w:pPr>
              <w:widowControl w:val="0"/>
              <w:autoSpaceDE w:val="0"/>
              <w:autoSpaceDN w:val="0"/>
              <w:adjustRightInd w:val="0"/>
              <w:spacing w:after="0" w:line="240" w:lineRule="auto"/>
              <w:rPr>
                <w:ins w:id="731" w:author="Arjan Kloosterboer" w:date="2017-09-22T04:10:00Z"/>
                <w:rFonts w:ascii="Arial" w:hAnsi="Arial" w:cs="Arial"/>
                <w:color w:val="0F0F0F"/>
                <w:sz w:val="20"/>
                <w:szCs w:val="20"/>
                <w:lang w:val="nl-NL"/>
              </w:rPr>
            </w:pPr>
            <w:ins w:id="732"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Att.Notes</w:instrText>
              </w:r>
              <w:r w:rsidRPr="00B75161">
                <w:rPr>
                  <w:rFonts w:ascii="Arial" w:hAnsi="Arial" w:cs="Arial"/>
                  <w:sz w:val="20"/>
                  <w:szCs w:val="20"/>
                  <w:lang w:val="en-AU"/>
                </w:rPr>
                <w:fldChar w:fldCharType="end"/>
              </w:r>
              <w:r w:rsidRPr="00B75161">
                <w:rPr>
                  <w:rFonts w:ascii="Arial" w:hAnsi="Arial" w:cs="Arial"/>
                  <w:color w:val="610E6A"/>
                  <w:sz w:val="20"/>
                  <w:szCs w:val="20"/>
                  <w:lang w:val="nl-NL"/>
                </w:rPr>
                <w:t>De aanduiding van het adres van de BETROKKENE indien dit adres in Nederland gelegen is.</w:t>
              </w:r>
            </w:ins>
          </w:p>
        </w:tc>
        <w:tc>
          <w:tcPr>
            <w:tcW w:w="1080" w:type="dxa"/>
            <w:tcBorders>
              <w:top w:val="nil"/>
              <w:left w:val="nil"/>
              <w:bottom w:val="nil"/>
              <w:right w:val="nil"/>
            </w:tcBorders>
          </w:tcPr>
          <w:p w14:paraId="60487317" w14:textId="77777777" w:rsidR="00B75161" w:rsidRPr="00B75161" w:rsidRDefault="00B75161" w:rsidP="00B75161">
            <w:pPr>
              <w:widowControl w:val="0"/>
              <w:autoSpaceDE w:val="0"/>
              <w:autoSpaceDN w:val="0"/>
              <w:adjustRightInd w:val="0"/>
              <w:spacing w:after="0" w:line="240" w:lineRule="auto"/>
              <w:rPr>
                <w:ins w:id="733" w:author="Arjan Kloosterboer" w:date="2017-09-22T04:10:00Z"/>
                <w:rFonts w:ascii="Arial" w:hAnsi="Arial" w:cs="Arial"/>
                <w:color w:val="000000"/>
                <w:sz w:val="20"/>
                <w:szCs w:val="20"/>
                <w:lang w:val="nl-NL"/>
              </w:rPr>
            </w:pPr>
            <w:ins w:id="734"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00000"/>
                  <w:sz w:val="20"/>
                  <w:szCs w:val="20"/>
                  <w:lang w:val="nl-NL"/>
                </w:rPr>
                <w:instrText>Att.Type</w:instrText>
              </w:r>
              <w:r w:rsidRPr="00B75161">
                <w:rPr>
                  <w:rFonts w:ascii="Arial" w:hAnsi="Arial" w:cs="Arial"/>
                  <w:sz w:val="20"/>
                  <w:szCs w:val="20"/>
                  <w:lang w:val="en-AU"/>
                </w:rPr>
                <w:fldChar w:fldCharType="end"/>
              </w:r>
            </w:ins>
          </w:p>
        </w:tc>
        <w:tc>
          <w:tcPr>
            <w:tcW w:w="810" w:type="dxa"/>
            <w:tcBorders>
              <w:top w:val="nil"/>
              <w:left w:val="nil"/>
              <w:bottom w:val="nil"/>
              <w:right w:val="nil"/>
            </w:tcBorders>
          </w:tcPr>
          <w:p w14:paraId="567418AA" w14:textId="77777777" w:rsidR="00B75161" w:rsidRPr="00B75161" w:rsidRDefault="00B75161" w:rsidP="00B75161">
            <w:pPr>
              <w:widowControl w:val="0"/>
              <w:autoSpaceDE w:val="0"/>
              <w:autoSpaceDN w:val="0"/>
              <w:adjustRightInd w:val="0"/>
              <w:spacing w:after="0" w:line="240" w:lineRule="auto"/>
              <w:rPr>
                <w:ins w:id="735" w:author="Arjan Kloosterboer" w:date="2017-09-22T04:10:00Z"/>
                <w:rFonts w:ascii="Arial" w:hAnsi="Arial" w:cs="Arial"/>
                <w:color w:val="0F0F0F"/>
                <w:sz w:val="20"/>
                <w:szCs w:val="20"/>
              </w:rPr>
            </w:pPr>
            <w:ins w:id="736"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Att.LowerBound</w:instrText>
              </w:r>
              <w:r w:rsidRPr="00B75161">
                <w:rPr>
                  <w:rFonts w:ascii="Arial" w:hAnsi="Arial" w:cs="Arial"/>
                  <w:sz w:val="20"/>
                  <w:szCs w:val="20"/>
                  <w:lang w:val="en-AU"/>
                </w:rPr>
                <w:fldChar w:fldCharType="separate"/>
              </w:r>
              <w:r w:rsidRPr="00B75161">
                <w:rPr>
                  <w:rFonts w:ascii="Arial" w:hAnsi="Arial" w:cs="Arial"/>
                  <w:color w:val="0F0F0F"/>
                  <w:sz w:val="20"/>
                  <w:szCs w:val="20"/>
                </w:rPr>
                <w:t>0</w:t>
              </w:r>
              <w:r w:rsidRPr="00B75161">
                <w:rPr>
                  <w:rFonts w:ascii="Arial" w:hAnsi="Arial" w:cs="Arial"/>
                  <w:sz w:val="20"/>
                  <w:szCs w:val="20"/>
                  <w:lang w:val="en-AU"/>
                </w:rPr>
                <w:fldChar w:fldCharType="end"/>
              </w:r>
              <w:r w:rsidRPr="00B75161">
                <w:rPr>
                  <w:rFonts w:ascii="Arial" w:hAnsi="Arial" w:cs="Arial"/>
                  <w:color w:val="0F0F0F"/>
                  <w:sz w:val="20"/>
                  <w:szCs w:val="20"/>
                </w:rPr>
                <w:t xml:space="preserve"> -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Att.UpperBound</w:instrText>
              </w:r>
              <w:r w:rsidRPr="00B75161">
                <w:rPr>
                  <w:rFonts w:ascii="Arial" w:hAnsi="Arial" w:cs="Arial"/>
                  <w:color w:val="0F0F0F"/>
                  <w:sz w:val="20"/>
                  <w:szCs w:val="20"/>
                </w:rPr>
                <w:fldChar w:fldCharType="separate"/>
              </w:r>
              <w:r w:rsidRPr="00B75161">
                <w:rPr>
                  <w:rFonts w:ascii="Arial" w:hAnsi="Arial" w:cs="Arial"/>
                  <w:color w:val="0F0F0F"/>
                  <w:sz w:val="20"/>
                  <w:szCs w:val="20"/>
                </w:rPr>
                <w:t>1</w:t>
              </w:r>
              <w:r w:rsidRPr="00B75161">
                <w:rPr>
                  <w:rFonts w:ascii="Arial" w:hAnsi="Arial" w:cs="Arial"/>
                  <w:color w:val="0F0F0F"/>
                  <w:sz w:val="20"/>
                  <w:szCs w:val="20"/>
                </w:rPr>
                <w:fldChar w:fldCharType="end"/>
              </w:r>
            </w:ins>
          </w:p>
        </w:tc>
        <w:bookmarkEnd w:id="728"/>
      </w:tr>
      <w:tr w:rsidR="00B75161" w:rsidRPr="00B75161" w14:paraId="45DD5DC4" w14:textId="77777777" w:rsidTr="000D16DD">
        <w:trPr>
          <w:ins w:id="737" w:author="Arjan Kloosterboer" w:date="2017-09-22T04:10:00Z"/>
        </w:trPr>
        <w:tc>
          <w:tcPr>
            <w:tcW w:w="450" w:type="dxa"/>
            <w:tcBorders>
              <w:top w:val="nil"/>
              <w:left w:val="nil"/>
              <w:bottom w:val="nil"/>
              <w:right w:val="nil"/>
            </w:tcBorders>
          </w:tcPr>
          <w:p w14:paraId="2785BB27" w14:textId="77777777" w:rsidR="00B75161" w:rsidRPr="00B75161" w:rsidRDefault="00B75161" w:rsidP="00B75161">
            <w:pPr>
              <w:widowControl w:val="0"/>
              <w:autoSpaceDE w:val="0"/>
              <w:autoSpaceDN w:val="0"/>
              <w:adjustRightInd w:val="0"/>
              <w:spacing w:after="0" w:line="240" w:lineRule="auto"/>
              <w:rPr>
                <w:ins w:id="738" w:author="Arjan Kloosterboer" w:date="2017-09-22T04:10:00Z"/>
                <w:rFonts w:ascii="Arial" w:hAnsi="Arial" w:cs="Arial"/>
                <w:color w:val="0F0F0F"/>
                <w:sz w:val="20"/>
                <w:szCs w:val="20"/>
              </w:rPr>
            </w:pPr>
            <w:bookmarkStart w:id="739" w:name="BKM_C71035C0_1AC2_48c1_8BAF_123B63CA03FB"/>
          </w:p>
        </w:tc>
        <w:tc>
          <w:tcPr>
            <w:tcW w:w="2790" w:type="dxa"/>
            <w:gridSpan w:val="2"/>
            <w:tcBorders>
              <w:top w:val="nil"/>
              <w:left w:val="nil"/>
              <w:bottom w:val="nil"/>
              <w:right w:val="nil"/>
            </w:tcBorders>
          </w:tcPr>
          <w:p w14:paraId="50698A61" w14:textId="77777777" w:rsidR="00B75161" w:rsidRPr="00B75161" w:rsidRDefault="00B75161" w:rsidP="00B75161">
            <w:pPr>
              <w:widowControl w:val="0"/>
              <w:autoSpaceDE w:val="0"/>
              <w:autoSpaceDN w:val="0"/>
              <w:adjustRightInd w:val="0"/>
              <w:spacing w:after="0" w:line="240" w:lineRule="auto"/>
              <w:rPr>
                <w:ins w:id="740" w:author="Arjan Kloosterboer" w:date="2017-09-22T04:10:00Z"/>
                <w:rFonts w:ascii="Arial" w:hAnsi="Arial" w:cs="Arial"/>
                <w:color w:val="0F0F0F"/>
                <w:sz w:val="20"/>
                <w:szCs w:val="20"/>
              </w:rPr>
            </w:pPr>
            <w:ins w:id="741"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Att.Name</w:instrText>
              </w:r>
              <w:r w:rsidRPr="00B75161">
                <w:rPr>
                  <w:rFonts w:ascii="Arial" w:hAnsi="Arial" w:cs="Arial"/>
                  <w:sz w:val="20"/>
                  <w:szCs w:val="20"/>
                  <w:lang w:val="en-AU"/>
                </w:rPr>
                <w:fldChar w:fldCharType="separate"/>
              </w:r>
              <w:r w:rsidRPr="00B75161">
                <w:rPr>
                  <w:rFonts w:ascii="Arial" w:hAnsi="Arial" w:cs="Arial"/>
                  <w:color w:val="0F0F0F"/>
                  <w:sz w:val="20"/>
                  <w:szCs w:val="20"/>
                </w:rPr>
                <w:t>Adres buitenland</w:t>
              </w:r>
              <w:r w:rsidRPr="00B75161">
                <w:rPr>
                  <w:rFonts w:ascii="Arial" w:hAnsi="Arial" w:cs="Arial"/>
                  <w:sz w:val="20"/>
                  <w:szCs w:val="20"/>
                  <w:lang w:val="en-AU"/>
                </w:rPr>
                <w:fldChar w:fldCharType="end"/>
              </w:r>
            </w:ins>
          </w:p>
        </w:tc>
        <w:tc>
          <w:tcPr>
            <w:tcW w:w="4230" w:type="dxa"/>
            <w:tcBorders>
              <w:top w:val="nil"/>
              <w:left w:val="nil"/>
              <w:bottom w:val="nil"/>
              <w:right w:val="nil"/>
            </w:tcBorders>
          </w:tcPr>
          <w:p w14:paraId="7BEE8274" w14:textId="77777777" w:rsidR="00B75161" w:rsidRPr="00B75161" w:rsidRDefault="00B75161" w:rsidP="00B75161">
            <w:pPr>
              <w:widowControl w:val="0"/>
              <w:autoSpaceDE w:val="0"/>
              <w:autoSpaceDN w:val="0"/>
              <w:adjustRightInd w:val="0"/>
              <w:spacing w:after="0" w:line="240" w:lineRule="auto"/>
              <w:rPr>
                <w:ins w:id="742" w:author="Arjan Kloosterboer" w:date="2017-09-22T04:10:00Z"/>
                <w:rFonts w:ascii="Arial" w:hAnsi="Arial" w:cs="Arial"/>
                <w:color w:val="0F0F0F"/>
                <w:sz w:val="20"/>
                <w:szCs w:val="20"/>
                <w:lang w:val="nl-NL"/>
              </w:rPr>
            </w:pPr>
            <w:ins w:id="743"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Att.Notes</w:instrText>
              </w:r>
              <w:r w:rsidRPr="00B75161">
                <w:rPr>
                  <w:rFonts w:ascii="Arial" w:hAnsi="Arial" w:cs="Arial"/>
                  <w:sz w:val="20"/>
                  <w:szCs w:val="20"/>
                  <w:lang w:val="en-AU"/>
                </w:rPr>
                <w:fldChar w:fldCharType="end"/>
              </w:r>
              <w:r w:rsidRPr="00B75161">
                <w:rPr>
                  <w:rFonts w:ascii="Arial" w:hAnsi="Arial" w:cs="Arial"/>
                  <w:color w:val="610E6A"/>
                  <w:sz w:val="20"/>
                  <w:szCs w:val="20"/>
                  <w:lang w:val="nl-NL"/>
                </w:rPr>
                <w:t>De aanduiding van het adres waar specialisaties van de BETROKKENE  zijnde een (NIET) NATUURLIJK PERSOON of VESTIGING dan wel een specialisatie daarvan, verblijft dan wel bereikbaar is in het buitenland.</w:t>
              </w:r>
            </w:ins>
          </w:p>
        </w:tc>
        <w:tc>
          <w:tcPr>
            <w:tcW w:w="1080" w:type="dxa"/>
            <w:tcBorders>
              <w:top w:val="nil"/>
              <w:left w:val="nil"/>
              <w:bottom w:val="nil"/>
              <w:right w:val="nil"/>
            </w:tcBorders>
          </w:tcPr>
          <w:p w14:paraId="080F8678" w14:textId="77777777" w:rsidR="00B75161" w:rsidRPr="00B75161" w:rsidRDefault="00B75161" w:rsidP="00B75161">
            <w:pPr>
              <w:widowControl w:val="0"/>
              <w:autoSpaceDE w:val="0"/>
              <w:autoSpaceDN w:val="0"/>
              <w:adjustRightInd w:val="0"/>
              <w:spacing w:after="0" w:line="240" w:lineRule="auto"/>
              <w:rPr>
                <w:ins w:id="744" w:author="Arjan Kloosterboer" w:date="2017-09-22T04:10:00Z"/>
                <w:rFonts w:ascii="Arial" w:hAnsi="Arial" w:cs="Arial"/>
                <w:color w:val="000000"/>
                <w:sz w:val="20"/>
                <w:szCs w:val="20"/>
                <w:lang w:val="nl-NL"/>
              </w:rPr>
            </w:pPr>
            <w:ins w:id="745"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00000"/>
                  <w:sz w:val="20"/>
                  <w:szCs w:val="20"/>
                  <w:lang w:val="nl-NL"/>
                </w:rPr>
                <w:instrText>Att.Type</w:instrText>
              </w:r>
              <w:r w:rsidRPr="00B75161">
                <w:rPr>
                  <w:rFonts w:ascii="Arial" w:hAnsi="Arial" w:cs="Arial"/>
                  <w:sz w:val="20"/>
                  <w:szCs w:val="20"/>
                  <w:lang w:val="en-AU"/>
                </w:rPr>
                <w:fldChar w:fldCharType="end"/>
              </w:r>
            </w:ins>
          </w:p>
        </w:tc>
        <w:tc>
          <w:tcPr>
            <w:tcW w:w="810" w:type="dxa"/>
            <w:tcBorders>
              <w:top w:val="nil"/>
              <w:left w:val="nil"/>
              <w:bottom w:val="nil"/>
              <w:right w:val="nil"/>
            </w:tcBorders>
          </w:tcPr>
          <w:p w14:paraId="56A6537A" w14:textId="77777777" w:rsidR="00B75161" w:rsidRPr="00B75161" w:rsidRDefault="00B75161" w:rsidP="00B75161">
            <w:pPr>
              <w:widowControl w:val="0"/>
              <w:autoSpaceDE w:val="0"/>
              <w:autoSpaceDN w:val="0"/>
              <w:adjustRightInd w:val="0"/>
              <w:spacing w:after="0" w:line="240" w:lineRule="auto"/>
              <w:rPr>
                <w:ins w:id="746" w:author="Arjan Kloosterboer" w:date="2017-09-22T04:10:00Z"/>
                <w:rFonts w:ascii="Arial" w:hAnsi="Arial" w:cs="Arial"/>
                <w:color w:val="0F0F0F"/>
                <w:sz w:val="20"/>
                <w:szCs w:val="20"/>
              </w:rPr>
            </w:pPr>
            <w:ins w:id="747"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Att.LowerBound</w:instrText>
              </w:r>
              <w:r w:rsidRPr="00B75161">
                <w:rPr>
                  <w:rFonts w:ascii="Arial" w:hAnsi="Arial" w:cs="Arial"/>
                  <w:sz w:val="20"/>
                  <w:szCs w:val="20"/>
                  <w:lang w:val="en-AU"/>
                </w:rPr>
                <w:fldChar w:fldCharType="separate"/>
              </w:r>
              <w:r w:rsidRPr="00B75161">
                <w:rPr>
                  <w:rFonts w:ascii="Arial" w:hAnsi="Arial" w:cs="Arial"/>
                  <w:color w:val="0F0F0F"/>
                  <w:sz w:val="20"/>
                  <w:szCs w:val="20"/>
                </w:rPr>
                <w:t>0</w:t>
              </w:r>
              <w:r w:rsidRPr="00B75161">
                <w:rPr>
                  <w:rFonts w:ascii="Arial" w:hAnsi="Arial" w:cs="Arial"/>
                  <w:sz w:val="20"/>
                  <w:szCs w:val="20"/>
                  <w:lang w:val="en-AU"/>
                </w:rPr>
                <w:fldChar w:fldCharType="end"/>
              </w:r>
              <w:r w:rsidRPr="00B75161">
                <w:rPr>
                  <w:rFonts w:ascii="Arial" w:hAnsi="Arial" w:cs="Arial"/>
                  <w:color w:val="0F0F0F"/>
                  <w:sz w:val="20"/>
                  <w:szCs w:val="20"/>
                </w:rPr>
                <w:t xml:space="preserve"> -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Att.UpperBound</w:instrText>
              </w:r>
              <w:r w:rsidRPr="00B75161">
                <w:rPr>
                  <w:rFonts w:ascii="Arial" w:hAnsi="Arial" w:cs="Arial"/>
                  <w:color w:val="0F0F0F"/>
                  <w:sz w:val="20"/>
                  <w:szCs w:val="20"/>
                </w:rPr>
                <w:fldChar w:fldCharType="separate"/>
              </w:r>
              <w:r w:rsidRPr="00B75161">
                <w:rPr>
                  <w:rFonts w:ascii="Arial" w:hAnsi="Arial" w:cs="Arial"/>
                  <w:color w:val="0F0F0F"/>
                  <w:sz w:val="20"/>
                  <w:szCs w:val="20"/>
                </w:rPr>
                <w:t>1</w:t>
              </w:r>
              <w:r w:rsidRPr="00B75161">
                <w:rPr>
                  <w:rFonts w:ascii="Arial" w:hAnsi="Arial" w:cs="Arial"/>
                  <w:color w:val="0F0F0F"/>
                  <w:sz w:val="20"/>
                  <w:szCs w:val="20"/>
                </w:rPr>
                <w:fldChar w:fldCharType="end"/>
              </w:r>
            </w:ins>
          </w:p>
        </w:tc>
        <w:bookmarkEnd w:id="739"/>
      </w:tr>
    </w:tbl>
    <w:p w14:paraId="5862F800" w14:textId="77777777" w:rsidR="00B75161" w:rsidRPr="00B75161" w:rsidRDefault="00B75161" w:rsidP="00B75161">
      <w:pPr>
        <w:widowControl w:val="0"/>
        <w:autoSpaceDE w:val="0"/>
        <w:autoSpaceDN w:val="0"/>
        <w:adjustRightInd w:val="0"/>
        <w:spacing w:after="0" w:line="240" w:lineRule="auto"/>
        <w:rPr>
          <w:ins w:id="748" w:author="Arjan Kloosterboer" w:date="2017-09-22T04:10:00Z"/>
          <w:rFonts w:ascii="Arial" w:hAnsi="Arial" w:cs="Arial"/>
          <w:color w:val="0F0F0F"/>
          <w:sz w:val="20"/>
          <w:szCs w:val="20"/>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75161" w:rsidRPr="00B75161" w14:paraId="586CD929" w14:textId="77777777" w:rsidTr="000D16DD">
        <w:trPr>
          <w:ins w:id="749" w:author="Arjan Kloosterboer" w:date="2017-09-22T04:10:00Z"/>
        </w:trPr>
        <w:tc>
          <w:tcPr>
            <w:tcW w:w="9360" w:type="dxa"/>
            <w:gridSpan w:val="3"/>
            <w:tcBorders>
              <w:top w:val="nil"/>
              <w:left w:val="nil"/>
              <w:bottom w:val="nil"/>
              <w:right w:val="nil"/>
            </w:tcBorders>
          </w:tcPr>
          <w:p w14:paraId="67D102FF" w14:textId="77777777" w:rsidR="00B75161" w:rsidRPr="00B75161" w:rsidRDefault="00B75161" w:rsidP="00B75161">
            <w:pPr>
              <w:widowControl w:val="0"/>
              <w:autoSpaceDE w:val="0"/>
              <w:autoSpaceDN w:val="0"/>
              <w:adjustRightInd w:val="0"/>
              <w:spacing w:after="0" w:line="240" w:lineRule="auto"/>
              <w:rPr>
                <w:ins w:id="750" w:author="Arjan Kloosterboer" w:date="2017-09-22T04:10:00Z"/>
                <w:rFonts w:ascii="Arial" w:hAnsi="Arial" w:cs="Arial"/>
                <w:color w:val="0F0F0F"/>
                <w:sz w:val="20"/>
                <w:szCs w:val="20"/>
              </w:rPr>
            </w:pPr>
            <w:ins w:id="751" w:author="Arjan Kloosterboer" w:date="2017-09-22T04:10:00Z">
              <w:r w:rsidRPr="00B75161">
                <w:rPr>
                  <w:rFonts w:ascii="Arial" w:hAnsi="Arial" w:cs="Arial"/>
                  <w:b/>
                  <w:bCs/>
                  <w:color w:val="0F0F0F"/>
                  <w:sz w:val="20"/>
                  <w:szCs w:val="20"/>
                </w:rPr>
                <w:t>Overzicht relaties</w:t>
              </w:r>
            </w:ins>
          </w:p>
        </w:tc>
      </w:tr>
      <w:tr w:rsidR="00B75161" w:rsidRPr="00B75161" w14:paraId="25FC399D" w14:textId="77777777" w:rsidTr="000D16DD">
        <w:trPr>
          <w:ins w:id="752" w:author="Arjan Kloosterboer" w:date="2017-09-22T04:10:00Z"/>
        </w:trPr>
        <w:tc>
          <w:tcPr>
            <w:tcW w:w="450" w:type="dxa"/>
            <w:tcBorders>
              <w:top w:val="nil"/>
              <w:left w:val="nil"/>
              <w:bottom w:val="nil"/>
              <w:right w:val="nil"/>
            </w:tcBorders>
          </w:tcPr>
          <w:p w14:paraId="62D3E2A4" w14:textId="77777777" w:rsidR="00B75161" w:rsidRPr="00B75161" w:rsidRDefault="00B75161" w:rsidP="00B75161">
            <w:pPr>
              <w:widowControl w:val="0"/>
              <w:autoSpaceDE w:val="0"/>
              <w:autoSpaceDN w:val="0"/>
              <w:adjustRightInd w:val="0"/>
              <w:spacing w:after="0" w:line="240" w:lineRule="auto"/>
              <w:rPr>
                <w:ins w:id="753" w:author="Arjan Kloosterboer" w:date="2017-09-22T04:10:00Z"/>
                <w:rFonts w:ascii="Arial" w:hAnsi="Arial" w:cs="Arial"/>
                <w:i/>
                <w:iCs/>
                <w:color w:val="0F0F0F"/>
                <w:sz w:val="20"/>
                <w:szCs w:val="20"/>
              </w:rPr>
            </w:pPr>
          </w:p>
        </w:tc>
        <w:tc>
          <w:tcPr>
            <w:tcW w:w="2790" w:type="dxa"/>
            <w:tcBorders>
              <w:top w:val="nil"/>
              <w:left w:val="nil"/>
              <w:bottom w:val="nil"/>
              <w:right w:val="nil"/>
            </w:tcBorders>
          </w:tcPr>
          <w:p w14:paraId="75AAAB3B" w14:textId="77777777" w:rsidR="00B75161" w:rsidRPr="00B75161" w:rsidRDefault="00B75161" w:rsidP="00B75161">
            <w:pPr>
              <w:widowControl w:val="0"/>
              <w:autoSpaceDE w:val="0"/>
              <w:autoSpaceDN w:val="0"/>
              <w:adjustRightInd w:val="0"/>
              <w:spacing w:after="0" w:line="240" w:lineRule="auto"/>
              <w:rPr>
                <w:ins w:id="754" w:author="Arjan Kloosterboer" w:date="2017-09-22T04:10:00Z"/>
                <w:rFonts w:ascii="Arial" w:hAnsi="Arial" w:cs="Arial"/>
                <w:i/>
                <w:iCs/>
                <w:color w:val="0F0F0F"/>
                <w:sz w:val="20"/>
                <w:szCs w:val="20"/>
              </w:rPr>
            </w:pPr>
            <w:ins w:id="755" w:author="Arjan Kloosterboer" w:date="2017-09-22T04:10:00Z">
              <w:r w:rsidRPr="00B75161">
                <w:rPr>
                  <w:rFonts w:ascii="Arial" w:hAnsi="Arial" w:cs="Arial"/>
                  <w:i/>
                  <w:iCs/>
                  <w:color w:val="0F0F0F"/>
                  <w:sz w:val="20"/>
                  <w:szCs w:val="20"/>
                </w:rPr>
                <w:t>Relatienaam met</w:t>
              </w:r>
            </w:ins>
          </w:p>
          <w:p w14:paraId="2F77E7BA" w14:textId="77777777" w:rsidR="00B75161" w:rsidRPr="00B75161" w:rsidRDefault="00B75161" w:rsidP="00B75161">
            <w:pPr>
              <w:widowControl w:val="0"/>
              <w:autoSpaceDE w:val="0"/>
              <w:autoSpaceDN w:val="0"/>
              <w:adjustRightInd w:val="0"/>
              <w:spacing w:after="0" w:line="240" w:lineRule="auto"/>
              <w:rPr>
                <w:ins w:id="756" w:author="Arjan Kloosterboer" w:date="2017-09-22T04:10:00Z"/>
                <w:rFonts w:ascii="Arial" w:hAnsi="Arial" w:cs="Arial"/>
                <w:color w:val="0F0F0F"/>
                <w:sz w:val="20"/>
                <w:szCs w:val="20"/>
              </w:rPr>
            </w:pPr>
            <w:ins w:id="757" w:author="Arjan Kloosterboer" w:date="2017-09-22T04:10:00Z">
              <w:r w:rsidRPr="00B75161">
                <w:rPr>
                  <w:rFonts w:ascii="Arial" w:hAnsi="Arial" w:cs="Arial"/>
                  <w:i/>
                  <w:iCs/>
                  <w:color w:val="0F0F0F"/>
                  <w:sz w:val="20"/>
                  <w:szCs w:val="20"/>
                </w:rPr>
                <w:t>kardinaliteiten</w:t>
              </w:r>
            </w:ins>
          </w:p>
        </w:tc>
        <w:tc>
          <w:tcPr>
            <w:tcW w:w="6120" w:type="dxa"/>
            <w:tcBorders>
              <w:top w:val="nil"/>
              <w:left w:val="nil"/>
              <w:bottom w:val="nil"/>
              <w:right w:val="nil"/>
            </w:tcBorders>
          </w:tcPr>
          <w:p w14:paraId="260196A0" w14:textId="77777777" w:rsidR="00B75161" w:rsidRPr="00B75161" w:rsidRDefault="00B75161" w:rsidP="00B75161">
            <w:pPr>
              <w:widowControl w:val="0"/>
              <w:autoSpaceDE w:val="0"/>
              <w:autoSpaceDN w:val="0"/>
              <w:adjustRightInd w:val="0"/>
              <w:spacing w:after="0" w:line="240" w:lineRule="auto"/>
              <w:rPr>
                <w:ins w:id="758" w:author="Arjan Kloosterboer" w:date="2017-09-22T04:10:00Z"/>
                <w:rFonts w:ascii="Arial" w:hAnsi="Arial" w:cs="Arial"/>
                <w:color w:val="0F0F0F"/>
                <w:sz w:val="20"/>
                <w:szCs w:val="20"/>
              </w:rPr>
            </w:pPr>
            <w:ins w:id="759" w:author="Arjan Kloosterboer" w:date="2017-09-22T04:10:00Z">
              <w:r w:rsidRPr="00B75161">
                <w:rPr>
                  <w:rFonts w:ascii="Arial" w:hAnsi="Arial" w:cs="Arial"/>
                  <w:i/>
                  <w:iCs/>
                  <w:color w:val="0F0F0F"/>
                  <w:sz w:val="20"/>
                  <w:szCs w:val="20"/>
                </w:rPr>
                <w:t>Definitie</w:t>
              </w:r>
            </w:ins>
          </w:p>
        </w:tc>
      </w:tr>
      <w:tr w:rsidR="00B75161" w:rsidRPr="00AE6939" w14:paraId="7A51310E" w14:textId="77777777" w:rsidTr="000D16DD">
        <w:trPr>
          <w:ins w:id="760" w:author="Arjan Kloosterboer" w:date="2017-09-22T04:10:00Z"/>
        </w:trPr>
        <w:tc>
          <w:tcPr>
            <w:tcW w:w="450" w:type="dxa"/>
            <w:tcBorders>
              <w:top w:val="nil"/>
              <w:left w:val="nil"/>
              <w:bottom w:val="nil"/>
              <w:right w:val="nil"/>
            </w:tcBorders>
          </w:tcPr>
          <w:p w14:paraId="583B0C6F" w14:textId="77777777" w:rsidR="00B75161" w:rsidRPr="00B75161" w:rsidRDefault="00B75161" w:rsidP="00B75161">
            <w:pPr>
              <w:widowControl w:val="0"/>
              <w:autoSpaceDE w:val="0"/>
              <w:autoSpaceDN w:val="0"/>
              <w:adjustRightInd w:val="0"/>
              <w:spacing w:after="0" w:line="240" w:lineRule="auto"/>
              <w:rPr>
                <w:ins w:id="761" w:author="Arjan Kloosterboer" w:date="2017-09-22T04:10:00Z"/>
                <w:rFonts w:ascii="Arial" w:hAnsi="Arial" w:cs="Arial"/>
                <w:b/>
                <w:bCs/>
                <w:color w:val="000000"/>
                <w:sz w:val="20"/>
                <w:szCs w:val="20"/>
                <w:highlight w:val="yellow"/>
                <w:u w:color="000000"/>
                <w:shd w:val="clear" w:color="auto" w:fill="FFFF80"/>
              </w:rPr>
            </w:pPr>
          </w:p>
        </w:tc>
        <w:tc>
          <w:tcPr>
            <w:tcW w:w="2790" w:type="dxa"/>
            <w:tcBorders>
              <w:top w:val="nil"/>
              <w:left w:val="nil"/>
              <w:bottom w:val="nil"/>
              <w:right w:val="nil"/>
            </w:tcBorders>
          </w:tcPr>
          <w:p w14:paraId="6C58D457" w14:textId="77777777" w:rsidR="00B75161" w:rsidRPr="00B75161" w:rsidRDefault="00B75161" w:rsidP="00B75161">
            <w:pPr>
              <w:widowControl w:val="0"/>
              <w:autoSpaceDE w:val="0"/>
              <w:autoSpaceDN w:val="0"/>
              <w:adjustRightInd w:val="0"/>
              <w:spacing w:after="0" w:line="240" w:lineRule="auto"/>
              <w:rPr>
                <w:ins w:id="762" w:author="Arjan Kloosterboer" w:date="2017-09-22T04:10:00Z"/>
                <w:rFonts w:ascii="Arial" w:hAnsi="Arial" w:cs="Arial"/>
                <w:color w:val="0F0F0F"/>
                <w:sz w:val="20"/>
                <w:szCs w:val="20"/>
                <w:lang w:val="nl-NL"/>
              </w:rPr>
            </w:pPr>
            <w:ins w:id="763"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BETROKKENE</w:t>
              </w:r>
              <w:r w:rsidRPr="00B75161">
                <w:rPr>
                  <w:rFonts w:ascii="Arial" w:hAnsi="Arial" w:cs="Arial"/>
                  <w:sz w:val="20"/>
                  <w:szCs w:val="20"/>
                  <w:lang w:val="en-AU"/>
                </w:rPr>
                <w:fldChar w:fldCharType="end"/>
              </w:r>
              <w:r w:rsidRPr="00B75161">
                <w:rPr>
                  <w:rFonts w:ascii="Arial" w:hAnsi="Arial" w:cs="Arial"/>
                  <w:color w:val="0F0F0F"/>
                  <w:sz w:val="20"/>
                  <w:szCs w:val="20"/>
                  <w:lang w:val="nl-NL"/>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1..*</w:t>
              </w:r>
              <w:r w:rsidRPr="00B75161">
                <w:rPr>
                  <w:rFonts w:ascii="Arial" w:hAnsi="Arial" w:cs="Arial"/>
                  <w:color w:val="0F0F0F"/>
                  <w:sz w:val="20"/>
                  <w:szCs w:val="20"/>
                </w:rPr>
                <w:fldChar w:fldCharType="end"/>
              </w:r>
              <w:r w:rsidRPr="00B75161">
                <w:rPr>
                  <w:rFonts w:ascii="Arial" w:hAnsi="Arial" w:cs="Arial"/>
                  <w:color w:val="0F0F0F"/>
                  <w:sz w:val="20"/>
                  <w:szCs w:val="20"/>
                  <w:lang w:val="nl-NL"/>
                </w:rPr>
                <w:t>]</w:t>
              </w:r>
            </w:ins>
          </w:p>
          <w:p w14:paraId="26D6FB87" w14:textId="77777777" w:rsidR="00B75161" w:rsidRPr="00B75161" w:rsidRDefault="00B75161" w:rsidP="00B75161">
            <w:pPr>
              <w:widowControl w:val="0"/>
              <w:autoSpaceDE w:val="0"/>
              <w:autoSpaceDN w:val="0"/>
              <w:adjustRightInd w:val="0"/>
              <w:spacing w:after="0" w:line="240" w:lineRule="auto"/>
              <w:rPr>
                <w:ins w:id="764" w:author="Arjan Kloosterboer" w:date="2017-09-22T04:10:00Z"/>
                <w:rFonts w:ascii="Arial" w:hAnsi="Arial" w:cs="Arial"/>
                <w:color w:val="0F0F0F"/>
                <w:sz w:val="20"/>
                <w:szCs w:val="20"/>
                <w:lang w:val="nl-NL"/>
              </w:rPr>
            </w:pPr>
            <w:ins w:id="765" w:author="Arjan Kloosterboer" w:date="2017-09-22T04:10:00Z">
              <w:r w:rsidRPr="00B75161">
                <w:rPr>
                  <w:rFonts w:ascii="Arial" w:hAnsi="Arial" w:cs="Arial"/>
                  <w:color w:val="0F0F0F"/>
                  <w:sz w:val="20"/>
                  <w:szCs w:val="20"/>
                  <w:lang w:val="nl-NL"/>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 xml:space="preserve">heeft rol in </w:t>
              </w:r>
              <w:r w:rsidRPr="00B75161">
                <w:rPr>
                  <w:rFonts w:ascii="Arial" w:hAnsi="Arial" w:cs="Arial"/>
                  <w:color w:val="0F0F0F"/>
                  <w:sz w:val="20"/>
                  <w:szCs w:val="20"/>
                </w:rPr>
                <w:fldChar w:fldCharType="end"/>
              </w:r>
            </w:ins>
          </w:p>
          <w:p w14:paraId="207C2F81" w14:textId="77777777" w:rsidR="00B75161" w:rsidRPr="00B75161" w:rsidRDefault="00B75161" w:rsidP="00B75161">
            <w:pPr>
              <w:widowControl w:val="0"/>
              <w:autoSpaceDE w:val="0"/>
              <w:autoSpaceDN w:val="0"/>
              <w:adjustRightInd w:val="0"/>
              <w:spacing w:after="0" w:line="240" w:lineRule="auto"/>
              <w:rPr>
                <w:ins w:id="766" w:author="Arjan Kloosterboer" w:date="2017-09-22T04:10:00Z"/>
                <w:rFonts w:ascii="Arial" w:hAnsi="Arial" w:cs="Arial"/>
                <w:color w:val="0F0F0F"/>
                <w:sz w:val="20"/>
                <w:szCs w:val="20"/>
              </w:rPr>
            </w:pPr>
            <w:ins w:id="767" w:author="Arjan Kloosterboer" w:date="2017-09-22T04:10:00Z">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ZAAK</w:t>
              </w:r>
              <w:r w:rsidRPr="00B75161">
                <w:rPr>
                  <w:rFonts w:ascii="Arial" w:hAnsi="Arial" w:cs="Arial"/>
                  <w:color w:val="0F0F0F"/>
                  <w:sz w:val="20"/>
                  <w:szCs w:val="20"/>
                </w:rPr>
                <w:fldChar w:fldCharType="end"/>
              </w:r>
              <w:r w:rsidRPr="00B75161">
                <w:rPr>
                  <w:rFonts w:ascii="Arial" w:hAnsi="Arial" w:cs="Arial"/>
                  <w:color w:val="0F0F0F"/>
                  <w:sz w:val="20"/>
                  <w:szCs w:val="20"/>
                  <w:lang w:val="nl-NL"/>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1..*</w:t>
              </w:r>
              <w:r w:rsidRPr="00B75161">
                <w:rPr>
                  <w:rFonts w:ascii="Arial" w:hAnsi="Arial" w:cs="Arial"/>
                  <w:color w:val="0F0F0F"/>
                  <w:sz w:val="20"/>
                  <w:szCs w:val="20"/>
                </w:rPr>
                <w:fldChar w:fldCharType="end"/>
              </w:r>
              <w:r w:rsidRPr="00B75161">
                <w:rPr>
                  <w:rFonts w:ascii="Arial" w:hAnsi="Arial" w:cs="Arial"/>
                  <w:color w:val="0F0F0F"/>
                  <w:sz w:val="20"/>
                  <w:szCs w:val="20"/>
                </w:rPr>
                <w:t>]</w:t>
              </w:r>
            </w:ins>
          </w:p>
        </w:tc>
        <w:tc>
          <w:tcPr>
            <w:tcW w:w="6120" w:type="dxa"/>
            <w:tcBorders>
              <w:top w:val="nil"/>
              <w:left w:val="nil"/>
              <w:bottom w:val="nil"/>
              <w:right w:val="nil"/>
            </w:tcBorders>
          </w:tcPr>
          <w:p w14:paraId="573729F3" w14:textId="77777777" w:rsidR="00B75161" w:rsidRPr="00B75161" w:rsidRDefault="00B75161" w:rsidP="00B75161">
            <w:pPr>
              <w:widowControl w:val="0"/>
              <w:autoSpaceDE w:val="0"/>
              <w:autoSpaceDN w:val="0"/>
              <w:adjustRightInd w:val="0"/>
              <w:spacing w:after="0" w:line="240" w:lineRule="auto"/>
              <w:rPr>
                <w:ins w:id="768" w:author="Arjan Kloosterboer" w:date="2017-09-22T04:10:00Z"/>
                <w:rFonts w:ascii="Arial" w:hAnsi="Arial" w:cs="Arial"/>
                <w:color w:val="0F0F0F"/>
                <w:sz w:val="20"/>
                <w:szCs w:val="20"/>
                <w:lang w:val="nl-NL"/>
              </w:rPr>
            </w:pPr>
            <w:ins w:id="769"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Connector.Notes</w:instrText>
              </w:r>
              <w:r w:rsidRPr="00B75161">
                <w:rPr>
                  <w:rFonts w:ascii="Arial" w:hAnsi="Arial" w:cs="Arial"/>
                  <w:sz w:val="20"/>
                  <w:szCs w:val="20"/>
                  <w:lang w:val="en-AU"/>
                </w:rPr>
                <w:fldChar w:fldCharType="end"/>
              </w:r>
              <w:r w:rsidRPr="00B75161">
                <w:rPr>
                  <w:rFonts w:ascii="Arial" w:hAnsi="Arial" w:cs="Arial"/>
                  <w:color w:val="610E6A"/>
                  <w:sz w:val="20"/>
                  <w:szCs w:val="20"/>
                  <w:lang w:val="nl-NL"/>
                </w:rPr>
                <w:t>De taken, rechten en/of verplichtingen die een specifieke betrokkene heeft ten aanzien van een specifieke zaak.</w:t>
              </w:r>
            </w:ins>
          </w:p>
        </w:tc>
      </w:tr>
      <w:tr w:rsidR="00B75161" w:rsidRPr="00AE6939" w14:paraId="657B1F4D" w14:textId="77777777" w:rsidTr="000D16DD">
        <w:trPr>
          <w:trHeight w:hRule="exact" w:val="128"/>
          <w:ins w:id="770" w:author="Arjan Kloosterboer" w:date="2017-09-22T04:10:00Z"/>
        </w:trPr>
        <w:tc>
          <w:tcPr>
            <w:tcW w:w="450" w:type="dxa"/>
            <w:tcBorders>
              <w:top w:val="nil"/>
              <w:left w:val="nil"/>
              <w:bottom w:val="nil"/>
              <w:right w:val="nil"/>
            </w:tcBorders>
          </w:tcPr>
          <w:p w14:paraId="17D3E7DD" w14:textId="77777777" w:rsidR="00B75161" w:rsidRPr="00B75161" w:rsidRDefault="00B75161" w:rsidP="00B75161">
            <w:pPr>
              <w:widowControl w:val="0"/>
              <w:autoSpaceDE w:val="0"/>
              <w:autoSpaceDN w:val="0"/>
              <w:adjustRightInd w:val="0"/>
              <w:spacing w:after="0" w:line="240" w:lineRule="auto"/>
              <w:rPr>
                <w:ins w:id="771" w:author="Arjan Kloosterboer" w:date="2017-09-22T04:10:00Z"/>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3772D3D7" w14:textId="77777777" w:rsidR="00B75161" w:rsidRPr="00B75161" w:rsidRDefault="00B75161" w:rsidP="00B75161">
            <w:pPr>
              <w:widowControl w:val="0"/>
              <w:autoSpaceDE w:val="0"/>
              <w:autoSpaceDN w:val="0"/>
              <w:adjustRightInd w:val="0"/>
              <w:spacing w:after="0" w:line="240" w:lineRule="auto"/>
              <w:rPr>
                <w:ins w:id="772" w:author="Arjan Kloosterboer" w:date="2017-09-22T04:10:00Z"/>
                <w:rFonts w:ascii="Arial" w:hAnsi="Arial" w:cs="Arial"/>
                <w:color w:val="0F0F0F"/>
                <w:sz w:val="20"/>
                <w:szCs w:val="20"/>
                <w:lang w:val="nl-NL"/>
              </w:rPr>
            </w:pPr>
          </w:p>
        </w:tc>
        <w:tc>
          <w:tcPr>
            <w:tcW w:w="6120" w:type="dxa"/>
            <w:tcBorders>
              <w:top w:val="nil"/>
              <w:left w:val="nil"/>
              <w:bottom w:val="nil"/>
              <w:right w:val="nil"/>
            </w:tcBorders>
          </w:tcPr>
          <w:p w14:paraId="4B35AEAE" w14:textId="77777777" w:rsidR="00B75161" w:rsidRPr="00B75161" w:rsidRDefault="00B75161" w:rsidP="00B75161">
            <w:pPr>
              <w:widowControl w:val="0"/>
              <w:autoSpaceDE w:val="0"/>
              <w:autoSpaceDN w:val="0"/>
              <w:adjustRightInd w:val="0"/>
              <w:spacing w:after="0" w:line="240" w:lineRule="auto"/>
              <w:rPr>
                <w:ins w:id="773" w:author="Arjan Kloosterboer" w:date="2017-09-22T04:10:00Z"/>
                <w:rFonts w:ascii="Arial" w:hAnsi="Arial" w:cs="Arial"/>
                <w:color w:val="0F0F0F"/>
                <w:sz w:val="20"/>
                <w:szCs w:val="20"/>
                <w:lang w:val="nl-NL"/>
              </w:rPr>
            </w:pPr>
          </w:p>
        </w:tc>
      </w:tr>
      <w:tr w:rsidR="00B75161" w:rsidRPr="00AE6939" w14:paraId="266EE5B6" w14:textId="77777777" w:rsidTr="000D16DD">
        <w:trPr>
          <w:ins w:id="774" w:author="Arjan Kloosterboer" w:date="2017-09-22T04:10:00Z"/>
        </w:trPr>
        <w:tc>
          <w:tcPr>
            <w:tcW w:w="450" w:type="dxa"/>
            <w:tcBorders>
              <w:top w:val="nil"/>
              <w:left w:val="nil"/>
              <w:bottom w:val="nil"/>
              <w:right w:val="nil"/>
            </w:tcBorders>
          </w:tcPr>
          <w:p w14:paraId="3F6CC1DC" w14:textId="77777777" w:rsidR="00B75161" w:rsidRPr="00B75161" w:rsidRDefault="00B75161" w:rsidP="00B75161">
            <w:pPr>
              <w:widowControl w:val="0"/>
              <w:autoSpaceDE w:val="0"/>
              <w:autoSpaceDN w:val="0"/>
              <w:adjustRightInd w:val="0"/>
              <w:spacing w:after="0" w:line="240" w:lineRule="auto"/>
              <w:rPr>
                <w:ins w:id="775" w:author="Arjan Kloosterboer" w:date="2017-09-22T04:10:00Z"/>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4A55FC8C" w14:textId="427DE611" w:rsidR="00B75161" w:rsidRPr="00B75161" w:rsidRDefault="00E0517B" w:rsidP="00B75161">
            <w:pPr>
              <w:widowControl w:val="0"/>
              <w:autoSpaceDE w:val="0"/>
              <w:autoSpaceDN w:val="0"/>
              <w:adjustRightInd w:val="0"/>
              <w:spacing w:after="0" w:line="240" w:lineRule="auto"/>
              <w:rPr>
                <w:ins w:id="776" w:author="Arjan Kloosterboer" w:date="2017-09-22T04:10:00Z"/>
                <w:rFonts w:ascii="Arial" w:hAnsi="Arial" w:cs="Arial"/>
                <w:color w:val="0F0F0F"/>
                <w:sz w:val="20"/>
                <w:szCs w:val="20"/>
                <w:lang w:val="nl-NL"/>
              </w:rPr>
            </w:pPr>
            <w:ins w:id="777"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BETROKKENE</w:t>
              </w:r>
              <w:r w:rsidRPr="00B75161">
                <w:rPr>
                  <w:rFonts w:ascii="Arial" w:hAnsi="Arial" w:cs="Arial"/>
                  <w:sz w:val="20"/>
                  <w:szCs w:val="20"/>
                  <w:lang w:val="en-AU"/>
                </w:rPr>
                <w:fldChar w:fldCharType="end"/>
              </w:r>
              <w:r w:rsidR="00B75161" w:rsidRPr="00B75161">
                <w:rPr>
                  <w:rFonts w:ascii="Arial" w:hAnsi="Arial" w:cs="Arial"/>
                  <w:color w:val="0F0F0F"/>
                  <w:sz w:val="20"/>
                  <w:szCs w:val="20"/>
                  <w:lang w:val="nl-NL"/>
                </w:rPr>
                <w:t xml:space="preserve">  [</w:t>
              </w:r>
              <w:r w:rsidR="00B75161" w:rsidRPr="00B75161">
                <w:rPr>
                  <w:rFonts w:ascii="Arial" w:hAnsi="Arial" w:cs="Arial"/>
                  <w:color w:val="0F0F0F"/>
                  <w:sz w:val="20"/>
                  <w:szCs w:val="20"/>
                </w:rPr>
                <w:fldChar w:fldCharType="begin" w:fldLock="1"/>
              </w:r>
              <w:r w:rsidR="00B75161" w:rsidRPr="00B75161">
                <w:rPr>
                  <w:rFonts w:ascii="Arial" w:hAnsi="Arial" w:cs="Arial"/>
                  <w:color w:val="0F0F0F"/>
                  <w:sz w:val="20"/>
                  <w:szCs w:val="20"/>
                  <w:lang w:val="nl-NL"/>
                </w:rPr>
                <w:instrText>MERGEFIELD ConnSource.Cardinality</w:instrText>
              </w:r>
              <w:r w:rsidR="00B75161" w:rsidRPr="00B75161">
                <w:rPr>
                  <w:rFonts w:ascii="Arial" w:hAnsi="Arial" w:cs="Arial"/>
                  <w:color w:val="0F0F0F"/>
                  <w:sz w:val="20"/>
                  <w:szCs w:val="20"/>
                </w:rPr>
                <w:fldChar w:fldCharType="separate"/>
              </w:r>
              <w:r w:rsidR="00B75161" w:rsidRPr="00B75161">
                <w:rPr>
                  <w:rFonts w:ascii="Arial" w:hAnsi="Arial" w:cs="Arial"/>
                  <w:color w:val="0F0F0F"/>
                  <w:sz w:val="20"/>
                  <w:szCs w:val="20"/>
                  <w:lang w:val="nl-NL"/>
                </w:rPr>
                <w:t>0..1</w:t>
              </w:r>
              <w:r w:rsidR="00B75161" w:rsidRPr="00B75161">
                <w:rPr>
                  <w:rFonts w:ascii="Arial" w:hAnsi="Arial" w:cs="Arial"/>
                  <w:color w:val="0F0F0F"/>
                  <w:sz w:val="20"/>
                  <w:szCs w:val="20"/>
                </w:rPr>
                <w:fldChar w:fldCharType="end"/>
              </w:r>
              <w:r w:rsidR="00B75161" w:rsidRPr="00B75161">
                <w:rPr>
                  <w:rFonts w:ascii="Arial" w:hAnsi="Arial" w:cs="Arial"/>
                  <w:color w:val="0F0F0F"/>
                  <w:sz w:val="20"/>
                  <w:szCs w:val="20"/>
                  <w:lang w:val="nl-NL"/>
                </w:rPr>
                <w:t>]</w:t>
              </w:r>
            </w:ins>
          </w:p>
          <w:p w14:paraId="5FC668B7" w14:textId="77777777" w:rsidR="00B75161" w:rsidRPr="00B75161" w:rsidRDefault="00B75161" w:rsidP="00B75161">
            <w:pPr>
              <w:widowControl w:val="0"/>
              <w:autoSpaceDE w:val="0"/>
              <w:autoSpaceDN w:val="0"/>
              <w:adjustRightInd w:val="0"/>
              <w:spacing w:after="0" w:line="240" w:lineRule="auto"/>
              <w:rPr>
                <w:ins w:id="778" w:author="Arjan Kloosterboer" w:date="2017-09-22T04:10:00Z"/>
                <w:rFonts w:ascii="Arial" w:hAnsi="Arial" w:cs="Arial"/>
                <w:color w:val="0F0F0F"/>
                <w:sz w:val="20"/>
                <w:szCs w:val="20"/>
              </w:rPr>
            </w:pPr>
            <w:ins w:id="779" w:author="Arjan Kloosterboer" w:date="2017-09-22T04:10:00Z">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rPr>
                <w:t>is</w:t>
              </w:r>
              <w:r w:rsidRPr="00B75161">
                <w:rPr>
                  <w:rFonts w:ascii="Arial" w:hAnsi="Arial" w:cs="Arial"/>
                  <w:color w:val="0F0F0F"/>
                  <w:sz w:val="20"/>
                  <w:szCs w:val="20"/>
                </w:rPr>
                <w:fldChar w:fldCharType="end"/>
              </w:r>
            </w:ins>
          </w:p>
          <w:p w14:paraId="29077CCB" w14:textId="1190B22A" w:rsidR="00B75161" w:rsidRPr="00B75161" w:rsidRDefault="00B75161" w:rsidP="00B75161">
            <w:pPr>
              <w:widowControl w:val="0"/>
              <w:autoSpaceDE w:val="0"/>
              <w:autoSpaceDN w:val="0"/>
              <w:adjustRightInd w:val="0"/>
              <w:spacing w:after="0" w:line="240" w:lineRule="auto"/>
              <w:rPr>
                <w:ins w:id="780" w:author="Arjan Kloosterboer" w:date="2017-09-22T04:10:00Z"/>
                <w:rFonts w:ascii="Arial" w:hAnsi="Arial" w:cs="Arial"/>
                <w:color w:val="0F0F0F"/>
                <w:sz w:val="20"/>
                <w:szCs w:val="20"/>
                <w:lang w:val="nl-NL"/>
              </w:rPr>
            </w:pPr>
            <w:ins w:id="781" w:author="Arjan Kloosterboer" w:date="2017-09-22T04:10:00Z">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VESTIGING</w:t>
              </w:r>
              <w:r w:rsidRPr="00B75161">
                <w:rPr>
                  <w:rFonts w:ascii="Arial" w:hAnsi="Arial" w:cs="Arial"/>
                  <w:color w:val="0F0F0F"/>
                  <w:sz w:val="20"/>
                  <w:szCs w:val="20"/>
                </w:rPr>
                <w:fldChar w:fldCharType="end"/>
              </w:r>
              <w:r w:rsidRPr="00B75161">
                <w:rPr>
                  <w:rFonts w:ascii="Arial" w:hAnsi="Arial" w:cs="Arial"/>
                  <w:color w:val="0F0F0F"/>
                  <w:sz w:val="20"/>
                  <w:szCs w:val="20"/>
                  <w:lang w:val="nl-NL"/>
                </w:rPr>
                <w:t xml:space="preserve">  [0..</w:t>
              </w: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1</w:t>
              </w:r>
              <w:r w:rsidRPr="00B75161">
                <w:rPr>
                  <w:rFonts w:ascii="Arial" w:hAnsi="Arial" w:cs="Arial"/>
                  <w:color w:val="0F0F0F"/>
                  <w:sz w:val="20"/>
                  <w:szCs w:val="20"/>
                </w:rPr>
                <w:fldChar w:fldCharType="end"/>
              </w:r>
              <w:r w:rsidRPr="00B75161">
                <w:rPr>
                  <w:rFonts w:ascii="Arial" w:hAnsi="Arial" w:cs="Arial"/>
                  <w:color w:val="0F0F0F"/>
                  <w:sz w:val="20"/>
                  <w:szCs w:val="20"/>
                  <w:lang w:val="nl-NL"/>
                </w:rPr>
                <w:t>]</w:t>
              </w:r>
            </w:ins>
          </w:p>
        </w:tc>
        <w:tc>
          <w:tcPr>
            <w:tcW w:w="6120" w:type="dxa"/>
            <w:tcBorders>
              <w:top w:val="nil"/>
              <w:left w:val="nil"/>
              <w:bottom w:val="nil"/>
              <w:right w:val="nil"/>
            </w:tcBorders>
          </w:tcPr>
          <w:p w14:paraId="1F4B4A52" w14:textId="7BB543BA" w:rsidR="00B75161" w:rsidRPr="00B75161" w:rsidRDefault="00B75161" w:rsidP="00B75161">
            <w:pPr>
              <w:widowControl w:val="0"/>
              <w:autoSpaceDE w:val="0"/>
              <w:autoSpaceDN w:val="0"/>
              <w:adjustRightInd w:val="0"/>
              <w:spacing w:after="0" w:line="240" w:lineRule="auto"/>
              <w:rPr>
                <w:ins w:id="782" w:author="Arjan Kloosterboer" w:date="2017-09-22T04:10:00Z"/>
                <w:rFonts w:ascii="Arial" w:hAnsi="Arial" w:cs="Arial"/>
                <w:color w:val="0F0F0F"/>
                <w:sz w:val="20"/>
                <w:szCs w:val="20"/>
                <w:lang w:val="nl-NL"/>
              </w:rPr>
            </w:pPr>
            <w:ins w:id="783"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 xml:space="preserve">Een VESTIGING als </w:t>
              </w:r>
              <w:r w:rsidR="00186C86">
                <w:rPr>
                  <w:rFonts w:ascii="Arial" w:hAnsi="Arial" w:cs="Arial"/>
                  <w:color w:val="0F0F0F"/>
                  <w:sz w:val="20"/>
                  <w:szCs w:val="20"/>
                  <w:lang w:val="nl-NL"/>
                </w:rPr>
                <w:t>'</w:t>
              </w:r>
              <w:r w:rsidRPr="00B75161">
                <w:rPr>
                  <w:rFonts w:ascii="Arial" w:hAnsi="Arial" w:cs="Arial"/>
                  <w:color w:val="0F0F0F"/>
                  <w:sz w:val="20"/>
                  <w:szCs w:val="20"/>
                  <w:lang w:val="nl-NL"/>
                </w:rPr>
                <w:t>specialisatie</w:t>
              </w:r>
              <w:r w:rsidR="00186C86">
                <w:rPr>
                  <w:rFonts w:ascii="Arial" w:hAnsi="Arial" w:cs="Arial"/>
                  <w:color w:val="0F0F0F"/>
                  <w:sz w:val="20"/>
                  <w:szCs w:val="20"/>
                  <w:lang w:val="nl-NL"/>
                </w:rPr>
                <w:t>'</w:t>
              </w:r>
              <w:r w:rsidRPr="00B75161">
                <w:rPr>
                  <w:rFonts w:ascii="Arial" w:hAnsi="Arial" w:cs="Arial"/>
                  <w:color w:val="0F0F0F"/>
                  <w:sz w:val="20"/>
                  <w:szCs w:val="20"/>
                  <w:lang w:val="nl-NL"/>
                </w:rPr>
                <w:t xml:space="preserve"> van BETROKKENE.</w:t>
              </w:r>
              <w:r w:rsidRPr="00B75161">
                <w:rPr>
                  <w:rFonts w:ascii="Arial" w:hAnsi="Arial" w:cs="Arial"/>
                  <w:sz w:val="20"/>
                  <w:szCs w:val="20"/>
                  <w:lang w:val="en-AU"/>
                </w:rPr>
                <w:fldChar w:fldCharType="end"/>
              </w:r>
            </w:ins>
          </w:p>
        </w:tc>
      </w:tr>
      <w:tr w:rsidR="00B75161" w:rsidRPr="00AE6939" w14:paraId="41354AF3" w14:textId="77777777" w:rsidTr="000D16DD">
        <w:trPr>
          <w:trHeight w:hRule="exact" w:val="128"/>
          <w:ins w:id="784" w:author="Arjan Kloosterboer" w:date="2017-09-22T04:10:00Z"/>
        </w:trPr>
        <w:tc>
          <w:tcPr>
            <w:tcW w:w="450" w:type="dxa"/>
            <w:tcBorders>
              <w:top w:val="nil"/>
              <w:left w:val="nil"/>
              <w:bottom w:val="nil"/>
              <w:right w:val="nil"/>
            </w:tcBorders>
          </w:tcPr>
          <w:p w14:paraId="076F3A42" w14:textId="77777777" w:rsidR="00B75161" w:rsidRPr="00B75161" w:rsidRDefault="00B75161" w:rsidP="00B75161">
            <w:pPr>
              <w:widowControl w:val="0"/>
              <w:autoSpaceDE w:val="0"/>
              <w:autoSpaceDN w:val="0"/>
              <w:adjustRightInd w:val="0"/>
              <w:spacing w:after="0" w:line="240" w:lineRule="auto"/>
              <w:rPr>
                <w:ins w:id="785" w:author="Arjan Kloosterboer" w:date="2017-09-22T04:10:00Z"/>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511A9FDC" w14:textId="77777777" w:rsidR="00B75161" w:rsidRPr="00B75161" w:rsidRDefault="00B75161" w:rsidP="00B75161">
            <w:pPr>
              <w:widowControl w:val="0"/>
              <w:autoSpaceDE w:val="0"/>
              <w:autoSpaceDN w:val="0"/>
              <w:adjustRightInd w:val="0"/>
              <w:spacing w:after="0" w:line="240" w:lineRule="auto"/>
              <w:rPr>
                <w:ins w:id="786" w:author="Arjan Kloosterboer" w:date="2017-09-22T04:10:00Z"/>
                <w:rFonts w:ascii="Arial" w:hAnsi="Arial" w:cs="Arial"/>
                <w:color w:val="0F0F0F"/>
                <w:sz w:val="20"/>
                <w:szCs w:val="20"/>
                <w:lang w:val="nl-NL"/>
              </w:rPr>
            </w:pPr>
          </w:p>
        </w:tc>
        <w:tc>
          <w:tcPr>
            <w:tcW w:w="6120" w:type="dxa"/>
            <w:tcBorders>
              <w:top w:val="nil"/>
              <w:left w:val="nil"/>
              <w:bottom w:val="nil"/>
              <w:right w:val="nil"/>
            </w:tcBorders>
          </w:tcPr>
          <w:p w14:paraId="0573A95F" w14:textId="77777777" w:rsidR="00B75161" w:rsidRPr="00B75161" w:rsidRDefault="00B75161" w:rsidP="00B75161">
            <w:pPr>
              <w:widowControl w:val="0"/>
              <w:autoSpaceDE w:val="0"/>
              <w:autoSpaceDN w:val="0"/>
              <w:adjustRightInd w:val="0"/>
              <w:spacing w:after="0" w:line="240" w:lineRule="auto"/>
              <w:rPr>
                <w:ins w:id="787" w:author="Arjan Kloosterboer" w:date="2017-09-22T04:10:00Z"/>
                <w:rFonts w:ascii="Arial" w:hAnsi="Arial" w:cs="Arial"/>
                <w:color w:val="0F0F0F"/>
                <w:sz w:val="20"/>
                <w:szCs w:val="20"/>
                <w:lang w:val="nl-NL"/>
              </w:rPr>
            </w:pPr>
          </w:p>
        </w:tc>
      </w:tr>
      <w:tr w:rsidR="00B75161" w:rsidRPr="00AE6939" w14:paraId="61EBC24B" w14:textId="77777777" w:rsidTr="000D16DD">
        <w:trPr>
          <w:ins w:id="788" w:author="Arjan Kloosterboer" w:date="2017-09-22T04:10:00Z"/>
        </w:trPr>
        <w:tc>
          <w:tcPr>
            <w:tcW w:w="450" w:type="dxa"/>
            <w:tcBorders>
              <w:top w:val="nil"/>
              <w:left w:val="nil"/>
              <w:bottom w:val="nil"/>
              <w:right w:val="nil"/>
            </w:tcBorders>
          </w:tcPr>
          <w:p w14:paraId="348910EA" w14:textId="77777777" w:rsidR="00B75161" w:rsidRPr="00B75161" w:rsidRDefault="00B75161" w:rsidP="00B75161">
            <w:pPr>
              <w:widowControl w:val="0"/>
              <w:autoSpaceDE w:val="0"/>
              <w:autoSpaceDN w:val="0"/>
              <w:adjustRightInd w:val="0"/>
              <w:spacing w:after="0" w:line="240" w:lineRule="auto"/>
              <w:rPr>
                <w:ins w:id="789" w:author="Arjan Kloosterboer" w:date="2017-09-22T04:10:00Z"/>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095AA32C" w14:textId="77777777" w:rsidR="00B75161" w:rsidRPr="001D4541" w:rsidRDefault="00B75161" w:rsidP="00B75161">
            <w:pPr>
              <w:widowControl w:val="0"/>
              <w:autoSpaceDE w:val="0"/>
              <w:autoSpaceDN w:val="0"/>
              <w:adjustRightInd w:val="0"/>
              <w:spacing w:after="0" w:line="240" w:lineRule="auto"/>
              <w:rPr>
                <w:ins w:id="790" w:author="Arjan Kloosterboer" w:date="2017-09-22T04:10:00Z"/>
                <w:rFonts w:ascii="Arial" w:hAnsi="Arial" w:cs="Arial"/>
                <w:color w:val="0F0F0F"/>
                <w:sz w:val="20"/>
                <w:szCs w:val="20"/>
                <w:lang w:val="nl-NL"/>
              </w:rPr>
            </w:pPr>
            <w:ins w:id="791" w:author="Arjan Kloosterboer" w:date="2017-09-22T04:10:00Z">
              <w:r w:rsidRPr="00B75161">
                <w:rPr>
                  <w:rFonts w:ascii="Arial" w:hAnsi="Arial" w:cs="Arial"/>
                  <w:sz w:val="20"/>
                  <w:szCs w:val="20"/>
                  <w:lang w:val="en-AU"/>
                </w:rPr>
                <w:fldChar w:fldCharType="begin" w:fldLock="1"/>
              </w:r>
              <w:r w:rsidRPr="001D4541">
                <w:rPr>
                  <w:rFonts w:ascii="Arial" w:hAnsi="Arial" w:cs="Arial"/>
                  <w:sz w:val="20"/>
                  <w:szCs w:val="20"/>
                  <w:lang w:val="nl-NL"/>
                </w:rPr>
                <w:instrText xml:space="preserve">MERGEFIELD </w:instrText>
              </w:r>
              <w:r w:rsidRPr="001D4541">
                <w:rPr>
                  <w:rFonts w:ascii="Arial" w:hAnsi="Arial" w:cs="Arial"/>
                  <w:color w:val="0F0F0F"/>
                  <w:sz w:val="20"/>
                  <w:szCs w:val="20"/>
                  <w:lang w:val="nl-NL"/>
                </w:rPr>
                <w:instrText>Element.Name</w:instrText>
              </w:r>
              <w:r w:rsidRPr="00B75161">
                <w:rPr>
                  <w:rFonts w:ascii="Arial" w:hAnsi="Arial" w:cs="Arial"/>
                  <w:sz w:val="20"/>
                  <w:szCs w:val="20"/>
                  <w:lang w:val="en-AU"/>
                </w:rPr>
                <w:fldChar w:fldCharType="separate"/>
              </w:r>
              <w:r w:rsidRPr="001D4541">
                <w:rPr>
                  <w:rFonts w:ascii="Arial" w:hAnsi="Arial" w:cs="Arial"/>
                  <w:color w:val="0F0F0F"/>
                  <w:sz w:val="20"/>
                  <w:szCs w:val="20"/>
                  <w:lang w:val="nl-NL"/>
                </w:rPr>
                <w:t>BETROKKENE</w:t>
              </w:r>
              <w:r w:rsidRPr="00B75161">
                <w:rPr>
                  <w:rFonts w:ascii="Arial" w:hAnsi="Arial" w:cs="Arial"/>
                  <w:sz w:val="20"/>
                  <w:szCs w:val="20"/>
                  <w:lang w:val="en-AU"/>
                </w:rPr>
                <w:fldChar w:fldCharType="end"/>
              </w:r>
              <w:r w:rsidRPr="001D4541">
                <w:rPr>
                  <w:rFonts w:ascii="Arial" w:hAnsi="Arial" w:cs="Arial"/>
                  <w:color w:val="0F0F0F"/>
                  <w:sz w:val="20"/>
                  <w:szCs w:val="20"/>
                  <w:lang w:val="nl-NL"/>
                </w:rPr>
                <w:t xml:space="preserve">  [</w:t>
              </w:r>
              <w:r w:rsidRPr="00B75161">
                <w:rPr>
                  <w:rFonts w:ascii="Arial" w:hAnsi="Arial" w:cs="Arial"/>
                  <w:color w:val="0F0F0F"/>
                  <w:sz w:val="20"/>
                  <w:szCs w:val="20"/>
                </w:rPr>
                <w:fldChar w:fldCharType="begin" w:fldLock="1"/>
              </w:r>
              <w:r w:rsidRPr="001D4541">
                <w:rPr>
                  <w:rFonts w:ascii="Arial" w:hAnsi="Arial" w:cs="Arial"/>
                  <w:color w:val="0F0F0F"/>
                  <w:sz w:val="20"/>
                  <w:szCs w:val="20"/>
                  <w:lang w:val="nl-NL"/>
                </w:rPr>
                <w:instrText>MERGEFIELD ConnSource.Cardinality</w:instrText>
              </w:r>
              <w:r w:rsidRPr="00B75161">
                <w:rPr>
                  <w:rFonts w:ascii="Arial" w:hAnsi="Arial" w:cs="Arial"/>
                  <w:color w:val="0F0F0F"/>
                  <w:sz w:val="20"/>
                  <w:szCs w:val="20"/>
                </w:rPr>
                <w:fldChar w:fldCharType="separate"/>
              </w:r>
              <w:r w:rsidRPr="001D4541">
                <w:rPr>
                  <w:rFonts w:ascii="Arial" w:hAnsi="Arial" w:cs="Arial"/>
                  <w:color w:val="0F0F0F"/>
                  <w:sz w:val="20"/>
                  <w:szCs w:val="20"/>
                  <w:lang w:val="nl-NL"/>
                </w:rPr>
                <w:t>0..1</w:t>
              </w:r>
              <w:r w:rsidRPr="00B75161">
                <w:rPr>
                  <w:rFonts w:ascii="Arial" w:hAnsi="Arial" w:cs="Arial"/>
                  <w:color w:val="0F0F0F"/>
                  <w:sz w:val="20"/>
                  <w:szCs w:val="20"/>
                </w:rPr>
                <w:fldChar w:fldCharType="end"/>
              </w:r>
              <w:r w:rsidRPr="001D4541">
                <w:rPr>
                  <w:rFonts w:ascii="Arial" w:hAnsi="Arial" w:cs="Arial"/>
                  <w:color w:val="0F0F0F"/>
                  <w:sz w:val="20"/>
                  <w:szCs w:val="20"/>
                  <w:lang w:val="nl-NL"/>
                </w:rPr>
                <w:t>]</w:t>
              </w:r>
            </w:ins>
          </w:p>
          <w:p w14:paraId="7532915E" w14:textId="77777777" w:rsidR="00B75161" w:rsidRPr="001D4541" w:rsidRDefault="00B75161" w:rsidP="00B75161">
            <w:pPr>
              <w:widowControl w:val="0"/>
              <w:autoSpaceDE w:val="0"/>
              <w:autoSpaceDN w:val="0"/>
              <w:adjustRightInd w:val="0"/>
              <w:spacing w:after="0" w:line="240" w:lineRule="auto"/>
              <w:rPr>
                <w:ins w:id="792" w:author="Arjan Kloosterboer" w:date="2017-09-22T04:10:00Z"/>
                <w:rFonts w:ascii="Arial" w:hAnsi="Arial" w:cs="Arial"/>
                <w:color w:val="0F0F0F"/>
                <w:sz w:val="20"/>
                <w:szCs w:val="20"/>
                <w:lang w:val="nl-NL"/>
              </w:rPr>
            </w:pPr>
            <w:ins w:id="793" w:author="Arjan Kloosterboer" w:date="2017-09-22T04:10:00Z">
              <w:r w:rsidRPr="001D4541">
                <w:rPr>
                  <w:rFonts w:ascii="Arial" w:hAnsi="Arial" w:cs="Arial"/>
                  <w:color w:val="0F0F0F"/>
                  <w:sz w:val="20"/>
                  <w:szCs w:val="20"/>
                  <w:lang w:val="nl-NL"/>
                </w:rPr>
                <w:t xml:space="preserve">  </w:t>
              </w:r>
              <w:r w:rsidRPr="00B75161">
                <w:rPr>
                  <w:rFonts w:ascii="Arial" w:hAnsi="Arial" w:cs="Arial"/>
                  <w:color w:val="0F0F0F"/>
                  <w:sz w:val="20"/>
                  <w:szCs w:val="20"/>
                </w:rPr>
                <w:fldChar w:fldCharType="begin" w:fldLock="1"/>
              </w:r>
              <w:r w:rsidRPr="001D4541">
                <w:rPr>
                  <w:rFonts w:ascii="Arial" w:hAnsi="Arial" w:cs="Arial"/>
                  <w:color w:val="0F0F0F"/>
                  <w:sz w:val="20"/>
                  <w:szCs w:val="20"/>
                  <w:lang w:val="nl-NL"/>
                </w:rPr>
                <w:instrText>MERGEFIELD Connector.Name</w:instrText>
              </w:r>
              <w:r w:rsidRPr="00B75161">
                <w:rPr>
                  <w:rFonts w:ascii="Arial" w:hAnsi="Arial" w:cs="Arial"/>
                  <w:color w:val="0F0F0F"/>
                  <w:sz w:val="20"/>
                  <w:szCs w:val="20"/>
                </w:rPr>
                <w:fldChar w:fldCharType="separate"/>
              </w:r>
              <w:r w:rsidRPr="001D4541">
                <w:rPr>
                  <w:rFonts w:ascii="Arial" w:hAnsi="Arial" w:cs="Arial"/>
                  <w:color w:val="0F0F0F"/>
                  <w:sz w:val="20"/>
                  <w:szCs w:val="20"/>
                  <w:lang w:val="nl-NL"/>
                </w:rPr>
                <w:t>is</w:t>
              </w:r>
              <w:r w:rsidRPr="00B75161">
                <w:rPr>
                  <w:rFonts w:ascii="Arial" w:hAnsi="Arial" w:cs="Arial"/>
                  <w:color w:val="0F0F0F"/>
                  <w:sz w:val="20"/>
                  <w:szCs w:val="20"/>
                </w:rPr>
                <w:fldChar w:fldCharType="end"/>
              </w:r>
            </w:ins>
          </w:p>
          <w:p w14:paraId="35AD3021" w14:textId="1090D8B5" w:rsidR="00B75161" w:rsidRPr="00B75161" w:rsidRDefault="00B75161" w:rsidP="00B75161">
            <w:pPr>
              <w:widowControl w:val="0"/>
              <w:autoSpaceDE w:val="0"/>
              <w:autoSpaceDN w:val="0"/>
              <w:adjustRightInd w:val="0"/>
              <w:spacing w:after="0" w:line="240" w:lineRule="auto"/>
              <w:rPr>
                <w:ins w:id="794" w:author="Arjan Kloosterboer" w:date="2017-09-22T04:10:00Z"/>
                <w:rFonts w:ascii="Arial" w:hAnsi="Arial" w:cs="Arial"/>
                <w:color w:val="0F0F0F"/>
                <w:sz w:val="20"/>
                <w:szCs w:val="20"/>
              </w:rPr>
            </w:pPr>
            <w:ins w:id="795" w:author="Arjan Kloosterboer" w:date="2017-09-22T04:10:00Z">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NIET-NATUURLIJK PERSOON</w:t>
              </w:r>
              <w:r w:rsidRPr="00B75161">
                <w:rPr>
                  <w:rFonts w:ascii="Arial" w:hAnsi="Arial" w:cs="Arial"/>
                  <w:color w:val="0F0F0F"/>
                  <w:sz w:val="20"/>
                  <w:szCs w:val="20"/>
                </w:rPr>
                <w:fldChar w:fldCharType="end"/>
              </w:r>
              <w:r w:rsidRPr="00B75161">
                <w:rPr>
                  <w:rFonts w:ascii="Arial" w:hAnsi="Arial" w:cs="Arial"/>
                  <w:color w:val="0F0F0F"/>
                  <w:sz w:val="20"/>
                  <w:szCs w:val="20"/>
                  <w:lang w:val="nl-NL"/>
                </w:rPr>
                <w:t xml:space="preserve">  [0..</w:t>
              </w: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1</w:t>
              </w:r>
              <w:r w:rsidRPr="00B75161">
                <w:rPr>
                  <w:rFonts w:ascii="Arial" w:hAnsi="Arial" w:cs="Arial"/>
                  <w:color w:val="0F0F0F"/>
                  <w:sz w:val="20"/>
                  <w:szCs w:val="20"/>
                </w:rPr>
                <w:fldChar w:fldCharType="end"/>
              </w:r>
              <w:r w:rsidRPr="00B75161">
                <w:rPr>
                  <w:rFonts w:ascii="Arial" w:hAnsi="Arial" w:cs="Arial"/>
                  <w:color w:val="0F0F0F"/>
                  <w:sz w:val="20"/>
                  <w:szCs w:val="20"/>
                  <w:lang w:val="nl-NL"/>
                </w:rPr>
                <w:t>]</w:t>
              </w:r>
            </w:ins>
          </w:p>
        </w:tc>
        <w:tc>
          <w:tcPr>
            <w:tcW w:w="6120" w:type="dxa"/>
            <w:tcBorders>
              <w:top w:val="nil"/>
              <w:left w:val="nil"/>
              <w:bottom w:val="nil"/>
              <w:right w:val="nil"/>
            </w:tcBorders>
          </w:tcPr>
          <w:p w14:paraId="501C1F5B" w14:textId="7C0B4E7B" w:rsidR="00B75161" w:rsidRPr="00B75161" w:rsidRDefault="00B75161" w:rsidP="00B75161">
            <w:pPr>
              <w:widowControl w:val="0"/>
              <w:autoSpaceDE w:val="0"/>
              <w:autoSpaceDN w:val="0"/>
              <w:adjustRightInd w:val="0"/>
              <w:spacing w:after="0" w:line="240" w:lineRule="auto"/>
              <w:rPr>
                <w:ins w:id="796" w:author="Arjan Kloosterboer" w:date="2017-09-22T04:10:00Z"/>
                <w:rFonts w:ascii="Arial" w:hAnsi="Arial" w:cs="Arial"/>
                <w:color w:val="0F0F0F"/>
                <w:sz w:val="20"/>
                <w:szCs w:val="20"/>
                <w:lang w:val="nl-NL"/>
              </w:rPr>
            </w:pPr>
            <w:ins w:id="797"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 xml:space="preserve">Een NIET-NATUURLIJK PERSOON als </w:t>
              </w:r>
              <w:r w:rsidR="00186C86">
                <w:rPr>
                  <w:rFonts w:ascii="Arial" w:hAnsi="Arial" w:cs="Arial"/>
                  <w:color w:val="0F0F0F"/>
                  <w:sz w:val="20"/>
                  <w:szCs w:val="20"/>
                  <w:lang w:val="nl-NL"/>
                </w:rPr>
                <w:t>'</w:t>
              </w:r>
              <w:r w:rsidRPr="00B75161">
                <w:rPr>
                  <w:rFonts w:ascii="Arial" w:hAnsi="Arial" w:cs="Arial"/>
                  <w:color w:val="0F0F0F"/>
                  <w:sz w:val="20"/>
                  <w:szCs w:val="20"/>
                  <w:lang w:val="nl-NL"/>
                </w:rPr>
                <w:t>specialisatie</w:t>
              </w:r>
              <w:r w:rsidR="00186C86">
                <w:rPr>
                  <w:rFonts w:ascii="Arial" w:hAnsi="Arial" w:cs="Arial"/>
                  <w:color w:val="0F0F0F"/>
                  <w:sz w:val="20"/>
                  <w:szCs w:val="20"/>
                  <w:lang w:val="nl-NL"/>
                </w:rPr>
                <w:t>'</w:t>
              </w:r>
              <w:r w:rsidRPr="00B75161">
                <w:rPr>
                  <w:rFonts w:ascii="Arial" w:hAnsi="Arial" w:cs="Arial"/>
                  <w:color w:val="0F0F0F"/>
                  <w:sz w:val="20"/>
                  <w:szCs w:val="20"/>
                  <w:lang w:val="nl-NL"/>
                </w:rPr>
                <w:t xml:space="preserve"> van BETROKKENE.</w:t>
              </w:r>
              <w:r w:rsidRPr="00B75161">
                <w:rPr>
                  <w:rFonts w:ascii="Arial" w:hAnsi="Arial" w:cs="Arial"/>
                  <w:sz w:val="20"/>
                  <w:szCs w:val="20"/>
                  <w:lang w:val="en-AU"/>
                </w:rPr>
                <w:fldChar w:fldCharType="end"/>
              </w:r>
            </w:ins>
          </w:p>
        </w:tc>
      </w:tr>
      <w:tr w:rsidR="00B75161" w:rsidRPr="00AE6939" w14:paraId="3FDC6F48" w14:textId="77777777" w:rsidTr="000D16DD">
        <w:trPr>
          <w:trHeight w:hRule="exact" w:val="128"/>
          <w:ins w:id="798" w:author="Arjan Kloosterboer" w:date="2017-09-22T04:10:00Z"/>
        </w:trPr>
        <w:tc>
          <w:tcPr>
            <w:tcW w:w="450" w:type="dxa"/>
            <w:tcBorders>
              <w:top w:val="nil"/>
              <w:left w:val="nil"/>
              <w:bottom w:val="nil"/>
              <w:right w:val="nil"/>
            </w:tcBorders>
          </w:tcPr>
          <w:p w14:paraId="2C89A817" w14:textId="77777777" w:rsidR="00B75161" w:rsidRPr="00B75161" w:rsidRDefault="00B75161" w:rsidP="00B75161">
            <w:pPr>
              <w:widowControl w:val="0"/>
              <w:autoSpaceDE w:val="0"/>
              <w:autoSpaceDN w:val="0"/>
              <w:adjustRightInd w:val="0"/>
              <w:spacing w:after="0" w:line="240" w:lineRule="auto"/>
              <w:rPr>
                <w:ins w:id="799" w:author="Arjan Kloosterboer" w:date="2017-09-22T04:10:00Z"/>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380242F6" w14:textId="77777777" w:rsidR="00B75161" w:rsidRPr="00B75161" w:rsidRDefault="00B75161" w:rsidP="00B75161">
            <w:pPr>
              <w:widowControl w:val="0"/>
              <w:autoSpaceDE w:val="0"/>
              <w:autoSpaceDN w:val="0"/>
              <w:adjustRightInd w:val="0"/>
              <w:spacing w:after="0" w:line="240" w:lineRule="auto"/>
              <w:rPr>
                <w:ins w:id="800" w:author="Arjan Kloosterboer" w:date="2017-09-22T04:10:00Z"/>
                <w:rFonts w:ascii="Arial" w:hAnsi="Arial" w:cs="Arial"/>
                <w:color w:val="0F0F0F"/>
                <w:sz w:val="20"/>
                <w:szCs w:val="20"/>
                <w:lang w:val="nl-NL"/>
              </w:rPr>
            </w:pPr>
          </w:p>
        </w:tc>
        <w:tc>
          <w:tcPr>
            <w:tcW w:w="6120" w:type="dxa"/>
            <w:tcBorders>
              <w:top w:val="nil"/>
              <w:left w:val="nil"/>
              <w:bottom w:val="nil"/>
              <w:right w:val="nil"/>
            </w:tcBorders>
          </w:tcPr>
          <w:p w14:paraId="49CFB195" w14:textId="77777777" w:rsidR="00B75161" w:rsidRPr="00B75161" w:rsidRDefault="00B75161" w:rsidP="00B75161">
            <w:pPr>
              <w:widowControl w:val="0"/>
              <w:autoSpaceDE w:val="0"/>
              <w:autoSpaceDN w:val="0"/>
              <w:adjustRightInd w:val="0"/>
              <w:spacing w:after="0" w:line="240" w:lineRule="auto"/>
              <w:rPr>
                <w:ins w:id="801" w:author="Arjan Kloosterboer" w:date="2017-09-22T04:10:00Z"/>
                <w:rFonts w:ascii="Arial" w:hAnsi="Arial" w:cs="Arial"/>
                <w:color w:val="0F0F0F"/>
                <w:sz w:val="20"/>
                <w:szCs w:val="20"/>
                <w:lang w:val="nl-NL"/>
              </w:rPr>
            </w:pPr>
          </w:p>
        </w:tc>
      </w:tr>
      <w:tr w:rsidR="00B75161" w:rsidRPr="00AE6939" w14:paraId="0F1151EF" w14:textId="77777777" w:rsidTr="000D16DD">
        <w:trPr>
          <w:ins w:id="802" w:author="Arjan Kloosterboer" w:date="2017-09-22T04:10:00Z"/>
        </w:trPr>
        <w:tc>
          <w:tcPr>
            <w:tcW w:w="450" w:type="dxa"/>
            <w:tcBorders>
              <w:top w:val="nil"/>
              <w:left w:val="nil"/>
              <w:bottom w:val="nil"/>
              <w:right w:val="nil"/>
            </w:tcBorders>
          </w:tcPr>
          <w:p w14:paraId="06A5E1F2" w14:textId="77777777" w:rsidR="00B75161" w:rsidRPr="00B75161" w:rsidRDefault="00B75161" w:rsidP="00B75161">
            <w:pPr>
              <w:widowControl w:val="0"/>
              <w:autoSpaceDE w:val="0"/>
              <w:autoSpaceDN w:val="0"/>
              <w:adjustRightInd w:val="0"/>
              <w:spacing w:after="0" w:line="240" w:lineRule="auto"/>
              <w:rPr>
                <w:ins w:id="803" w:author="Arjan Kloosterboer" w:date="2017-09-22T04:10:00Z"/>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24D9AAA7" w14:textId="77777777" w:rsidR="00B75161" w:rsidRPr="00B75161" w:rsidRDefault="00B75161" w:rsidP="00B75161">
            <w:pPr>
              <w:widowControl w:val="0"/>
              <w:autoSpaceDE w:val="0"/>
              <w:autoSpaceDN w:val="0"/>
              <w:adjustRightInd w:val="0"/>
              <w:spacing w:after="0" w:line="240" w:lineRule="auto"/>
              <w:rPr>
                <w:ins w:id="804" w:author="Arjan Kloosterboer" w:date="2017-09-22T04:10:00Z"/>
                <w:rFonts w:ascii="Arial" w:hAnsi="Arial" w:cs="Arial"/>
                <w:color w:val="0F0F0F"/>
                <w:sz w:val="20"/>
                <w:szCs w:val="20"/>
              </w:rPr>
            </w:pPr>
            <w:ins w:id="805"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rPr>
                <w:t>BETROKKENE</w:t>
              </w:r>
              <w:r w:rsidRPr="00B75161">
                <w:rPr>
                  <w:rFonts w:ascii="Arial" w:hAnsi="Arial" w:cs="Arial"/>
                  <w:sz w:val="20"/>
                  <w:szCs w:val="20"/>
                  <w:lang w:val="en-AU"/>
                </w:rPr>
                <w:fldChar w:fldCharType="end"/>
              </w: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0..1</w:t>
              </w:r>
              <w:r w:rsidRPr="00B75161">
                <w:rPr>
                  <w:rFonts w:ascii="Arial" w:hAnsi="Arial" w:cs="Arial"/>
                  <w:color w:val="0F0F0F"/>
                  <w:sz w:val="20"/>
                  <w:szCs w:val="20"/>
                </w:rPr>
                <w:fldChar w:fldCharType="end"/>
              </w:r>
              <w:r w:rsidRPr="00B75161">
                <w:rPr>
                  <w:rFonts w:ascii="Arial" w:hAnsi="Arial" w:cs="Arial"/>
                  <w:color w:val="0F0F0F"/>
                  <w:sz w:val="20"/>
                  <w:szCs w:val="20"/>
                </w:rPr>
                <w:t>]</w:t>
              </w:r>
            </w:ins>
          </w:p>
          <w:p w14:paraId="4D7482D0" w14:textId="77777777" w:rsidR="00B75161" w:rsidRPr="00B75161" w:rsidRDefault="00B75161" w:rsidP="00B75161">
            <w:pPr>
              <w:widowControl w:val="0"/>
              <w:autoSpaceDE w:val="0"/>
              <w:autoSpaceDN w:val="0"/>
              <w:adjustRightInd w:val="0"/>
              <w:spacing w:after="0" w:line="240" w:lineRule="auto"/>
              <w:rPr>
                <w:ins w:id="806" w:author="Arjan Kloosterboer" w:date="2017-09-22T04:10:00Z"/>
                <w:rFonts w:ascii="Arial" w:hAnsi="Arial" w:cs="Arial"/>
                <w:color w:val="0F0F0F"/>
                <w:sz w:val="20"/>
                <w:szCs w:val="20"/>
              </w:rPr>
            </w:pPr>
            <w:ins w:id="807" w:author="Arjan Kloosterboer" w:date="2017-09-22T04:10:00Z">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rPr>
                <w:t>is</w:t>
              </w:r>
              <w:r w:rsidRPr="00B75161">
                <w:rPr>
                  <w:rFonts w:ascii="Arial" w:hAnsi="Arial" w:cs="Arial"/>
                  <w:color w:val="0F0F0F"/>
                  <w:sz w:val="20"/>
                  <w:szCs w:val="20"/>
                </w:rPr>
                <w:fldChar w:fldCharType="end"/>
              </w:r>
            </w:ins>
          </w:p>
          <w:p w14:paraId="0E77725F" w14:textId="53B472A0" w:rsidR="00B75161" w:rsidRPr="00B75161" w:rsidRDefault="00B75161" w:rsidP="00B75161">
            <w:pPr>
              <w:widowControl w:val="0"/>
              <w:autoSpaceDE w:val="0"/>
              <w:autoSpaceDN w:val="0"/>
              <w:adjustRightInd w:val="0"/>
              <w:spacing w:after="0" w:line="240" w:lineRule="auto"/>
              <w:rPr>
                <w:ins w:id="808" w:author="Arjan Kloosterboer" w:date="2017-09-22T04:10:00Z"/>
                <w:rFonts w:ascii="Arial" w:hAnsi="Arial" w:cs="Arial"/>
                <w:color w:val="0F0F0F"/>
                <w:sz w:val="20"/>
                <w:szCs w:val="20"/>
                <w:lang w:val="nl-NL"/>
              </w:rPr>
            </w:pPr>
            <w:ins w:id="809" w:author="Arjan Kloosterboer" w:date="2017-09-22T04:10:00Z">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NATUURLIJK PERSOON</w:t>
              </w:r>
              <w:r w:rsidRPr="00B75161">
                <w:rPr>
                  <w:rFonts w:ascii="Arial" w:hAnsi="Arial" w:cs="Arial"/>
                  <w:color w:val="0F0F0F"/>
                  <w:sz w:val="20"/>
                  <w:szCs w:val="20"/>
                </w:rPr>
                <w:fldChar w:fldCharType="end"/>
              </w:r>
              <w:r w:rsidRPr="00B75161">
                <w:rPr>
                  <w:rFonts w:ascii="Arial" w:hAnsi="Arial" w:cs="Arial"/>
                  <w:color w:val="0F0F0F"/>
                  <w:sz w:val="20"/>
                  <w:szCs w:val="20"/>
                  <w:lang w:val="nl-NL"/>
                </w:rPr>
                <w:t xml:space="preserve">  [0..</w:t>
              </w: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1</w:t>
              </w:r>
              <w:r w:rsidRPr="00B75161">
                <w:rPr>
                  <w:rFonts w:ascii="Arial" w:hAnsi="Arial" w:cs="Arial"/>
                  <w:color w:val="0F0F0F"/>
                  <w:sz w:val="20"/>
                  <w:szCs w:val="20"/>
                </w:rPr>
                <w:fldChar w:fldCharType="end"/>
              </w:r>
              <w:r w:rsidRPr="00B75161">
                <w:rPr>
                  <w:rFonts w:ascii="Arial" w:hAnsi="Arial" w:cs="Arial"/>
                  <w:color w:val="0F0F0F"/>
                  <w:sz w:val="20"/>
                  <w:szCs w:val="20"/>
                  <w:lang w:val="nl-NL"/>
                </w:rPr>
                <w:t>]</w:t>
              </w:r>
            </w:ins>
          </w:p>
        </w:tc>
        <w:tc>
          <w:tcPr>
            <w:tcW w:w="6120" w:type="dxa"/>
            <w:tcBorders>
              <w:top w:val="nil"/>
              <w:left w:val="nil"/>
              <w:bottom w:val="nil"/>
              <w:right w:val="nil"/>
            </w:tcBorders>
          </w:tcPr>
          <w:p w14:paraId="176B6BC0" w14:textId="56B68009" w:rsidR="00B75161" w:rsidRPr="00B75161" w:rsidRDefault="00B75161" w:rsidP="00B75161">
            <w:pPr>
              <w:widowControl w:val="0"/>
              <w:autoSpaceDE w:val="0"/>
              <w:autoSpaceDN w:val="0"/>
              <w:adjustRightInd w:val="0"/>
              <w:spacing w:after="0" w:line="240" w:lineRule="auto"/>
              <w:rPr>
                <w:ins w:id="810" w:author="Arjan Kloosterboer" w:date="2017-09-22T04:10:00Z"/>
                <w:rFonts w:ascii="Arial" w:hAnsi="Arial" w:cs="Arial"/>
                <w:color w:val="0F0F0F"/>
                <w:sz w:val="20"/>
                <w:szCs w:val="20"/>
                <w:lang w:val="nl-NL"/>
              </w:rPr>
            </w:pPr>
            <w:ins w:id="811"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 xml:space="preserve">Een NATUURLIJK PERSOON als </w:t>
              </w:r>
              <w:r w:rsidR="00186C86">
                <w:rPr>
                  <w:rFonts w:ascii="Arial" w:hAnsi="Arial" w:cs="Arial"/>
                  <w:color w:val="0F0F0F"/>
                  <w:sz w:val="20"/>
                  <w:szCs w:val="20"/>
                  <w:lang w:val="nl-NL"/>
                </w:rPr>
                <w:t>'</w:t>
              </w:r>
              <w:r w:rsidRPr="00B75161">
                <w:rPr>
                  <w:rFonts w:ascii="Arial" w:hAnsi="Arial" w:cs="Arial"/>
                  <w:color w:val="0F0F0F"/>
                  <w:sz w:val="20"/>
                  <w:szCs w:val="20"/>
                  <w:lang w:val="nl-NL"/>
                </w:rPr>
                <w:t>specialisatie</w:t>
              </w:r>
              <w:r w:rsidR="00186C86">
                <w:rPr>
                  <w:rFonts w:ascii="Arial" w:hAnsi="Arial" w:cs="Arial"/>
                  <w:color w:val="0F0F0F"/>
                  <w:sz w:val="20"/>
                  <w:szCs w:val="20"/>
                  <w:lang w:val="nl-NL"/>
                </w:rPr>
                <w:t>'</w:t>
              </w:r>
              <w:r w:rsidRPr="00B75161">
                <w:rPr>
                  <w:rFonts w:ascii="Arial" w:hAnsi="Arial" w:cs="Arial"/>
                  <w:color w:val="0F0F0F"/>
                  <w:sz w:val="20"/>
                  <w:szCs w:val="20"/>
                  <w:lang w:val="nl-NL"/>
                </w:rPr>
                <w:t xml:space="preserve"> van BETROKKENE.</w:t>
              </w:r>
              <w:r w:rsidRPr="00B75161">
                <w:rPr>
                  <w:rFonts w:ascii="Arial" w:hAnsi="Arial" w:cs="Arial"/>
                  <w:sz w:val="20"/>
                  <w:szCs w:val="20"/>
                  <w:lang w:val="en-AU"/>
                </w:rPr>
                <w:fldChar w:fldCharType="end"/>
              </w:r>
            </w:ins>
          </w:p>
        </w:tc>
      </w:tr>
      <w:tr w:rsidR="00B75161" w:rsidRPr="00AE6939" w14:paraId="4F76010E" w14:textId="77777777" w:rsidTr="000D16DD">
        <w:trPr>
          <w:trHeight w:hRule="exact" w:val="128"/>
          <w:ins w:id="812" w:author="Arjan Kloosterboer" w:date="2017-09-22T04:10:00Z"/>
        </w:trPr>
        <w:tc>
          <w:tcPr>
            <w:tcW w:w="450" w:type="dxa"/>
            <w:tcBorders>
              <w:top w:val="nil"/>
              <w:left w:val="nil"/>
              <w:bottom w:val="nil"/>
              <w:right w:val="nil"/>
            </w:tcBorders>
          </w:tcPr>
          <w:p w14:paraId="2681059B" w14:textId="77777777" w:rsidR="00B75161" w:rsidRPr="00B75161" w:rsidRDefault="00B75161" w:rsidP="00B75161">
            <w:pPr>
              <w:widowControl w:val="0"/>
              <w:autoSpaceDE w:val="0"/>
              <w:autoSpaceDN w:val="0"/>
              <w:adjustRightInd w:val="0"/>
              <w:spacing w:after="0" w:line="240" w:lineRule="auto"/>
              <w:rPr>
                <w:ins w:id="813" w:author="Arjan Kloosterboer" w:date="2017-09-22T04:10:00Z"/>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3EC0E599" w14:textId="77777777" w:rsidR="00B75161" w:rsidRPr="00B75161" w:rsidRDefault="00B75161" w:rsidP="00B75161">
            <w:pPr>
              <w:widowControl w:val="0"/>
              <w:autoSpaceDE w:val="0"/>
              <w:autoSpaceDN w:val="0"/>
              <w:adjustRightInd w:val="0"/>
              <w:spacing w:after="0" w:line="240" w:lineRule="auto"/>
              <w:rPr>
                <w:ins w:id="814" w:author="Arjan Kloosterboer" w:date="2017-09-22T04:10:00Z"/>
                <w:rFonts w:ascii="Arial" w:hAnsi="Arial" w:cs="Arial"/>
                <w:color w:val="0F0F0F"/>
                <w:sz w:val="20"/>
                <w:szCs w:val="20"/>
                <w:lang w:val="nl-NL"/>
              </w:rPr>
            </w:pPr>
          </w:p>
        </w:tc>
        <w:tc>
          <w:tcPr>
            <w:tcW w:w="6120" w:type="dxa"/>
            <w:tcBorders>
              <w:top w:val="nil"/>
              <w:left w:val="nil"/>
              <w:bottom w:val="nil"/>
              <w:right w:val="nil"/>
            </w:tcBorders>
          </w:tcPr>
          <w:p w14:paraId="0934F3B4" w14:textId="77777777" w:rsidR="00B75161" w:rsidRPr="00B75161" w:rsidRDefault="00B75161" w:rsidP="00B75161">
            <w:pPr>
              <w:widowControl w:val="0"/>
              <w:autoSpaceDE w:val="0"/>
              <w:autoSpaceDN w:val="0"/>
              <w:adjustRightInd w:val="0"/>
              <w:spacing w:after="0" w:line="240" w:lineRule="auto"/>
              <w:rPr>
                <w:ins w:id="815" w:author="Arjan Kloosterboer" w:date="2017-09-22T04:10:00Z"/>
                <w:rFonts w:ascii="Arial" w:hAnsi="Arial" w:cs="Arial"/>
                <w:color w:val="0F0F0F"/>
                <w:sz w:val="20"/>
                <w:szCs w:val="20"/>
                <w:lang w:val="nl-NL"/>
              </w:rPr>
            </w:pPr>
          </w:p>
        </w:tc>
      </w:tr>
      <w:tr w:rsidR="00B75161" w:rsidRPr="00AE6939" w14:paraId="1F6EB25F" w14:textId="77777777" w:rsidTr="000D16DD">
        <w:trPr>
          <w:ins w:id="816" w:author="Arjan Kloosterboer" w:date="2017-09-22T04:10:00Z"/>
        </w:trPr>
        <w:tc>
          <w:tcPr>
            <w:tcW w:w="450" w:type="dxa"/>
            <w:tcBorders>
              <w:top w:val="nil"/>
              <w:left w:val="nil"/>
              <w:bottom w:val="nil"/>
              <w:right w:val="nil"/>
            </w:tcBorders>
          </w:tcPr>
          <w:p w14:paraId="7D13468E" w14:textId="77777777" w:rsidR="00B75161" w:rsidRPr="00B75161" w:rsidRDefault="00B75161" w:rsidP="00B75161">
            <w:pPr>
              <w:widowControl w:val="0"/>
              <w:autoSpaceDE w:val="0"/>
              <w:autoSpaceDN w:val="0"/>
              <w:adjustRightInd w:val="0"/>
              <w:spacing w:after="0" w:line="240" w:lineRule="auto"/>
              <w:rPr>
                <w:ins w:id="817" w:author="Arjan Kloosterboer" w:date="2017-09-22T04:10:00Z"/>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6786B8EF" w14:textId="77777777" w:rsidR="00B75161" w:rsidRPr="00B75161" w:rsidRDefault="00B75161" w:rsidP="00B75161">
            <w:pPr>
              <w:widowControl w:val="0"/>
              <w:autoSpaceDE w:val="0"/>
              <w:autoSpaceDN w:val="0"/>
              <w:adjustRightInd w:val="0"/>
              <w:spacing w:after="0" w:line="240" w:lineRule="auto"/>
              <w:rPr>
                <w:ins w:id="818" w:author="Arjan Kloosterboer" w:date="2017-09-22T04:10:00Z"/>
                <w:rFonts w:ascii="Arial" w:hAnsi="Arial" w:cs="Arial"/>
                <w:color w:val="0F0F0F"/>
                <w:sz w:val="20"/>
                <w:szCs w:val="20"/>
              </w:rPr>
            </w:pPr>
            <w:ins w:id="819"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rPr>
                <w:t>BETROKKENE</w:t>
              </w:r>
              <w:r w:rsidRPr="00B75161">
                <w:rPr>
                  <w:rFonts w:ascii="Arial" w:hAnsi="Arial" w:cs="Arial"/>
                  <w:sz w:val="20"/>
                  <w:szCs w:val="20"/>
                  <w:lang w:val="en-AU"/>
                </w:rPr>
                <w:fldChar w:fldCharType="end"/>
              </w: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0..1</w:t>
              </w:r>
              <w:r w:rsidRPr="00B75161">
                <w:rPr>
                  <w:rFonts w:ascii="Arial" w:hAnsi="Arial" w:cs="Arial"/>
                  <w:color w:val="0F0F0F"/>
                  <w:sz w:val="20"/>
                  <w:szCs w:val="20"/>
                </w:rPr>
                <w:fldChar w:fldCharType="end"/>
              </w:r>
              <w:r w:rsidRPr="00B75161">
                <w:rPr>
                  <w:rFonts w:ascii="Arial" w:hAnsi="Arial" w:cs="Arial"/>
                  <w:color w:val="0F0F0F"/>
                  <w:sz w:val="20"/>
                  <w:szCs w:val="20"/>
                </w:rPr>
                <w:t>]</w:t>
              </w:r>
            </w:ins>
          </w:p>
          <w:p w14:paraId="367192B3" w14:textId="77777777" w:rsidR="00B75161" w:rsidRPr="00B75161" w:rsidRDefault="00B75161" w:rsidP="00B75161">
            <w:pPr>
              <w:widowControl w:val="0"/>
              <w:autoSpaceDE w:val="0"/>
              <w:autoSpaceDN w:val="0"/>
              <w:adjustRightInd w:val="0"/>
              <w:spacing w:after="0" w:line="240" w:lineRule="auto"/>
              <w:rPr>
                <w:ins w:id="820" w:author="Arjan Kloosterboer" w:date="2017-09-22T04:10:00Z"/>
                <w:rFonts w:ascii="Arial" w:hAnsi="Arial" w:cs="Arial"/>
                <w:color w:val="0F0F0F"/>
                <w:sz w:val="20"/>
                <w:szCs w:val="20"/>
              </w:rPr>
            </w:pPr>
            <w:ins w:id="821" w:author="Arjan Kloosterboer" w:date="2017-09-22T04:10:00Z">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rPr>
                <w:t>is</w:t>
              </w:r>
              <w:r w:rsidRPr="00B75161">
                <w:rPr>
                  <w:rFonts w:ascii="Arial" w:hAnsi="Arial" w:cs="Arial"/>
                  <w:color w:val="0F0F0F"/>
                  <w:sz w:val="20"/>
                  <w:szCs w:val="20"/>
                </w:rPr>
                <w:fldChar w:fldCharType="end"/>
              </w:r>
            </w:ins>
          </w:p>
          <w:p w14:paraId="0062A451" w14:textId="65B7E731" w:rsidR="00B75161" w:rsidRPr="00B75161" w:rsidRDefault="00B75161" w:rsidP="00B75161">
            <w:pPr>
              <w:widowControl w:val="0"/>
              <w:autoSpaceDE w:val="0"/>
              <w:autoSpaceDN w:val="0"/>
              <w:adjustRightInd w:val="0"/>
              <w:spacing w:after="0" w:line="240" w:lineRule="auto"/>
              <w:rPr>
                <w:ins w:id="822" w:author="Arjan Kloosterboer" w:date="2017-09-22T04:10:00Z"/>
                <w:rFonts w:ascii="Arial" w:hAnsi="Arial" w:cs="Arial"/>
                <w:color w:val="0F0F0F"/>
                <w:sz w:val="20"/>
                <w:szCs w:val="20"/>
                <w:lang w:val="nl-NL"/>
              </w:rPr>
            </w:pPr>
            <w:ins w:id="823" w:author="Arjan Kloosterboer" w:date="2017-09-22T04:10:00Z">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MEDEWERKER</w:t>
              </w:r>
              <w:r w:rsidRPr="00B75161">
                <w:rPr>
                  <w:rFonts w:ascii="Arial" w:hAnsi="Arial" w:cs="Arial"/>
                  <w:color w:val="0F0F0F"/>
                  <w:sz w:val="20"/>
                  <w:szCs w:val="20"/>
                </w:rPr>
                <w:fldChar w:fldCharType="end"/>
              </w:r>
              <w:r w:rsidRPr="00B75161">
                <w:rPr>
                  <w:rFonts w:ascii="Arial" w:hAnsi="Arial" w:cs="Arial"/>
                  <w:color w:val="0F0F0F"/>
                  <w:sz w:val="20"/>
                  <w:szCs w:val="20"/>
                  <w:lang w:val="nl-NL"/>
                </w:rPr>
                <w:t xml:space="preserve">  [0..</w:t>
              </w: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1</w:t>
              </w:r>
              <w:r w:rsidRPr="00B75161">
                <w:rPr>
                  <w:rFonts w:ascii="Arial" w:hAnsi="Arial" w:cs="Arial"/>
                  <w:color w:val="0F0F0F"/>
                  <w:sz w:val="20"/>
                  <w:szCs w:val="20"/>
                </w:rPr>
                <w:fldChar w:fldCharType="end"/>
              </w:r>
              <w:r w:rsidRPr="00B75161">
                <w:rPr>
                  <w:rFonts w:ascii="Arial" w:hAnsi="Arial" w:cs="Arial"/>
                  <w:color w:val="0F0F0F"/>
                  <w:sz w:val="20"/>
                  <w:szCs w:val="20"/>
                  <w:lang w:val="nl-NL"/>
                </w:rPr>
                <w:t>]</w:t>
              </w:r>
            </w:ins>
          </w:p>
        </w:tc>
        <w:tc>
          <w:tcPr>
            <w:tcW w:w="6120" w:type="dxa"/>
            <w:tcBorders>
              <w:top w:val="nil"/>
              <w:left w:val="nil"/>
              <w:bottom w:val="nil"/>
              <w:right w:val="nil"/>
            </w:tcBorders>
          </w:tcPr>
          <w:p w14:paraId="63466A73" w14:textId="7456B4E2" w:rsidR="00B75161" w:rsidRPr="00B75161" w:rsidRDefault="00B75161" w:rsidP="00B75161">
            <w:pPr>
              <w:widowControl w:val="0"/>
              <w:autoSpaceDE w:val="0"/>
              <w:autoSpaceDN w:val="0"/>
              <w:adjustRightInd w:val="0"/>
              <w:spacing w:after="0" w:line="240" w:lineRule="auto"/>
              <w:rPr>
                <w:ins w:id="824" w:author="Arjan Kloosterboer" w:date="2017-09-22T04:10:00Z"/>
                <w:rFonts w:ascii="Arial" w:hAnsi="Arial" w:cs="Arial"/>
                <w:color w:val="0F0F0F"/>
                <w:sz w:val="20"/>
                <w:szCs w:val="20"/>
                <w:lang w:val="nl-NL"/>
              </w:rPr>
            </w:pPr>
            <w:ins w:id="825"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 xml:space="preserve">Een MEDEWERKER als </w:t>
              </w:r>
              <w:r w:rsidR="004D2B01">
                <w:rPr>
                  <w:rFonts w:ascii="Arial" w:hAnsi="Arial" w:cs="Arial"/>
                  <w:color w:val="0F0F0F"/>
                  <w:sz w:val="20"/>
                  <w:szCs w:val="20"/>
                  <w:lang w:val="nl-NL"/>
                </w:rPr>
                <w:t>'</w:t>
              </w:r>
              <w:r w:rsidRPr="00B75161">
                <w:rPr>
                  <w:rFonts w:ascii="Arial" w:hAnsi="Arial" w:cs="Arial"/>
                  <w:color w:val="0F0F0F"/>
                  <w:sz w:val="20"/>
                  <w:szCs w:val="20"/>
                  <w:lang w:val="nl-NL"/>
                </w:rPr>
                <w:t>specialisatie</w:t>
              </w:r>
              <w:r w:rsidR="004D2B01">
                <w:rPr>
                  <w:rFonts w:ascii="Arial" w:hAnsi="Arial" w:cs="Arial"/>
                  <w:color w:val="0F0F0F"/>
                  <w:sz w:val="20"/>
                  <w:szCs w:val="20"/>
                  <w:lang w:val="nl-NL"/>
                </w:rPr>
                <w:t>'</w:t>
              </w:r>
              <w:r w:rsidRPr="00B75161">
                <w:rPr>
                  <w:rFonts w:ascii="Arial" w:hAnsi="Arial" w:cs="Arial"/>
                  <w:color w:val="0F0F0F"/>
                  <w:sz w:val="20"/>
                  <w:szCs w:val="20"/>
                  <w:lang w:val="nl-NL"/>
                </w:rPr>
                <w:t xml:space="preserve"> van BETROKKENE.</w:t>
              </w:r>
              <w:r w:rsidRPr="00B75161">
                <w:rPr>
                  <w:rFonts w:ascii="Arial" w:hAnsi="Arial" w:cs="Arial"/>
                  <w:sz w:val="20"/>
                  <w:szCs w:val="20"/>
                  <w:lang w:val="en-AU"/>
                </w:rPr>
                <w:fldChar w:fldCharType="end"/>
              </w:r>
            </w:ins>
          </w:p>
        </w:tc>
      </w:tr>
      <w:tr w:rsidR="00B75161" w:rsidRPr="00AE6939" w14:paraId="12ECE619" w14:textId="77777777" w:rsidTr="000D16DD">
        <w:trPr>
          <w:trHeight w:hRule="exact" w:val="128"/>
          <w:ins w:id="826" w:author="Arjan Kloosterboer" w:date="2017-09-22T04:10:00Z"/>
        </w:trPr>
        <w:tc>
          <w:tcPr>
            <w:tcW w:w="450" w:type="dxa"/>
            <w:tcBorders>
              <w:top w:val="nil"/>
              <w:left w:val="nil"/>
              <w:bottom w:val="nil"/>
              <w:right w:val="nil"/>
            </w:tcBorders>
          </w:tcPr>
          <w:p w14:paraId="74BD9A49" w14:textId="77777777" w:rsidR="00B75161" w:rsidRPr="00B75161" w:rsidRDefault="00B75161" w:rsidP="00B75161">
            <w:pPr>
              <w:widowControl w:val="0"/>
              <w:autoSpaceDE w:val="0"/>
              <w:autoSpaceDN w:val="0"/>
              <w:adjustRightInd w:val="0"/>
              <w:spacing w:after="0" w:line="240" w:lineRule="auto"/>
              <w:rPr>
                <w:ins w:id="827" w:author="Arjan Kloosterboer" w:date="2017-09-22T04:10:00Z"/>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28D4D011" w14:textId="77777777" w:rsidR="00B75161" w:rsidRPr="00B75161" w:rsidRDefault="00B75161" w:rsidP="00B75161">
            <w:pPr>
              <w:widowControl w:val="0"/>
              <w:autoSpaceDE w:val="0"/>
              <w:autoSpaceDN w:val="0"/>
              <w:adjustRightInd w:val="0"/>
              <w:spacing w:after="0" w:line="240" w:lineRule="auto"/>
              <w:rPr>
                <w:ins w:id="828" w:author="Arjan Kloosterboer" w:date="2017-09-22T04:10:00Z"/>
                <w:rFonts w:ascii="Arial" w:hAnsi="Arial" w:cs="Arial"/>
                <w:color w:val="0F0F0F"/>
                <w:sz w:val="20"/>
                <w:szCs w:val="20"/>
                <w:lang w:val="nl-NL"/>
              </w:rPr>
            </w:pPr>
          </w:p>
        </w:tc>
        <w:tc>
          <w:tcPr>
            <w:tcW w:w="6120" w:type="dxa"/>
            <w:tcBorders>
              <w:top w:val="nil"/>
              <w:left w:val="nil"/>
              <w:bottom w:val="nil"/>
              <w:right w:val="nil"/>
            </w:tcBorders>
          </w:tcPr>
          <w:p w14:paraId="073EE53C" w14:textId="77777777" w:rsidR="00B75161" w:rsidRPr="00B75161" w:rsidRDefault="00B75161" w:rsidP="00B75161">
            <w:pPr>
              <w:widowControl w:val="0"/>
              <w:autoSpaceDE w:val="0"/>
              <w:autoSpaceDN w:val="0"/>
              <w:adjustRightInd w:val="0"/>
              <w:spacing w:after="0" w:line="240" w:lineRule="auto"/>
              <w:rPr>
                <w:ins w:id="829" w:author="Arjan Kloosterboer" w:date="2017-09-22T04:10:00Z"/>
                <w:rFonts w:ascii="Arial" w:hAnsi="Arial" w:cs="Arial"/>
                <w:color w:val="0F0F0F"/>
                <w:sz w:val="20"/>
                <w:szCs w:val="20"/>
                <w:lang w:val="nl-NL"/>
              </w:rPr>
            </w:pPr>
          </w:p>
        </w:tc>
      </w:tr>
      <w:tr w:rsidR="00B75161" w:rsidRPr="00AE6939" w14:paraId="32C7EA23" w14:textId="77777777" w:rsidTr="000D16DD">
        <w:trPr>
          <w:ins w:id="830" w:author="Arjan Kloosterboer" w:date="2017-09-22T04:10:00Z"/>
        </w:trPr>
        <w:tc>
          <w:tcPr>
            <w:tcW w:w="450" w:type="dxa"/>
            <w:tcBorders>
              <w:top w:val="nil"/>
              <w:left w:val="nil"/>
              <w:bottom w:val="nil"/>
              <w:right w:val="nil"/>
            </w:tcBorders>
          </w:tcPr>
          <w:p w14:paraId="25440282" w14:textId="77777777" w:rsidR="00B75161" w:rsidRPr="00B75161" w:rsidRDefault="00B75161" w:rsidP="00B75161">
            <w:pPr>
              <w:widowControl w:val="0"/>
              <w:autoSpaceDE w:val="0"/>
              <w:autoSpaceDN w:val="0"/>
              <w:adjustRightInd w:val="0"/>
              <w:spacing w:after="0" w:line="240" w:lineRule="auto"/>
              <w:rPr>
                <w:ins w:id="831" w:author="Arjan Kloosterboer" w:date="2017-09-22T04:10:00Z"/>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3D20FC42" w14:textId="77777777" w:rsidR="00B75161" w:rsidRPr="00B75161" w:rsidRDefault="00B75161" w:rsidP="00B75161">
            <w:pPr>
              <w:widowControl w:val="0"/>
              <w:autoSpaceDE w:val="0"/>
              <w:autoSpaceDN w:val="0"/>
              <w:adjustRightInd w:val="0"/>
              <w:spacing w:after="0" w:line="240" w:lineRule="auto"/>
              <w:rPr>
                <w:ins w:id="832" w:author="Arjan Kloosterboer" w:date="2017-09-22T04:10:00Z"/>
                <w:rFonts w:ascii="Arial" w:hAnsi="Arial" w:cs="Arial"/>
                <w:color w:val="0F0F0F"/>
                <w:sz w:val="20"/>
                <w:szCs w:val="20"/>
              </w:rPr>
            </w:pPr>
            <w:ins w:id="833"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rPr>
                <w:t>BETROKKENE</w:t>
              </w:r>
              <w:r w:rsidRPr="00B75161">
                <w:rPr>
                  <w:rFonts w:ascii="Arial" w:hAnsi="Arial" w:cs="Arial"/>
                  <w:sz w:val="20"/>
                  <w:szCs w:val="20"/>
                  <w:lang w:val="en-AU"/>
                </w:rPr>
                <w:fldChar w:fldCharType="end"/>
              </w: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0..1</w:t>
              </w:r>
              <w:r w:rsidRPr="00B75161">
                <w:rPr>
                  <w:rFonts w:ascii="Arial" w:hAnsi="Arial" w:cs="Arial"/>
                  <w:color w:val="0F0F0F"/>
                  <w:sz w:val="20"/>
                  <w:szCs w:val="20"/>
                </w:rPr>
                <w:fldChar w:fldCharType="end"/>
              </w:r>
              <w:r w:rsidRPr="00B75161">
                <w:rPr>
                  <w:rFonts w:ascii="Arial" w:hAnsi="Arial" w:cs="Arial"/>
                  <w:color w:val="0F0F0F"/>
                  <w:sz w:val="20"/>
                  <w:szCs w:val="20"/>
                </w:rPr>
                <w:t>]</w:t>
              </w:r>
            </w:ins>
          </w:p>
          <w:p w14:paraId="357A514F" w14:textId="77777777" w:rsidR="00B75161" w:rsidRPr="00B75161" w:rsidRDefault="00B75161" w:rsidP="00B75161">
            <w:pPr>
              <w:widowControl w:val="0"/>
              <w:autoSpaceDE w:val="0"/>
              <w:autoSpaceDN w:val="0"/>
              <w:adjustRightInd w:val="0"/>
              <w:spacing w:after="0" w:line="240" w:lineRule="auto"/>
              <w:rPr>
                <w:ins w:id="834" w:author="Arjan Kloosterboer" w:date="2017-09-22T04:10:00Z"/>
                <w:rFonts w:ascii="Arial" w:hAnsi="Arial" w:cs="Arial"/>
                <w:color w:val="0F0F0F"/>
                <w:sz w:val="20"/>
                <w:szCs w:val="20"/>
              </w:rPr>
            </w:pPr>
            <w:ins w:id="835" w:author="Arjan Kloosterboer" w:date="2017-09-22T04:10:00Z">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rPr>
                <w:t>is</w:t>
              </w:r>
              <w:r w:rsidRPr="00B75161">
                <w:rPr>
                  <w:rFonts w:ascii="Arial" w:hAnsi="Arial" w:cs="Arial"/>
                  <w:color w:val="0F0F0F"/>
                  <w:sz w:val="20"/>
                  <w:szCs w:val="20"/>
                </w:rPr>
                <w:fldChar w:fldCharType="end"/>
              </w:r>
            </w:ins>
          </w:p>
          <w:p w14:paraId="584E48F5" w14:textId="4245B8B8" w:rsidR="00B75161" w:rsidRPr="00B75161" w:rsidRDefault="00B75161" w:rsidP="00B75161">
            <w:pPr>
              <w:widowControl w:val="0"/>
              <w:autoSpaceDE w:val="0"/>
              <w:autoSpaceDN w:val="0"/>
              <w:adjustRightInd w:val="0"/>
              <w:spacing w:after="0" w:line="240" w:lineRule="auto"/>
              <w:rPr>
                <w:ins w:id="836" w:author="Arjan Kloosterboer" w:date="2017-09-22T04:10:00Z"/>
                <w:rFonts w:ascii="Arial" w:hAnsi="Arial" w:cs="Arial"/>
                <w:color w:val="0F0F0F"/>
                <w:sz w:val="20"/>
                <w:szCs w:val="20"/>
                <w:lang w:val="nl-NL"/>
              </w:rPr>
            </w:pPr>
            <w:ins w:id="837" w:author="Arjan Kloosterboer" w:date="2017-09-22T04:10:00Z">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ORGANISATORISCHE EENHEID</w:t>
              </w:r>
              <w:r w:rsidRPr="00B75161">
                <w:rPr>
                  <w:rFonts w:ascii="Arial" w:hAnsi="Arial" w:cs="Arial"/>
                  <w:color w:val="0F0F0F"/>
                  <w:sz w:val="20"/>
                  <w:szCs w:val="20"/>
                </w:rPr>
                <w:fldChar w:fldCharType="end"/>
              </w:r>
              <w:r w:rsidRPr="00B75161">
                <w:rPr>
                  <w:rFonts w:ascii="Arial" w:hAnsi="Arial" w:cs="Arial"/>
                  <w:color w:val="0F0F0F"/>
                  <w:sz w:val="20"/>
                  <w:szCs w:val="20"/>
                  <w:lang w:val="nl-NL"/>
                </w:rPr>
                <w:t xml:space="preserve">  [0..</w:t>
              </w: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1</w:t>
              </w:r>
              <w:r w:rsidRPr="00B75161">
                <w:rPr>
                  <w:rFonts w:ascii="Arial" w:hAnsi="Arial" w:cs="Arial"/>
                  <w:color w:val="0F0F0F"/>
                  <w:sz w:val="20"/>
                  <w:szCs w:val="20"/>
                </w:rPr>
                <w:fldChar w:fldCharType="end"/>
              </w:r>
              <w:r w:rsidRPr="00B75161">
                <w:rPr>
                  <w:rFonts w:ascii="Arial" w:hAnsi="Arial" w:cs="Arial"/>
                  <w:color w:val="0F0F0F"/>
                  <w:sz w:val="20"/>
                  <w:szCs w:val="20"/>
                  <w:lang w:val="nl-NL"/>
                </w:rPr>
                <w:t>]</w:t>
              </w:r>
            </w:ins>
          </w:p>
        </w:tc>
        <w:tc>
          <w:tcPr>
            <w:tcW w:w="6120" w:type="dxa"/>
            <w:tcBorders>
              <w:top w:val="nil"/>
              <w:left w:val="nil"/>
              <w:bottom w:val="nil"/>
              <w:right w:val="nil"/>
            </w:tcBorders>
          </w:tcPr>
          <w:p w14:paraId="4E51CA3A" w14:textId="2925758F" w:rsidR="00B75161" w:rsidRPr="00B75161" w:rsidRDefault="00B75161" w:rsidP="00B75161">
            <w:pPr>
              <w:widowControl w:val="0"/>
              <w:autoSpaceDE w:val="0"/>
              <w:autoSpaceDN w:val="0"/>
              <w:adjustRightInd w:val="0"/>
              <w:spacing w:after="0" w:line="240" w:lineRule="auto"/>
              <w:rPr>
                <w:ins w:id="838" w:author="Arjan Kloosterboer" w:date="2017-09-22T04:10:00Z"/>
                <w:rFonts w:ascii="Arial" w:hAnsi="Arial" w:cs="Arial"/>
                <w:color w:val="0F0F0F"/>
                <w:sz w:val="20"/>
                <w:szCs w:val="20"/>
                <w:lang w:val="nl-NL"/>
              </w:rPr>
            </w:pPr>
            <w:ins w:id="839"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 xml:space="preserve">Een ORGANISATORISCHE EENHEID als </w:t>
              </w:r>
              <w:r w:rsidR="004D2B01">
                <w:rPr>
                  <w:rFonts w:ascii="Arial" w:hAnsi="Arial" w:cs="Arial"/>
                  <w:color w:val="0F0F0F"/>
                  <w:sz w:val="20"/>
                  <w:szCs w:val="20"/>
                  <w:lang w:val="nl-NL"/>
                </w:rPr>
                <w:t>'</w:t>
              </w:r>
              <w:r w:rsidRPr="00B75161">
                <w:rPr>
                  <w:rFonts w:ascii="Arial" w:hAnsi="Arial" w:cs="Arial"/>
                  <w:color w:val="0F0F0F"/>
                  <w:sz w:val="20"/>
                  <w:szCs w:val="20"/>
                  <w:lang w:val="nl-NL"/>
                </w:rPr>
                <w:t>specialisatie</w:t>
              </w:r>
              <w:r w:rsidR="004D2B01">
                <w:rPr>
                  <w:rFonts w:ascii="Arial" w:hAnsi="Arial" w:cs="Arial"/>
                  <w:color w:val="0F0F0F"/>
                  <w:sz w:val="20"/>
                  <w:szCs w:val="20"/>
                  <w:lang w:val="nl-NL"/>
                </w:rPr>
                <w:t>'</w:t>
              </w:r>
              <w:r w:rsidRPr="00B75161">
                <w:rPr>
                  <w:rFonts w:ascii="Arial" w:hAnsi="Arial" w:cs="Arial"/>
                  <w:color w:val="0F0F0F"/>
                  <w:sz w:val="20"/>
                  <w:szCs w:val="20"/>
                  <w:lang w:val="nl-NL"/>
                </w:rPr>
                <w:t xml:space="preserve"> van BETROKKENE</w:t>
              </w:r>
              <w:r w:rsidRPr="00B75161">
                <w:rPr>
                  <w:rFonts w:ascii="Arial" w:hAnsi="Arial" w:cs="Arial"/>
                  <w:sz w:val="20"/>
                  <w:szCs w:val="20"/>
                  <w:lang w:val="en-AU"/>
                </w:rPr>
                <w:fldChar w:fldCharType="end"/>
              </w:r>
            </w:ins>
          </w:p>
        </w:tc>
      </w:tr>
      <w:tr w:rsidR="00B75161" w:rsidRPr="00AE6939" w14:paraId="7A3F5744" w14:textId="77777777" w:rsidTr="000D16DD">
        <w:trPr>
          <w:trHeight w:hRule="exact" w:val="128"/>
          <w:ins w:id="840" w:author="Arjan Kloosterboer" w:date="2017-09-22T04:10:00Z"/>
        </w:trPr>
        <w:tc>
          <w:tcPr>
            <w:tcW w:w="450" w:type="dxa"/>
            <w:tcBorders>
              <w:top w:val="nil"/>
              <w:left w:val="nil"/>
              <w:bottom w:val="nil"/>
              <w:right w:val="nil"/>
            </w:tcBorders>
          </w:tcPr>
          <w:p w14:paraId="3A6E1D1A" w14:textId="77777777" w:rsidR="00B75161" w:rsidRPr="00B75161" w:rsidRDefault="00B75161" w:rsidP="00B75161">
            <w:pPr>
              <w:widowControl w:val="0"/>
              <w:autoSpaceDE w:val="0"/>
              <w:autoSpaceDN w:val="0"/>
              <w:adjustRightInd w:val="0"/>
              <w:spacing w:after="0" w:line="240" w:lineRule="auto"/>
              <w:rPr>
                <w:ins w:id="841" w:author="Arjan Kloosterboer" w:date="2017-09-22T04:10:00Z"/>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2D5F46DD" w14:textId="77777777" w:rsidR="00B75161" w:rsidRPr="00B75161" w:rsidRDefault="00B75161" w:rsidP="00B75161">
            <w:pPr>
              <w:widowControl w:val="0"/>
              <w:autoSpaceDE w:val="0"/>
              <w:autoSpaceDN w:val="0"/>
              <w:adjustRightInd w:val="0"/>
              <w:spacing w:after="0" w:line="240" w:lineRule="auto"/>
              <w:rPr>
                <w:ins w:id="842" w:author="Arjan Kloosterboer" w:date="2017-09-22T04:10:00Z"/>
                <w:rFonts w:ascii="Arial" w:hAnsi="Arial" w:cs="Arial"/>
                <w:color w:val="0F0F0F"/>
                <w:sz w:val="20"/>
                <w:szCs w:val="20"/>
                <w:lang w:val="nl-NL"/>
              </w:rPr>
            </w:pPr>
          </w:p>
        </w:tc>
        <w:tc>
          <w:tcPr>
            <w:tcW w:w="6120" w:type="dxa"/>
            <w:tcBorders>
              <w:top w:val="nil"/>
              <w:left w:val="nil"/>
              <w:bottom w:val="nil"/>
              <w:right w:val="nil"/>
            </w:tcBorders>
          </w:tcPr>
          <w:p w14:paraId="3B2E4CA6" w14:textId="77777777" w:rsidR="00B75161" w:rsidRPr="00B75161" w:rsidRDefault="00B75161" w:rsidP="00B75161">
            <w:pPr>
              <w:widowControl w:val="0"/>
              <w:autoSpaceDE w:val="0"/>
              <w:autoSpaceDN w:val="0"/>
              <w:adjustRightInd w:val="0"/>
              <w:spacing w:after="0" w:line="240" w:lineRule="auto"/>
              <w:rPr>
                <w:ins w:id="843" w:author="Arjan Kloosterboer" w:date="2017-09-22T04:10:00Z"/>
                <w:rFonts w:ascii="Arial" w:hAnsi="Arial" w:cs="Arial"/>
                <w:color w:val="0F0F0F"/>
                <w:sz w:val="20"/>
                <w:szCs w:val="20"/>
                <w:lang w:val="nl-NL"/>
              </w:rPr>
            </w:pPr>
          </w:p>
        </w:tc>
      </w:tr>
      <w:tr w:rsidR="00B75161" w:rsidRPr="00AE6939" w14:paraId="0F5DEBC0" w14:textId="77777777" w:rsidTr="000D16DD">
        <w:trPr>
          <w:ins w:id="844" w:author="Arjan Kloosterboer" w:date="2017-09-22T04:10:00Z"/>
        </w:trPr>
        <w:tc>
          <w:tcPr>
            <w:tcW w:w="450" w:type="dxa"/>
            <w:tcBorders>
              <w:top w:val="nil"/>
              <w:left w:val="nil"/>
              <w:bottom w:val="nil"/>
              <w:right w:val="nil"/>
            </w:tcBorders>
          </w:tcPr>
          <w:p w14:paraId="6B03B92C" w14:textId="77777777" w:rsidR="00B75161" w:rsidRPr="00B75161" w:rsidRDefault="00B75161" w:rsidP="00B75161">
            <w:pPr>
              <w:widowControl w:val="0"/>
              <w:autoSpaceDE w:val="0"/>
              <w:autoSpaceDN w:val="0"/>
              <w:adjustRightInd w:val="0"/>
              <w:spacing w:after="0" w:line="240" w:lineRule="auto"/>
              <w:rPr>
                <w:ins w:id="845" w:author="Arjan Kloosterboer" w:date="2017-09-22T04:10:00Z"/>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08E3B55D" w14:textId="77777777" w:rsidR="00B75161" w:rsidRPr="00B75161" w:rsidRDefault="00B75161" w:rsidP="00B75161">
            <w:pPr>
              <w:widowControl w:val="0"/>
              <w:autoSpaceDE w:val="0"/>
              <w:autoSpaceDN w:val="0"/>
              <w:adjustRightInd w:val="0"/>
              <w:spacing w:after="0" w:line="240" w:lineRule="auto"/>
              <w:rPr>
                <w:ins w:id="846" w:author="Arjan Kloosterboer" w:date="2017-09-22T04:10:00Z"/>
                <w:rFonts w:ascii="Arial" w:hAnsi="Arial" w:cs="Arial"/>
                <w:color w:val="0F0F0F"/>
                <w:sz w:val="20"/>
                <w:szCs w:val="20"/>
                <w:lang w:val="nl-NL"/>
              </w:rPr>
            </w:pPr>
            <w:ins w:id="847"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INFORMATIEOBJECT</w:t>
              </w:r>
              <w:r w:rsidRPr="00B75161">
                <w:rPr>
                  <w:rFonts w:ascii="Arial" w:hAnsi="Arial" w:cs="Arial"/>
                  <w:sz w:val="20"/>
                  <w:szCs w:val="20"/>
                  <w:lang w:val="en-AU"/>
                </w:rPr>
                <w:fldChar w:fldCharType="end"/>
              </w:r>
              <w:r w:rsidRPr="00B75161">
                <w:rPr>
                  <w:rFonts w:ascii="Arial" w:hAnsi="Arial" w:cs="Arial"/>
                  <w:color w:val="0F0F0F"/>
                  <w:sz w:val="20"/>
                  <w:szCs w:val="20"/>
                  <w:lang w:val="nl-NL"/>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0..*</w:t>
              </w:r>
              <w:r w:rsidRPr="00B75161">
                <w:rPr>
                  <w:rFonts w:ascii="Arial" w:hAnsi="Arial" w:cs="Arial"/>
                  <w:color w:val="0F0F0F"/>
                  <w:sz w:val="20"/>
                  <w:szCs w:val="20"/>
                </w:rPr>
                <w:fldChar w:fldCharType="end"/>
              </w:r>
              <w:r w:rsidRPr="00B75161">
                <w:rPr>
                  <w:rFonts w:ascii="Arial" w:hAnsi="Arial" w:cs="Arial"/>
                  <w:color w:val="0F0F0F"/>
                  <w:sz w:val="20"/>
                  <w:szCs w:val="20"/>
                  <w:lang w:val="nl-NL"/>
                </w:rPr>
                <w:t>]</w:t>
              </w:r>
            </w:ins>
          </w:p>
          <w:p w14:paraId="22B16550" w14:textId="77777777" w:rsidR="00B75161" w:rsidRPr="00B75161" w:rsidRDefault="00B75161" w:rsidP="00B75161">
            <w:pPr>
              <w:widowControl w:val="0"/>
              <w:autoSpaceDE w:val="0"/>
              <w:autoSpaceDN w:val="0"/>
              <w:adjustRightInd w:val="0"/>
              <w:spacing w:after="0" w:line="240" w:lineRule="auto"/>
              <w:rPr>
                <w:ins w:id="848" w:author="Arjan Kloosterboer" w:date="2017-09-22T04:10:00Z"/>
                <w:rFonts w:ascii="Arial" w:hAnsi="Arial" w:cs="Arial"/>
                <w:color w:val="0F0F0F"/>
                <w:sz w:val="20"/>
                <w:szCs w:val="20"/>
                <w:lang w:val="nl-NL"/>
              </w:rPr>
            </w:pPr>
            <w:ins w:id="849" w:author="Arjan Kloosterboer" w:date="2017-09-22T04:10:00Z">
              <w:r w:rsidRPr="00B75161">
                <w:rPr>
                  <w:rFonts w:ascii="Arial" w:hAnsi="Arial" w:cs="Arial"/>
                  <w:color w:val="0F0F0F"/>
                  <w:sz w:val="20"/>
                  <w:szCs w:val="20"/>
                  <w:lang w:val="nl-NL"/>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 xml:space="preserve">is ontvangen van of verzonden aan </w:t>
              </w:r>
              <w:r w:rsidRPr="00B75161">
                <w:rPr>
                  <w:rFonts w:ascii="Arial" w:hAnsi="Arial" w:cs="Arial"/>
                  <w:color w:val="0F0F0F"/>
                  <w:sz w:val="20"/>
                  <w:szCs w:val="20"/>
                </w:rPr>
                <w:fldChar w:fldCharType="end"/>
              </w:r>
            </w:ins>
          </w:p>
          <w:p w14:paraId="0A886E34" w14:textId="77777777" w:rsidR="00B75161" w:rsidRPr="00B75161" w:rsidRDefault="00B75161" w:rsidP="00B75161">
            <w:pPr>
              <w:widowControl w:val="0"/>
              <w:autoSpaceDE w:val="0"/>
              <w:autoSpaceDN w:val="0"/>
              <w:adjustRightInd w:val="0"/>
              <w:spacing w:after="0" w:line="240" w:lineRule="auto"/>
              <w:rPr>
                <w:ins w:id="850" w:author="Arjan Kloosterboer" w:date="2017-09-22T04:10:00Z"/>
                <w:rFonts w:ascii="Arial" w:hAnsi="Arial" w:cs="Arial"/>
                <w:color w:val="0F0F0F"/>
                <w:sz w:val="20"/>
                <w:szCs w:val="20"/>
              </w:rPr>
            </w:pPr>
            <w:ins w:id="851" w:author="Arjan Kloosterboer" w:date="2017-09-22T04:10:00Z">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rPr>
                <w:t>BETROKKENE</w:t>
              </w:r>
              <w:r w:rsidRPr="00B75161">
                <w:rPr>
                  <w:rFonts w:ascii="Arial" w:hAnsi="Arial" w:cs="Arial"/>
                  <w:color w:val="0F0F0F"/>
                  <w:sz w:val="20"/>
                  <w:szCs w:val="20"/>
                </w:rPr>
                <w:fldChar w:fldCharType="end"/>
              </w: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0..*</w:t>
              </w:r>
              <w:r w:rsidRPr="00B75161">
                <w:rPr>
                  <w:rFonts w:ascii="Arial" w:hAnsi="Arial" w:cs="Arial"/>
                  <w:color w:val="0F0F0F"/>
                  <w:sz w:val="20"/>
                  <w:szCs w:val="20"/>
                </w:rPr>
                <w:fldChar w:fldCharType="end"/>
              </w:r>
              <w:r w:rsidRPr="00B75161">
                <w:rPr>
                  <w:rFonts w:ascii="Arial" w:hAnsi="Arial" w:cs="Arial"/>
                  <w:color w:val="0F0F0F"/>
                  <w:sz w:val="20"/>
                  <w:szCs w:val="20"/>
                </w:rPr>
                <w:t>]</w:t>
              </w:r>
            </w:ins>
          </w:p>
        </w:tc>
        <w:tc>
          <w:tcPr>
            <w:tcW w:w="6120" w:type="dxa"/>
            <w:tcBorders>
              <w:top w:val="nil"/>
              <w:left w:val="nil"/>
              <w:bottom w:val="nil"/>
              <w:right w:val="nil"/>
            </w:tcBorders>
          </w:tcPr>
          <w:p w14:paraId="2EF886F3" w14:textId="77777777" w:rsidR="00B75161" w:rsidRPr="00B75161" w:rsidRDefault="00B75161" w:rsidP="00B75161">
            <w:pPr>
              <w:widowControl w:val="0"/>
              <w:autoSpaceDE w:val="0"/>
              <w:autoSpaceDN w:val="0"/>
              <w:adjustRightInd w:val="0"/>
              <w:spacing w:after="0" w:line="240" w:lineRule="auto"/>
              <w:rPr>
                <w:ins w:id="852" w:author="Arjan Kloosterboer" w:date="2017-09-22T04:10:00Z"/>
                <w:rFonts w:ascii="Arial" w:hAnsi="Arial" w:cs="Arial"/>
                <w:color w:val="0F0F0F"/>
                <w:sz w:val="20"/>
                <w:szCs w:val="20"/>
                <w:lang w:val="nl-NL"/>
              </w:rPr>
            </w:pPr>
            <w:ins w:id="853" w:author="Arjan Kloosterboer" w:date="2017-09-22T04:10:00Z">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De BETROKKENE waarvan het INFORMATIEOBJECT is ontvangen en/of waaraan het is verzonden.</w:t>
              </w:r>
              <w:r w:rsidRPr="00B75161">
                <w:rPr>
                  <w:rFonts w:ascii="Arial" w:hAnsi="Arial" w:cs="Arial"/>
                  <w:sz w:val="20"/>
                  <w:szCs w:val="20"/>
                  <w:lang w:val="en-AU"/>
                </w:rPr>
                <w:fldChar w:fldCharType="end"/>
              </w:r>
            </w:ins>
          </w:p>
        </w:tc>
      </w:tr>
      <w:tr w:rsidR="00B75161" w:rsidRPr="00AE6939" w14:paraId="67C988D3" w14:textId="77777777" w:rsidTr="000D16DD">
        <w:trPr>
          <w:trHeight w:hRule="exact" w:val="128"/>
          <w:ins w:id="854" w:author="Arjan Kloosterboer" w:date="2017-09-22T04:10:00Z"/>
        </w:trPr>
        <w:tc>
          <w:tcPr>
            <w:tcW w:w="450" w:type="dxa"/>
            <w:tcBorders>
              <w:top w:val="nil"/>
              <w:left w:val="nil"/>
              <w:bottom w:val="nil"/>
              <w:right w:val="nil"/>
            </w:tcBorders>
          </w:tcPr>
          <w:p w14:paraId="2129E591" w14:textId="77777777" w:rsidR="00B75161" w:rsidRPr="00B75161" w:rsidRDefault="00B75161" w:rsidP="00B75161">
            <w:pPr>
              <w:widowControl w:val="0"/>
              <w:autoSpaceDE w:val="0"/>
              <w:autoSpaceDN w:val="0"/>
              <w:adjustRightInd w:val="0"/>
              <w:spacing w:after="0" w:line="240" w:lineRule="auto"/>
              <w:rPr>
                <w:ins w:id="855" w:author="Arjan Kloosterboer" w:date="2017-09-22T04:10:00Z"/>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5F58A3B8" w14:textId="77777777" w:rsidR="00B75161" w:rsidRPr="00B75161" w:rsidRDefault="00B75161" w:rsidP="00B75161">
            <w:pPr>
              <w:widowControl w:val="0"/>
              <w:autoSpaceDE w:val="0"/>
              <w:autoSpaceDN w:val="0"/>
              <w:adjustRightInd w:val="0"/>
              <w:spacing w:after="0" w:line="240" w:lineRule="auto"/>
              <w:rPr>
                <w:ins w:id="856" w:author="Arjan Kloosterboer" w:date="2017-09-22T04:10:00Z"/>
                <w:rFonts w:ascii="Arial" w:hAnsi="Arial" w:cs="Arial"/>
                <w:color w:val="0F0F0F"/>
                <w:sz w:val="20"/>
                <w:szCs w:val="20"/>
                <w:lang w:val="nl-NL"/>
              </w:rPr>
            </w:pPr>
          </w:p>
        </w:tc>
        <w:tc>
          <w:tcPr>
            <w:tcW w:w="6120" w:type="dxa"/>
            <w:tcBorders>
              <w:top w:val="nil"/>
              <w:left w:val="nil"/>
              <w:bottom w:val="nil"/>
              <w:right w:val="nil"/>
            </w:tcBorders>
          </w:tcPr>
          <w:p w14:paraId="668DC4F3" w14:textId="77777777" w:rsidR="00B75161" w:rsidRPr="00B75161" w:rsidRDefault="00B75161" w:rsidP="00B75161">
            <w:pPr>
              <w:widowControl w:val="0"/>
              <w:autoSpaceDE w:val="0"/>
              <w:autoSpaceDN w:val="0"/>
              <w:adjustRightInd w:val="0"/>
              <w:spacing w:after="0" w:line="240" w:lineRule="auto"/>
              <w:rPr>
                <w:ins w:id="857" w:author="Arjan Kloosterboer" w:date="2017-09-22T04:10:00Z"/>
                <w:rFonts w:ascii="Arial" w:hAnsi="Arial" w:cs="Arial"/>
                <w:color w:val="0F0F0F"/>
                <w:sz w:val="20"/>
                <w:szCs w:val="20"/>
                <w:lang w:val="nl-NL"/>
              </w:rPr>
            </w:pPr>
          </w:p>
        </w:tc>
      </w:tr>
    </w:tbl>
    <w:p w14:paraId="3992EBBB" w14:textId="77777777" w:rsidR="00B75161" w:rsidRPr="00B75161" w:rsidRDefault="00B75161" w:rsidP="00B75161">
      <w:pPr>
        <w:widowControl w:val="0"/>
        <w:autoSpaceDE w:val="0"/>
        <w:autoSpaceDN w:val="0"/>
        <w:adjustRightInd w:val="0"/>
        <w:spacing w:after="0" w:line="240" w:lineRule="auto"/>
        <w:rPr>
          <w:ins w:id="858" w:author="Arjan Kloosterboer" w:date="2017-09-22T04:10:00Z"/>
          <w:rFonts w:ascii="Arial" w:hAnsi="Arial" w:cs="Arial"/>
          <w:color w:val="0F0F0F"/>
          <w:sz w:val="20"/>
          <w:szCs w:val="20"/>
          <w:lang w:val="nl-NL"/>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75161" w:rsidRPr="00AE6939" w14:paraId="4E72CC35" w14:textId="77777777" w:rsidTr="000D16DD">
        <w:trPr>
          <w:ins w:id="859" w:author="Arjan Kloosterboer" w:date="2017-09-22T04:10:00Z"/>
        </w:trPr>
        <w:tc>
          <w:tcPr>
            <w:tcW w:w="9360" w:type="dxa"/>
            <w:tcBorders>
              <w:top w:val="nil"/>
              <w:left w:val="nil"/>
              <w:bottom w:val="nil"/>
              <w:right w:val="nil"/>
            </w:tcBorders>
          </w:tcPr>
          <w:p w14:paraId="546A400C" w14:textId="77777777" w:rsidR="00B75161" w:rsidRPr="00B75161" w:rsidRDefault="00B75161" w:rsidP="00B75161">
            <w:pPr>
              <w:widowControl w:val="0"/>
              <w:autoSpaceDE w:val="0"/>
              <w:autoSpaceDN w:val="0"/>
              <w:adjustRightInd w:val="0"/>
              <w:spacing w:after="0" w:line="240" w:lineRule="auto"/>
              <w:rPr>
                <w:ins w:id="860" w:author="Arjan Kloosterboer" w:date="2017-09-22T04:10:00Z"/>
                <w:rFonts w:ascii="Arial" w:hAnsi="Arial" w:cs="Arial"/>
                <w:b/>
                <w:bCs/>
                <w:color w:val="0F0F0F"/>
                <w:sz w:val="20"/>
                <w:szCs w:val="20"/>
                <w:lang w:val="nl-NL"/>
              </w:rPr>
            </w:pPr>
            <w:ins w:id="861" w:author="Arjan Kloosterboer" w:date="2017-09-22T04:10:00Z">
              <w:r w:rsidRPr="00B75161">
                <w:rPr>
                  <w:rFonts w:ascii="Arial" w:hAnsi="Arial" w:cs="Arial"/>
                  <w:b/>
                  <w:bCs/>
                  <w:color w:val="0F0F0F"/>
                  <w:sz w:val="20"/>
                  <w:szCs w:val="20"/>
                  <w:lang w:val="nl-NL"/>
                </w:rPr>
                <w:t>Toelichting objecttype</w:t>
              </w:r>
            </w:ins>
          </w:p>
          <w:p w14:paraId="0B27E168" w14:textId="77777777" w:rsidR="00B75161" w:rsidRPr="00B75161" w:rsidRDefault="00B75161" w:rsidP="00B75161">
            <w:pPr>
              <w:widowControl w:val="0"/>
              <w:autoSpaceDE w:val="0"/>
              <w:autoSpaceDN w:val="0"/>
              <w:adjustRightInd w:val="0"/>
              <w:spacing w:after="0" w:line="240" w:lineRule="auto"/>
              <w:ind w:left="720"/>
              <w:rPr>
                <w:ins w:id="862" w:author="Arjan Kloosterboer" w:date="2017-09-22T04:10:00Z"/>
                <w:rFonts w:ascii="Arial" w:hAnsi="Arial" w:cs="Arial"/>
                <w:color w:val="0F0F0F"/>
                <w:sz w:val="20"/>
                <w:szCs w:val="20"/>
                <w:lang w:val="nl-NL"/>
              </w:rPr>
            </w:pPr>
            <w:ins w:id="863" w:author="Arjan Kloosterboer" w:date="2017-09-22T04:10:00Z">
              <w:r w:rsidRPr="00B75161">
                <w:rPr>
                  <w:rFonts w:ascii="Arial" w:hAnsi="Arial" w:cs="Arial"/>
                  <w:color w:val="0F0F0F"/>
                  <w:sz w:val="20"/>
                  <w:szCs w:val="20"/>
                  <w:lang w:val="nl-NL"/>
                </w:rPr>
                <w:t>Het gaat hier om de verzameling van mogelijke betrokkenen bij zaken: natuurlijke personen in hun hoedanigheid als burger dwz. niet als medewerker van de zaakbehandelende organisatie(s), niet-natuurlijke personen, vestigingen (van maatschappelijke activiteiten van natuurlijke en niet-natuurlijke personen) waaronder de vestigingen van de zaakbehandelende organisatie(s), organisatorische eenheden van de zaakbehandelende organisatie(s) en medewerkers binnen die organisatorische eenheden.</w:t>
              </w:r>
            </w:ins>
          </w:p>
          <w:p w14:paraId="13FF0C7B" w14:textId="77777777" w:rsidR="00B75161" w:rsidRPr="00B75161" w:rsidRDefault="00B75161" w:rsidP="00B75161">
            <w:pPr>
              <w:widowControl w:val="0"/>
              <w:autoSpaceDE w:val="0"/>
              <w:autoSpaceDN w:val="0"/>
              <w:adjustRightInd w:val="0"/>
              <w:spacing w:after="0" w:line="240" w:lineRule="auto"/>
              <w:ind w:left="720"/>
              <w:rPr>
                <w:ins w:id="864" w:author="Arjan Kloosterboer" w:date="2017-09-22T04:10:00Z"/>
                <w:rFonts w:ascii="Arial" w:hAnsi="Arial" w:cs="Arial"/>
                <w:color w:val="0F0F0F"/>
                <w:sz w:val="20"/>
                <w:szCs w:val="20"/>
                <w:lang w:val="nl-NL"/>
              </w:rPr>
            </w:pPr>
            <w:ins w:id="865" w:author="Arjan Kloosterboer" w:date="2017-09-22T04:10:00Z">
              <w:r w:rsidRPr="00B75161">
                <w:rPr>
                  <w:rFonts w:ascii="Arial" w:hAnsi="Arial" w:cs="Arial"/>
                  <w:color w:val="0F0F0F"/>
                  <w:sz w:val="20"/>
                  <w:szCs w:val="20"/>
                  <w:lang w:val="nl-NL"/>
                </w:rPr>
                <w:t>Grofweg bestaat dit uit twee groepen: enerzijds burgers en bedrijven die zaken initieren en belanghebbende zijn bij zaken en anderzijds de organisatoriische eenheden en medewerkers van de zaakbehandelende organisatie(s). Evenwel, ook een medewerker van de zaakbehandelende organisatie(s) kan een zaak initieren, met name als het gaat om ‘interne’ zaken zoals bijvoorbeeld het opstellen van een bestemmingsplan.</w:t>
              </w:r>
            </w:ins>
          </w:p>
          <w:p w14:paraId="3A8E78EA" w14:textId="77777777" w:rsidR="00B75161" w:rsidRPr="00B75161" w:rsidRDefault="00B75161" w:rsidP="00B75161">
            <w:pPr>
              <w:widowControl w:val="0"/>
              <w:autoSpaceDE w:val="0"/>
              <w:autoSpaceDN w:val="0"/>
              <w:adjustRightInd w:val="0"/>
              <w:spacing w:after="0" w:line="240" w:lineRule="auto"/>
              <w:ind w:left="720"/>
              <w:rPr>
                <w:ins w:id="866" w:author="Arjan Kloosterboer" w:date="2017-09-22T04:10:00Z"/>
                <w:rFonts w:ascii="Arial" w:hAnsi="Arial" w:cs="Arial"/>
                <w:color w:val="0F0F0F"/>
                <w:sz w:val="20"/>
                <w:szCs w:val="20"/>
                <w:lang w:val="nl-NL"/>
              </w:rPr>
            </w:pPr>
            <w:ins w:id="867" w:author="Arjan Kloosterboer" w:date="2017-09-22T04:10:00Z">
              <w:r w:rsidRPr="00B75161">
                <w:rPr>
                  <w:rFonts w:ascii="Arial" w:hAnsi="Arial" w:cs="Arial"/>
                  <w:color w:val="0F0F0F"/>
                  <w:sz w:val="20"/>
                  <w:szCs w:val="20"/>
                  <w:lang w:val="nl-NL"/>
                </w:rPr>
                <w:t>Indien een medewerker van een vestiging (van een maatschappelijke activiteit) die geen deel uit maakt van een zaakbehandelende organisatie, een zaak initieert (bijvoorbeeld een medewerker van een willekeurig bedrijf die een vergunning aanvraagt) dan is de betrokkene die vestiging, dus niet de medewerker daarvan. Desbetreffende medewerkergegevens kunnen eventueel wel geregistreerd worden als contactgegevens bij de rol die die vestiging speelt in die zaak.</w:t>
              </w:r>
            </w:ins>
          </w:p>
          <w:p w14:paraId="492FEBB8" w14:textId="04A33BE5" w:rsidR="00B75161" w:rsidRPr="00B75161" w:rsidRDefault="00B75161" w:rsidP="00B75161">
            <w:pPr>
              <w:widowControl w:val="0"/>
              <w:autoSpaceDE w:val="0"/>
              <w:autoSpaceDN w:val="0"/>
              <w:adjustRightInd w:val="0"/>
              <w:spacing w:after="0" w:line="240" w:lineRule="auto"/>
              <w:ind w:left="720"/>
              <w:rPr>
                <w:ins w:id="868" w:author="Arjan Kloosterboer" w:date="2017-09-22T04:10:00Z"/>
                <w:rFonts w:ascii="Arial" w:hAnsi="Arial" w:cs="Arial"/>
                <w:color w:val="0F0F0F"/>
                <w:sz w:val="20"/>
                <w:szCs w:val="20"/>
                <w:lang w:val="nl-NL"/>
              </w:rPr>
            </w:pPr>
            <w:ins w:id="869" w:author="Arjan Kloosterboer" w:date="2017-09-22T04:10:00Z">
              <w:r w:rsidRPr="00B75161">
                <w:rPr>
                  <w:rFonts w:ascii="Arial" w:hAnsi="Arial" w:cs="Arial"/>
                  <w:color w:val="0F0F0F"/>
                  <w:sz w:val="20"/>
                  <w:szCs w:val="20"/>
                  <w:lang w:val="nl-NL"/>
                </w:rPr>
                <w:t xml:space="preserve">BETROKKENE heeft zelf amper attribuutsoorten, alleen afgeleide attribuutsoorten gericht op het gebruik van die attribuutsoorten binnen de context van het zaakgericht werken. De attribuutsoorten bevinden zich vooral bij de specialisaties van het objecttype (‘subtypes’ zoals NATUURLIJK PERSOON). BETROKKENE heeft tevens geen attributen die een unieke aanduiding vormen. De unieke aanduiding van een betrokkene is telkens de unieke aanduiding van de desbetreffende specialisatie. </w:t>
              </w:r>
            </w:ins>
          </w:p>
        </w:tc>
      </w:tr>
    </w:tbl>
    <w:p w14:paraId="334FD216" w14:textId="77777777" w:rsidR="00980535" w:rsidRDefault="00980535" w:rsidP="00CF1953">
      <w:pPr>
        <w:rPr>
          <w:ins w:id="870" w:author="Arjan Kloosterboer" w:date="2017-09-22T04:10:00Z"/>
          <w:lang w:val="nl-NL"/>
        </w:rPr>
      </w:pPr>
    </w:p>
    <w:p w14:paraId="5F069BC7" w14:textId="265BD29B" w:rsidR="003641CC" w:rsidRPr="00FA2642" w:rsidRDefault="003641CC" w:rsidP="003641CC">
      <w:pPr>
        <w:pStyle w:val="Kop3"/>
        <w:rPr>
          <w:ins w:id="871" w:author="Arjan Kloosterboer" w:date="2017-09-22T04:10:00Z"/>
          <w:lang w:val="nl-NL"/>
        </w:rPr>
      </w:pPr>
      <w:bookmarkStart w:id="872" w:name="_Toc493816566"/>
      <w:ins w:id="873" w:author="Arjan Kloosterboer" w:date="2017-09-22T04:10:00Z">
        <w:r w:rsidRPr="00FA2642">
          <w:rPr>
            <w:lang w:val="nl-NL"/>
          </w:rPr>
          <w:t>NATUURLIJK PERSOON</w:t>
        </w:r>
        <w:bookmarkEnd w:id="872"/>
      </w:ins>
    </w:p>
    <w:p w14:paraId="5887109A" w14:textId="07FF76E6" w:rsidR="00F95ED0" w:rsidRDefault="00F95ED0" w:rsidP="00796C3B">
      <w:pPr>
        <w:spacing w:after="0"/>
        <w:rPr>
          <w:ins w:id="874" w:author="Arjan Kloosterboer" w:date="2017-09-22T04:10:00Z"/>
          <w:lang w:val="nl-NL"/>
        </w:rPr>
      </w:pPr>
      <w:ins w:id="875" w:author="Arjan Kloosterboer" w:date="2017-09-22T04:10:00Z">
        <w:r>
          <w:rPr>
            <w:lang w:val="nl-NL"/>
          </w:rPr>
          <w:t xml:space="preserve">De gegevens van een NATUURLIJK PERSOON zijn overgenomen </w:t>
        </w:r>
        <w:r w:rsidR="008161A6">
          <w:rPr>
            <w:lang w:val="nl-NL"/>
          </w:rPr>
          <w:t>uit</w:t>
        </w:r>
        <w:r>
          <w:rPr>
            <w:lang w:val="nl-NL"/>
          </w:rPr>
          <w:t xml:space="preserve"> het RSGB</w:t>
        </w:r>
        <w:r w:rsidR="008161A6">
          <w:rPr>
            <w:lang w:val="nl-NL"/>
          </w:rPr>
          <w:t xml:space="preserve"> van NATUURLIJK PERSOON, de specialisaties INGESCHREVEN NATUURLIJK PERSOON en ANDER NATUURLIJK PERSOON en bijbehorende relatiesoorten</w:t>
        </w:r>
        <w:r>
          <w:rPr>
            <w:lang w:val="nl-NL"/>
          </w:rPr>
          <w:t>. V.w.b. de volgende gegevens(groepen) is de modellering vereenvoudig</w:t>
        </w:r>
        <w:r w:rsidR="00796C3B">
          <w:rPr>
            <w:lang w:val="nl-NL"/>
          </w:rPr>
          <w:t>d</w:t>
        </w:r>
        <w:r>
          <w:rPr>
            <w:lang w:val="nl-NL"/>
          </w:rPr>
          <w:t xml:space="preserve"> en is sprake van zgn. afgeleide gegevens:</w:t>
        </w:r>
      </w:ins>
    </w:p>
    <w:p w14:paraId="6B5769F9" w14:textId="11135E92" w:rsidR="00F95ED0" w:rsidRDefault="00F95ED0" w:rsidP="00796C3B">
      <w:pPr>
        <w:pStyle w:val="Lijstalinea"/>
        <w:numPr>
          <w:ilvl w:val="0"/>
          <w:numId w:val="33"/>
        </w:numPr>
        <w:spacing w:after="0"/>
        <w:ind w:left="714" w:hanging="357"/>
        <w:rPr>
          <w:ins w:id="876" w:author="Arjan Kloosterboer" w:date="2017-09-22T04:10:00Z"/>
          <w:lang w:val="nl-NL"/>
        </w:rPr>
      </w:pPr>
      <w:ins w:id="877" w:author="Arjan Kloosterboer" w:date="2017-09-22T04:10:00Z">
        <w:r>
          <w:rPr>
            <w:lang w:val="nl-NL"/>
          </w:rPr>
          <w:t xml:space="preserve">Geboortedatum: is in het RSGB gespecificeerd bij zowel de specialisatie INGESCHREVEN NATUURLIJK PERSOON als ANDER NATUURLIJK PERSOON, op verschillende wijze. Hier is dit vereenvoudigt naar één attribuutsoort. </w:t>
        </w:r>
      </w:ins>
    </w:p>
    <w:p w14:paraId="2BAB3C6E" w14:textId="6DE6A141" w:rsidR="003641CC" w:rsidRDefault="00F95ED0" w:rsidP="00F95ED0">
      <w:pPr>
        <w:pStyle w:val="Lijstalinea"/>
        <w:numPr>
          <w:ilvl w:val="0"/>
          <w:numId w:val="33"/>
        </w:numPr>
        <w:rPr>
          <w:ins w:id="878" w:author="Arjan Kloosterboer" w:date="2017-09-22T04:10:00Z"/>
          <w:lang w:val="nl-NL"/>
        </w:rPr>
      </w:pPr>
      <w:ins w:id="879" w:author="Arjan Kloosterboer" w:date="2017-09-22T04:10:00Z">
        <w:r>
          <w:rPr>
            <w:lang w:val="nl-NL"/>
          </w:rPr>
          <w:t>Overlijdensdatum:</w:t>
        </w:r>
        <w:r w:rsidRPr="00F95ED0">
          <w:rPr>
            <w:lang w:val="nl-NL"/>
          </w:rPr>
          <w:t xml:space="preserve"> </w:t>
        </w:r>
        <w:r>
          <w:rPr>
            <w:lang w:val="nl-NL"/>
          </w:rPr>
          <w:t>idem.</w:t>
        </w:r>
      </w:ins>
    </w:p>
    <w:p w14:paraId="3E93B48F" w14:textId="3A9BD5A6" w:rsidR="00F95ED0" w:rsidRDefault="00F95ED0" w:rsidP="00F95ED0">
      <w:pPr>
        <w:pStyle w:val="Lijstalinea"/>
        <w:numPr>
          <w:ilvl w:val="0"/>
          <w:numId w:val="33"/>
        </w:numPr>
        <w:rPr>
          <w:ins w:id="880" w:author="Arjan Kloosterboer" w:date="2017-09-22T04:10:00Z"/>
          <w:lang w:val="nl-NL"/>
        </w:rPr>
      </w:pPr>
      <w:ins w:id="881" w:author="Arjan Kloosterboer" w:date="2017-09-22T04:10:00Z">
        <w:r>
          <w:rPr>
            <w:lang w:val="nl-NL"/>
          </w:rPr>
          <w:lastRenderedPageBreak/>
          <w:t xml:space="preserve">Verblijfadres: </w:t>
        </w:r>
        <w:r w:rsidR="00796C3B">
          <w:rPr>
            <w:lang w:val="nl-NL"/>
          </w:rPr>
          <w:t xml:space="preserve">is in het RSGB gemodelleerd d.m.v. relatiesoorten naar andere objecttypen (zoals ADRESSEERBAAR OBJECTAANDUIDING) en is hier ‘platgeslagen’ naar een gegevensgroeptype. </w:t>
        </w:r>
      </w:ins>
    </w:p>
    <w:p w14:paraId="43C52397" w14:textId="058E4903" w:rsidR="00F95ED0" w:rsidRPr="00F95ED0" w:rsidRDefault="00F95ED0" w:rsidP="00F95ED0">
      <w:pPr>
        <w:pStyle w:val="Lijstalinea"/>
        <w:numPr>
          <w:ilvl w:val="0"/>
          <w:numId w:val="33"/>
        </w:numPr>
        <w:rPr>
          <w:ins w:id="882" w:author="Arjan Kloosterboer" w:date="2017-09-22T04:10:00Z"/>
          <w:lang w:val="nl-NL"/>
        </w:rPr>
      </w:pPr>
      <w:ins w:id="883" w:author="Arjan Kloosterboer" w:date="2017-09-22T04:10:00Z">
        <w:r>
          <w:rPr>
            <w:lang w:val="nl-NL"/>
          </w:rPr>
          <w:t>Correspondentieadres: analoog.</w:t>
        </w:r>
      </w:ins>
    </w:p>
    <w:tbl>
      <w:tblPr>
        <w:tblW w:w="8928" w:type="dxa"/>
        <w:tblLayout w:type="fixed"/>
        <w:tblCellMar>
          <w:top w:w="113" w:type="dxa"/>
        </w:tblCellMar>
        <w:tblLook w:val="0000" w:firstRow="0" w:lastRow="0" w:firstColumn="0" w:lastColumn="0" w:noHBand="0" w:noVBand="0"/>
      </w:tblPr>
      <w:tblGrid>
        <w:gridCol w:w="2573"/>
        <w:gridCol w:w="6355"/>
      </w:tblGrid>
      <w:tr w:rsidR="003641CC" w:rsidRPr="00FA2642" w14:paraId="44CB9562" w14:textId="77777777" w:rsidTr="00F95ED0">
        <w:trPr>
          <w:cantSplit/>
          <w:ins w:id="884" w:author="Arjan Kloosterboer" w:date="2017-09-22T04:10:00Z"/>
        </w:trPr>
        <w:tc>
          <w:tcPr>
            <w:tcW w:w="2573" w:type="dxa"/>
            <w:shd w:val="clear" w:color="auto" w:fill="auto"/>
          </w:tcPr>
          <w:p w14:paraId="32326AE8" w14:textId="77777777" w:rsidR="003641CC" w:rsidRPr="00FA2642" w:rsidRDefault="003641CC" w:rsidP="00FA2642">
            <w:pPr>
              <w:snapToGrid w:val="0"/>
              <w:spacing w:after="0"/>
              <w:rPr>
                <w:ins w:id="885" w:author="Arjan Kloosterboer" w:date="2017-09-22T04:10:00Z"/>
                <w:rFonts w:ascii="Arial" w:eastAsia="Batang" w:hAnsi="Arial" w:cs="Arial"/>
                <w:b/>
                <w:sz w:val="20"/>
                <w:szCs w:val="20"/>
                <w:lang w:val="nl-NL"/>
              </w:rPr>
            </w:pPr>
            <w:ins w:id="886" w:author="Arjan Kloosterboer" w:date="2017-09-22T04:10:00Z">
              <w:r w:rsidRPr="00FA2642">
                <w:rPr>
                  <w:rFonts w:ascii="Arial" w:eastAsia="Batang" w:hAnsi="Arial" w:cs="Arial"/>
                  <w:b/>
                  <w:sz w:val="20"/>
                  <w:szCs w:val="20"/>
                  <w:lang w:val="nl-NL"/>
                </w:rPr>
                <w:t>Naam objecttype</w:t>
              </w:r>
            </w:ins>
          </w:p>
        </w:tc>
        <w:tc>
          <w:tcPr>
            <w:tcW w:w="6355" w:type="dxa"/>
            <w:shd w:val="clear" w:color="auto" w:fill="auto"/>
          </w:tcPr>
          <w:p w14:paraId="533C2105" w14:textId="77777777" w:rsidR="003641CC" w:rsidRPr="00FA2642" w:rsidRDefault="003641CC" w:rsidP="00FA2642">
            <w:pPr>
              <w:tabs>
                <w:tab w:val="left" w:pos="947"/>
                <w:tab w:val="left" w:pos="3927"/>
              </w:tabs>
              <w:snapToGrid w:val="0"/>
              <w:spacing w:after="0"/>
              <w:rPr>
                <w:ins w:id="887" w:author="Arjan Kloosterboer" w:date="2017-09-22T04:10:00Z"/>
                <w:rFonts w:ascii="Arial" w:eastAsia="Batang" w:hAnsi="Arial" w:cs="Arial"/>
                <w:sz w:val="20"/>
                <w:szCs w:val="20"/>
                <w:lang w:val="nl-NL"/>
              </w:rPr>
            </w:pPr>
            <w:ins w:id="888" w:author="Arjan Kloosterboer" w:date="2017-09-22T04:10:00Z">
              <w:r w:rsidRPr="00FA2642">
                <w:rPr>
                  <w:rFonts w:ascii="Arial" w:eastAsia="Batang" w:hAnsi="Arial" w:cs="Arial"/>
                  <w:sz w:val="20"/>
                  <w:szCs w:val="20"/>
                  <w:lang w:val="nl-NL"/>
                </w:rPr>
                <w:t>NATUURLIJK PERSOON</w:t>
              </w:r>
            </w:ins>
          </w:p>
        </w:tc>
      </w:tr>
      <w:tr w:rsidR="003641CC" w:rsidRPr="00FA2642" w14:paraId="10411970" w14:textId="77777777" w:rsidTr="00F95ED0">
        <w:trPr>
          <w:cantSplit/>
          <w:ins w:id="889" w:author="Arjan Kloosterboer" w:date="2017-09-22T04:10:00Z"/>
        </w:trPr>
        <w:tc>
          <w:tcPr>
            <w:tcW w:w="2573" w:type="dxa"/>
            <w:shd w:val="clear" w:color="auto" w:fill="auto"/>
          </w:tcPr>
          <w:p w14:paraId="512E9EE7" w14:textId="77777777" w:rsidR="003641CC" w:rsidRPr="00FA2642" w:rsidRDefault="003641CC" w:rsidP="00FA2642">
            <w:pPr>
              <w:snapToGrid w:val="0"/>
              <w:spacing w:after="0"/>
              <w:rPr>
                <w:ins w:id="890" w:author="Arjan Kloosterboer" w:date="2017-09-22T04:10:00Z"/>
                <w:rFonts w:ascii="Arial" w:eastAsia="Batang" w:hAnsi="Arial" w:cs="Arial"/>
                <w:b/>
                <w:sz w:val="20"/>
                <w:szCs w:val="20"/>
                <w:lang w:val="nl-NL"/>
              </w:rPr>
            </w:pPr>
            <w:ins w:id="891" w:author="Arjan Kloosterboer" w:date="2017-09-22T04:10:00Z">
              <w:r w:rsidRPr="00FA2642">
                <w:rPr>
                  <w:rFonts w:ascii="Arial" w:eastAsia="Batang" w:hAnsi="Arial" w:cs="Arial"/>
                  <w:b/>
                  <w:sz w:val="20"/>
                  <w:szCs w:val="20"/>
                  <w:lang w:val="nl-NL"/>
                </w:rPr>
                <w:t>Herkomst objecttype</w:t>
              </w:r>
            </w:ins>
          </w:p>
        </w:tc>
        <w:tc>
          <w:tcPr>
            <w:tcW w:w="6355" w:type="dxa"/>
            <w:shd w:val="clear" w:color="auto" w:fill="auto"/>
          </w:tcPr>
          <w:p w14:paraId="0492D6A5" w14:textId="77777777" w:rsidR="003641CC" w:rsidRPr="00FA2642" w:rsidRDefault="003641CC" w:rsidP="00FA2642">
            <w:pPr>
              <w:tabs>
                <w:tab w:val="left" w:pos="947"/>
                <w:tab w:val="left" w:pos="3927"/>
              </w:tabs>
              <w:snapToGrid w:val="0"/>
              <w:spacing w:after="0"/>
              <w:rPr>
                <w:ins w:id="892" w:author="Arjan Kloosterboer" w:date="2017-09-22T04:10:00Z"/>
                <w:rFonts w:ascii="Arial" w:eastAsia="Batang" w:hAnsi="Arial" w:cs="Arial"/>
                <w:sz w:val="20"/>
                <w:szCs w:val="20"/>
                <w:lang w:val="nl-NL"/>
              </w:rPr>
            </w:pPr>
            <w:ins w:id="893" w:author="Arjan Kloosterboer" w:date="2017-09-22T04:10:00Z">
              <w:r w:rsidRPr="00FA2642">
                <w:rPr>
                  <w:rFonts w:ascii="Arial" w:eastAsia="Batang" w:hAnsi="Arial" w:cs="Arial"/>
                  <w:sz w:val="20"/>
                  <w:szCs w:val="20"/>
                  <w:lang w:val="nl-NL"/>
                </w:rPr>
                <w:t>RSGB</w:t>
              </w:r>
            </w:ins>
          </w:p>
        </w:tc>
      </w:tr>
      <w:tr w:rsidR="003641CC" w:rsidRPr="00AE6939" w14:paraId="47047C07" w14:textId="77777777" w:rsidTr="00F95ED0">
        <w:trPr>
          <w:cantSplit/>
          <w:ins w:id="894" w:author="Arjan Kloosterboer" w:date="2017-09-22T04:10:00Z"/>
        </w:trPr>
        <w:tc>
          <w:tcPr>
            <w:tcW w:w="2573" w:type="dxa"/>
            <w:shd w:val="clear" w:color="auto" w:fill="auto"/>
          </w:tcPr>
          <w:p w14:paraId="2C799895" w14:textId="77777777" w:rsidR="003641CC" w:rsidRPr="00FA2642" w:rsidRDefault="003641CC" w:rsidP="00FA2642">
            <w:pPr>
              <w:snapToGrid w:val="0"/>
              <w:spacing w:after="0"/>
              <w:rPr>
                <w:ins w:id="895" w:author="Arjan Kloosterboer" w:date="2017-09-22T04:10:00Z"/>
                <w:rFonts w:ascii="Arial" w:eastAsia="Batang" w:hAnsi="Arial" w:cs="Arial"/>
                <w:b/>
                <w:sz w:val="20"/>
                <w:szCs w:val="20"/>
                <w:lang w:val="nl-NL"/>
              </w:rPr>
            </w:pPr>
            <w:ins w:id="896" w:author="Arjan Kloosterboer" w:date="2017-09-22T04:10:00Z">
              <w:r w:rsidRPr="00FA2642">
                <w:rPr>
                  <w:rFonts w:ascii="Arial" w:eastAsia="Batang" w:hAnsi="Arial" w:cs="Arial"/>
                  <w:b/>
                  <w:sz w:val="20"/>
                  <w:szCs w:val="20"/>
                  <w:lang w:val="nl-NL"/>
                </w:rPr>
                <w:t>Toelichting objecttype</w:t>
              </w:r>
            </w:ins>
          </w:p>
        </w:tc>
        <w:tc>
          <w:tcPr>
            <w:tcW w:w="6355" w:type="dxa"/>
            <w:shd w:val="clear" w:color="auto" w:fill="auto"/>
          </w:tcPr>
          <w:p w14:paraId="6A466F2A" w14:textId="053D661C" w:rsidR="0003275C" w:rsidRPr="0003275C" w:rsidRDefault="0003275C" w:rsidP="0003275C">
            <w:pPr>
              <w:tabs>
                <w:tab w:val="left" w:pos="947"/>
                <w:tab w:val="left" w:pos="3927"/>
              </w:tabs>
              <w:snapToGrid w:val="0"/>
              <w:spacing w:after="0"/>
              <w:rPr>
                <w:ins w:id="897" w:author="Arjan Kloosterboer" w:date="2017-09-22T04:10:00Z"/>
                <w:rFonts w:ascii="Arial" w:eastAsia="Batang" w:hAnsi="Arial" w:cs="Arial"/>
                <w:sz w:val="20"/>
                <w:szCs w:val="20"/>
                <w:lang w:val="nl-NL"/>
              </w:rPr>
            </w:pPr>
            <w:ins w:id="898" w:author="Arjan Kloosterboer" w:date="2017-09-22T04:10:00Z">
              <w:r>
                <w:rPr>
                  <w:rFonts w:ascii="Arial" w:eastAsia="Batang" w:hAnsi="Arial" w:cs="Arial"/>
                  <w:sz w:val="20"/>
                  <w:szCs w:val="20"/>
                  <w:lang w:val="nl-NL"/>
                </w:rPr>
                <w:t>Betreft</w:t>
              </w:r>
              <w:r w:rsidR="003641CC" w:rsidRPr="00FA2642">
                <w:rPr>
                  <w:rFonts w:ascii="Arial" w:eastAsia="Batang" w:hAnsi="Arial" w:cs="Arial"/>
                  <w:sz w:val="20"/>
                  <w:szCs w:val="20"/>
                  <w:lang w:val="nl-NL"/>
                </w:rPr>
                <w:t xml:space="preserve"> de aan het RSGB ontleende gegevens van een NATUURLIJK PERSOON </w:t>
              </w:r>
              <w:r w:rsidR="00FA2642">
                <w:rPr>
                  <w:rFonts w:ascii="Arial" w:eastAsia="Batang" w:hAnsi="Arial" w:cs="Arial"/>
                  <w:sz w:val="20"/>
                  <w:szCs w:val="20"/>
                  <w:lang w:val="nl-NL"/>
                </w:rPr>
                <w:t xml:space="preserve">(en de specialisaties daarvan) </w:t>
              </w:r>
              <w:r w:rsidR="003641CC" w:rsidRPr="00FA2642">
                <w:rPr>
                  <w:rFonts w:ascii="Arial" w:eastAsia="Batang" w:hAnsi="Arial" w:cs="Arial"/>
                  <w:sz w:val="20"/>
                  <w:szCs w:val="20"/>
                  <w:lang w:val="nl-NL"/>
                </w:rPr>
                <w:t>die in het RGBZ gebruikt worden. Zie voor de specificaties van deze gegevens het RSGB.</w:t>
              </w:r>
              <w:r w:rsidRPr="0003275C">
                <w:rPr>
                  <w:lang w:val="nl-NL"/>
                </w:rPr>
                <w:t xml:space="preserve"> </w:t>
              </w:r>
            </w:ins>
          </w:p>
          <w:p w14:paraId="2B239DCA" w14:textId="77777777" w:rsidR="0003275C" w:rsidRPr="0003275C" w:rsidRDefault="0003275C" w:rsidP="0003275C">
            <w:pPr>
              <w:tabs>
                <w:tab w:val="left" w:pos="947"/>
                <w:tab w:val="left" w:pos="3927"/>
              </w:tabs>
              <w:snapToGrid w:val="0"/>
              <w:spacing w:after="0"/>
              <w:rPr>
                <w:ins w:id="899" w:author="Arjan Kloosterboer" w:date="2017-09-22T04:10:00Z"/>
                <w:rFonts w:ascii="Arial" w:eastAsia="Batang" w:hAnsi="Arial" w:cs="Arial"/>
                <w:sz w:val="20"/>
                <w:szCs w:val="20"/>
                <w:lang w:val="nl-NL"/>
              </w:rPr>
            </w:pPr>
            <w:ins w:id="900" w:author="Arjan Kloosterboer" w:date="2017-09-22T04:10:00Z">
              <w:r w:rsidRPr="0003275C">
                <w:rPr>
                  <w:rFonts w:ascii="Arial" w:eastAsia="Batang" w:hAnsi="Arial" w:cs="Arial"/>
                  <w:sz w:val="20"/>
                  <w:szCs w:val="20"/>
                  <w:lang w:val="nl-NL"/>
                </w:rPr>
                <w:t>De unieke aanduiding hangt af van het soort natuurlijk persoon:</w:t>
              </w:r>
            </w:ins>
          </w:p>
          <w:p w14:paraId="106907B5" w14:textId="77777777" w:rsidR="0003275C" w:rsidRPr="0003275C" w:rsidRDefault="0003275C" w:rsidP="0003275C">
            <w:pPr>
              <w:tabs>
                <w:tab w:val="left" w:pos="947"/>
                <w:tab w:val="left" w:pos="3927"/>
              </w:tabs>
              <w:snapToGrid w:val="0"/>
              <w:spacing w:after="0"/>
              <w:rPr>
                <w:ins w:id="901" w:author="Arjan Kloosterboer" w:date="2017-09-22T04:10:00Z"/>
                <w:rFonts w:ascii="Arial" w:eastAsia="Batang" w:hAnsi="Arial" w:cs="Arial"/>
                <w:sz w:val="20"/>
                <w:szCs w:val="20"/>
                <w:lang w:val="nl-NL"/>
              </w:rPr>
            </w:pPr>
            <w:ins w:id="902" w:author="Arjan Kloosterboer" w:date="2017-09-22T04:10:00Z">
              <w:r w:rsidRPr="0003275C">
                <w:rPr>
                  <w:rFonts w:ascii="Arial" w:eastAsia="Batang" w:hAnsi="Arial" w:cs="Arial"/>
                  <w:sz w:val="20"/>
                  <w:szCs w:val="20"/>
                  <w:lang w:val="nl-NL"/>
                </w:rPr>
                <w:t>- indien het een ingeschreven natuurlijk persoon betreft dan is dat het Burgerservicenummer;</w:t>
              </w:r>
            </w:ins>
          </w:p>
          <w:p w14:paraId="4FDF5D20" w14:textId="28595C82" w:rsidR="0003275C" w:rsidRPr="00FA2642" w:rsidRDefault="0003275C" w:rsidP="0003275C">
            <w:pPr>
              <w:tabs>
                <w:tab w:val="left" w:pos="947"/>
                <w:tab w:val="left" w:pos="3927"/>
              </w:tabs>
              <w:snapToGrid w:val="0"/>
              <w:spacing w:after="0"/>
              <w:rPr>
                <w:ins w:id="903" w:author="Arjan Kloosterboer" w:date="2017-09-22T04:10:00Z"/>
                <w:rFonts w:ascii="Arial" w:eastAsia="Batang" w:hAnsi="Arial" w:cs="Arial"/>
                <w:sz w:val="20"/>
                <w:szCs w:val="20"/>
                <w:lang w:val="nl-NL"/>
              </w:rPr>
            </w:pPr>
            <w:ins w:id="904" w:author="Arjan Kloosterboer" w:date="2017-09-22T04:10:00Z">
              <w:r w:rsidRPr="0003275C">
                <w:rPr>
                  <w:rFonts w:ascii="Arial" w:eastAsia="Batang" w:hAnsi="Arial" w:cs="Arial"/>
                  <w:sz w:val="20"/>
                  <w:szCs w:val="20"/>
                  <w:lang w:val="nl-NL"/>
                </w:rPr>
                <w:t>- indien het een niet-ingeschreven natuurlijk persoon betreft, dan is dat het Nummer ander natuurlijk persoon.</w:t>
              </w:r>
            </w:ins>
          </w:p>
        </w:tc>
      </w:tr>
      <w:tr w:rsidR="003641CC" w14:paraId="26FCAA03" w14:textId="77777777" w:rsidTr="00F95ED0">
        <w:trPr>
          <w:ins w:id="905" w:author="Arjan Kloosterboer" w:date="2017-09-22T04:10:00Z"/>
        </w:trPr>
        <w:tc>
          <w:tcPr>
            <w:tcW w:w="2573" w:type="dxa"/>
            <w:shd w:val="clear" w:color="auto" w:fill="auto"/>
          </w:tcPr>
          <w:p w14:paraId="1216E57F" w14:textId="77777777" w:rsidR="003641CC" w:rsidRPr="00FA2642" w:rsidRDefault="003641CC" w:rsidP="00FA2642">
            <w:pPr>
              <w:snapToGrid w:val="0"/>
              <w:spacing w:after="0"/>
              <w:rPr>
                <w:ins w:id="906" w:author="Arjan Kloosterboer" w:date="2017-09-22T04:10:00Z"/>
                <w:rFonts w:ascii="Arial" w:eastAsia="Batang" w:hAnsi="Arial" w:cs="Arial"/>
                <w:b/>
                <w:sz w:val="20"/>
                <w:szCs w:val="20"/>
              </w:rPr>
            </w:pPr>
            <w:ins w:id="907" w:author="Arjan Kloosterboer" w:date="2017-09-22T04:10:00Z">
              <w:r w:rsidRPr="00FA2642">
                <w:rPr>
                  <w:rFonts w:ascii="Arial" w:eastAsia="Batang" w:hAnsi="Arial" w:cs="Arial"/>
                  <w:b/>
                  <w:sz w:val="20"/>
                  <w:szCs w:val="20"/>
                </w:rPr>
                <w:t>Overzicht attributen</w:t>
              </w:r>
            </w:ins>
          </w:p>
        </w:tc>
        <w:tc>
          <w:tcPr>
            <w:tcW w:w="6355" w:type="dxa"/>
            <w:shd w:val="clear" w:color="auto" w:fill="auto"/>
          </w:tcPr>
          <w:p w14:paraId="136F0185" w14:textId="77777777" w:rsidR="003641CC" w:rsidRPr="00FA2642" w:rsidRDefault="003641CC" w:rsidP="00FA2642">
            <w:pPr>
              <w:tabs>
                <w:tab w:val="left" w:pos="667"/>
                <w:tab w:val="left" w:pos="5167"/>
              </w:tabs>
              <w:snapToGrid w:val="0"/>
              <w:spacing w:after="0"/>
              <w:rPr>
                <w:ins w:id="908" w:author="Arjan Kloosterboer" w:date="2017-09-22T04:10:00Z"/>
                <w:rFonts w:ascii="Arial" w:eastAsia="Batang" w:hAnsi="Arial" w:cs="Arial"/>
                <w:i/>
                <w:sz w:val="20"/>
                <w:szCs w:val="20"/>
                <w:lang w:val="nl-NL"/>
              </w:rPr>
            </w:pPr>
            <w:ins w:id="909" w:author="Arjan Kloosterboer" w:date="2017-09-22T04:10:00Z">
              <w:r w:rsidRPr="00FA2642">
                <w:rPr>
                  <w:rFonts w:ascii="Arial" w:eastAsia="Batang" w:hAnsi="Arial" w:cs="Arial"/>
                  <w:i/>
                  <w:sz w:val="20"/>
                  <w:szCs w:val="20"/>
                  <w:lang w:val="nl-NL"/>
                </w:rPr>
                <w:t>Code</w:t>
              </w:r>
              <w:r w:rsidRPr="00FA2642">
                <w:rPr>
                  <w:rFonts w:ascii="Arial" w:eastAsia="Batang" w:hAnsi="Arial" w:cs="Arial"/>
                  <w:i/>
                  <w:sz w:val="20"/>
                  <w:szCs w:val="20"/>
                  <w:lang w:val="nl-NL"/>
                </w:rPr>
                <w:tab/>
                <w:t>Gegevensnaam</w:t>
              </w:r>
              <w:r w:rsidRPr="00FA2642">
                <w:rPr>
                  <w:rFonts w:ascii="Arial" w:eastAsia="Batang" w:hAnsi="Arial" w:cs="Arial"/>
                  <w:i/>
                  <w:sz w:val="20"/>
                  <w:szCs w:val="20"/>
                  <w:lang w:val="nl-NL"/>
                </w:rPr>
                <w:tab/>
                <w:t>Herkomst</w:t>
              </w:r>
            </w:ins>
          </w:p>
          <w:p w14:paraId="249A10A1" w14:textId="193D5859" w:rsidR="003641CC" w:rsidRPr="00FA2642" w:rsidRDefault="003641CC" w:rsidP="00FA2642">
            <w:pPr>
              <w:tabs>
                <w:tab w:val="left" w:pos="667"/>
                <w:tab w:val="left" w:pos="5167"/>
              </w:tabs>
              <w:spacing w:after="0"/>
              <w:rPr>
                <w:ins w:id="910" w:author="Arjan Kloosterboer" w:date="2017-09-22T04:10:00Z"/>
                <w:rFonts w:ascii="Arial" w:hAnsi="Arial" w:cs="Arial"/>
                <w:sz w:val="20"/>
                <w:szCs w:val="20"/>
                <w:lang w:val="nl-NL"/>
              </w:rPr>
            </w:pPr>
            <w:ins w:id="911" w:author="Arjan Kloosterboer" w:date="2017-09-22T04:10:00Z">
              <w:r w:rsidRPr="00FA2642">
                <w:rPr>
                  <w:rFonts w:ascii="Arial" w:hAnsi="Arial" w:cs="Arial"/>
                  <w:sz w:val="20"/>
                  <w:szCs w:val="20"/>
                  <w:lang w:val="nl-NL"/>
                </w:rPr>
                <w:tab/>
                <w:t>Burgerservicenummer</w:t>
              </w:r>
            </w:ins>
          </w:p>
          <w:p w14:paraId="59C4EB3D" w14:textId="1A39B4B1" w:rsidR="003641CC" w:rsidRPr="00FA2642" w:rsidRDefault="003641CC" w:rsidP="00FA2642">
            <w:pPr>
              <w:tabs>
                <w:tab w:val="left" w:pos="667"/>
                <w:tab w:val="left" w:pos="5167"/>
              </w:tabs>
              <w:spacing w:after="0"/>
              <w:rPr>
                <w:ins w:id="912" w:author="Arjan Kloosterboer" w:date="2017-09-22T04:10:00Z"/>
                <w:rFonts w:ascii="Arial" w:eastAsia="Batang" w:hAnsi="Arial" w:cs="Arial"/>
                <w:sz w:val="20"/>
                <w:szCs w:val="20"/>
                <w:lang w:val="nl-NL"/>
              </w:rPr>
            </w:pPr>
            <w:ins w:id="913" w:author="Arjan Kloosterboer" w:date="2017-09-22T04:10:00Z">
              <w:r w:rsidRPr="00FA2642">
                <w:rPr>
                  <w:rFonts w:ascii="Arial" w:hAnsi="Arial" w:cs="Arial"/>
                  <w:sz w:val="20"/>
                  <w:szCs w:val="20"/>
                  <w:lang w:val="nl-NL"/>
                </w:rPr>
                <w:tab/>
              </w:r>
              <w:r w:rsidRPr="00FA2642">
                <w:rPr>
                  <w:rFonts w:ascii="Arial" w:eastAsia="Batang" w:hAnsi="Arial" w:cs="Arial"/>
                  <w:sz w:val="20"/>
                  <w:szCs w:val="20"/>
                  <w:lang w:val="nl-NL"/>
                </w:rPr>
                <w:t>Nummer ander natuurlijk</w:t>
              </w:r>
              <w:r w:rsidR="00FA2642">
                <w:rPr>
                  <w:rFonts w:ascii="Arial" w:eastAsia="Batang" w:hAnsi="Arial" w:cs="Arial"/>
                  <w:sz w:val="20"/>
                  <w:szCs w:val="20"/>
                  <w:lang w:val="nl-NL"/>
                </w:rPr>
                <w:t xml:space="preserve"> </w:t>
              </w:r>
              <w:r w:rsidRPr="00FA2642">
                <w:rPr>
                  <w:rFonts w:ascii="Arial" w:eastAsia="Batang" w:hAnsi="Arial" w:cs="Arial"/>
                  <w:sz w:val="20"/>
                  <w:szCs w:val="20"/>
                  <w:lang w:val="nl-NL"/>
                </w:rPr>
                <w:t>persoon</w:t>
              </w:r>
            </w:ins>
          </w:p>
          <w:p w14:paraId="72815DD2" w14:textId="1F82F034" w:rsidR="003641CC" w:rsidRPr="00FA2642" w:rsidRDefault="003641CC" w:rsidP="00FA2642">
            <w:pPr>
              <w:tabs>
                <w:tab w:val="left" w:pos="667"/>
                <w:tab w:val="left" w:pos="5167"/>
              </w:tabs>
              <w:spacing w:after="0"/>
              <w:rPr>
                <w:ins w:id="914" w:author="Arjan Kloosterboer" w:date="2017-09-22T04:10:00Z"/>
                <w:rFonts w:ascii="Arial" w:hAnsi="Arial" w:cs="Arial"/>
                <w:sz w:val="20"/>
                <w:szCs w:val="20"/>
                <w:lang w:val="nl-NL"/>
              </w:rPr>
            </w:pPr>
            <w:ins w:id="915" w:author="Arjan Kloosterboer" w:date="2017-09-22T04:10:00Z">
              <w:r w:rsidRPr="00FA2642">
                <w:rPr>
                  <w:rFonts w:ascii="Arial" w:hAnsi="Arial" w:cs="Arial"/>
                  <w:sz w:val="20"/>
                  <w:szCs w:val="20"/>
                  <w:lang w:val="nl-NL"/>
                </w:rPr>
                <w:tab/>
              </w:r>
              <w:r w:rsidR="00F95ED0">
                <w:rPr>
                  <w:rFonts w:ascii="Arial" w:hAnsi="Arial" w:cs="Arial"/>
                  <w:sz w:val="20"/>
                  <w:szCs w:val="20"/>
                  <w:lang w:val="nl-NL"/>
                </w:rPr>
                <w:t>/</w:t>
              </w:r>
              <w:r w:rsidRPr="00FA2642">
                <w:rPr>
                  <w:rFonts w:ascii="Arial" w:hAnsi="Arial" w:cs="Arial"/>
                  <w:sz w:val="20"/>
                  <w:szCs w:val="20"/>
                  <w:lang w:val="nl-NL"/>
                </w:rPr>
                <w:t>Verblijf</w:t>
              </w:r>
              <w:r w:rsidR="003306F8">
                <w:rPr>
                  <w:rFonts w:ascii="Arial" w:hAnsi="Arial" w:cs="Arial"/>
                  <w:sz w:val="20"/>
                  <w:szCs w:val="20"/>
                  <w:lang w:val="nl-NL"/>
                </w:rPr>
                <w:t>adres</w:t>
              </w:r>
            </w:ins>
          </w:p>
          <w:p w14:paraId="67F9393F" w14:textId="1C3747F6" w:rsidR="003641CC" w:rsidRPr="00FA2642" w:rsidRDefault="003641CC" w:rsidP="00FA2642">
            <w:pPr>
              <w:tabs>
                <w:tab w:val="left" w:pos="667"/>
                <w:tab w:val="left" w:pos="5167"/>
              </w:tabs>
              <w:spacing w:after="0"/>
              <w:rPr>
                <w:ins w:id="916" w:author="Arjan Kloosterboer" w:date="2017-09-22T04:10:00Z"/>
                <w:rFonts w:ascii="Arial" w:eastAsia="Batang" w:hAnsi="Arial" w:cs="Arial"/>
                <w:sz w:val="20"/>
                <w:szCs w:val="20"/>
                <w:lang w:val="nl-NL"/>
              </w:rPr>
            </w:pPr>
            <w:ins w:id="917" w:author="Arjan Kloosterboer" w:date="2017-09-22T04:10:00Z">
              <w:r w:rsidRPr="00FA2642">
                <w:rPr>
                  <w:rFonts w:ascii="Arial" w:eastAsia="Batang" w:hAnsi="Arial" w:cs="Arial"/>
                  <w:sz w:val="20"/>
                  <w:szCs w:val="20"/>
                  <w:lang w:val="nl-NL"/>
                </w:rPr>
                <w:tab/>
                <w:t xml:space="preserve">   Huisnummer</w:t>
              </w:r>
            </w:ins>
          </w:p>
          <w:p w14:paraId="5F161EBF" w14:textId="76B204F1" w:rsidR="003641CC" w:rsidRPr="00FA2642" w:rsidRDefault="003641CC" w:rsidP="00FA2642">
            <w:pPr>
              <w:tabs>
                <w:tab w:val="left" w:pos="667"/>
                <w:tab w:val="left" w:pos="5167"/>
              </w:tabs>
              <w:spacing w:after="0"/>
              <w:rPr>
                <w:ins w:id="918" w:author="Arjan Kloosterboer" w:date="2017-09-22T04:10:00Z"/>
                <w:rFonts w:ascii="Arial" w:eastAsia="Batang" w:hAnsi="Arial" w:cs="Arial"/>
                <w:sz w:val="20"/>
                <w:szCs w:val="20"/>
                <w:lang w:val="nl-NL"/>
              </w:rPr>
            </w:pPr>
            <w:ins w:id="919" w:author="Arjan Kloosterboer" w:date="2017-09-22T04:10:00Z">
              <w:r w:rsidRPr="00FA2642">
                <w:rPr>
                  <w:rFonts w:ascii="Arial" w:eastAsia="Batang" w:hAnsi="Arial" w:cs="Arial"/>
                  <w:sz w:val="20"/>
                  <w:szCs w:val="20"/>
                  <w:lang w:val="nl-NL"/>
                </w:rPr>
                <w:tab/>
                <w:t xml:space="preserve">   Huisletter </w:t>
              </w:r>
            </w:ins>
          </w:p>
          <w:p w14:paraId="7F8BE6A5" w14:textId="51FCAAFC" w:rsidR="003641CC" w:rsidRPr="00FA2642" w:rsidRDefault="003641CC" w:rsidP="00FA2642">
            <w:pPr>
              <w:tabs>
                <w:tab w:val="left" w:pos="667"/>
                <w:tab w:val="left" w:pos="5167"/>
              </w:tabs>
              <w:spacing w:after="0"/>
              <w:rPr>
                <w:ins w:id="920" w:author="Arjan Kloosterboer" w:date="2017-09-22T04:10:00Z"/>
                <w:rFonts w:ascii="Arial" w:eastAsia="Batang" w:hAnsi="Arial" w:cs="Arial"/>
                <w:sz w:val="20"/>
                <w:szCs w:val="20"/>
                <w:lang w:val="nl-NL"/>
              </w:rPr>
            </w:pPr>
            <w:ins w:id="921" w:author="Arjan Kloosterboer" w:date="2017-09-22T04:10:00Z">
              <w:r w:rsidRPr="00FA2642">
                <w:rPr>
                  <w:rFonts w:ascii="Arial" w:eastAsia="Batang" w:hAnsi="Arial" w:cs="Arial"/>
                  <w:sz w:val="20"/>
                  <w:szCs w:val="20"/>
                  <w:lang w:val="nl-NL"/>
                </w:rPr>
                <w:t xml:space="preserve">               Huisnummertoevoeging</w:t>
              </w:r>
            </w:ins>
          </w:p>
          <w:p w14:paraId="351C3E41" w14:textId="79FF2C6B" w:rsidR="003641CC" w:rsidRPr="00FA2642" w:rsidRDefault="003641CC" w:rsidP="00FA2642">
            <w:pPr>
              <w:tabs>
                <w:tab w:val="left" w:pos="667"/>
                <w:tab w:val="left" w:pos="5167"/>
              </w:tabs>
              <w:spacing w:after="0"/>
              <w:rPr>
                <w:ins w:id="922" w:author="Arjan Kloosterboer" w:date="2017-09-22T04:10:00Z"/>
                <w:rFonts w:ascii="Arial" w:eastAsia="Batang" w:hAnsi="Arial" w:cs="Arial"/>
                <w:sz w:val="20"/>
                <w:szCs w:val="20"/>
                <w:lang w:val="nl-NL"/>
              </w:rPr>
            </w:pPr>
            <w:ins w:id="923" w:author="Arjan Kloosterboer" w:date="2017-09-22T04:10:00Z">
              <w:r w:rsidRPr="00FA2642">
                <w:rPr>
                  <w:rFonts w:ascii="Arial" w:eastAsia="Batang" w:hAnsi="Arial" w:cs="Arial"/>
                  <w:sz w:val="20"/>
                  <w:szCs w:val="20"/>
                  <w:lang w:val="nl-NL"/>
                </w:rPr>
                <w:tab/>
                <w:t xml:space="preserve">   Naam openbare ruimte</w:t>
              </w:r>
            </w:ins>
          </w:p>
          <w:p w14:paraId="178D1643" w14:textId="5115B792" w:rsidR="003641CC" w:rsidRPr="003306F8" w:rsidRDefault="003641CC" w:rsidP="00FA2642">
            <w:pPr>
              <w:tabs>
                <w:tab w:val="left" w:pos="667"/>
                <w:tab w:val="left" w:pos="5167"/>
              </w:tabs>
              <w:spacing w:after="0"/>
              <w:rPr>
                <w:ins w:id="924" w:author="Arjan Kloosterboer" w:date="2017-09-22T04:10:00Z"/>
                <w:rFonts w:ascii="Arial" w:eastAsia="Batang" w:hAnsi="Arial" w:cs="Arial"/>
                <w:sz w:val="20"/>
                <w:szCs w:val="20"/>
                <w:lang w:val="nl-NL"/>
              </w:rPr>
            </w:pPr>
            <w:ins w:id="925" w:author="Arjan Kloosterboer" w:date="2017-09-22T04:10:00Z">
              <w:r w:rsidRPr="00FA2642">
                <w:rPr>
                  <w:rFonts w:ascii="Arial" w:eastAsia="Batang" w:hAnsi="Arial" w:cs="Arial"/>
                  <w:sz w:val="20"/>
                  <w:szCs w:val="20"/>
                  <w:lang w:val="nl-NL"/>
                </w:rPr>
                <w:tab/>
                <w:t xml:space="preserve">   </w:t>
              </w:r>
              <w:r w:rsidRPr="003306F8">
                <w:rPr>
                  <w:rFonts w:ascii="Arial" w:eastAsia="Batang" w:hAnsi="Arial" w:cs="Arial"/>
                  <w:sz w:val="20"/>
                  <w:szCs w:val="20"/>
                  <w:lang w:val="nl-NL"/>
                </w:rPr>
                <w:t>Straatnaam</w:t>
              </w:r>
            </w:ins>
          </w:p>
          <w:p w14:paraId="1A9BC93B" w14:textId="54084138" w:rsidR="003641CC" w:rsidRPr="00FA2642" w:rsidRDefault="003641CC" w:rsidP="00FA2642">
            <w:pPr>
              <w:tabs>
                <w:tab w:val="left" w:pos="667"/>
                <w:tab w:val="left" w:pos="5167"/>
              </w:tabs>
              <w:spacing w:after="0"/>
              <w:rPr>
                <w:ins w:id="926" w:author="Arjan Kloosterboer" w:date="2017-09-22T04:10:00Z"/>
                <w:rFonts w:ascii="Arial" w:eastAsia="Batang" w:hAnsi="Arial" w:cs="Arial"/>
                <w:sz w:val="20"/>
                <w:szCs w:val="20"/>
                <w:lang w:val="nl-NL"/>
              </w:rPr>
            </w:pPr>
            <w:ins w:id="927" w:author="Arjan Kloosterboer" w:date="2017-09-22T04:10:00Z">
              <w:r w:rsidRPr="003306F8">
                <w:rPr>
                  <w:rFonts w:ascii="Arial" w:eastAsia="Batang" w:hAnsi="Arial" w:cs="Arial"/>
                  <w:sz w:val="20"/>
                  <w:szCs w:val="20"/>
                  <w:lang w:val="nl-NL"/>
                </w:rPr>
                <w:tab/>
              </w:r>
              <w:r w:rsidRPr="00FA2642">
                <w:rPr>
                  <w:rFonts w:ascii="Arial" w:eastAsia="Batang" w:hAnsi="Arial" w:cs="Arial"/>
                  <w:sz w:val="20"/>
                  <w:szCs w:val="20"/>
                  <w:lang w:val="nl-NL"/>
                </w:rPr>
                <w:t xml:space="preserve">   Postcode</w:t>
              </w:r>
            </w:ins>
          </w:p>
          <w:p w14:paraId="65839B72" w14:textId="3CCB5BCF" w:rsidR="003641CC" w:rsidRPr="00FA2642" w:rsidRDefault="003641CC" w:rsidP="00FA2642">
            <w:pPr>
              <w:tabs>
                <w:tab w:val="left" w:pos="667"/>
                <w:tab w:val="left" w:pos="5167"/>
              </w:tabs>
              <w:spacing w:after="0"/>
              <w:rPr>
                <w:ins w:id="928" w:author="Arjan Kloosterboer" w:date="2017-09-22T04:10:00Z"/>
                <w:rFonts w:ascii="Arial" w:eastAsia="Batang" w:hAnsi="Arial" w:cs="Arial"/>
                <w:sz w:val="20"/>
                <w:szCs w:val="20"/>
                <w:lang w:val="nl-NL"/>
              </w:rPr>
            </w:pPr>
            <w:ins w:id="929" w:author="Arjan Kloosterboer" w:date="2017-09-22T04:10:00Z">
              <w:r w:rsidRPr="00FA2642">
                <w:rPr>
                  <w:rFonts w:ascii="Arial" w:eastAsia="Batang" w:hAnsi="Arial" w:cs="Arial"/>
                  <w:sz w:val="20"/>
                  <w:szCs w:val="20"/>
                  <w:lang w:val="nl-NL"/>
                </w:rPr>
                <w:tab/>
                <w:t xml:space="preserve">   Locatiebeschrijving</w:t>
              </w:r>
            </w:ins>
          </w:p>
          <w:p w14:paraId="04EF5B67" w14:textId="79A3BD54" w:rsidR="003641CC" w:rsidRPr="00FA2642" w:rsidRDefault="003641CC" w:rsidP="00FA2642">
            <w:pPr>
              <w:tabs>
                <w:tab w:val="left" w:pos="667"/>
                <w:tab w:val="left" w:pos="5167"/>
              </w:tabs>
              <w:spacing w:after="0"/>
              <w:rPr>
                <w:ins w:id="930" w:author="Arjan Kloosterboer" w:date="2017-09-22T04:10:00Z"/>
                <w:rFonts w:ascii="Arial" w:eastAsia="Batang" w:hAnsi="Arial" w:cs="Arial"/>
                <w:sz w:val="20"/>
                <w:szCs w:val="20"/>
                <w:lang w:val="nl-NL"/>
              </w:rPr>
            </w:pPr>
            <w:ins w:id="931" w:author="Arjan Kloosterboer" w:date="2017-09-22T04:10:00Z">
              <w:r w:rsidRPr="00FA2642">
                <w:rPr>
                  <w:rFonts w:ascii="Arial" w:eastAsia="Batang" w:hAnsi="Arial" w:cs="Arial"/>
                  <w:sz w:val="20"/>
                  <w:szCs w:val="20"/>
                  <w:lang w:val="nl-NL"/>
                </w:rPr>
                <w:tab/>
                <w:t xml:space="preserve">   Woonplaatsnaam</w:t>
              </w:r>
            </w:ins>
          </w:p>
          <w:p w14:paraId="38E5573C" w14:textId="77777777" w:rsidR="003306F8" w:rsidRDefault="003641CC" w:rsidP="00FA2642">
            <w:pPr>
              <w:tabs>
                <w:tab w:val="left" w:pos="667"/>
                <w:tab w:val="left" w:pos="5167"/>
              </w:tabs>
              <w:spacing w:after="0"/>
              <w:rPr>
                <w:ins w:id="932" w:author="Arjan Kloosterboer" w:date="2017-09-22T04:10:00Z"/>
                <w:rFonts w:ascii="Arial" w:hAnsi="Arial" w:cs="Arial"/>
                <w:sz w:val="20"/>
                <w:szCs w:val="20"/>
                <w:lang w:val="nl-NL"/>
              </w:rPr>
            </w:pPr>
            <w:ins w:id="933" w:author="Arjan Kloosterboer" w:date="2017-09-22T04:10:00Z">
              <w:r w:rsidRPr="00FA2642">
                <w:rPr>
                  <w:rFonts w:ascii="Arial" w:hAnsi="Arial" w:cs="Arial"/>
                  <w:sz w:val="20"/>
                  <w:szCs w:val="20"/>
                  <w:lang w:val="nl-NL"/>
                </w:rPr>
                <w:tab/>
              </w:r>
              <w:r w:rsidR="003306F8">
                <w:rPr>
                  <w:rFonts w:ascii="Arial" w:hAnsi="Arial" w:cs="Arial"/>
                  <w:sz w:val="20"/>
                  <w:szCs w:val="20"/>
                  <w:lang w:val="nl-NL"/>
                </w:rPr>
                <w:t>Naam</w:t>
              </w:r>
            </w:ins>
          </w:p>
          <w:p w14:paraId="6D9242FA" w14:textId="76FE08D8" w:rsidR="003641CC" w:rsidRPr="00FA2642" w:rsidRDefault="003306F8" w:rsidP="00FA2642">
            <w:pPr>
              <w:tabs>
                <w:tab w:val="left" w:pos="667"/>
                <w:tab w:val="left" w:pos="5167"/>
              </w:tabs>
              <w:spacing w:after="0"/>
              <w:rPr>
                <w:ins w:id="934" w:author="Arjan Kloosterboer" w:date="2017-09-22T04:10:00Z"/>
                <w:rFonts w:ascii="Arial" w:hAnsi="Arial" w:cs="Arial"/>
                <w:sz w:val="20"/>
                <w:szCs w:val="20"/>
                <w:lang w:val="nl-NL"/>
              </w:rPr>
            </w:pPr>
            <w:ins w:id="935" w:author="Arjan Kloosterboer" w:date="2017-09-22T04:10:00Z">
              <w:r>
                <w:rPr>
                  <w:rFonts w:ascii="Arial" w:hAnsi="Arial" w:cs="Arial"/>
                  <w:sz w:val="20"/>
                  <w:szCs w:val="20"/>
                  <w:lang w:val="nl-NL"/>
                </w:rPr>
                <w:tab/>
                <w:t xml:space="preserve">   </w:t>
              </w:r>
              <w:r w:rsidR="003641CC" w:rsidRPr="00FA2642">
                <w:rPr>
                  <w:rFonts w:ascii="Arial" w:hAnsi="Arial" w:cs="Arial"/>
                  <w:sz w:val="20"/>
                  <w:szCs w:val="20"/>
                  <w:lang w:val="nl-NL"/>
                </w:rPr>
                <w:t xml:space="preserve">Voornamen </w:t>
              </w:r>
            </w:ins>
          </w:p>
          <w:p w14:paraId="1F205261" w14:textId="264922CF" w:rsidR="003641CC" w:rsidRPr="00FA2642" w:rsidRDefault="003641CC" w:rsidP="00FA2642">
            <w:pPr>
              <w:tabs>
                <w:tab w:val="left" w:pos="667"/>
                <w:tab w:val="left" w:pos="5167"/>
              </w:tabs>
              <w:spacing w:after="0"/>
              <w:rPr>
                <w:ins w:id="936" w:author="Arjan Kloosterboer" w:date="2017-09-22T04:10:00Z"/>
                <w:rFonts w:ascii="Arial" w:hAnsi="Arial" w:cs="Arial"/>
                <w:sz w:val="20"/>
                <w:szCs w:val="20"/>
                <w:lang w:val="nl-NL"/>
              </w:rPr>
            </w:pPr>
            <w:ins w:id="937" w:author="Arjan Kloosterboer" w:date="2017-09-22T04:10:00Z">
              <w:r w:rsidRPr="00FA2642">
                <w:rPr>
                  <w:rFonts w:ascii="Arial" w:hAnsi="Arial" w:cs="Arial"/>
                  <w:sz w:val="20"/>
                  <w:szCs w:val="20"/>
                  <w:lang w:val="nl-NL"/>
                </w:rPr>
                <w:tab/>
              </w:r>
              <w:r w:rsidR="003306F8">
                <w:rPr>
                  <w:rFonts w:ascii="Arial" w:hAnsi="Arial" w:cs="Arial"/>
                  <w:sz w:val="20"/>
                  <w:szCs w:val="20"/>
                  <w:lang w:val="nl-NL"/>
                </w:rPr>
                <w:t xml:space="preserve">   </w:t>
              </w:r>
              <w:r w:rsidRPr="00FA2642">
                <w:rPr>
                  <w:rFonts w:ascii="Arial" w:hAnsi="Arial" w:cs="Arial"/>
                  <w:sz w:val="20"/>
                  <w:szCs w:val="20"/>
                  <w:lang w:val="nl-NL"/>
                </w:rPr>
                <w:t>Adellijke titel/predikaat</w:t>
              </w:r>
            </w:ins>
          </w:p>
          <w:p w14:paraId="7CBF4B0B" w14:textId="28C0E112" w:rsidR="003641CC" w:rsidRPr="00FA2642" w:rsidRDefault="003641CC" w:rsidP="00FA2642">
            <w:pPr>
              <w:tabs>
                <w:tab w:val="left" w:pos="667"/>
                <w:tab w:val="left" w:pos="5167"/>
              </w:tabs>
              <w:spacing w:after="0"/>
              <w:rPr>
                <w:ins w:id="938" w:author="Arjan Kloosterboer" w:date="2017-09-22T04:10:00Z"/>
                <w:rFonts w:ascii="Arial" w:hAnsi="Arial" w:cs="Arial"/>
                <w:sz w:val="20"/>
                <w:szCs w:val="20"/>
                <w:lang w:val="nl-NL"/>
              </w:rPr>
            </w:pPr>
            <w:ins w:id="939" w:author="Arjan Kloosterboer" w:date="2017-09-22T04:10:00Z">
              <w:r w:rsidRPr="00FA2642">
                <w:rPr>
                  <w:rFonts w:ascii="Arial" w:hAnsi="Arial" w:cs="Arial"/>
                  <w:sz w:val="20"/>
                  <w:szCs w:val="20"/>
                  <w:lang w:val="nl-NL"/>
                </w:rPr>
                <w:tab/>
              </w:r>
              <w:r w:rsidR="003306F8">
                <w:rPr>
                  <w:rFonts w:ascii="Arial" w:hAnsi="Arial" w:cs="Arial"/>
                  <w:sz w:val="20"/>
                  <w:szCs w:val="20"/>
                  <w:lang w:val="nl-NL"/>
                </w:rPr>
                <w:t xml:space="preserve">   </w:t>
              </w:r>
              <w:r w:rsidRPr="00FA2642">
                <w:rPr>
                  <w:rFonts w:ascii="Arial" w:hAnsi="Arial" w:cs="Arial"/>
                  <w:sz w:val="20"/>
                  <w:szCs w:val="20"/>
                  <w:lang w:val="nl-NL"/>
                </w:rPr>
                <w:t>Voorvoegsels geslachtsnaam</w:t>
              </w:r>
            </w:ins>
          </w:p>
          <w:p w14:paraId="51AED191" w14:textId="53044782" w:rsidR="003641CC" w:rsidRPr="00FA2642" w:rsidRDefault="003641CC" w:rsidP="00FA2642">
            <w:pPr>
              <w:tabs>
                <w:tab w:val="left" w:pos="667"/>
                <w:tab w:val="left" w:pos="5167"/>
              </w:tabs>
              <w:spacing w:after="0"/>
              <w:rPr>
                <w:ins w:id="940" w:author="Arjan Kloosterboer" w:date="2017-09-22T04:10:00Z"/>
                <w:rFonts w:ascii="Arial" w:hAnsi="Arial" w:cs="Arial"/>
                <w:sz w:val="20"/>
                <w:szCs w:val="20"/>
                <w:lang w:val="nl-NL"/>
              </w:rPr>
            </w:pPr>
            <w:ins w:id="941" w:author="Arjan Kloosterboer" w:date="2017-09-22T04:10:00Z">
              <w:r w:rsidRPr="00FA2642">
                <w:rPr>
                  <w:rFonts w:ascii="Arial" w:hAnsi="Arial" w:cs="Arial"/>
                  <w:sz w:val="20"/>
                  <w:szCs w:val="20"/>
                  <w:lang w:val="nl-NL"/>
                </w:rPr>
                <w:tab/>
              </w:r>
              <w:r w:rsidR="003306F8">
                <w:rPr>
                  <w:rFonts w:ascii="Arial" w:hAnsi="Arial" w:cs="Arial"/>
                  <w:sz w:val="20"/>
                  <w:szCs w:val="20"/>
                  <w:lang w:val="nl-NL"/>
                </w:rPr>
                <w:t xml:space="preserve">   </w:t>
              </w:r>
              <w:r w:rsidRPr="00FA2642">
                <w:rPr>
                  <w:rFonts w:ascii="Arial" w:hAnsi="Arial" w:cs="Arial"/>
                  <w:sz w:val="20"/>
                  <w:szCs w:val="20"/>
                  <w:lang w:val="nl-NL"/>
                </w:rPr>
                <w:t>Geslachtsnaam</w:t>
              </w:r>
            </w:ins>
          </w:p>
          <w:p w14:paraId="12B8DBF8" w14:textId="7D45BEEC" w:rsidR="009E690B" w:rsidRPr="00FA2642" w:rsidRDefault="009E690B" w:rsidP="009E690B">
            <w:pPr>
              <w:tabs>
                <w:tab w:val="left" w:pos="667"/>
                <w:tab w:val="left" w:pos="5167"/>
              </w:tabs>
              <w:spacing w:after="0"/>
              <w:rPr>
                <w:ins w:id="942" w:author="Arjan Kloosterboer" w:date="2017-09-22T04:10:00Z"/>
                <w:rFonts w:ascii="Arial" w:hAnsi="Arial" w:cs="Arial"/>
                <w:sz w:val="20"/>
                <w:szCs w:val="20"/>
                <w:lang w:val="nl-NL"/>
              </w:rPr>
            </w:pPr>
            <w:ins w:id="943" w:author="Arjan Kloosterboer" w:date="2017-09-22T04:10:00Z">
              <w:r w:rsidRPr="00FA2642">
                <w:rPr>
                  <w:rFonts w:ascii="Arial" w:hAnsi="Arial" w:cs="Arial"/>
                  <w:sz w:val="20"/>
                  <w:szCs w:val="20"/>
                  <w:lang w:val="nl-NL"/>
                </w:rPr>
                <w:tab/>
                <w:t>Academische titelc</w:t>
              </w:r>
            </w:ins>
          </w:p>
          <w:p w14:paraId="3AAA8928" w14:textId="77777777" w:rsidR="003641CC" w:rsidRPr="00FA2642" w:rsidRDefault="003641CC" w:rsidP="00FA2642">
            <w:pPr>
              <w:tabs>
                <w:tab w:val="left" w:pos="667"/>
                <w:tab w:val="left" w:pos="5167"/>
              </w:tabs>
              <w:spacing w:after="0"/>
              <w:rPr>
                <w:ins w:id="944" w:author="Arjan Kloosterboer" w:date="2017-09-22T04:10:00Z"/>
                <w:rFonts w:ascii="Arial" w:hAnsi="Arial" w:cs="Arial"/>
                <w:sz w:val="20"/>
                <w:szCs w:val="20"/>
                <w:lang w:val="nl-NL"/>
              </w:rPr>
            </w:pPr>
            <w:ins w:id="945" w:author="Arjan Kloosterboer" w:date="2017-09-22T04:10:00Z">
              <w:r w:rsidRPr="00FA2642">
                <w:rPr>
                  <w:rFonts w:ascii="Arial" w:hAnsi="Arial" w:cs="Arial"/>
                  <w:sz w:val="20"/>
                  <w:szCs w:val="20"/>
                  <w:lang w:val="nl-NL"/>
                </w:rPr>
                <w:tab/>
                <w:t>Geslachtsaanduiding</w:t>
              </w:r>
            </w:ins>
          </w:p>
          <w:p w14:paraId="6CDCE25C" w14:textId="00592A73" w:rsidR="003641CC" w:rsidRPr="00FA2642" w:rsidRDefault="003641CC" w:rsidP="00FA2642">
            <w:pPr>
              <w:tabs>
                <w:tab w:val="left" w:pos="667"/>
                <w:tab w:val="left" w:pos="5167"/>
              </w:tabs>
              <w:spacing w:after="0"/>
              <w:rPr>
                <w:ins w:id="946" w:author="Arjan Kloosterboer" w:date="2017-09-22T04:10:00Z"/>
                <w:rFonts w:ascii="Arial" w:hAnsi="Arial" w:cs="Arial"/>
                <w:sz w:val="20"/>
                <w:szCs w:val="20"/>
                <w:lang w:val="nl-NL"/>
              </w:rPr>
            </w:pPr>
            <w:ins w:id="947" w:author="Arjan Kloosterboer" w:date="2017-09-22T04:10:00Z">
              <w:r w:rsidRPr="00FA2642">
                <w:rPr>
                  <w:rFonts w:ascii="Arial" w:hAnsi="Arial" w:cs="Arial"/>
                  <w:sz w:val="20"/>
                  <w:szCs w:val="20"/>
                  <w:lang w:val="nl-NL"/>
                </w:rPr>
                <w:tab/>
              </w:r>
              <w:r w:rsidR="009E690B">
                <w:rPr>
                  <w:rFonts w:ascii="Arial" w:hAnsi="Arial" w:cs="Arial"/>
                  <w:sz w:val="20"/>
                  <w:szCs w:val="20"/>
                  <w:lang w:val="nl-NL"/>
                </w:rPr>
                <w:t>/</w:t>
              </w:r>
              <w:r w:rsidRPr="00FA2642">
                <w:rPr>
                  <w:rFonts w:ascii="Arial" w:hAnsi="Arial" w:cs="Arial"/>
                  <w:sz w:val="20"/>
                  <w:szCs w:val="20"/>
                  <w:lang w:val="nl-NL"/>
                </w:rPr>
                <w:t>Geboortedatum</w:t>
              </w:r>
            </w:ins>
          </w:p>
          <w:p w14:paraId="70E4D7DC" w14:textId="44314497" w:rsidR="003641CC" w:rsidRPr="00FA2642" w:rsidRDefault="003641CC" w:rsidP="00FA2642">
            <w:pPr>
              <w:tabs>
                <w:tab w:val="left" w:pos="667"/>
                <w:tab w:val="left" w:pos="5167"/>
              </w:tabs>
              <w:spacing w:after="0"/>
              <w:rPr>
                <w:ins w:id="948" w:author="Arjan Kloosterboer" w:date="2017-09-22T04:10:00Z"/>
                <w:rFonts w:ascii="Arial" w:hAnsi="Arial" w:cs="Arial"/>
                <w:sz w:val="20"/>
                <w:szCs w:val="20"/>
                <w:lang w:val="nl-NL"/>
              </w:rPr>
            </w:pPr>
            <w:ins w:id="949" w:author="Arjan Kloosterboer" w:date="2017-09-22T04:10:00Z">
              <w:r w:rsidRPr="00FA2642">
                <w:rPr>
                  <w:rFonts w:ascii="Arial" w:hAnsi="Arial" w:cs="Arial"/>
                  <w:sz w:val="20"/>
                  <w:szCs w:val="20"/>
                  <w:lang w:val="nl-NL"/>
                </w:rPr>
                <w:tab/>
                <w:t>Naam</w:t>
              </w:r>
              <w:r w:rsidR="009E690B">
                <w:rPr>
                  <w:rFonts w:ascii="Arial" w:hAnsi="Arial" w:cs="Arial"/>
                  <w:sz w:val="20"/>
                  <w:szCs w:val="20"/>
                  <w:lang w:val="nl-NL"/>
                </w:rPr>
                <w:t>gebruik</w:t>
              </w:r>
            </w:ins>
          </w:p>
          <w:p w14:paraId="4F63B263" w14:textId="2F2E8111" w:rsidR="009E690B" w:rsidRDefault="009E690B" w:rsidP="00FA2642">
            <w:pPr>
              <w:tabs>
                <w:tab w:val="left" w:pos="847"/>
                <w:tab w:val="left" w:pos="5167"/>
              </w:tabs>
              <w:spacing w:after="0"/>
              <w:rPr>
                <w:ins w:id="950" w:author="Arjan Kloosterboer" w:date="2017-09-22T04:10:00Z"/>
                <w:rFonts w:ascii="Arial" w:eastAsia="Batang" w:hAnsi="Arial" w:cs="Arial"/>
                <w:sz w:val="20"/>
                <w:szCs w:val="20"/>
                <w:lang w:val="nl-NL"/>
              </w:rPr>
            </w:pPr>
            <w:ins w:id="951" w:author="Arjan Kloosterboer" w:date="2017-09-22T04:10:00Z">
              <w:r>
                <w:rPr>
                  <w:rFonts w:ascii="Arial" w:eastAsia="Batang" w:hAnsi="Arial" w:cs="Arial"/>
                  <w:sz w:val="20"/>
                  <w:szCs w:val="20"/>
                  <w:lang w:val="nl-NL"/>
                </w:rPr>
                <w:tab/>
                <w:t xml:space="preserve">   Naamgebruik</w:t>
              </w:r>
            </w:ins>
          </w:p>
          <w:p w14:paraId="261A2AE4" w14:textId="2F3512A5" w:rsidR="009E690B" w:rsidRDefault="009E690B" w:rsidP="00FA2642">
            <w:pPr>
              <w:tabs>
                <w:tab w:val="left" w:pos="847"/>
                <w:tab w:val="left" w:pos="5167"/>
              </w:tabs>
              <w:spacing w:after="0"/>
              <w:rPr>
                <w:ins w:id="952" w:author="Arjan Kloosterboer" w:date="2017-09-22T04:10:00Z"/>
                <w:rFonts w:ascii="Arial" w:eastAsia="Batang" w:hAnsi="Arial" w:cs="Arial"/>
                <w:sz w:val="20"/>
                <w:szCs w:val="20"/>
                <w:lang w:val="nl-NL"/>
              </w:rPr>
            </w:pPr>
            <w:ins w:id="953" w:author="Arjan Kloosterboer" w:date="2017-09-22T04:10:00Z">
              <w:r>
                <w:rPr>
                  <w:rFonts w:ascii="Arial" w:eastAsia="Batang" w:hAnsi="Arial" w:cs="Arial"/>
                  <w:sz w:val="20"/>
                  <w:szCs w:val="20"/>
                  <w:lang w:val="nl-NL"/>
                </w:rPr>
                <w:tab/>
                <w:t xml:space="preserve">   Predicaat naamgebruik</w:t>
              </w:r>
            </w:ins>
          </w:p>
          <w:p w14:paraId="1639F741" w14:textId="5631CBC9" w:rsidR="003641CC" w:rsidRPr="00FA2642" w:rsidRDefault="003641CC" w:rsidP="00FA2642">
            <w:pPr>
              <w:tabs>
                <w:tab w:val="left" w:pos="847"/>
                <w:tab w:val="left" w:pos="5167"/>
              </w:tabs>
              <w:spacing w:after="0"/>
              <w:rPr>
                <w:ins w:id="954" w:author="Arjan Kloosterboer" w:date="2017-09-22T04:10:00Z"/>
                <w:rFonts w:ascii="Arial" w:eastAsia="Batang" w:hAnsi="Arial" w:cs="Arial"/>
                <w:sz w:val="20"/>
                <w:szCs w:val="20"/>
                <w:lang w:val="nl-NL"/>
              </w:rPr>
            </w:pPr>
            <w:ins w:id="955" w:author="Arjan Kloosterboer" w:date="2017-09-22T04:10:00Z">
              <w:r w:rsidRPr="00FA2642">
                <w:rPr>
                  <w:rFonts w:ascii="Arial" w:eastAsia="Batang" w:hAnsi="Arial" w:cs="Arial"/>
                  <w:sz w:val="20"/>
                  <w:szCs w:val="20"/>
                  <w:lang w:val="nl-NL"/>
                </w:rPr>
                <w:tab/>
                <w:t xml:space="preserve">   Aanhef aanschrijving</w:t>
              </w:r>
            </w:ins>
          </w:p>
          <w:p w14:paraId="48CF347B" w14:textId="31213032" w:rsidR="003641CC" w:rsidRPr="00FA2642" w:rsidRDefault="003641CC" w:rsidP="00FA2642">
            <w:pPr>
              <w:tabs>
                <w:tab w:val="left" w:pos="847"/>
                <w:tab w:val="left" w:pos="5167"/>
              </w:tabs>
              <w:spacing w:after="0"/>
              <w:rPr>
                <w:ins w:id="956" w:author="Arjan Kloosterboer" w:date="2017-09-22T04:10:00Z"/>
                <w:rFonts w:ascii="Arial" w:eastAsia="Batang" w:hAnsi="Arial" w:cs="Arial"/>
                <w:sz w:val="20"/>
                <w:szCs w:val="20"/>
                <w:lang w:val="nl-NL"/>
              </w:rPr>
            </w:pPr>
            <w:ins w:id="957" w:author="Arjan Kloosterboer" w:date="2017-09-22T04:10:00Z">
              <w:r w:rsidRPr="00FA2642">
                <w:rPr>
                  <w:rFonts w:ascii="Arial" w:eastAsia="Batang" w:hAnsi="Arial" w:cs="Arial"/>
                  <w:sz w:val="20"/>
                  <w:szCs w:val="20"/>
                  <w:lang w:val="nl-NL"/>
                </w:rPr>
                <w:tab/>
                <w:t xml:space="preserve">   Voorletters </w:t>
              </w:r>
              <w:r w:rsidR="009E690B">
                <w:rPr>
                  <w:rFonts w:ascii="Arial" w:eastAsia="Batang" w:hAnsi="Arial" w:cs="Arial"/>
                  <w:sz w:val="20"/>
                  <w:szCs w:val="20"/>
                  <w:lang w:val="nl-NL"/>
                </w:rPr>
                <w:t>naamgebruik</w:t>
              </w:r>
            </w:ins>
          </w:p>
          <w:p w14:paraId="501D318B" w14:textId="6142B1BF" w:rsidR="003641CC" w:rsidRPr="00FA2642" w:rsidRDefault="003641CC" w:rsidP="00FA2642">
            <w:pPr>
              <w:tabs>
                <w:tab w:val="left" w:pos="847"/>
                <w:tab w:val="left" w:pos="5167"/>
              </w:tabs>
              <w:spacing w:after="0"/>
              <w:rPr>
                <w:ins w:id="958" w:author="Arjan Kloosterboer" w:date="2017-09-22T04:10:00Z"/>
                <w:rFonts w:ascii="Arial" w:eastAsia="Batang" w:hAnsi="Arial" w:cs="Arial"/>
                <w:sz w:val="20"/>
                <w:szCs w:val="20"/>
                <w:lang w:val="nl-NL"/>
              </w:rPr>
            </w:pPr>
            <w:ins w:id="959" w:author="Arjan Kloosterboer" w:date="2017-09-22T04:10:00Z">
              <w:r w:rsidRPr="00FA2642">
                <w:rPr>
                  <w:rFonts w:ascii="Arial" w:eastAsia="Batang" w:hAnsi="Arial" w:cs="Arial"/>
                  <w:sz w:val="20"/>
                  <w:szCs w:val="20"/>
                  <w:lang w:val="nl-NL"/>
                </w:rPr>
                <w:tab/>
                <w:t xml:space="preserve">   Voornamen </w:t>
              </w:r>
              <w:r w:rsidR="009E690B">
                <w:rPr>
                  <w:rFonts w:ascii="Arial" w:eastAsia="Batang" w:hAnsi="Arial" w:cs="Arial"/>
                  <w:sz w:val="20"/>
                  <w:szCs w:val="20"/>
                  <w:lang w:val="nl-NL"/>
                </w:rPr>
                <w:t>naamgebruik</w:t>
              </w:r>
            </w:ins>
          </w:p>
          <w:p w14:paraId="0B0279B1" w14:textId="56A9E672" w:rsidR="003641CC" w:rsidRDefault="003641CC" w:rsidP="00FA2642">
            <w:pPr>
              <w:tabs>
                <w:tab w:val="left" w:pos="847"/>
                <w:tab w:val="left" w:pos="5167"/>
              </w:tabs>
              <w:spacing w:after="0"/>
              <w:rPr>
                <w:ins w:id="960" w:author="Arjan Kloosterboer" w:date="2017-09-22T04:10:00Z"/>
                <w:rFonts w:ascii="Arial" w:eastAsia="Batang" w:hAnsi="Arial" w:cs="Arial"/>
                <w:sz w:val="20"/>
                <w:szCs w:val="20"/>
                <w:lang w:val="nl-NL"/>
              </w:rPr>
            </w:pPr>
            <w:ins w:id="961" w:author="Arjan Kloosterboer" w:date="2017-09-22T04:10:00Z">
              <w:r w:rsidRPr="00FA2642">
                <w:rPr>
                  <w:rFonts w:ascii="Arial" w:eastAsia="Batang" w:hAnsi="Arial" w:cs="Arial"/>
                  <w:sz w:val="20"/>
                  <w:szCs w:val="20"/>
                  <w:lang w:val="nl-NL"/>
                </w:rPr>
                <w:tab/>
                <w:t xml:space="preserve">   Geslachtsnaam </w:t>
              </w:r>
              <w:r w:rsidR="009E690B">
                <w:rPr>
                  <w:rFonts w:ascii="Arial" w:eastAsia="Batang" w:hAnsi="Arial" w:cs="Arial"/>
                  <w:sz w:val="20"/>
                  <w:szCs w:val="20"/>
                  <w:lang w:val="nl-NL"/>
                </w:rPr>
                <w:t>naamgebruik</w:t>
              </w:r>
            </w:ins>
          </w:p>
          <w:p w14:paraId="1CE281FE" w14:textId="65467228" w:rsidR="009E690B" w:rsidRDefault="009E690B" w:rsidP="00FA2642">
            <w:pPr>
              <w:tabs>
                <w:tab w:val="left" w:pos="847"/>
                <w:tab w:val="left" w:pos="5167"/>
              </w:tabs>
              <w:spacing w:after="0"/>
              <w:rPr>
                <w:ins w:id="962" w:author="Arjan Kloosterboer" w:date="2017-09-22T04:10:00Z"/>
                <w:rFonts w:ascii="Arial" w:eastAsia="Batang" w:hAnsi="Arial" w:cs="Arial"/>
                <w:sz w:val="20"/>
                <w:szCs w:val="20"/>
                <w:lang w:val="nl-NL"/>
              </w:rPr>
            </w:pPr>
            <w:ins w:id="963" w:author="Arjan Kloosterboer" w:date="2017-09-22T04:10:00Z">
              <w:r>
                <w:rPr>
                  <w:rFonts w:ascii="Arial" w:eastAsia="Batang" w:hAnsi="Arial" w:cs="Arial"/>
                  <w:sz w:val="20"/>
                  <w:szCs w:val="20"/>
                  <w:lang w:val="nl-NL"/>
                </w:rPr>
                <w:tab/>
                <w:t xml:space="preserve">   Adellijke titel naamgebruik</w:t>
              </w:r>
            </w:ins>
          </w:p>
          <w:p w14:paraId="5A9665F6" w14:textId="7BDF6961" w:rsidR="009E690B" w:rsidRDefault="009E690B" w:rsidP="00FA2642">
            <w:pPr>
              <w:tabs>
                <w:tab w:val="left" w:pos="847"/>
                <w:tab w:val="left" w:pos="5167"/>
              </w:tabs>
              <w:spacing w:after="0"/>
              <w:rPr>
                <w:ins w:id="964" w:author="Arjan Kloosterboer" w:date="2017-09-22T04:10:00Z"/>
                <w:rFonts w:ascii="Arial" w:eastAsia="Batang" w:hAnsi="Arial" w:cs="Arial"/>
                <w:sz w:val="20"/>
                <w:szCs w:val="20"/>
                <w:lang w:val="nl-NL"/>
              </w:rPr>
            </w:pPr>
            <w:ins w:id="965" w:author="Arjan Kloosterboer" w:date="2017-09-22T04:10:00Z">
              <w:r>
                <w:rPr>
                  <w:rFonts w:ascii="Arial" w:eastAsia="Batang" w:hAnsi="Arial" w:cs="Arial"/>
                  <w:sz w:val="20"/>
                  <w:szCs w:val="20"/>
                  <w:lang w:val="nl-NL"/>
                </w:rPr>
                <w:tab/>
                <w:t xml:space="preserve">   Voorvoegsel naamgebruik</w:t>
              </w:r>
            </w:ins>
          </w:p>
          <w:p w14:paraId="44DAA9A5" w14:textId="5DE94D50" w:rsidR="009E690B" w:rsidRDefault="009E690B" w:rsidP="00FA2642">
            <w:pPr>
              <w:tabs>
                <w:tab w:val="left" w:pos="847"/>
                <w:tab w:val="left" w:pos="5167"/>
              </w:tabs>
              <w:spacing w:after="0"/>
              <w:rPr>
                <w:ins w:id="966" w:author="Arjan Kloosterboer" w:date="2017-09-22T04:10:00Z"/>
                <w:rFonts w:ascii="Arial" w:eastAsia="Batang" w:hAnsi="Arial" w:cs="Arial"/>
                <w:sz w:val="20"/>
                <w:szCs w:val="20"/>
                <w:lang w:val="nl-NL"/>
              </w:rPr>
            </w:pPr>
            <w:ins w:id="967" w:author="Arjan Kloosterboer" w:date="2017-09-22T04:10:00Z">
              <w:r>
                <w:rPr>
                  <w:rFonts w:ascii="Arial" w:eastAsia="Batang" w:hAnsi="Arial" w:cs="Arial"/>
                  <w:sz w:val="20"/>
                  <w:szCs w:val="20"/>
                  <w:lang w:val="nl-NL"/>
                </w:rPr>
                <w:tab/>
                <w:t xml:space="preserve">   Scheidingsteken naamgebruik</w:t>
              </w:r>
            </w:ins>
          </w:p>
          <w:p w14:paraId="5A47E22F" w14:textId="1B010409" w:rsidR="009E690B" w:rsidRPr="00FA2642" w:rsidRDefault="009E690B" w:rsidP="00FA2642">
            <w:pPr>
              <w:tabs>
                <w:tab w:val="left" w:pos="847"/>
                <w:tab w:val="left" w:pos="5167"/>
              </w:tabs>
              <w:spacing w:after="0"/>
              <w:rPr>
                <w:ins w:id="968" w:author="Arjan Kloosterboer" w:date="2017-09-22T04:10:00Z"/>
                <w:rFonts w:ascii="Arial" w:eastAsia="Batang" w:hAnsi="Arial" w:cs="Arial"/>
                <w:sz w:val="20"/>
                <w:szCs w:val="20"/>
                <w:lang w:val="nl-NL"/>
              </w:rPr>
            </w:pPr>
            <w:ins w:id="969" w:author="Arjan Kloosterboer" w:date="2017-09-22T04:10:00Z">
              <w:r>
                <w:rPr>
                  <w:rFonts w:ascii="Arial" w:eastAsia="Batang" w:hAnsi="Arial" w:cs="Arial"/>
                  <w:sz w:val="20"/>
                  <w:szCs w:val="20"/>
                  <w:lang w:val="nl-NL"/>
                </w:rPr>
                <w:tab/>
                <w:t xml:space="preserve">   Aanhef naamgebruik</w:t>
              </w:r>
            </w:ins>
          </w:p>
          <w:p w14:paraId="790326C2" w14:textId="721C709B" w:rsidR="003641CC" w:rsidRPr="00FA2642" w:rsidRDefault="003641CC" w:rsidP="00FA2642">
            <w:pPr>
              <w:tabs>
                <w:tab w:val="left" w:pos="667"/>
                <w:tab w:val="left" w:pos="5167"/>
              </w:tabs>
              <w:spacing w:after="0"/>
              <w:rPr>
                <w:ins w:id="970" w:author="Arjan Kloosterboer" w:date="2017-09-22T04:10:00Z"/>
                <w:rFonts w:ascii="Arial" w:hAnsi="Arial" w:cs="Arial"/>
                <w:sz w:val="20"/>
                <w:szCs w:val="20"/>
                <w:lang w:val="nl-NL"/>
              </w:rPr>
            </w:pPr>
            <w:ins w:id="971" w:author="Arjan Kloosterboer" w:date="2017-09-22T04:10:00Z">
              <w:r w:rsidRPr="00FA2642">
                <w:rPr>
                  <w:rFonts w:ascii="Arial" w:hAnsi="Arial" w:cs="Arial"/>
                  <w:sz w:val="20"/>
                  <w:szCs w:val="20"/>
                  <w:lang w:val="nl-NL"/>
                </w:rPr>
                <w:tab/>
              </w:r>
              <w:r w:rsidR="009E690B">
                <w:rPr>
                  <w:rFonts w:ascii="Arial" w:hAnsi="Arial" w:cs="Arial"/>
                  <w:sz w:val="20"/>
                  <w:szCs w:val="20"/>
                  <w:lang w:val="nl-NL"/>
                </w:rPr>
                <w:t>/</w:t>
              </w:r>
              <w:r w:rsidRPr="00FA2642">
                <w:rPr>
                  <w:rFonts w:ascii="Arial" w:hAnsi="Arial" w:cs="Arial"/>
                  <w:sz w:val="20"/>
                  <w:szCs w:val="20"/>
                  <w:lang w:val="nl-NL"/>
                </w:rPr>
                <w:t>Overlijdensdatum</w:t>
              </w:r>
            </w:ins>
          </w:p>
          <w:p w14:paraId="08F2C7CE" w14:textId="2BEAD82E" w:rsidR="00FA2642" w:rsidRPr="00FA2642" w:rsidRDefault="003641CC" w:rsidP="00FA2642">
            <w:pPr>
              <w:tabs>
                <w:tab w:val="left" w:pos="667"/>
                <w:tab w:val="left" w:pos="5167"/>
              </w:tabs>
              <w:spacing w:after="0"/>
              <w:rPr>
                <w:ins w:id="972" w:author="Arjan Kloosterboer" w:date="2017-09-22T04:10:00Z"/>
                <w:rFonts w:ascii="Arial" w:eastAsia="Batang" w:hAnsi="Arial" w:cs="Arial"/>
                <w:sz w:val="20"/>
                <w:szCs w:val="20"/>
                <w:lang w:val="nl-NL"/>
              </w:rPr>
            </w:pPr>
            <w:ins w:id="973" w:author="Arjan Kloosterboer" w:date="2017-09-22T04:10:00Z">
              <w:r w:rsidRPr="00FA2642">
                <w:rPr>
                  <w:rFonts w:ascii="Arial" w:eastAsia="Batang" w:hAnsi="Arial" w:cs="Arial"/>
                  <w:sz w:val="20"/>
                  <w:szCs w:val="20"/>
                  <w:lang w:val="nl-NL"/>
                </w:rPr>
                <w:lastRenderedPageBreak/>
                <w:tab/>
              </w:r>
              <w:r w:rsidR="009E690B">
                <w:rPr>
                  <w:rFonts w:ascii="Arial" w:eastAsia="Batang" w:hAnsi="Arial" w:cs="Arial"/>
                  <w:sz w:val="20"/>
                  <w:szCs w:val="20"/>
                  <w:lang w:val="nl-NL"/>
                </w:rPr>
                <w:t>/</w:t>
              </w:r>
              <w:r w:rsidR="00FA2642">
                <w:rPr>
                  <w:rFonts w:ascii="Arial" w:eastAsia="Batang" w:hAnsi="Arial" w:cs="Arial"/>
                  <w:sz w:val="20"/>
                  <w:szCs w:val="20"/>
                  <w:lang w:val="nl-NL"/>
                </w:rPr>
                <w:t>C</w:t>
              </w:r>
              <w:r w:rsidRPr="00FA2642">
                <w:rPr>
                  <w:rFonts w:ascii="Arial" w:eastAsia="Batang" w:hAnsi="Arial" w:cs="Arial"/>
                  <w:sz w:val="20"/>
                  <w:szCs w:val="20"/>
                  <w:lang w:val="nl-NL"/>
                </w:rPr>
                <w:t>orrespondentieadres</w:t>
              </w:r>
            </w:ins>
          </w:p>
          <w:p w14:paraId="30EAF7AA" w14:textId="6B7A80C4" w:rsidR="003641CC" w:rsidRPr="00FA2642" w:rsidRDefault="003641CC" w:rsidP="00FA2642">
            <w:pPr>
              <w:tabs>
                <w:tab w:val="left" w:pos="667"/>
                <w:tab w:val="left" w:pos="5167"/>
              </w:tabs>
              <w:spacing w:after="0"/>
              <w:rPr>
                <w:ins w:id="974" w:author="Arjan Kloosterboer" w:date="2017-09-22T04:10:00Z"/>
                <w:rFonts w:ascii="Arial" w:eastAsia="Batang" w:hAnsi="Arial" w:cs="Arial"/>
                <w:sz w:val="20"/>
                <w:szCs w:val="20"/>
                <w:lang w:val="nl-NL"/>
              </w:rPr>
            </w:pPr>
            <w:ins w:id="975" w:author="Arjan Kloosterboer" w:date="2017-09-22T04:10:00Z">
              <w:r w:rsidRPr="00FA2642">
                <w:rPr>
                  <w:rFonts w:ascii="Arial" w:eastAsia="Batang" w:hAnsi="Arial" w:cs="Arial"/>
                  <w:sz w:val="20"/>
                  <w:szCs w:val="20"/>
                  <w:lang w:val="nl-NL"/>
                </w:rPr>
                <w:tab/>
                <w:t xml:space="preserve">   Huisnummer</w:t>
              </w:r>
            </w:ins>
          </w:p>
          <w:p w14:paraId="412BF592" w14:textId="318D3032" w:rsidR="003641CC" w:rsidRPr="00FA2642" w:rsidRDefault="003641CC" w:rsidP="00FA2642">
            <w:pPr>
              <w:tabs>
                <w:tab w:val="left" w:pos="667"/>
                <w:tab w:val="left" w:pos="5167"/>
              </w:tabs>
              <w:spacing w:after="0"/>
              <w:rPr>
                <w:ins w:id="976" w:author="Arjan Kloosterboer" w:date="2017-09-22T04:10:00Z"/>
                <w:rFonts w:ascii="Arial" w:eastAsia="Batang" w:hAnsi="Arial" w:cs="Arial"/>
                <w:sz w:val="20"/>
                <w:szCs w:val="20"/>
                <w:lang w:val="nl-NL"/>
              </w:rPr>
            </w:pPr>
            <w:ins w:id="977" w:author="Arjan Kloosterboer" w:date="2017-09-22T04:10:00Z">
              <w:r w:rsidRPr="00FA2642">
                <w:rPr>
                  <w:rFonts w:ascii="Arial" w:eastAsia="Batang" w:hAnsi="Arial" w:cs="Arial"/>
                  <w:sz w:val="20"/>
                  <w:szCs w:val="20"/>
                  <w:lang w:val="nl-NL"/>
                </w:rPr>
                <w:tab/>
                <w:t xml:space="preserve">   Huisletter </w:t>
              </w:r>
            </w:ins>
          </w:p>
          <w:p w14:paraId="4E78C073" w14:textId="3B1FD4CA" w:rsidR="003641CC" w:rsidRPr="00FA2642" w:rsidRDefault="003641CC" w:rsidP="00FA2642">
            <w:pPr>
              <w:tabs>
                <w:tab w:val="left" w:pos="667"/>
                <w:tab w:val="left" w:pos="5167"/>
              </w:tabs>
              <w:spacing w:after="0"/>
              <w:rPr>
                <w:ins w:id="978" w:author="Arjan Kloosterboer" w:date="2017-09-22T04:10:00Z"/>
                <w:rFonts w:ascii="Arial" w:eastAsia="Batang" w:hAnsi="Arial" w:cs="Arial"/>
                <w:sz w:val="20"/>
                <w:szCs w:val="20"/>
                <w:lang w:val="nl-NL"/>
              </w:rPr>
            </w:pPr>
            <w:ins w:id="979" w:author="Arjan Kloosterboer" w:date="2017-09-22T04:10:00Z">
              <w:r w:rsidRPr="00FA2642">
                <w:rPr>
                  <w:rFonts w:ascii="Arial" w:eastAsia="Batang" w:hAnsi="Arial" w:cs="Arial"/>
                  <w:sz w:val="20"/>
                  <w:szCs w:val="20"/>
                  <w:lang w:val="nl-NL"/>
                </w:rPr>
                <w:tab/>
                <w:t xml:space="preserve">   Huisnummertoevoeging</w:t>
              </w:r>
            </w:ins>
          </w:p>
          <w:p w14:paraId="097BD086" w14:textId="4350039C" w:rsidR="003641CC" w:rsidRPr="00FA2642" w:rsidRDefault="003641CC" w:rsidP="00FA2642">
            <w:pPr>
              <w:tabs>
                <w:tab w:val="left" w:pos="667"/>
                <w:tab w:val="left" w:pos="5167"/>
              </w:tabs>
              <w:spacing w:after="0"/>
              <w:rPr>
                <w:ins w:id="980" w:author="Arjan Kloosterboer" w:date="2017-09-22T04:10:00Z"/>
                <w:rFonts w:ascii="Arial" w:eastAsia="Batang" w:hAnsi="Arial" w:cs="Arial"/>
                <w:sz w:val="20"/>
                <w:szCs w:val="20"/>
                <w:lang w:val="nl-NL"/>
              </w:rPr>
            </w:pPr>
            <w:ins w:id="981" w:author="Arjan Kloosterboer" w:date="2017-09-22T04:10:00Z">
              <w:r w:rsidRPr="00FA2642">
                <w:rPr>
                  <w:rFonts w:ascii="Arial" w:eastAsia="Batang" w:hAnsi="Arial" w:cs="Arial"/>
                  <w:sz w:val="20"/>
                  <w:szCs w:val="20"/>
                  <w:lang w:val="nl-NL"/>
                </w:rPr>
                <w:tab/>
                <w:t xml:space="preserve">   Naam openbare ruimte</w:t>
              </w:r>
            </w:ins>
          </w:p>
          <w:p w14:paraId="6DFB68DD" w14:textId="4C3E88AD" w:rsidR="003641CC" w:rsidRPr="00FA2642" w:rsidRDefault="003641CC" w:rsidP="00FA2642">
            <w:pPr>
              <w:tabs>
                <w:tab w:val="left" w:pos="667"/>
                <w:tab w:val="left" w:pos="5167"/>
              </w:tabs>
              <w:spacing w:after="0"/>
              <w:rPr>
                <w:ins w:id="982" w:author="Arjan Kloosterboer" w:date="2017-09-22T04:10:00Z"/>
                <w:rFonts w:ascii="Arial" w:eastAsia="Batang" w:hAnsi="Arial" w:cs="Arial"/>
                <w:sz w:val="20"/>
                <w:szCs w:val="20"/>
                <w:lang w:val="nl-NL"/>
              </w:rPr>
            </w:pPr>
            <w:ins w:id="983" w:author="Arjan Kloosterboer" w:date="2017-09-22T04:10:00Z">
              <w:r w:rsidRPr="00FA2642">
                <w:rPr>
                  <w:rFonts w:ascii="Arial" w:eastAsia="Batang" w:hAnsi="Arial" w:cs="Arial"/>
                  <w:sz w:val="20"/>
                  <w:szCs w:val="20"/>
                  <w:lang w:val="nl-NL"/>
                </w:rPr>
                <w:tab/>
                <w:t xml:space="preserve">   Straatnaam</w:t>
              </w:r>
            </w:ins>
          </w:p>
          <w:p w14:paraId="60F2CB5D" w14:textId="1B02DF97" w:rsidR="003641CC" w:rsidRPr="00FA2642" w:rsidRDefault="003641CC" w:rsidP="00FA2642">
            <w:pPr>
              <w:tabs>
                <w:tab w:val="left" w:pos="667"/>
                <w:tab w:val="left" w:pos="5167"/>
              </w:tabs>
              <w:spacing w:after="0"/>
              <w:rPr>
                <w:ins w:id="984" w:author="Arjan Kloosterboer" w:date="2017-09-22T04:10:00Z"/>
                <w:rFonts w:ascii="Arial" w:eastAsia="Batang" w:hAnsi="Arial" w:cs="Arial"/>
                <w:sz w:val="20"/>
                <w:szCs w:val="20"/>
                <w:lang w:val="nl-NL"/>
              </w:rPr>
            </w:pPr>
            <w:ins w:id="985" w:author="Arjan Kloosterboer" w:date="2017-09-22T04:10:00Z">
              <w:r w:rsidRPr="00FA2642">
                <w:rPr>
                  <w:rFonts w:ascii="Arial" w:eastAsia="Batang" w:hAnsi="Arial" w:cs="Arial"/>
                  <w:sz w:val="20"/>
                  <w:szCs w:val="20"/>
                  <w:lang w:val="nl-NL"/>
                </w:rPr>
                <w:tab/>
                <w:t xml:space="preserve">   Postcode</w:t>
              </w:r>
            </w:ins>
          </w:p>
          <w:p w14:paraId="5D7089F9" w14:textId="72DA6B6C" w:rsidR="003641CC" w:rsidRPr="00FA2642" w:rsidRDefault="003641CC" w:rsidP="00FA2642">
            <w:pPr>
              <w:tabs>
                <w:tab w:val="left" w:pos="667"/>
                <w:tab w:val="left" w:pos="5167"/>
              </w:tabs>
              <w:spacing w:after="0"/>
              <w:rPr>
                <w:ins w:id="986" w:author="Arjan Kloosterboer" w:date="2017-09-22T04:10:00Z"/>
                <w:rFonts w:ascii="Arial" w:eastAsia="Batang" w:hAnsi="Arial" w:cs="Arial"/>
                <w:sz w:val="20"/>
                <w:szCs w:val="20"/>
                <w:lang w:val="nl-NL"/>
              </w:rPr>
            </w:pPr>
            <w:ins w:id="987" w:author="Arjan Kloosterboer" w:date="2017-09-22T04:10:00Z">
              <w:r w:rsidRPr="00FA2642">
                <w:rPr>
                  <w:rFonts w:ascii="Arial" w:eastAsia="Batang" w:hAnsi="Arial" w:cs="Arial"/>
                  <w:sz w:val="20"/>
                  <w:szCs w:val="20"/>
                  <w:lang w:val="nl-NL"/>
                </w:rPr>
                <w:tab/>
                <w:t xml:space="preserve">   Woonplaatsnaam</w:t>
              </w:r>
            </w:ins>
          </w:p>
          <w:p w14:paraId="4169F178" w14:textId="4650ED52" w:rsidR="003641CC" w:rsidRPr="00FA2642" w:rsidRDefault="003641CC" w:rsidP="00FA2642">
            <w:pPr>
              <w:tabs>
                <w:tab w:val="left" w:pos="667"/>
                <w:tab w:val="left" w:pos="5167"/>
              </w:tabs>
              <w:spacing w:after="0"/>
              <w:rPr>
                <w:ins w:id="988" w:author="Arjan Kloosterboer" w:date="2017-09-22T04:10:00Z"/>
                <w:rFonts w:ascii="Arial" w:eastAsia="Batang" w:hAnsi="Arial" w:cs="Arial"/>
                <w:sz w:val="20"/>
                <w:szCs w:val="20"/>
                <w:lang w:val="nl-NL"/>
              </w:rPr>
            </w:pPr>
            <w:ins w:id="989" w:author="Arjan Kloosterboer" w:date="2017-09-22T04:10:00Z">
              <w:r w:rsidRPr="00FA2642">
                <w:rPr>
                  <w:rFonts w:ascii="Arial" w:eastAsia="Batang" w:hAnsi="Arial" w:cs="Arial"/>
                  <w:sz w:val="20"/>
                  <w:szCs w:val="20"/>
                  <w:lang w:val="nl-NL"/>
                </w:rPr>
                <w:tab/>
                <w:t>Postadres</w:t>
              </w:r>
            </w:ins>
          </w:p>
          <w:p w14:paraId="18616489" w14:textId="77777777" w:rsidR="003641CC" w:rsidRPr="00FA2642" w:rsidRDefault="003641CC" w:rsidP="00FA2642">
            <w:pPr>
              <w:tabs>
                <w:tab w:val="left" w:pos="847"/>
                <w:tab w:val="left" w:pos="5167"/>
              </w:tabs>
              <w:spacing w:after="0"/>
              <w:rPr>
                <w:ins w:id="990" w:author="Arjan Kloosterboer" w:date="2017-09-22T04:10:00Z"/>
                <w:rFonts w:ascii="Arial" w:eastAsia="Batang" w:hAnsi="Arial" w:cs="Arial"/>
                <w:sz w:val="20"/>
                <w:szCs w:val="20"/>
                <w:lang w:val="nl-NL"/>
              </w:rPr>
            </w:pPr>
            <w:ins w:id="991" w:author="Arjan Kloosterboer" w:date="2017-09-22T04:10:00Z">
              <w:r w:rsidRPr="00FA2642">
                <w:rPr>
                  <w:rFonts w:ascii="Arial" w:eastAsia="Batang" w:hAnsi="Arial" w:cs="Arial"/>
                  <w:sz w:val="20"/>
                  <w:szCs w:val="20"/>
                  <w:lang w:val="nl-NL"/>
                </w:rPr>
                <w:tab/>
                <w:t xml:space="preserve">   Postadrestype</w:t>
              </w:r>
            </w:ins>
          </w:p>
          <w:p w14:paraId="6B5A8A5F" w14:textId="77777777" w:rsidR="003641CC" w:rsidRPr="00FA2642" w:rsidRDefault="003641CC" w:rsidP="00FA2642">
            <w:pPr>
              <w:tabs>
                <w:tab w:val="left" w:pos="847"/>
                <w:tab w:val="left" w:pos="5167"/>
              </w:tabs>
              <w:spacing w:after="0"/>
              <w:rPr>
                <w:ins w:id="992" w:author="Arjan Kloosterboer" w:date="2017-09-22T04:10:00Z"/>
                <w:rFonts w:ascii="Arial" w:eastAsia="Batang" w:hAnsi="Arial" w:cs="Arial"/>
                <w:sz w:val="20"/>
                <w:szCs w:val="20"/>
                <w:lang w:val="nl-NL"/>
              </w:rPr>
            </w:pPr>
            <w:ins w:id="993" w:author="Arjan Kloosterboer" w:date="2017-09-22T04:10:00Z">
              <w:r w:rsidRPr="00FA2642">
                <w:rPr>
                  <w:rFonts w:ascii="Arial" w:eastAsia="Batang" w:hAnsi="Arial" w:cs="Arial"/>
                  <w:sz w:val="20"/>
                  <w:szCs w:val="20"/>
                  <w:lang w:val="nl-NL"/>
                </w:rPr>
                <w:tab/>
                <w:t xml:space="preserve">   Postbus- of antwoordnummer</w:t>
              </w:r>
            </w:ins>
          </w:p>
          <w:p w14:paraId="0B7B5DF8" w14:textId="77777777" w:rsidR="003641CC" w:rsidRPr="00FA2642" w:rsidRDefault="003641CC" w:rsidP="00FA2642">
            <w:pPr>
              <w:tabs>
                <w:tab w:val="left" w:pos="847"/>
                <w:tab w:val="left" w:pos="5167"/>
              </w:tabs>
              <w:spacing w:after="0"/>
              <w:rPr>
                <w:ins w:id="994" w:author="Arjan Kloosterboer" w:date="2017-09-22T04:10:00Z"/>
                <w:rFonts w:ascii="Arial" w:eastAsia="Batang" w:hAnsi="Arial" w:cs="Arial"/>
                <w:sz w:val="20"/>
                <w:szCs w:val="20"/>
                <w:lang w:val="nl-NL"/>
              </w:rPr>
            </w:pPr>
            <w:ins w:id="995" w:author="Arjan Kloosterboer" w:date="2017-09-22T04:10:00Z">
              <w:r w:rsidRPr="00FA2642">
                <w:rPr>
                  <w:rFonts w:ascii="Arial" w:eastAsia="Batang" w:hAnsi="Arial" w:cs="Arial"/>
                  <w:sz w:val="20"/>
                  <w:szCs w:val="20"/>
                  <w:lang w:val="nl-NL"/>
                </w:rPr>
                <w:tab/>
                <w:t xml:space="preserve">   Postadres postcode</w:t>
              </w:r>
            </w:ins>
          </w:p>
          <w:p w14:paraId="16D0A586" w14:textId="3EA77151" w:rsidR="003641CC" w:rsidRPr="00FA2642" w:rsidRDefault="003641CC" w:rsidP="00FA2642">
            <w:pPr>
              <w:tabs>
                <w:tab w:val="left" w:pos="667"/>
                <w:tab w:val="left" w:pos="5167"/>
              </w:tabs>
              <w:spacing w:after="0"/>
              <w:rPr>
                <w:ins w:id="996" w:author="Arjan Kloosterboer" w:date="2017-09-22T04:10:00Z"/>
                <w:rFonts w:ascii="Arial" w:eastAsia="Batang" w:hAnsi="Arial" w:cs="Arial"/>
                <w:sz w:val="20"/>
                <w:szCs w:val="20"/>
                <w:lang w:val="nl-NL"/>
              </w:rPr>
            </w:pPr>
            <w:ins w:id="997" w:author="Arjan Kloosterboer" w:date="2017-09-22T04:10:00Z">
              <w:r w:rsidRPr="00FA2642">
                <w:rPr>
                  <w:rFonts w:ascii="Arial" w:eastAsia="Batang" w:hAnsi="Arial" w:cs="Arial"/>
                  <w:sz w:val="20"/>
                  <w:szCs w:val="20"/>
                  <w:lang w:val="nl-NL"/>
                </w:rPr>
                <w:tab/>
                <w:t xml:space="preserve">      Woonplaatsnaam</w:t>
              </w:r>
            </w:ins>
          </w:p>
          <w:p w14:paraId="5D6AC285" w14:textId="4ADC2A0F" w:rsidR="003641CC" w:rsidRPr="00FA2642" w:rsidRDefault="003641CC" w:rsidP="00FA2642">
            <w:pPr>
              <w:tabs>
                <w:tab w:val="left" w:pos="667"/>
                <w:tab w:val="left" w:pos="5167"/>
              </w:tabs>
              <w:spacing w:after="0"/>
              <w:rPr>
                <w:ins w:id="998" w:author="Arjan Kloosterboer" w:date="2017-09-22T04:10:00Z"/>
                <w:rFonts w:ascii="Arial" w:eastAsia="Batang" w:hAnsi="Arial" w:cs="Arial"/>
                <w:sz w:val="20"/>
                <w:szCs w:val="20"/>
                <w:lang w:val="nl-NL"/>
              </w:rPr>
            </w:pPr>
            <w:ins w:id="999" w:author="Arjan Kloosterboer" w:date="2017-09-22T04:10:00Z">
              <w:r w:rsidRPr="00FA2642">
                <w:rPr>
                  <w:rFonts w:ascii="Arial" w:eastAsia="Batang" w:hAnsi="Arial" w:cs="Arial"/>
                  <w:sz w:val="20"/>
                  <w:szCs w:val="20"/>
                  <w:lang w:val="nl-NL"/>
                </w:rPr>
                <w:tab/>
                <w:t>Verblijf buitenland</w:t>
              </w:r>
            </w:ins>
          </w:p>
          <w:p w14:paraId="63B55509" w14:textId="77777777" w:rsidR="003641CC" w:rsidRPr="00FA2642" w:rsidRDefault="003641CC" w:rsidP="00FA2642">
            <w:pPr>
              <w:tabs>
                <w:tab w:val="left" w:pos="847"/>
                <w:tab w:val="left" w:pos="5167"/>
              </w:tabs>
              <w:spacing w:after="0"/>
              <w:rPr>
                <w:ins w:id="1000" w:author="Arjan Kloosterboer" w:date="2017-09-22T04:10:00Z"/>
                <w:rFonts w:ascii="Arial" w:eastAsia="Batang" w:hAnsi="Arial" w:cs="Arial"/>
                <w:sz w:val="20"/>
                <w:szCs w:val="20"/>
                <w:lang w:val="nl-NL"/>
              </w:rPr>
            </w:pPr>
            <w:ins w:id="1001" w:author="Arjan Kloosterboer" w:date="2017-09-22T04:10:00Z">
              <w:r w:rsidRPr="00FA2642">
                <w:rPr>
                  <w:rFonts w:ascii="Arial" w:eastAsia="Batang" w:hAnsi="Arial" w:cs="Arial"/>
                  <w:sz w:val="20"/>
                  <w:szCs w:val="20"/>
                  <w:lang w:val="nl-NL"/>
                </w:rPr>
                <w:tab/>
                <w:t xml:space="preserve">    Adres buitenland 1</w:t>
              </w:r>
            </w:ins>
          </w:p>
          <w:p w14:paraId="3E8C299D" w14:textId="77777777" w:rsidR="003641CC" w:rsidRPr="00FA2642" w:rsidRDefault="003641CC" w:rsidP="00FA2642">
            <w:pPr>
              <w:tabs>
                <w:tab w:val="left" w:pos="847"/>
                <w:tab w:val="left" w:pos="5167"/>
              </w:tabs>
              <w:spacing w:after="0"/>
              <w:rPr>
                <w:ins w:id="1002" w:author="Arjan Kloosterboer" w:date="2017-09-22T04:10:00Z"/>
                <w:rFonts w:ascii="Arial" w:eastAsia="Batang" w:hAnsi="Arial" w:cs="Arial"/>
                <w:sz w:val="20"/>
                <w:szCs w:val="20"/>
                <w:lang w:val="nl-NL"/>
              </w:rPr>
            </w:pPr>
            <w:ins w:id="1003" w:author="Arjan Kloosterboer" w:date="2017-09-22T04:10:00Z">
              <w:r w:rsidRPr="00FA2642">
                <w:rPr>
                  <w:rFonts w:ascii="Arial" w:eastAsia="Batang" w:hAnsi="Arial" w:cs="Arial"/>
                  <w:sz w:val="20"/>
                  <w:szCs w:val="20"/>
                  <w:lang w:val="nl-NL"/>
                </w:rPr>
                <w:tab/>
                <w:t xml:space="preserve">    Adres buitenland 2</w:t>
              </w:r>
            </w:ins>
          </w:p>
          <w:p w14:paraId="222542BB" w14:textId="77777777" w:rsidR="003641CC" w:rsidRPr="00FA2642" w:rsidRDefault="003641CC" w:rsidP="00FA2642">
            <w:pPr>
              <w:tabs>
                <w:tab w:val="left" w:pos="847"/>
                <w:tab w:val="left" w:pos="5167"/>
              </w:tabs>
              <w:spacing w:after="0"/>
              <w:rPr>
                <w:ins w:id="1004" w:author="Arjan Kloosterboer" w:date="2017-09-22T04:10:00Z"/>
                <w:rFonts w:ascii="Arial" w:eastAsia="Batang" w:hAnsi="Arial" w:cs="Arial"/>
                <w:sz w:val="20"/>
                <w:szCs w:val="20"/>
                <w:lang w:val="nl-NL"/>
              </w:rPr>
            </w:pPr>
            <w:ins w:id="1005" w:author="Arjan Kloosterboer" w:date="2017-09-22T04:10:00Z">
              <w:r w:rsidRPr="00FA2642">
                <w:rPr>
                  <w:rFonts w:ascii="Arial" w:eastAsia="Batang" w:hAnsi="Arial" w:cs="Arial"/>
                  <w:sz w:val="20"/>
                  <w:szCs w:val="20"/>
                  <w:lang w:val="nl-NL"/>
                </w:rPr>
                <w:tab/>
                <w:t xml:space="preserve">    Adres buitenland 3</w:t>
              </w:r>
            </w:ins>
          </w:p>
          <w:p w14:paraId="6BA7A413" w14:textId="096ABAA4" w:rsidR="009E690B" w:rsidRPr="00FA2642" w:rsidRDefault="009E690B" w:rsidP="009E690B">
            <w:pPr>
              <w:tabs>
                <w:tab w:val="left" w:pos="847"/>
                <w:tab w:val="left" w:pos="5167"/>
              </w:tabs>
              <w:spacing w:after="0"/>
              <w:rPr>
                <w:ins w:id="1006" w:author="Arjan Kloosterboer" w:date="2017-09-22T04:10:00Z"/>
                <w:rFonts w:ascii="Arial" w:eastAsia="Batang" w:hAnsi="Arial" w:cs="Arial"/>
                <w:sz w:val="20"/>
                <w:szCs w:val="20"/>
                <w:lang w:val="nl-NL"/>
              </w:rPr>
            </w:pPr>
            <w:ins w:id="1007" w:author="Arjan Kloosterboer" w:date="2017-09-22T04:10:00Z">
              <w:r w:rsidRPr="00FA2642">
                <w:rPr>
                  <w:rFonts w:ascii="Arial" w:eastAsia="Batang" w:hAnsi="Arial" w:cs="Arial"/>
                  <w:sz w:val="20"/>
                  <w:szCs w:val="20"/>
                  <w:lang w:val="nl-NL"/>
                </w:rPr>
                <w:tab/>
                <w:t xml:space="preserve">    Adres buitenland </w:t>
              </w:r>
              <w:r>
                <w:rPr>
                  <w:rFonts w:ascii="Arial" w:eastAsia="Batang" w:hAnsi="Arial" w:cs="Arial"/>
                  <w:sz w:val="20"/>
                  <w:szCs w:val="20"/>
                  <w:lang w:val="nl-NL"/>
                </w:rPr>
                <w:t>4</w:t>
              </w:r>
            </w:ins>
          </w:p>
          <w:p w14:paraId="194E62FE" w14:textId="77C2681D" w:rsidR="009E690B" w:rsidRPr="00FA2642" w:rsidRDefault="009E690B" w:rsidP="009E690B">
            <w:pPr>
              <w:tabs>
                <w:tab w:val="left" w:pos="847"/>
                <w:tab w:val="left" w:pos="5167"/>
              </w:tabs>
              <w:spacing w:after="0"/>
              <w:rPr>
                <w:ins w:id="1008" w:author="Arjan Kloosterboer" w:date="2017-09-22T04:10:00Z"/>
                <w:rFonts w:ascii="Arial" w:eastAsia="Batang" w:hAnsi="Arial" w:cs="Arial"/>
                <w:sz w:val="20"/>
                <w:szCs w:val="20"/>
                <w:lang w:val="nl-NL"/>
              </w:rPr>
            </w:pPr>
            <w:ins w:id="1009" w:author="Arjan Kloosterboer" w:date="2017-09-22T04:10:00Z">
              <w:r w:rsidRPr="00FA2642">
                <w:rPr>
                  <w:rFonts w:ascii="Arial" w:eastAsia="Batang" w:hAnsi="Arial" w:cs="Arial"/>
                  <w:sz w:val="20"/>
                  <w:szCs w:val="20"/>
                  <w:lang w:val="nl-NL"/>
                </w:rPr>
                <w:tab/>
                <w:t xml:space="preserve">    Adres buitenland </w:t>
              </w:r>
              <w:r>
                <w:rPr>
                  <w:rFonts w:ascii="Arial" w:eastAsia="Batang" w:hAnsi="Arial" w:cs="Arial"/>
                  <w:sz w:val="20"/>
                  <w:szCs w:val="20"/>
                  <w:lang w:val="nl-NL"/>
                </w:rPr>
                <w:t>5</w:t>
              </w:r>
            </w:ins>
          </w:p>
          <w:p w14:paraId="6F3867F0" w14:textId="2C9A8015" w:rsidR="009E690B" w:rsidRPr="00FA2642" w:rsidRDefault="009E690B" w:rsidP="009E690B">
            <w:pPr>
              <w:tabs>
                <w:tab w:val="left" w:pos="847"/>
                <w:tab w:val="left" w:pos="5167"/>
              </w:tabs>
              <w:spacing w:after="0"/>
              <w:rPr>
                <w:ins w:id="1010" w:author="Arjan Kloosterboer" w:date="2017-09-22T04:10:00Z"/>
                <w:rFonts w:ascii="Arial" w:eastAsia="Batang" w:hAnsi="Arial" w:cs="Arial"/>
                <w:sz w:val="20"/>
                <w:szCs w:val="20"/>
                <w:lang w:val="nl-NL"/>
              </w:rPr>
            </w:pPr>
            <w:ins w:id="1011" w:author="Arjan Kloosterboer" w:date="2017-09-22T04:10:00Z">
              <w:r w:rsidRPr="00FA2642">
                <w:rPr>
                  <w:rFonts w:ascii="Arial" w:eastAsia="Batang" w:hAnsi="Arial" w:cs="Arial"/>
                  <w:sz w:val="20"/>
                  <w:szCs w:val="20"/>
                  <w:lang w:val="nl-NL"/>
                </w:rPr>
                <w:tab/>
                <w:t xml:space="preserve">    Adres buitenland </w:t>
              </w:r>
              <w:r>
                <w:rPr>
                  <w:rFonts w:ascii="Arial" w:eastAsia="Batang" w:hAnsi="Arial" w:cs="Arial"/>
                  <w:sz w:val="20"/>
                  <w:szCs w:val="20"/>
                  <w:lang w:val="nl-NL"/>
                </w:rPr>
                <w:t>6</w:t>
              </w:r>
            </w:ins>
          </w:p>
          <w:p w14:paraId="0A7DB97B" w14:textId="4EFA7922" w:rsidR="003641CC" w:rsidRPr="00FA2642" w:rsidRDefault="003641CC" w:rsidP="00FA2642">
            <w:pPr>
              <w:tabs>
                <w:tab w:val="left" w:pos="847"/>
                <w:tab w:val="left" w:pos="5167"/>
              </w:tabs>
              <w:spacing w:after="0"/>
              <w:rPr>
                <w:ins w:id="1012" w:author="Arjan Kloosterboer" w:date="2017-09-22T04:10:00Z"/>
                <w:rFonts w:ascii="Arial" w:eastAsia="Batang" w:hAnsi="Arial" w:cs="Arial"/>
                <w:sz w:val="20"/>
                <w:szCs w:val="20"/>
                <w:lang w:val="nl-NL"/>
              </w:rPr>
            </w:pPr>
            <w:ins w:id="1013" w:author="Arjan Kloosterboer" w:date="2017-09-22T04:10:00Z">
              <w:r w:rsidRPr="00FA2642">
                <w:rPr>
                  <w:rFonts w:ascii="Arial" w:eastAsia="Batang" w:hAnsi="Arial" w:cs="Arial"/>
                  <w:sz w:val="20"/>
                  <w:szCs w:val="20"/>
                  <w:lang w:val="nl-NL"/>
                </w:rPr>
                <w:tab/>
              </w:r>
              <w:r w:rsidR="00FA2642">
                <w:rPr>
                  <w:rFonts w:ascii="Arial" w:eastAsia="Batang" w:hAnsi="Arial" w:cs="Arial"/>
                  <w:sz w:val="20"/>
                  <w:szCs w:val="20"/>
                  <w:lang w:val="nl-NL"/>
                </w:rPr>
                <w:t xml:space="preserve"> </w:t>
              </w:r>
              <w:r w:rsidRPr="00FA2642">
                <w:rPr>
                  <w:rFonts w:ascii="Arial" w:eastAsia="Batang" w:hAnsi="Arial" w:cs="Arial"/>
                  <w:sz w:val="20"/>
                  <w:szCs w:val="20"/>
                  <w:lang w:val="nl-NL"/>
                </w:rPr>
                <w:t xml:space="preserve">   Land</w:t>
              </w:r>
            </w:ins>
          </w:p>
          <w:p w14:paraId="14416A58" w14:textId="42C6C7C2" w:rsidR="003641CC" w:rsidRPr="00FA2642" w:rsidRDefault="003641CC" w:rsidP="00FA2642">
            <w:pPr>
              <w:tabs>
                <w:tab w:val="left" w:pos="667"/>
                <w:tab w:val="left" w:pos="5167"/>
              </w:tabs>
              <w:spacing w:after="0"/>
              <w:rPr>
                <w:ins w:id="1014" w:author="Arjan Kloosterboer" w:date="2017-09-22T04:10:00Z"/>
                <w:rFonts w:ascii="Arial" w:eastAsia="Batang" w:hAnsi="Arial" w:cs="Arial"/>
                <w:sz w:val="20"/>
                <w:szCs w:val="20"/>
                <w:lang w:val="nl-NL"/>
              </w:rPr>
            </w:pPr>
            <w:ins w:id="1015" w:author="Arjan Kloosterboer" w:date="2017-09-22T04:10:00Z">
              <w:r w:rsidRPr="00FA2642">
                <w:rPr>
                  <w:rFonts w:ascii="Arial" w:eastAsia="Batang" w:hAnsi="Arial" w:cs="Arial"/>
                  <w:sz w:val="20"/>
                  <w:szCs w:val="20"/>
                  <w:lang w:val="nl-NL"/>
                </w:rPr>
                <w:tab/>
                <w:t>Telefoonnummer</w:t>
              </w:r>
            </w:ins>
          </w:p>
          <w:p w14:paraId="2C997076" w14:textId="6A24C3B2" w:rsidR="003641CC" w:rsidRPr="00FA2642" w:rsidRDefault="003641CC" w:rsidP="00FA2642">
            <w:pPr>
              <w:tabs>
                <w:tab w:val="left" w:pos="667"/>
                <w:tab w:val="left" w:pos="5167"/>
              </w:tabs>
              <w:spacing w:after="0"/>
              <w:rPr>
                <w:ins w:id="1016" w:author="Arjan Kloosterboer" w:date="2017-09-22T04:10:00Z"/>
                <w:rFonts w:ascii="Arial" w:eastAsia="Batang" w:hAnsi="Arial" w:cs="Arial"/>
                <w:sz w:val="20"/>
                <w:szCs w:val="20"/>
                <w:lang w:val="nl-NL"/>
              </w:rPr>
            </w:pPr>
            <w:ins w:id="1017" w:author="Arjan Kloosterboer" w:date="2017-09-22T04:10:00Z">
              <w:r w:rsidRPr="00FA2642">
                <w:rPr>
                  <w:rFonts w:ascii="Arial" w:eastAsia="Batang" w:hAnsi="Arial" w:cs="Arial"/>
                  <w:sz w:val="20"/>
                  <w:szCs w:val="20"/>
                  <w:lang w:val="nl-NL"/>
                </w:rPr>
                <w:tab/>
                <w:t>Fax-nummer</w:t>
              </w:r>
            </w:ins>
          </w:p>
          <w:p w14:paraId="157C2514" w14:textId="6ABD437C" w:rsidR="003641CC" w:rsidRPr="00FA2642" w:rsidRDefault="003641CC" w:rsidP="00FA2642">
            <w:pPr>
              <w:tabs>
                <w:tab w:val="left" w:pos="667"/>
                <w:tab w:val="left" w:pos="5167"/>
              </w:tabs>
              <w:spacing w:after="0"/>
              <w:rPr>
                <w:ins w:id="1018" w:author="Arjan Kloosterboer" w:date="2017-09-22T04:10:00Z"/>
                <w:rFonts w:ascii="Arial" w:eastAsia="Batang" w:hAnsi="Arial" w:cs="Arial"/>
                <w:sz w:val="20"/>
                <w:szCs w:val="20"/>
                <w:lang w:val="nl-NL"/>
              </w:rPr>
            </w:pPr>
            <w:ins w:id="1019" w:author="Arjan Kloosterboer" w:date="2017-09-22T04:10:00Z">
              <w:r w:rsidRPr="00FA2642">
                <w:rPr>
                  <w:rFonts w:ascii="Arial" w:eastAsia="Batang" w:hAnsi="Arial" w:cs="Arial"/>
                  <w:sz w:val="20"/>
                  <w:szCs w:val="20"/>
                  <w:lang w:val="nl-NL"/>
                </w:rPr>
                <w:tab/>
                <w:t>Emailadres</w:t>
              </w:r>
            </w:ins>
          </w:p>
          <w:p w14:paraId="56A72B4F" w14:textId="7A05DF65" w:rsidR="003641CC" w:rsidRDefault="003641CC" w:rsidP="00FA2642">
            <w:pPr>
              <w:tabs>
                <w:tab w:val="left" w:pos="667"/>
                <w:tab w:val="left" w:pos="5167"/>
              </w:tabs>
              <w:spacing w:after="0"/>
              <w:rPr>
                <w:ins w:id="1020" w:author="Arjan Kloosterboer" w:date="2017-09-22T04:10:00Z"/>
                <w:rFonts w:ascii="Arial" w:eastAsia="Batang" w:hAnsi="Arial" w:cs="Arial"/>
                <w:sz w:val="20"/>
                <w:szCs w:val="20"/>
                <w:lang w:val="nl-NL"/>
              </w:rPr>
            </w:pPr>
            <w:ins w:id="1021" w:author="Arjan Kloosterboer" w:date="2017-09-22T04:10:00Z">
              <w:r w:rsidRPr="00FA2642">
                <w:rPr>
                  <w:rFonts w:ascii="Arial" w:eastAsia="Batang" w:hAnsi="Arial" w:cs="Arial"/>
                  <w:sz w:val="20"/>
                  <w:szCs w:val="20"/>
                  <w:lang w:val="nl-NL"/>
                </w:rPr>
                <w:tab/>
              </w:r>
              <w:r w:rsidR="009E690B">
                <w:rPr>
                  <w:rFonts w:ascii="Arial" w:eastAsia="Batang" w:hAnsi="Arial" w:cs="Arial"/>
                  <w:sz w:val="20"/>
                  <w:szCs w:val="20"/>
                  <w:lang w:val="nl-NL"/>
                </w:rPr>
                <w:t>R</w:t>
              </w:r>
              <w:r w:rsidRPr="00FA2642">
                <w:rPr>
                  <w:rFonts w:ascii="Arial" w:eastAsia="Batang" w:hAnsi="Arial" w:cs="Arial"/>
                  <w:sz w:val="20"/>
                  <w:szCs w:val="20"/>
                  <w:lang w:val="nl-NL"/>
                </w:rPr>
                <w:t>ekeningnummer</w:t>
              </w:r>
            </w:ins>
          </w:p>
          <w:p w14:paraId="7D5E3EBC" w14:textId="36745506" w:rsidR="009E690B" w:rsidRDefault="009E690B" w:rsidP="00FA2642">
            <w:pPr>
              <w:tabs>
                <w:tab w:val="left" w:pos="667"/>
                <w:tab w:val="left" w:pos="5167"/>
              </w:tabs>
              <w:spacing w:after="0"/>
              <w:rPr>
                <w:ins w:id="1022" w:author="Arjan Kloosterboer" w:date="2017-09-22T04:10:00Z"/>
                <w:rFonts w:ascii="Arial" w:eastAsia="Batang" w:hAnsi="Arial" w:cs="Arial"/>
                <w:sz w:val="20"/>
                <w:szCs w:val="20"/>
                <w:lang w:val="nl-NL"/>
              </w:rPr>
            </w:pPr>
            <w:ins w:id="1023" w:author="Arjan Kloosterboer" w:date="2017-09-22T04:10:00Z">
              <w:r>
                <w:rPr>
                  <w:rFonts w:ascii="Arial" w:eastAsia="Batang" w:hAnsi="Arial" w:cs="Arial"/>
                  <w:sz w:val="20"/>
                  <w:szCs w:val="20"/>
                  <w:lang w:val="nl-NL"/>
                </w:rPr>
                <w:tab/>
                <w:t xml:space="preserve">   IBAN</w:t>
              </w:r>
            </w:ins>
          </w:p>
          <w:p w14:paraId="1343626C" w14:textId="700B7B05" w:rsidR="009E690B" w:rsidRPr="00FA2642" w:rsidRDefault="009E690B" w:rsidP="00FA2642">
            <w:pPr>
              <w:tabs>
                <w:tab w:val="left" w:pos="667"/>
                <w:tab w:val="left" w:pos="5167"/>
              </w:tabs>
              <w:spacing w:after="0"/>
              <w:rPr>
                <w:ins w:id="1024" w:author="Arjan Kloosterboer" w:date="2017-09-22T04:10:00Z"/>
                <w:rFonts w:ascii="Arial" w:eastAsia="Batang" w:hAnsi="Arial" w:cs="Arial"/>
                <w:sz w:val="20"/>
                <w:szCs w:val="20"/>
                <w:lang w:val="nl-NL"/>
              </w:rPr>
            </w:pPr>
            <w:ins w:id="1025" w:author="Arjan Kloosterboer" w:date="2017-09-22T04:10:00Z">
              <w:r>
                <w:rPr>
                  <w:rFonts w:ascii="Arial" w:eastAsia="Batang" w:hAnsi="Arial" w:cs="Arial"/>
                  <w:sz w:val="20"/>
                  <w:szCs w:val="20"/>
                  <w:lang w:val="nl-NL"/>
                </w:rPr>
                <w:tab/>
                <w:t xml:space="preserve">   BIC</w:t>
              </w:r>
            </w:ins>
          </w:p>
          <w:p w14:paraId="663554A2" w14:textId="4E5821EC" w:rsidR="003641CC" w:rsidRPr="00FA2642" w:rsidRDefault="003641CC" w:rsidP="00FA2642">
            <w:pPr>
              <w:tabs>
                <w:tab w:val="left" w:pos="667"/>
                <w:tab w:val="left" w:pos="5167"/>
              </w:tabs>
              <w:spacing w:after="0"/>
              <w:rPr>
                <w:ins w:id="1026" w:author="Arjan Kloosterboer" w:date="2017-09-22T04:10:00Z"/>
                <w:rFonts w:ascii="Arial" w:eastAsia="Batang" w:hAnsi="Arial" w:cs="Arial"/>
                <w:sz w:val="20"/>
                <w:szCs w:val="20"/>
              </w:rPr>
            </w:pPr>
            <w:ins w:id="1027" w:author="Arjan Kloosterboer" w:date="2017-09-22T04:10:00Z">
              <w:r w:rsidRPr="00FA2642">
                <w:rPr>
                  <w:rFonts w:ascii="Arial" w:eastAsia="Batang" w:hAnsi="Arial" w:cs="Arial"/>
                  <w:sz w:val="20"/>
                  <w:szCs w:val="20"/>
                  <w:lang w:val="nl-NL"/>
                </w:rPr>
                <w:tab/>
              </w:r>
            </w:ins>
          </w:p>
        </w:tc>
      </w:tr>
      <w:tr w:rsidR="00F95ED0" w14:paraId="2675BF7D" w14:textId="1AB1FE57" w:rsidTr="00F95ED0">
        <w:trPr>
          <w:ins w:id="1028" w:author="Arjan Kloosterboer" w:date="2017-09-22T04:10:00Z"/>
        </w:trPr>
        <w:tc>
          <w:tcPr>
            <w:tcW w:w="2573" w:type="dxa"/>
            <w:shd w:val="clear" w:color="auto" w:fill="auto"/>
          </w:tcPr>
          <w:p w14:paraId="6E2F9B00" w14:textId="25CF4D87" w:rsidR="00F95ED0" w:rsidRPr="00FA2642" w:rsidRDefault="00F95ED0" w:rsidP="00F95ED0">
            <w:pPr>
              <w:snapToGrid w:val="0"/>
              <w:spacing w:after="0"/>
              <w:rPr>
                <w:ins w:id="1029" w:author="Arjan Kloosterboer" w:date="2017-09-22T04:10:00Z"/>
                <w:rFonts w:ascii="Arial" w:eastAsia="Batang" w:hAnsi="Arial" w:cs="Arial"/>
                <w:b/>
                <w:sz w:val="20"/>
                <w:szCs w:val="20"/>
              </w:rPr>
            </w:pPr>
            <w:ins w:id="1030" w:author="Arjan Kloosterboer" w:date="2017-09-22T04:10:00Z">
              <w:r w:rsidRPr="00CD23CE">
                <w:rPr>
                  <w:rFonts w:ascii="Arial" w:eastAsia="Times New Roman" w:hAnsi="Arial" w:cs="Arial"/>
                  <w:b/>
                  <w:bCs/>
                  <w:color w:val="000000"/>
                  <w:sz w:val="20"/>
                  <w:szCs w:val="20"/>
                </w:rPr>
                <w:lastRenderedPageBreak/>
                <w:t>Overzicht relaties</w:t>
              </w:r>
            </w:ins>
          </w:p>
        </w:tc>
        <w:tc>
          <w:tcPr>
            <w:tcW w:w="6355" w:type="dxa"/>
            <w:shd w:val="clear" w:color="auto" w:fill="auto"/>
          </w:tcPr>
          <w:p w14:paraId="335A337B" w14:textId="1CDDF4B5" w:rsidR="00F95ED0" w:rsidRPr="00FA2642" w:rsidRDefault="00F95ED0" w:rsidP="00F95ED0">
            <w:pPr>
              <w:tabs>
                <w:tab w:val="left" w:pos="667"/>
                <w:tab w:val="left" w:pos="5167"/>
              </w:tabs>
              <w:snapToGrid w:val="0"/>
              <w:spacing w:after="0"/>
              <w:rPr>
                <w:ins w:id="1031" w:author="Arjan Kloosterboer" w:date="2017-09-22T04:10:00Z"/>
                <w:rFonts w:ascii="Arial" w:eastAsia="Batang" w:hAnsi="Arial" w:cs="Arial"/>
                <w:i/>
                <w:sz w:val="20"/>
                <w:szCs w:val="20"/>
                <w:lang w:val="nl-NL"/>
              </w:rPr>
            </w:pPr>
            <w:ins w:id="1032" w:author="Arjan Kloosterboer" w:date="2017-09-22T04:10:00Z">
              <w:r w:rsidRPr="00CD23CE">
                <w:rPr>
                  <w:rFonts w:ascii="Arial" w:eastAsia="Times New Roman" w:hAnsi="Arial" w:cs="Arial"/>
                  <w:i/>
                  <w:iCs/>
                  <w:color w:val="000000"/>
                  <w:sz w:val="20"/>
                  <w:szCs w:val="20"/>
                </w:rPr>
                <w:t>Relatienaam incl. gerelateerd type</w:t>
              </w:r>
            </w:ins>
          </w:p>
        </w:tc>
      </w:tr>
      <w:tr w:rsidR="00F95ED0" w:rsidRPr="00F866E7" w14:paraId="290F735C" w14:textId="77777777" w:rsidTr="00F95ED0">
        <w:trPr>
          <w:ins w:id="1033" w:author="Arjan Kloosterboer" w:date="2017-09-22T04:10:00Z"/>
        </w:trPr>
        <w:tc>
          <w:tcPr>
            <w:tcW w:w="2573" w:type="dxa"/>
            <w:shd w:val="clear" w:color="auto" w:fill="auto"/>
          </w:tcPr>
          <w:p w14:paraId="7484F6AA" w14:textId="77777777" w:rsidR="00F95ED0" w:rsidRPr="00CD23CE" w:rsidRDefault="00F95ED0" w:rsidP="00F95ED0">
            <w:pPr>
              <w:snapToGrid w:val="0"/>
              <w:spacing w:after="0"/>
              <w:rPr>
                <w:ins w:id="1034" w:author="Arjan Kloosterboer" w:date="2017-09-22T04:10:00Z"/>
                <w:rFonts w:ascii="Arial" w:eastAsia="Times New Roman" w:hAnsi="Arial" w:cs="Arial"/>
                <w:b/>
                <w:bCs/>
                <w:color w:val="000000"/>
                <w:sz w:val="20"/>
                <w:szCs w:val="20"/>
              </w:rPr>
            </w:pPr>
          </w:p>
        </w:tc>
        <w:tc>
          <w:tcPr>
            <w:tcW w:w="6355" w:type="dxa"/>
            <w:shd w:val="clear" w:color="auto" w:fill="auto"/>
          </w:tcPr>
          <w:p w14:paraId="2BF7CF6B" w14:textId="261A3ADF" w:rsidR="00F95ED0" w:rsidRPr="00F95ED0" w:rsidRDefault="00F95ED0" w:rsidP="00F95ED0">
            <w:pPr>
              <w:tabs>
                <w:tab w:val="left" w:pos="667"/>
                <w:tab w:val="left" w:pos="5167"/>
              </w:tabs>
              <w:snapToGrid w:val="0"/>
              <w:spacing w:after="0"/>
              <w:rPr>
                <w:ins w:id="1035" w:author="Arjan Kloosterboer" w:date="2017-09-22T04:10:00Z"/>
                <w:rFonts w:ascii="Arial" w:eastAsia="Times New Roman" w:hAnsi="Arial" w:cs="Arial"/>
                <w:i/>
                <w:iCs/>
                <w:color w:val="000000"/>
                <w:sz w:val="20"/>
                <w:szCs w:val="20"/>
                <w:lang w:val="nl-NL"/>
              </w:rPr>
            </w:pPr>
            <w:ins w:id="1036" w:author="Arjan Kloosterboer" w:date="2017-09-22T04:10:00Z">
              <w:r w:rsidRPr="00F95ED0">
                <w:rPr>
                  <w:rFonts w:ascii="Arial" w:eastAsia="Times New Roman" w:hAnsi="Arial" w:cs="Arial"/>
                  <w:color w:val="000000"/>
                  <w:sz w:val="20"/>
                  <w:szCs w:val="20"/>
                  <w:lang w:val="nl-NL"/>
                </w:rPr>
                <w:t>BETROKKENE is NATUURLIJK PERSOON</w:t>
              </w:r>
            </w:ins>
          </w:p>
        </w:tc>
      </w:tr>
      <w:tr w:rsidR="00F95ED0" w:rsidRPr="00AE6939" w14:paraId="7122DAA3" w14:textId="77777777" w:rsidTr="00F95ED0">
        <w:trPr>
          <w:ins w:id="1037" w:author="Arjan Kloosterboer" w:date="2017-09-22T04:10:00Z"/>
        </w:trPr>
        <w:tc>
          <w:tcPr>
            <w:tcW w:w="2573" w:type="dxa"/>
            <w:shd w:val="clear" w:color="auto" w:fill="auto"/>
          </w:tcPr>
          <w:p w14:paraId="5EFF4388" w14:textId="77777777" w:rsidR="00F95ED0" w:rsidRPr="00F95ED0" w:rsidRDefault="00F95ED0" w:rsidP="00F95ED0">
            <w:pPr>
              <w:snapToGrid w:val="0"/>
              <w:spacing w:after="0"/>
              <w:rPr>
                <w:ins w:id="1038" w:author="Arjan Kloosterboer" w:date="2017-09-22T04:10:00Z"/>
                <w:rFonts w:ascii="Arial" w:eastAsia="Times New Roman" w:hAnsi="Arial" w:cs="Arial"/>
                <w:b/>
                <w:bCs/>
                <w:color w:val="000000"/>
                <w:sz w:val="20"/>
                <w:szCs w:val="20"/>
                <w:lang w:val="nl-NL"/>
              </w:rPr>
            </w:pPr>
          </w:p>
        </w:tc>
        <w:tc>
          <w:tcPr>
            <w:tcW w:w="6355" w:type="dxa"/>
            <w:shd w:val="clear" w:color="auto" w:fill="auto"/>
          </w:tcPr>
          <w:p w14:paraId="01CEAF2C" w14:textId="55CF76F5" w:rsidR="00F95ED0" w:rsidRPr="00F95ED0" w:rsidRDefault="00F95ED0" w:rsidP="00F95ED0">
            <w:pPr>
              <w:widowControl w:val="0"/>
              <w:autoSpaceDE w:val="0"/>
              <w:autoSpaceDN w:val="0"/>
              <w:adjustRightInd w:val="0"/>
              <w:spacing w:after="0" w:line="240" w:lineRule="auto"/>
              <w:rPr>
                <w:ins w:id="1039" w:author="Arjan Kloosterboer" w:date="2017-09-22T04:10:00Z"/>
                <w:rFonts w:ascii="Arial" w:eastAsia="Times New Roman" w:hAnsi="Arial" w:cs="Arial"/>
                <w:color w:val="000000"/>
                <w:sz w:val="20"/>
                <w:szCs w:val="20"/>
                <w:lang w:val="nl-NL"/>
              </w:rPr>
            </w:pPr>
            <w:ins w:id="1040" w:author="Arjan Kloosterboer" w:date="2017-09-22T04:10:00Z">
              <w:r w:rsidRPr="009E690B">
                <w:rPr>
                  <w:rFonts w:ascii="Arial" w:hAnsi="Arial" w:cs="Arial"/>
                  <w:sz w:val="20"/>
                  <w:szCs w:val="20"/>
                  <w:lang w:val="en-AU"/>
                </w:rPr>
                <w:fldChar w:fldCharType="begin" w:fldLock="1"/>
              </w:r>
              <w:r w:rsidRPr="009E690B">
                <w:rPr>
                  <w:rFonts w:ascii="Arial" w:hAnsi="Arial" w:cs="Arial"/>
                  <w:sz w:val="20"/>
                  <w:szCs w:val="20"/>
                  <w:lang w:val="nl-NL"/>
                </w:rPr>
                <w:instrText xml:space="preserve">MERGEFIELD </w:instrText>
              </w:r>
              <w:r w:rsidRPr="009E690B">
                <w:rPr>
                  <w:rFonts w:ascii="Arial" w:hAnsi="Arial" w:cs="Arial"/>
                  <w:color w:val="0F0F0F"/>
                  <w:sz w:val="20"/>
                  <w:szCs w:val="20"/>
                  <w:lang w:val="nl-NL"/>
                </w:rPr>
                <w:instrText>Element.Name</w:instrText>
              </w:r>
              <w:r w:rsidRPr="009E690B">
                <w:rPr>
                  <w:rFonts w:ascii="Arial" w:hAnsi="Arial" w:cs="Arial"/>
                  <w:sz w:val="20"/>
                  <w:szCs w:val="20"/>
                  <w:lang w:val="en-AU"/>
                </w:rPr>
                <w:fldChar w:fldCharType="separate"/>
              </w:r>
              <w:r w:rsidRPr="009E690B">
                <w:rPr>
                  <w:rFonts w:ascii="Arial" w:hAnsi="Arial" w:cs="Arial"/>
                  <w:color w:val="0F0F0F"/>
                  <w:sz w:val="20"/>
                  <w:szCs w:val="20"/>
                  <w:lang w:val="nl-NL"/>
                </w:rPr>
                <w:t>KLANTCONTACT</w:t>
              </w:r>
              <w:r w:rsidRPr="009E690B">
                <w:rPr>
                  <w:rFonts w:ascii="Arial" w:hAnsi="Arial" w:cs="Arial"/>
                  <w:sz w:val="20"/>
                  <w:szCs w:val="20"/>
                  <w:lang w:val="en-AU"/>
                </w:rPr>
                <w:fldChar w:fldCharType="end"/>
              </w:r>
              <w:r w:rsidRPr="009E690B">
                <w:rPr>
                  <w:rFonts w:ascii="Arial" w:hAnsi="Arial" w:cs="Arial"/>
                  <w:color w:val="0F0F0F"/>
                  <w:sz w:val="20"/>
                  <w:szCs w:val="20"/>
                  <w:lang w:val="nl-NL"/>
                </w:rPr>
                <w:t xml:space="preserve">  [</w:t>
              </w:r>
              <w:r w:rsidRPr="009E690B">
                <w:rPr>
                  <w:rFonts w:ascii="Arial" w:hAnsi="Arial" w:cs="Arial"/>
                  <w:color w:val="0F0F0F"/>
                  <w:sz w:val="20"/>
                  <w:szCs w:val="20"/>
                </w:rPr>
                <w:fldChar w:fldCharType="begin" w:fldLock="1"/>
              </w:r>
              <w:r w:rsidRPr="009E690B">
                <w:rPr>
                  <w:rFonts w:ascii="Arial" w:hAnsi="Arial" w:cs="Arial"/>
                  <w:color w:val="0F0F0F"/>
                  <w:sz w:val="20"/>
                  <w:szCs w:val="20"/>
                  <w:lang w:val="nl-NL"/>
                </w:rPr>
                <w:instrText>MERGEFIELD ConnSource.Cardinality</w:instrText>
              </w:r>
              <w:r w:rsidRPr="009E690B">
                <w:rPr>
                  <w:rFonts w:ascii="Arial" w:hAnsi="Arial" w:cs="Arial"/>
                  <w:color w:val="0F0F0F"/>
                  <w:sz w:val="20"/>
                  <w:szCs w:val="20"/>
                </w:rPr>
                <w:fldChar w:fldCharType="separate"/>
              </w:r>
              <w:r w:rsidRPr="009E690B">
                <w:rPr>
                  <w:rFonts w:ascii="Arial" w:hAnsi="Arial" w:cs="Arial"/>
                  <w:color w:val="0F0F0F"/>
                  <w:sz w:val="20"/>
                  <w:szCs w:val="20"/>
                  <w:lang w:val="nl-NL"/>
                </w:rPr>
                <w:t>0..*</w:t>
              </w:r>
              <w:r w:rsidRPr="009E690B">
                <w:rPr>
                  <w:rFonts w:ascii="Arial" w:hAnsi="Arial" w:cs="Arial"/>
                  <w:color w:val="0F0F0F"/>
                  <w:sz w:val="20"/>
                  <w:szCs w:val="20"/>
                </w:rPr>
                <w:fldChar w:fldCharType="end"/>
              </w:r>
              <w:r w:rsidRPr="009E690B">
                <w:rPr>
                  <w:rFonts w:ascii="Arial" w:hAnsi="Arial" w:cs="Arial"/>
                  <w:color w:val="0F0F0F"/>
                  <w:sz w:val="20"/>
                  <w:szCs w:val="20"/>
                  <w:lang w:val="nl-NL"/>
                </w:rPr>
                <w:t>]</w:t>
              </w:r>
              <w:r>
                <w:rPr>
                  <w:rFonts w:ascii="Arial" w:hAnsi="Arial" w:cs="Arial"/>
                  <w:color w:val="0F0F0F"/>
                  <w:sz w:val="20"/>
                  <w:szCs w:val="20"/>
                  <w:lang w:val="nl-NL"/>
                </w:rPr>
                <w:t xml:space="preserve"> </w:t>
              </w:r>
              <w:r w:rsidRPr="009E690B">
                <w:rPr>
                  <w:rFonts w:ascii="Arial" w:hAnsi="Arial" w:cs="Arial"/>
                  <w:color w:val="0F0F0F"/>
                  <w:sz w:val="20"/>
                  <w:szCs w:val="20"/>
                </w:rPr>
                <w:fldChar w:fldCharType="begin" w:fldLock="1"/>
              </w:r>
              <w:r w:rsidRPr="009E690B">
                <w:rPr>
                  <w:rFonts w:ascii="Arial" w:hAnsi="Arial" w:cs="Arial"/>
                  <w:color w:val="0F0F0F"/>
                  <w:sz w:val="20"/>
                  <w:szCs w:val="20"/>
                  <w:lang w:val="nl-NL"/>
                </w:rPr>
                <w:instrText>MERGEFIELD Connector.Name</w:instrText>
              </w:r>
              <w:r w:rsidRPr="009E690B">
                <w:rPr>
                  <w:rFonts w:ascii="Arial" w:hAnsi="Arial" w:cs="Arial"/>
                  <w:color w:val="0F0F0F"/>
                  <w:sz w:val="20"/>
                  <w:szCs w:val="20"/>
                </w:rPr>
                <w:fldChar w:fldCharType="separate"/>
              </w:r>
              <w:r w:rsidRPr="009E690B">
                <w:rPr>
                  <w:rFonts w:ascii="Arial" w:hAnsi="Arial" w:cs="Arial"/>
                  <w:color w:val="0F0F0F"/>
                  <w:sz w:val="20"/>
                  <w:szCs w:val="20"/>
                  <w:lang w:val="nl-NL"/>
                </w:rPr>
                <w:t>heeft plaatsgevonden met</w:t>
              </w:r>
              <w:r w:rsidRPr="009E690B">
                <w:rPr>
                  <w:rFonts w:ascii="Arial" w:hAnsi="Arial" w:cs="Arial"/>
                  <w:color w:val="0F0F0F"/>
                  <w:sz w:val="20"/>
                  <w:szCs w:val="20"/>
                </w:rPr>
                <w:fldChar w:fldCharType="end"/>
              </w:r>
              <w:r w:rsidRPr="00F95ED0">
                <w:rPr>
                  <w:rFonts w:ascii="Arial" w:hAnsi="Arial" w:cs="Arial"/>
                  <w:color w:val="0F0F0F"/>
                  <w:sz w:val="20"/>
                  <w:szCs w:val="20"/>
                  <w:lang w:val="nl-NL"/>
                </w:rPr>
                <w:t xml:space="preserve"> </w:t>
              </w:r>
              <w:r w:rsidRPr="009E690B">
                <w:rPr>
                  <w:rFonts w:ascii="Arial" w:hAnsi="Arial" w:cs="Arial"/>
                  <w:color w:val="0F0F0F"/>
                  <w:sz w:val="20"/>
                  <w:szCs w:val="20"/>
                </w:rPr>
                <w:fldChar w:fldCharType="begin" w:fldLock="1"/>
              </w:r>
              <w:r w:rsidRPr="009E690B">
                <w:rPr>
                  <w:rFonts w:ascii="Arial" w:hAnsi="Arial" w:cs="Arial"/>
                  <w:color w:val="0F0F0F"/>
                  <w:sz w:val="20"/>
                  <w:szCs w:val="20"/>
                  <w:lang w:val="nl-NL"/>
                </w:rPr>
                <w:instrText>MERGEFIELD Element.Name</w:instrText>
              </w:r>
              <w:r w:rsidRPr="009E690B">
                <w:rPr>
                  <w:rFonts w:ascii="Arial" w:hAnsi="Arial" w:cs="Arial"/>
                  <w:color w:val="0F0F0F"/>
                  <w:sz w:val="20"/>
                  <w:szCs w:val="20"/>
                </w:rPr>
                <w:fldChar w:fldCharType="separate"/>
              </w:r>
              <w:r w:rsidRPr="009E690B">
                <w:rPr>
                  <w:rFonts w:ascii="Arial" w:hAnsi="Arial" w:cs="Arial"/>
                  <w:color w:val="0F0F0F"/>
                  <w:sz w:val="20"/>
                  <w:szCs w:val="20"/>
                  <w:lang w:val="nl-NL"/>
                </w:rPr>
                <w:t>NATUURLIJK PERSOON</w:t>
              </w:r>
              <w:r w:rsidRPr="009E690B">
                <w:rPr>
                  <w:rFonts w:ascii="Arial" w:hAnsi="Arial" w:cs="Arial"/>
                  <w:color w:val="0F0F0F"/>
                  <w:sz w:val="20"/>
                  <w:szCs w:val="20"/>
                </w:rPr>
                <w:fldChar w:fldCharType="end"/>
              </w:r>
              <w:r w:rsidRPr="009E690B">
                <w:rPr>
                  <w:rFonts w:ascii="Arial" w:hAnsi="Arial" w:cs="Arial"/>
                  <w:color w:val="0F0F0F"/>
                  <w:sz w:val="20"/>
                  <w:szCs w:val="20"/>
                  <w:lang w:val="nl-NL"/>
                </w:rPr>
                <w:t xml:space="preserve">  [</w:t>
              </w:r>
              <w:r w:rsidRPr="009E690B">
                <w:rPr>
                  <w:rFonts w:ascii="Arial" w:hAnsi="Arial" w:cs="Arial"/>
                  <w:color w:val="0F0F0F"/>
                  <w:sz w:val="20"/>
                  <w:szCs w:val="20"/>
                </w:rPr>
                <w:fldChar w:fldCharType="begin" w:fldLock="1"/>
              </w:r>
              <w:r w:rsidRPr="009E690B">
                <w:rPr>
                  <w:rFonts w:ascii="Arial" w:hAnsi="Arial" w:cs="Arial"/>
                  <w:color w:val="0F0F0F"/>
                  <w:sz w:val="20"/>
                  <w:szCs w:val="20"/>
                  <w:lang w:val="nl-NL"/>
                </w:rPr>
                <w:instrText>MERGEFIELD ConnTarget.Cardinality</w:instrText>
              </w:r>
              <w:r w:rsidRPr="009E690B">
                <w:rPr>
                  <w:rFonts w:ascii="Arial" w:hAnsi="Arial" w:cs="Arial"/>
                  <w:color w:val="0F0F0F"/>
                  <w:sz w:val="20"/>
                  <w:szCs w:val="20"/>
                </w:rPr>
                <w:fldChar w:fldCharType="separate"/>
              </w:r>
              <w:r w:rsidRPr="009E690B">
                <w:rPr>
                  <w:rFonts w:ascii="Arial" w:hAnsi="Arial" w:cs="Arial"/>
                  <w:color w:val="0F0F0F"/>
                  <w:sz w:val="20"/>
                  <w:szCs w:val="20"/>
                  <w:lang w:val="nl-NL"/>
                </w:rPr>
                <w:t>0..1</w:t>
              </w:r>
              <w:r w:rsidRPr="009E690B">
                <w:rPr>
                  <w:rFonts w:ascii="Arial" w:hAnsi="Arial" w:cs="Arial"/>
                  <w:color w:val="0F0F0F"/>
                  <w:sz w:val="20"/>
                  <w:szCs w:val="20"/>
                </w:rPr>
                <w:fldChar w:fldCharType="end"/>
              </w:r>
              <w:r w:rsidRPr="009E690B">
                <w:rPr>
                  <w:rFonts w:ascii="Arial" w:hAnsi="Arial" w:cs="Arial"/>
                  <w:color w:val="0F0F0F"/>
                  <w:sz w:val="20"/>
                  <w:szCs w:val="20"/>
                  <w:lang w:val="nl-NL"/>
                </w:rPr>
                <w:t>]</w:t>
              </w:r>
            </w:ins>
          </w:p>
        </w:tc>
      </w:tr>
    </w:tbl>
    <w:p w14:paraId="3C26A7EC" w14:textId="77777777" w:rsidR="003641CC" w:rsidRPr="009E690B" w:rsidRDefault="003641CC" w:rsidP="00CF1953">
      <w:pPr>
        <w:rPr>
          <w:ins w:id="1041" w:author="Arjan Kloosterboer" w:date="2017-09-22T04:10:00Z"/>
          <w:lang w:val="nl-NL"/>
        </w:rPr>
      </w:pPr>
    </w:p>
    <w:p w14:paraId="44E3087C" w14:textId="047C830F" w:rsidR="003641CC" w:rsidRPr="003641CC" w:rsidRDefault="003641CC" w:rsidP="003641CC">
      <w:pPr>
        <w:pStyle w:val="Kop3"/>
        <w:rPr>
          <w:ins w:id="1042" w:author="Arjan Kloosterboer" w:date="2017-09-22T04:10:00Z"/>
        </w:rPr>
      </w:pPr>
      <w:bookmarkStart w:id="1043" w:name="_Toc493816567"/>
      <w:ins w:id="1044" w:author="Arjan Kloosterboer" w:date="2017-09-22T04:10:00Z">
        <w:r w:rsidRPr="003641CC">
          <w:t>NIET-NATUURLIJK PERSOON</w:t>
        </w:r>
        <w:bookmarkEnd w:id="1043"/>
      </w:ins>
    </w:p>
    <w:p w14:paraId="3CDCB140" w14:textId="01E1E945" w:rsidR="00996E37" w:rsidRDefault="00996E37" w:rsidP="00996E37">
      <w:pPr>
        <w:spacing w:after="0"/>
        <w:rPr>
          <w:ins w:id="1045" w:author="Arjan Kloosterboer" w:date="2017-09-22T04:10:00Z"/>
          <w:lang w:val="nl-NL"/>
        </w:rPr>
      </w:pPr>
      <w:ins w:id="1046" w:author="Arjan Kloosterboer" w:date="2017-09-22T04:10:00Z">
        <w:r>
          <w:rPr>
            <w:lang w:val="nl-NL"/>
          </w:rPr>
          <w:t>De gegevens van een NIET-NATUURLIJK PERSOON zijn overgenomen uit het RSGB van NIET-NATUURLIJK PERSOON, de specialisaties INGESCHREVEN NIET-NATUURLIJK PERSOON en ANDER NIET-NATUURLIJK PERSOON en bijbehorende relatiesoorten. V.w.b. de volgende gegevens(groepen) is de modellering vereenvoudigd en is sprake van zgn. afgeleide gegevens:</w:t>
        </w:r>
      </w:ins>
    </w:p>
    <w:p w14:paraId="2DC4694D" w14:textId="6E66FF21" w:rsidR="00996E37" w:rsidRDefault="00996E37" w:rsidP="00996E37">
      <w:pPr>
        <w:pStyle w:val="Lijstalinea"/>
        <w:numPr>
          <w:ilvl w:val="0"/>
          <w:numId w:val="33"/>
        </w:numPr>
        <w:rPr>
          <w:ins w:id="1047" w:author="Arjan Kloosterboer" w:date="2017-09-22T04:10:00Z"/>
          <w:lang w:val="nl-NL"/>
        </w:rPr>
      </w:pPr>
      <w:ins w:id="1048" w:author="Arjan Kloosterboer" w:date="2017-09-22T04:10:00Z">
        <w:r>
          <w:rPr>
            <w:lang w:val="nl-NL"/>
          </w:rPr>
          <w:t xml:space="preserve">Bezoekadres: is in het RSGB gemodelleerd d.m.v. relatiesoorten naar andere objecttypen (zoals ADRESSEERBAAR OBJECTAANDUIDING) en is hier ‘platgeslagen’ naar een gegevensgroeptype. </w:t>
        </w:r>
      </w:ins>
    </w:p>
    <w:p w14:paraId="37BC977D" w14:textId="44C62D53" w:rsidR="003641CC" w:rsidRDefault="00996E37" w:rsidP="00CF1953">
      <w:pPr>
        <w:pStyle w:val="Lijstalinea"/>
        <w:numPr>
          <w:ilvl w:val="0"/>
          <w:numId w:val="33"/>
        </w:numPr>
        <w:rPr>
          <w:ins w:id="1049" w:author="Arjan Kloosterboer" w:date="2017-09-22T04:10:00Z"/>
          <w:lang w:val="nl-NL"/>
        </w:rPr>
      </w:pPr>
      <w:ins w:id="1050" w:author="Arjan Kloosterboer" w:date="2017-09-22T04:10:00Z">
        <w:r>
          <w:rPr>
            <w:lang w:val="nl-NL"/>
          </w:rPr>
          <w:t>Correspondentieadres: analoog.</w:t>
        </w:r>
      </w:ins>
    </w:p>
    <w:p w14:paraId="01C5B43B" w14:textId="210A479C" w:rsidR="00996E37" w:rsidRPr="00996E37" w:rsidRDefault="00996E37" w:rsidP="00996E37">
      <w:pPr>
        <w:rPr>
          <w:ins w:id="1051" w:author="Arjan Kloosterboer" w:date="2017-09-22T04:10:00Z"/>
          <w:lang w:val="nl-NL"/>
        </w:rPr>
      </w:pPr>
      <w:ins w:id="1052" w:author="Arjan Kloosterboer" w:date="2017-09-22T04:10:00Z">
        <w:r>
          <w:rPr>
            <w:lang w:val="nl-NL"/>
          </w:rPr>
          <w:t xml:space="preserve">Verder is de identificatie van de INGESCHREVEN NIET-NATUURLIJK PERSOON gewijzigd in het RSIN (was: NNP-ID) en is de attribuutsoort ‘Verkorte naam’ toegevoegd. </w:t>
        </w:r>
      </w:ins>
    </w:p>
    <w:tbl>
      <w:tblPr>
        <w:tblW w:w="0" w:type="auto"/>
        <w:tblLayout w:type="fixed"/>
        <w:tblCellMar>
          <w:top w:w="113" w:type="dxa"/>
        </w:tblCellMar>
        <w:tblLook w:val="0000" w:firstRow="0" w:lastRow="0" w:firstColumn="0" w:lastColumn="0" w:noHBand="0" w:noVBand="0"/>
      </w:tblPr>
      <w:tblGrid>
        <w:gridCol w:w="2573"/>
        <w:gridCol w:w="6355"/>
      </w:tblGrid>
      <w:tr w:rsidR="00796C3B" w14:paraId="6FE96837" w14:textId="77777777" w:rsidTr="00796C3B">
        <w:trPr>
          <w:cantSplit/>
          <w:ins w:id="1053" w:author="Arjan Kloosterboer" w:date="2017-09-22T04:10:00Z"/>
        </w:trPr>
        <w:tc>
          <w:tcPr>
            <w:tcW w:w="2573" w:type="dxa"/>
            <w:shd w:val="clear" w:color="auto" w:fill="auto"/>
          </w:tcPr>
          <w:p w14:paraId="489D75E0" w14:textId="77777777" w:rsidR="00796C3B" w:rsidRPr="00796C3B" w:rsidRDefault="00796C3B" w:rsidP="00796C3B">
            <w:pPr>
              <w:snapToGrid w:val="0"/>
              <w:spacing w:after="0"/>
              <w:rPr>
                <w:ins w:id="1054" w:author="Arjan Kloosterboer" w:date="2017-09-22T04:10:00Z"/>
                <w:rFonts w:ascii="Arial" w:eastAsia="Batang" w:hAnsi="Arial" w:cs="Arial"/>
                <w:b/>
                <w:sz w:val="20"/>
                <w:szCs w:val="20"/>
              </w:rPr>
            </w:pPr>
            <w:ins w:id="1055" w:author="Arjan Kloosterboer" w:date="2017-09-22T04:10:00Z">
              <w:r w:rsidRPr="00796C3B">
                <w:rPr>
                  <w:rFonts w:ascii="Arial" w:eastAsia="Batang" w:hAnsi="Arial" w:cs="Arial"/>
                  <w:b/>
                  <w:sz w:val="20"/>
                  <w:szCs w:val="20"/>
                </w:rPr>
                <w:lastRenderedPageBreak/>
                <w:t>Naam objecttype</w:t>
              </w:r>
            </w:ins>
          </w:p>
        </w:tc>
        <w:tc>
          <w:tcPr>
            <w:tcW w:w="6355" w:type="dxa"/>
            <w:shd w:val="clear" w:color="auto" w:fill="auto"/>
          </w:tcPr>
          <w:p w14:paraId="5BC000BE" w14:textId="77777777" w:rsidR="00796C3B" w:rsidRPr="00796C3B" w:rsidRDefault="00796C3B" w:rsidP="00796C3B">
            <w:pPr>
              <w:tabs>
                <w:tab w:val="left" w:pos="947"/>
                <w:tab w:val="left" w:pos="3927"/>
              </w:tabs>
              <w:snapToGrid w:val="0"/>
              <w:spacing w:after="0"/>
              <w:rPr>
                <w:ins w:id="1056" w:author="Arjan Kloosterboer" w:date="2017-09-22T04:10:00Z"/>
                <w:rFonts w:ascii="Arial" w:eastAsia="Batang" w:hAnsi="Arial" w:cs="Arial"/>
                <w:sz w:val="20"/>
                <w:szCs w:val="20"/>
              </w:rPr>
            </w:pPr>
            <w:ins w:id="1057" w:author="Arjan Kloosterboer" w:date="2017-09-22T04:10:00Z">
              <w:r w:rsidRPr="00796C3B">
                <w:rPr>
                  <w:rFonts w:ascii="Arial" w:eastAsia="Batang" w:hAnsi="Arial" w:cs="Arial"/>
                  <w:sz w:val="20"/>
                  <w:szCs w:val="20"/>
                </w:rPr>
                <w:t>NIET-NATUURLIJK PERSOON</w:t>
              </w:r>
            </w:ins>
          </w:p>
        </w:tc>
      </w:tr>
      <w:tr w:rsidR="00796C3B" w14:paraId="2297AB94" w14:textId="77777777" w:rsidTr="00796C3B">
        <w:trPr>
          <w:cantSplit/>
          <w:ins w:id="1058" w:author="Arjan Kloosterboer" w:date="2017-09-22T04:10:00Z"/>
        </w:trPr>
        <w:tc>
          <w:tcPr>
            <w:tcW w:w="2573" w:type="dxa"/>
            <w:shd w:val="clear" w:color="auto" w:fill="auto"/>
          </w:tcPr>
          <w:p w14:paraId="684FF519" w14:textId="77777777" w:rsidR="00796C3B" w:rsidRPr="00796C3B" w:rsidRDefault="00796C3B" w:rsidP="00796C3B">
            <w:pPr>
              <w:snapToGrid w:val="0"/>
              <w:spacing w:after="0"/>
              <w:rPr>
                <w:ins w:id="1059" w:author="Arjan Kloosterboer" w:date="2017-09-22T04:10:00Z"/>
                <w:rFonts w:ascii="Arial" w:eastAsia="Batang" w:hAnsi="Arial" w:cs="Arial"/>
                <w:b/>
                <w:sz w:val="20"/>
                <w:szCs w:val="20"/>
              </w:rPr>
            </w:pPr>
            <w:ins w:id="1060" w:author="Arjan Kloosterboer" w:date="2017-09-22T04:10:00Z">
              <w:r w:rsidRPr="00796C3B">
                <w:rPr>
                  <w:rFonts w:ascii="Arial" w:eastAsia="Batang" w:hAnsi="Arial" w:cs="Arial"/>
                  <w:b/>
                  <w:sz w:val="20"/>
                  <w:szCs w:val="20"/>
                </w:rPr>
                <w:t>Herkomst objecttype</w:t>
              </w:r>
            </w:ins>
          </w:p>
        </w:tc>
        <w:tc>
          <w:tcPr>
            <w:tcW w:w="6355" w:type="dxa"/>
            <w:shd w:val="clear" w:color="auto" w:fill="auto"/>
          </w:tcPr>
          <w:p w14:paraId="5E7AA84E" w14:textId="77777777" w:rsidR="00796C3B" w:rsidRPr="00796C3B" w:rsidRDefault="00796C3B" w:rsidP="00796C3B">
            <w:pPr>
              <w:tabs>
                <w:tab w:val="left" w:pos="947"/>
                <w:tab w:val="left" w:pos="3927"/>
              </w:tabs>
              <w:snapToGrid w:val="0"/>
              <w:spacing w:after="0"/>
              <w:rPr>
                <w:ins w:id="1061" w:author="Arjan Kloosterboer" w:date="2017-09-22T04:10:00Z"/>
                <w:rFonts w:ascii="Arial" w:eastAsia="Batang" w:hAnsi="Arial" w:cs="Arial"/>
                <w:sz w:val="20"/>
                <w:szCs w:val="20"/>
              </w:rPr>
            </w:pPr>
            <w:ins w:id="1062" w:author="Arjan Kloosterboer" w:date="2017-09-22T04:10:00Z">
              <w:r w:rsidRPr="00796C3B">
                <w:rPr>
                  <w:rFonts w:ascii="Arial" w:eastAsia="Batang" w:hAnsi="Arial" w:cs="Arial"/>
                  <w:sz w:val="20"/>
                  <w:szCs w:val="20"/>
                </w:rPr>
                <w:t>RSGB</w:t>
              </w:r>
            </w:ins>
          </w:p>
        </w:tc>
      </w:tr>
      <w:tr w:rsidR="00796C3B" w:rsidRPr="00AE6939" w14:paraId="627B7337" w14:textId="77777777" w:rsidTr="00796C3B">
        <w:trPr>
          <w:cantSplit/>
          <w:ins w:id="1063" w:author="Arjan Kloosterboer" w:date="2017-09-22T04:10:00Z"/>
        </w:trPr>
        <w:tc>
          <w:tcPr>
            <w:tcW w:w="2573" w:type="dxa"/>
            <w:shd w:val="clear" w:color="auto" w:fill="auto"/>
          </w:tcPr>
          <w:p w14:paraId="2F9E0E2E" w14:textId="77777777" w:rsidR="00796C3B" w:rsidRPr="00796C3B" w:rsidRDefault="00796C3B" w:rsidP="00796C3B">
            <w:pPr>
              <w:snapToGrid w:val="0"/>
              <w:spacing w:after="0"/>
              <w:rPr>
                <w:ins w:id="1064" w:author="Arjan Kloosterboer" w:date="2017-09-22T04:10:00Z"/>
                <w:rFonts w:ascii="Arial" w:eastAsia="Batang" w:hAnsi="Arial" w:cs="Arial"/>
                <w:b/>
                <w:sz w:val="20"/>
                <w:szCs w:val="20"/>
              </w:rPr>
            </w:pPr>
            <w:ins w:id="1065" w:author="Arjan Kloosterboer" w:date="2017-09-22T04:10:00Z">
              <w:r w:rsidRPr="00796C3B">
                <w:rPr>
                  <w:rFonts w:ascii="Arial" w:eastAsia="Batang" w:hAnsi="Arial" w:cs="Arial"/>
                  <w:b/>
                  <w:sz w:val="20"/>
                  <w:szCs w:val="20"/>
                </w:rPr>
                <w:t>Toelichting objecttype</w:t>
              </w:r>
            </w:ins>
          </w:p>
        </w:tc>
        <w:tc>
          <w:tcPr>
            <w:tcW w:w="6355" w:type="dxa"/>
            <w:shd w:val="clear" w:color="auto" w:fill="auto"/>
          </w:tcPr>
          <w:p w14:paraId="433B4273" w14:textId="57513236" w:rsidR="0003275C" w:rsidRPr="0003275C" w:rsidRDefault="0003275C" w:rsidP="0003275C">
            <w:pPr>
              <w:tabs>
                <w:tab w:val="left" w:pos="947"/>
                <w:tab w:val="left" w:pos="3927"/>
              </w:tabs>
              <w:snapToGrid w:val="0"/>
              <w:spacing w:after="0"/>
              <w:rPr>
                <w:ins w:id="1066" w:author="Arjan Kloosterboer" w:date="2017-09-22T04:10:00Z"/>
                <w:rFonts w:ascii="Arial" w:eastAsia="Batang" w:hAnsi="Arial" w:cs="Arial"/>
                <w:sz w:val="20"/>
                <w:szCs w:val="20"/>
                <w:lang w:val="nl-NL"/>
              </w:rPr>
            </w:pPr>
            <w:ins w:id="1067" w:author="Arjan Kloosterboer" w:date="2017-09-22T04:10:00Z">
              <w:r>
                <w:rPr>
                  <w:rFonts w:ascii="Arial" w:eastAsia="Batang" w:hAnsi="Arial" w:cs="Arial"/>
                  <w:sz w:val="20"/>
                  <w:szCs w:val="20"/>
                  <w:lang w:val="nl-NL"/>
                </w:rPr>
                <w:t>Betreft</w:t>
              </w:r>
              <w:r w:rsidR="00796C3B" w:rsidRPr="00796C3B">
                <w:rPr>
                  <w:rFonts w:ascii="Arial" w:eastAsia="Batang" w:hAnsi="Arial" w:cs="Arial"/>
                  <w:sz w:val="20"/>
                  <w:szCs w:val="20"/>
                  <w:lang w:val="nl-NL"/>
                </w:rPr>
                <w:t xml:space="preserve"> de aan het RSGB ontleende gegevens van een NIET-NATUURLIJK PERSOON </w:t>
              </w:r>
              <w:r>
                <w:rPr>
                  <w:rFonts w:ascii="Arial" w:eastAsia="Batang" w:hAnsi="Arial" w:cs="Arial"/>
                  <w:sz w:val="20"/>
                  <w:szCs w:val="20"/>
                  <w:lang w:val="nl-NL"/>
                </w:rPr>
                <w:t xml:space="preserve">(en de specialisaties daarvan) </w:t>
              </w:r>
              <w:r w:rsidR="00796C3B" w:rsidRPr="00796C3B">
                <w:rPr>
                  <w:rFonts w:ascii="Arial" w:eastAsia="Batang" w:hAnsi="Arial" w:cs="Arial"/>
                  <w:sz w:val="20"/>
                  <w:szCs w:val="20"/>
                  <w:lang w:val="nl-NL"/>
                </w:rPr>
                <w:t xml:space="preserve">die in het RGBZ gebruikt worden. </w:t>
              </w:r>
              <w:r w:rsidR="00796C3B" w:rsidRPr="0003275C">
                <w:rPr>
                  <w:rFonts w:ascii="Arial" w:eastAsia="Batang" w:hAnsi="Arial" w:cs="Arial"/>
                  <w:sz w:val="20"/>
                  <w:szCs w:val="20"/>
                  <w:lang w:val="nl-NL"/>
                </w:rPr>
                <w:t>Zie voor de specificaties van deze gegevens het RSGB.</w:t>
              </w:r>
              <w:r w:rsidRPr="0003275C">
                <w:rPr>
                  <w:lang w:val="nl-NL"/>
                </w:rPr>
                <w:t xml:space="preserve"> </w:t>
              </w:r>
            </w:ins>
          </w:p>
          <w:p w14:paraId="537105F3" w14:textId="77777777" w:rsidR="0003275C" w:rsidRPr="0003275C" w:rsidRDefault="0003275C" w:rsidP="0003275C">
            <w:pPr>
              <w:tabs>
                <w:tab w:val="left" w:pos="947"/>
                <w:tab w:val="left" w:pos="3927"/>
              </w:tabs>
              <w:snapToGrid w:val="0"/>
              <w:spacing w:after="0"/>
              <w:rPr>
                <w:ins w:id="1068" w:author="Arjan Kloosterboer" w:date="2017-09-22T04:10:00Z"/>
                <w:rFonts w:ascii="Arial" w:eastAsia="Batang" w:hAnsi="Arial" w:cs="Arial"/>
                <w:sz w:val="20"/>
                <w:szCs w:val="20"/>
                <w:lang w:val="nl-NL"/>
              </w:rPr>
            </w:pPr>
            <w:ins w:id="1069" w:author="Arjan Kloosterboer" w:date="2017-09-22T04:10:00Z">
              <w:r w:rsidRPr="0003275C">
                <w:rPr>
                  <w:rFonts w:ascii="Arial" w:eastAsia="Batang" w:hAnsi="Arial" w:cs="Arial"/>
                  <w:sz w:val="20"/>
                  <w:szCs w:val="20"/>
                  <w:lang w:val="nl-NL"/>
                </w:rPr>
                <w:t>De unieke aanduiding hangt af van het soort niet-natuurlijk persoon:</w:t>
              </w:r>
            </w:ins>
          </w:p>
          <w:p w14:paraId="31FE22C1" w14:textId="77777777" w:rsidR="0003275C" w:rsidRPr="0003275C" w:rsidRDefault="0003275C" w:rsidP="0003275C">
            <w:pPr>
              <w:tabs>
                <w:tab w:val="left" w:pos="947"/>
                <w:tab w:val="left" w:pos="3927"/>
              </w:tabs>
              <w:snapToGrid w:val="0"/>
              <w:spacing w:after="0"/>
              <w:rPr>
                <w:ins w:id="1070" w:author="Arjan Kloosterboer" w:date="2017-09-22T04:10:00Z"/>
                <w:rFonts w:ascii="Arial" w:eastAsia="Batang" w:hAnsi="Arial" w:cs="Arial"/>
                <w:sz w:val="20"/>
                <w:szCs w:val="20"/>
                <w:lang w:val="nl-NL"/>
              </w:rPr>
            </w:pPr>
            <w:ins w:id="1071" w:author="Arjan Kloosterboer" w:date="2017-09-22T04:10:00Z">
              <w:r w:rsidRPr="0003275C">
                <w:rPr>
                  <w:rFonts w:ascii="Arial" w:eastAsia="Batang" w:hAnsi="Arial" w:cs="Arial"/>
                  <w:sz w:val="20"/>
                  <w:szCs w:val="20"/>
                  <w:lang w:val="nl-NL"/>
                </w:rPr>
                <w:t>- indien het een Ingeschreven niet natuurlijk persoon betreft dan is dat het RSIN;</w:t>
              </w:r>
            </w:ins>
          </w:p>
          <w:p w14:paraId="5D92C424" w14:textId="7D881A08" w:rsidR="00796C3B" w:rsidRPr="0003275C" w:rsidRDefault="0003275C" w:rsidP="0003275C">
            <w:pPr>
              <w:tabs>
                <w:tab w:val="left" w:pos="947"/>
                <w:tab w:val="left" w:pos="3927"/>
              </w:tabs>
              <w:snapToGrid w:val="0"/>
              <w:spacing w:after="0"/>
              <w:rPr>
                <w:ins w:id="1072" w:author="Arjan Kloosterboer" w:date="2017-09-22T04:10:00Z"/>
                <w:rFonts w:ascii="Arial" w:eastAsia="Batang" w:hAnsi="Arial" w:cs="Arial"/>
                <w:sz w:val="20"/>
                <w:szCs w:val="20"/>
                <w:lang w:val="nl-NL"/>
              </w:rPr>
            </w:pPr>
            <w:ins w:id="1073" w:author="Arjan Kloosterboer" w:date="2017-09-22T04:10:00Z">
              <w:r w:rsidRPr="0003275C">
                <w:rPr>
                  <w:rFonts w:ascii="Arial" w:eastAsia="Batang" w:hAnsi="Arial" w:cs="Arial"/>
                  <w:sz w:val="20"/>
                  <w:szCs w:val="20"/>
                  <w:lang w:val="nl-NL"/>
                </w:rPr>
                <w:t>- indien het een Ander natuurlijk persoon betreft, dan is dat het Nummer ander niet-natuurlijk persoon.</w:t>
              </w:r>
            </w:ins>
          </w:p>
        </w:tc>
      </w:tr>
      <w:tr w:rsidR="00796C3B" w14:paraId="1139A54B" w14:textId="77777777" w:rsidTr="00796C3B">
        <w:trPr>
          <w:ins w:id="1074" w:author="Arjan Kloosterboer" w:date="2017-09-22T04:10:00Z"/>
        </w:trPr>
        <w:tc>
          <w:tcPr>
            <w:tcW w:w="2573" w:type="dxa"/>
            <w:shd w:val="clear" w:color="auto" w:fill="auto"/>
          </w:tcPr>
          <w:p w14:paraId="34FFF287" w14:textId="77777777" w:rsidR="00796C3B" w:rsidRPr="00796C3B" w:rsidRDefault="00796C3B" w:rsidP="00796C3B">
            <w:pPr>
              <w:snapToGrid w:val="0"/>
              <w:spacing w:after="0"/>
              <w:rPr>
                <w:ins w:id="1075" w:author="Arjan Kloosterboer" w:date="2017-09-22T04:10:00Z"/>
                <w:rFonts w:ascii="Arial" w:eastAsia="Batang" w:hAnsi="Arial" w:cs="Arial"/>
                <w:b/>
                <w:sz w:val="20"/>
                <w:szCs w:val="20"/>
              </w:rPr>
            </w:pPr>
            <w:ins w:id="1076" w:author="Arjan Kloosterboer" w:date="2017-09-22T04:10:00Z">
              <w:r w:rsidRPr="00796C3B">
                <w:rPr>
                  <w:rFonts w:ascii="Arial" w:eastAsia="Batang" w:hAnsi="Arial" w:cs="Arial"/>
                  <w:b/>
                  <w:sz w:val="20"/>
                  <w:szCs w:val="20"/>
                </w:rPr>
                <w:t>Overzicht attributen</w:t>
              </w:r>
            </w:ins>
          </w:p>
        </w:tc>
        <w:tc>
          <w:tcPr>
            <w:tcW w:w="6355" w:type="dxa"/>
            <w:shd w:val="clear" w:color="auto" w:fill="auto"/>
          </w:tcPr>
          <w:p w14:paraId="5A07EDF2" w14:textId="77777777" w:rsidR="00796C3B" w:rsidRPr="00796C3B" w:rsidRDefault="00796C3B" w:rsidP="00796C3B">
            <w:pPr>
              <w:tabs>
                <w:tab w:val="left" w:pos="667"/>
                <w:tab w:val="left" w:pos="5167"/>
              </w:tabs>
              <w:snapToGrid w:val="0"/>
              <w:spacing w:after="0"/>
              <w:rPr>
                <w:ins w:id="1077" w:author="Arjan Kloosterboer" w:date="2017-09-22T04:10:00Z"/>
                <w:rFonts w:ascii="Arial" w:eastAsia="Batang" w:hAnsi="Arial" w:cs="Arial"/>
                <w:i/>
                <w:sz w:val="20"/>
                <w:szCs w:val="20"/>
                <w:lang w:val="nl-NL"/>
              </w:rPr>
            </w:pPr>
            <w:ins w:id="1078" w:author="Arjan Kloosterboer" w:date="2017-09-22T04:10:00Z">
              <w:r w:rsidRPr="00796C3B">
                <w:rPr>
                  <w:rFonts w:ascii="Arial" w:eastAsia="Batang" w:hAnsi="Arial" w:cs="Arial"/>
                  <w:i/>
                  <w:sz w:val="20"/>
                  <w:szCs w:val="20"/>
                  <w:lang w:val="nl-NL"/>
                </w:rPr>
                <w:t>Code</w:t>
              </w:r>
              <w:r w:rsidRPr="00796C3B">
                <w:rPr>
                  <w:rFonts w:ascii="Arial" w:eastAsia="Batang" w:hAnsi="Arial" w:cs="Arial"/>
                  <w:i/>
                  <w:sz w:val="20"/>
                  <w:szCs w:val="20"/>
                  <w:lang w:val="nl-NL"/>
                </w:rPr>
                <w:tab/>
                <w:t>Gegevensnaam</w:t>
              </w:r>
              <w:r w:rsidRPr="00796C3B">
                <w:rPr>
                  <w:rFonts w:ascii="Arial" w:eastAsia="Batang" w:hAnsi="Arial" w:cs="Arial"/>
                  <w:i/>
                  <w:sz w:val="20"/>
                  <w:szCs w:val="20"/>
                  <w:lang w:val="nl-NL"/>
                </w:rPr>
                <w:tab/>
                <w:t>Herkomst</w:t>
              </w:r>
            </w:ins>
          </w:p>
          <w:p w14:paraId="7D4052FF" w14:textId="61001A1B" w:rsidR="00796C3B" w:rsidRPr="00796C3B" w:rsidRDefault="00796C3B" w:rsidP="00796C3B">
            <w:pPr>
              <w:tabs>
                <w:tab w:val="left" w:pos="667"/>
                <w:tab w:val="left" w:pos="5167"/>
              </w:tabs>
              <w:spacing w:after="0"/>
              <w:rPr>
                <w:ins w:id="1079" w:author="Arjan Kloosterboer" w:date="2017-09-22T04:10:00Z"/>
                <w:rFonts w:ascii="Arial" w:eastAsia="Batang" w:hAnsi="Arial" w:cs="Arial"/>
                <w:sz w:val="20"/>
                <w:szCs w:val="20"/>
                <w:lang w:val="nl-NL"/>
              </w:rPr>
            </w:pPr>
            <w:ins w:id="1080" w:author="Arjan Kloosterboer" w:date="2017-09-22T04:10:00Z">
              <w:r w:rsidRPr="00796C3B">
                <w:rPr>
                  <w:rFonts w:ascii="Arial" w:eastAsia="Batang" w:hAnsi="Arial" w:cs="Arial"/>
                  <w:sz w:val="20"/>
                  <w:szCs w:val="20"/>
                  <w:lang w:val="nl-NL"/>
                </w:rPr>
                <w:tab/>
              </w:r>
              <w:r w:rsidR="0003275C">
                <w:rPr>
                  <w:rFonts w:ascii="Arial" w:eastAsia="Batang" w:hAnsi="Arial" w:cs="Arial"/>
                  <w:sz w:val="20"/>
                  <w:szCs w:val="20"/>
                  <w:lang w:val="nl-NL"/>
                </w:rPr>
                <w:t>RSIN</w:t>
              </w:r>
            </w:ins>
          </w:p>
          <w:p w14:paraId="1A5CF844" w14:textId="5BF66B81" w:rsidR="00796C3B" w:rsidRPr="00796C3B" w:rsidRDefault="00796C3B" w:rsidP="00796C3B">
            <w:pPr>
              <w:tabs>
                <w:tab w:val="left" w:pos="667"/>
                <w:tab w:val="left" w:pos="5167"/>
              </w:tabs>
              <w:spacing w:after="0"/>
              <w:rPr>
                <w:ins w:id="1081" w:author="Arjan Kloosterboer" w:date="2017-09-22T04:10:00Z"/>
                <w:rFonts w:ascii="Arial" w:eastAsia="Batang" w:hAnsi="Arial" w:cs="Arial"/>
                <w:sz w:val="20"/>
                <w:szCs w:val="20"/>
                <w:lang w:val="nl-NL"/>
              </w:rPr>
            </w:pPr>
            <w:ins w:id="1082" w:author="Arjan Kloosterboer" w:date="2017-09-22T04:10:00Z">
              <w:r w:rsidRPr="00796C3B">
                <w:rPr>
                  <w:rFonts w:ascii="Arial" w:eastAsia="Batang" w:hAnsi="Arial" w:cs="Arial"/>
                  <w:sz w:val="20"/>
                  <w:szCs w:val="20"/>
                  <w:lang w:val="nl-NL"/>
                </w:rPr>
                <w:tab/>
                <w:t>Nummer</w:t>
              </w:r>
              <w:r>
                <w:rPr>
                  <w:rFonts w:ascii="Arial" w:eastAsia="Batang" w:hAnsi="Arial" w:cs="Arial"/>
                  <w:sz w:val="20"/>
                  <w:szCs w:val="20"/>
                  <w:lang w:val="nl-NL"/>
                </w:rPr>
                <w:t xml:space="preserve"> </w:t>
              </w:r>
              <w:r w:rsidRPr="00796C3B">
                <w:rPr>
                  <w:rFonts w:ascii="Arial" w:eastAsia="Batang" w:hAnsi="Arial" w:cs="Arial"/>
                  <w:sz w:val="20"/>
                  <w:szCs w:val="20"/>
                  <w:lang w:val="nl-NL"/>
                </w:rPr>
                <w:t>ander niet-natuurlijk persoon</w:t>
              </w:r>
            </w:ins>
          </w:p>
          <w:p w14:paraId="7BAD11AE" w14:textId="77777777" w:rsidR="00796C3B" w:rsidRPr="00796C3B" w:rsidRDefault="00796C3B" w:rsidP="00796C3B">
            <w:pPr>
              <w:tabs>
                <w:tab w:val="left" w:pos="667"/>
                <w:tab w:val="left" w:pos="5167"/>
              </w:tabs>
              <w:spacing w:after="0"/>
              <w:rPr>
                <w:ins w:id="1083" w:author="Arjan Kloosterboer" w:date="2017-09-22T04:10:00Z"/>
                <w:rFonts w:ascii="Arial" w:eastAsia="Batang" w:hAnsi="Arial" w:cs="Arial"/>
                <w:sz w:val="20"/>
                <w:szCs w:val="20"/>
                <w:lang w:val="nl-NL"/>
              </w:rPr>
            </w:pPr>
            <w:ins w:id="1084" w:author="Arjan Kloosterboer" w:date="2017-09-22T04:10:00Z">
              <w:r w:rsidRPr="00796C3B">
                <w:rPr>
                  <w:rFonts w:ascii="Arial" w:eastAsia="Batang" w:hAnsi="Arial" w:cs="Arial"/>
                  <w:sz w:val="20"/>
                  <w:szCs w:val="20"/>
                  <w:lang w:val="nl-NL"/>
                </w:rPr>
                <w:tab/>
                <w:t>(Statutaire) Naam</w:t>
              </w:r>
            </w:ins>
          </w:p>
          <w:p w14:paraId="398C3D44" w14:textId="77777777" w:rsidR="00796C3B" w:rsidRPr="00796C3B" w:rsidRDefault="00796C3B" w:rsidP="00796C3B">
            <w:pPr>
              <w:tabs>
                <w:tab w:val="left" w:pos="667"/>
                <w:tab w:val="left" w:pos="5167"/>
              </w:tabs>
              <w:spacing w:after="0"/>
              <w:rPr>
                <w:ins w:id="1085" w:author="Arjan Kloosterboer" w:date="2017-09-22T04:10:00Z"/>
                <w:rFonts w:ascii="Arial" w:eastAsia="Batang" w:hAnsi="Arial" w:cs="Arial"/>
                <w:sz w:val="20"/>
                <w:szCs w:val="20"/>
                <w:lang w:val="nl-NL"/>
              </w:rPr>
            </w:pPr>
            <w:ins w:id="1086" w:author="Arjan Kloosterboer" w:date="2017-09-22T04:10:00Z">
              <w:r w:rsidRPr="00796C3B">
                <w:rPr>
                  <w:rFonts w:ascii="Arial" w:eastAsia="Batang" w:hAnsi="Arial" w:cs="Arial"/>
                  <w:sz w:val="20"/>
                  <w:szCs w:val="20"/>
                  <w:lang w:val="nl-NL"/>
                </w:rPr>
                <w:tab/>
                <w:t>Datum aanvang</w:t>
              </w:r>
            </w:ins>
          </w:p>
          <w:p w14:paraId="541739AF" w14:textId="7AC9CA34" w:rsidR="00796C3B" w:rsidRDefault="00796C3B" w:rsidP="00796C3B">
            <w:pPr>
              <w:tabs>
                <w:tab w:val="left" w:pos="667"/>
                <w:tab w:val="left" w:pos="5167"/>
              </w:tabs>
              <w:spacing w:after="0"/>
              <w:rPr>
                <w:ins w:id="1087" w:author="Arjan Kloosterboer" w:date="2017-09-22T04:10:00Z"/>
                <w:rFonts w:ascii="Arial" w:eastAsia="Batang" w:hAnsi="Arial" w:cs="Arial"/>
                <w:sz w:val="20"/>
                <w:szCs w:val="20"/>
                <w:lang w:val="nl-NL"/>
              </w:rPr>
            </w:pPr>
            <w:ins w:id="1088" w:author="Arjan Kloosterboer" w:date="2017-09-22T04:10:00Z">
              <w:r w:rsidRPr="00796C3B">
                <w:rPr>
                  <w:rFonts w:ascii="Arial" w:eastAsia="Batang" w:hAnsi="Arial" w:cs="Arial"/>
                  <w:sz w:val="20"/>
                  <w:szCs w:val="20"/>
                  <w:lang w:val="nl-NL"/>
                </w:rPr>
                <w:tab/>
                <w:t xml:space="preserve">Datum beëindiging </w:t>
              </w:r>
            </w:ins>
          </w:p>
          <w:p w14:paraId="2A5F19EA" w14:textId="44864972" w:rsidR="0003275C" w:rsidRDefault="0003275C" w:rsidP="00796C3B">
            <w:pPr>
              <w:tabs>
                <w:tab w:val="left" w:pos="667"/>
                <w:tab w:val="left" w:pos="5167"/>
              </w:tabs>
              <w:spacing w:after="0"/>
              <w:rPr>
                <w:ins w:id="1089" w:author="Arjan Kloosterboer" w:date="2017-09-22T04:10:00Z"/>
                <w:rFonts w:ascii="Arial" w:eastAsia="Batang" w:hAnsi="Arial" w:cs="Arial"/>
                <w:sz w:val="20"/>
                <w:szCs w:val="20"/>
                <w:lang w:val="nl-NL"/>
              </w:rPr>
            </w:pPr>
            <w:ins w:id="1090" w:author="Arjan Kloosterboer" w:date="2017-09-22T04:10:00Z">
              <w:r>
                <w:rPr>
                  <w:rFonts w:ascii="Arial" w:eastAsia="Batang" w:hAnsi="Arial" w:cs="Arial"/>
                  <w:sz w:val="20"/>
                  <w:szCs w:val="20"/>
                  <w:lang w:val="nl-NL"/>
                </w:rPr>
                <w:tab/>
                <w:t>Verkorte naam</w:t>
              </w:r>
            </w:ins>
          </w:p>
          <w:p w14:paraId="724A1D8B" w14:textId="17870AB5" w:rsidR="0003275C" w:rsidRPr="00FA2642" w:rsidRDefault="0003275C" w:rsidP="0003275C">
            <w:pPr>
              <w:tabs>
                <w:tab w:val="left" w:pos="667"/>
                <w:tab w:val="left" w:pos="5167"/>
              </w:tabs>
              <w:spacing w:after="0"/>
              <w:rPr>
                <w:ins w:id="1091" w:author="Arjan Kloosterboer" w:date="2017-09-22T04:10:00Z"/>
                <w:rFonts w:ascii="Arial" w:hAnsi="Arial" w:cs="Arial"/>
                <w:sz w:val="20"/>
                <w:szCs w:val="20"/>
                <w:lang w:val="nl-NL"/>
              </w:rPr>
            </w:pPr>
            <w:ins w:id="1092" w:author="Arjan Kloosterboer" w:date="2017-09-22T04:10:00Z">
              <w:r>
                <w:rPr>
                  <w:rFonts w:ascii="Arial" w:eastAsia="Batang" w:hAnsi="Arial" w:cs="Arial"/>
                  <w:sz w:val="20"/>
                  <w:szCs w:val="20"/>
                  <w:lang w:val="nl-NL"/>
                </w:rPr>
                <w:tab/>
              </w:r>
              <w:r>
                <w:rPr>
                  <w:rFonts w:ascii="Arial" w:hAnsi="Arial" w:cs="Arial"/>
                  <w:sz w:val="20"/>
                  <w:szCs w:val="20"/>
                  <w:lang w:val="nl-NL"/>
                </w:rPr>
                <w:t>/Bezoekadres</w:t>
              </w:r>
            </w:ins>
          </w:p>
          <w:p w14:paraId="205C6532" w14:textId="77777777" w:rsidR="0003275C" w:rsidRPr="00FA2642" w:rsidRDefault="0003275C" w:rsidP="0003275C">
            <w:pPr>
              <w:tabs>
                <w:tab w:val="left" w:pos="667"/>
                <w:tab w:val="left" w:pos="5167"/>
              </w:tabs>
              <w:spacing w:after="0"/>
              <w:rPr>
                <w:ins w:id="1093" w:author="Arjan Kloosterboer" w:date="2017-09-22T04:10:00Z"/>
                <w:rFonts w:ascii="Arial" w:eastAsia="Batang" w:hAnsi="Arial" w:cs="Arial"/>
                <w:sz w:val="20"/>
                <w:szCs w:val="20"/>
                <w:lang w:val="nl-NL"/>
              </w:rPr>
            </w:pPr>
            <w:ins w:id="1094" w:author="Arjan Kloosterboer" w:date="2017-09-22T04:10:00Z">
              <w:r w:rsidRPr="00FA2642">
                <w:rPr>
                  <w:rFonts w:ascii="Arial" w:eastAsia="Batang" w:hAnsi="Arial" w:cs="Arial"/>
                  <w:sz w:val="20"/>
                  <w:szCs w:val="20"/>
                  <w:lang w:val="nl-NL"/>
                </w:rPr>
                <w:tab/>
                <w:t xml:space="preserve">   Huisnummer</w:t>
              </w:r>
            </w:ins>
          </w:p>
          <w:p w14:paraId="13A2E0D8" w14:textId="77777777" w:rsidR="0003275C" w:rsidRPr="00FA2642" w:rsidRDefault="0003275C" w:rsidP="0003275C">
            <w:pPr>
              <w:tabs>
                <w:tab w:val="left" w:pos="667"/>
                <w:tab w:val="left" w:pos="5167"/>
              </w:tabs>
              <w:spacing w:after="0"/>
              <w:rPr>
                <w:ins w:id="1095" w:author="Arjan Kloosterboer" w:date="2017-09-22T04:10:00Z"/>
                <w:rFonts w:ascii="Arial" w:eastAsia="Batang" w:hAnsi="Arial" w:cs="Arial"/>
                <w:sz w:val="20"/>
                <w:szCs w:val="20"/>
                <w:lang w:val="nl-NL"/>
              </w:rPr>
            </w:pPr>
            <w:ins w:id="1096" w:author="Arjan Kloosterboer" w:date="2017-09-22T04:10:00Z">
              <w:r w:rsidRPr="00FA2642">
                <w:rPr>
                  <w:rFonts w:ascii="Arial" w:eastAsia="Batang" w:hAnsi="Arial" w:cs="Arial"/>
                  <w:sz w:val="20"/>
                  <w:szCs w:val="20"/>
                  <w:lang w:val="nl-NL"/>
                </w:rPr>
                <w:tab/>
                <w:t xml:space="preserve">   Huisletter </w:t>
              </w:r>
            </w:ins>
          </w:p>
          <w:p w14:paraId="6A98825A" w14:textId="77777777" w:rsidR="0003275C" w:rsidRPr="00FA2642" w:rsidRDefault="0003275C" w:rsidP="0003275C">
            <w:pPr>
              <w:tabs>
                <w:tab w:val="left" w:pos="667"/>
                <w:tab w:val="left" w:pos="5167"/>
              </w:tabs>
              <w:spacing w:after="0"/>
              <w:rPr>
                <w:ins w:id="1097" w:author="Arjan Kloosterboer" w:date="2017-09-22T04:10:00Z"/>
                <w:rFonts w:ascii="Arial" w:eastAsia="Batang" w:hAnsi="Arial" w:cs="Arial"/>
                <w:sz w:val="20"/>
                <w:szCs w:val="20"/>
                <w:lang w:val="nl-NL"/>
              </w:rPr>
            </w:pPr>
            <w:ins w:id="1098" w:author="Arjan Kloosterboer" w:date="2017-09-22T04:10:00Z">
              <w:r w:rsidRPr="00FA2642">
                <w:rPr>
                  <w:rFonts w:ascii="Arial" w:eastAsia="Batang" w:hAnsi="Arial" w:cs="Arial"/>
                  <w:sz w:val="20"/>
                  <w:szCs w:val="20"/>
                  <w:lang w:val="nl-NL"/>
                </w:rPr>
                <w:t xml:space="preserve">               Huisnummertoevoeging</w:t>
              </w:r>
            </w:ins>
          </w:p>
          <w:p w14:paraId="77CDA643" w14:textId="77777777" w:rsidR="0003275C" w:rsidRPr="00FA2642" w:rsidRDefault="0003275C" w:rsidP="0003275C">
            <w:pPr>
              <w:tabs>
                <w:tab w:val="left" w:pos="667"/>
                <w:tab w:val="left" w:pos="5167"/>
              </w:tabs>
              <w:spacing w:after="0"/>
              <w:rPr>
                <w:ins w:id="1099" w:author="Arjan Kloosterboer" w:date="2017-09-22T04:10:00Z"/>
                <w:rFonts w:ascii="Arial" w:eastAsia="Batang" w:hAnsi="Arial" w:cs="Arial"/>
                <w:sz w:val="20"/>
                <w:szCs w:val="20"/>
                <w:lang w:val="nl-NL"/>
              </w:rPr>
            </w:pPr>
            <w:ins w:id="1100" w:author="Arjan Kloosterboer" w:date="2017-09-22T04:10:00Z">
              <w:r w:rsidRPr="00FA2642">
                <w:rPr>
                  <w:rFonts w:ascii="Arial" w:eastAsia="Batang" w:hAnsi="Arial" w:cs="Arial"/>
                  <w:sz w:val="20"/>
                  <w:szCs w:val="20"/>
                  <w:lang w:val="nl-NL"/>
                </w:rPr>
                <w:tab/>
                <w:t xml:space="preserve">   Naam openbare ruimte</w:t>
              </w:r>
            </w:ins>
          </w:p>
          <w:p w14:paraId="277043F0" w14:textId="77777777" w:rsidR="0003275C" w:rsidRPr="003306F8" w:rsidRDefault="0003275C" w:rsidP="0003275C">
            <w:pPr>
              <w:tabs>
                <w:tab w:val="left" w:pos="667"/>
                <w:tab w:val="left" w:pos="5167"/>
              </w:tabs>
              <w:spacing w:after="0"/>
              <w:rPr>
                <w:ins w:id="1101" w:author="Arjan Kloosterboer" w:date="2017-09-22T04:10:00Z"/>
                <w:rFonts w:ascii="Arial" w:eastAsia="Batang" w:hAnsi="Arial" w:cs="Arial"/>
                <w:sz w:val="20"/>
                <w:szCs w:val="20"/>
                <w:lang w:val="nl-NL"/>
              </w:rPr>
            </w:pPr>
            <w:ins w:id="1102" w:author="Arjan Kloosterboer" w:date="2017-09-22T04:10:00Z">
              <w:r w:rsidRPr="00FA2642">
                <w:rPr>
                  <w:rFonts w:ascii="Arial" w:eastAsia="Batang" w:hAnsi="Arial" w:cs="Arial"/>
                  <w:sz w:val="20"/>
                  <w:szCs w:val="20"/>
                  <w:lang w:val="nl-NL"/>
                </w:rPr>
                <w:tab/>
                <w:t xml:space="preserve">   </w:t>
              </w:r>
              <w:r w:rsidRPr="003306F8">
                <w:rPr>
                  <w:rFonts w:ascii="Arial" w:eastAsia="Batang" w:hAnsi="Arial" w:cs="Arial"/>
                  <w:sz w:val="20"/>
                  <w:szCs w:val="20"/>
                  <w:lang w:val="nl-NL"/>
                </w:rPr>
                <w:t>Straatnaam</w:t>
              </w:r>
            </w:ins>
          </w:p>
          <w:p w14:paraId="18EB21BC" w14:textId="77777777" w:rsidR="0003275C" w:rsidRPr="00FA2642" w:rsidRDefault="0003275C" w:rsidP="0003275C">
            <w:pPr>
              <w:tabs>
                <w:tab w:val="left" w:pos="667"/>
                <w:tab w:val="left" w:pos="5167"/>
              </w:tabs>
              <w:spacing w:after="0"/>
              <w:rPr>
                <w:ins w:id="1103" w:author="Arjan Kloosterboer" w:date="2017-09-22T04:10:00Z"/>
                <w:rFonts w:ascii="Arial" w:eastAsia="Batang" w:hAnsi="Arial" w:cs="Arial"/>
                <w:sz w:val="20"/>
                <w:szCs w:val="20"/>
                <w:lang w:val="nl-NL"/>
              </w:rPr>
            </w:pPr>
            <w:ins w:id="1104" w:author="Arjan Kloosterboer" w:date="2017-09-22T04:10:00Z">
              <w:r w:rsidRPr="003306F8">
                <w:rPr>
                  <w:rFonts w:ascii="Arial" w:eastAsia="Batang" w:hAnsi="Arial" w:cs="Arial"/>
                  <w:sz w:val="20"/>
                  <w:szCs w:val="20"/>
                  <w:lang w:val="nl-NL"/>
                </w:rPr>
                <w:tab/>
              </w:r>
              <w:r w:rsidRPr="00FA2642">
                <w:rPr>
                  <w:rFonts w:ascii="Arial" w:eastAsia="Batang" w:hAnsi="Arial" w:cs="Arial"/>
                  <w:sz w:val="20"/>
                  <w:szCs w:val="20"/>
                  <w:lang w:val="nl-NL"/>
                </w:rPr>
                <w:t xml:space="preserve">   Postcode</w:t>
              </w:r>
            </w:ins>
          </w:p>
          <w:p w14:paraId="0F79F115" w14:textId="77777777" w:rsidR="0003275C" w:rsidRPr="00FA2642" w:rsidRDefault="0003275C" w:rsidP="0003275C">
            <w:pPr>
              <w:tabs>
                <w:tab w:val="left" w:pos="667"/>
                <w:tab w:val="left" w:pos="5167"/>
              </w:tabs>
              <w:spacing w:after="0"/>
              <w:rPr>
                <w:ins w:id="1105" w:author="Arjan Kloosterboer" w:date="2017-09-22T04:10:00Z"/>
                <w:rFonts w:ascii="Arial" w:eastAsia="Batang" w:hAnsi="Arial" w:cs="Arial"/>
                <w:sz w:val="20"/>
                <w:szCs w:val="20"/>
                <w:lang w:val="nl-NL"/>
              </w:rPr>
            </w:pPr>
            <w:ins w:id="1106" w:author="Arjan Kloosterboer" w:date="2017-09-22T04:10:00Z">
              <w:r w:rsidRPr="00FA2642">
                <w:rPr>
                  <w:rFonts w:ascii="Arial" w:eastAsia="Batang" w:hAnsi="Arial" w:cs="Arial"/>
                  <w:sz w:val="20"/>
                  <w:szCs w:val="20"/>
                  <w:lang w:val="nl-NL"/>
                </w:rPr>
                <w:tab/>
                <w:t xml:space="preserve">   Locatiebeschrijving</w:t>
              </w:r>
            </w:ins>
          </w:p>
          <w:p w14:paraId="6EBC6F88" w14:textId="3A3EF25A" w:rsidR="0003275C" w:rsidRPr="00796C3B" w:rsidRDefault="0003275C" w:rsidP="00796C3B">
            <w:pPr>
              <w:tabs>
                <w:tab w:val="left" w:pos="667"/>
                <w:tab w:val="left" w:pos="5167"/>
              </w:tabs>
              <w:spacing w:after="0"/>
              <w:rPr>
                <w:ins w:id="1107" w:author="Arjan Kloosterboer" w:date="2017-09-22T04:10:00Z"/>
                <w:rFonts w:ascii="Arial" w:eastAsia="Batang" w:hAnsi="Arial" w:cs="Arial"/>
                <w:sz w:val="20"/>
                <w:szCs w:val="20"/>
                <w:lang w:val="nl-NL"/>
              </w:rPr>
            </w:pPr>
            <w:ins w:id="1108" w:author="Arjan Kloosterboer" w:date="2017-09-22T04:10:00Z">
              <w:r w:rsidRPr="00FA2642">
                <w:rPr>
                  <w:rFonts w:ascii="Arial" w:eastAsia="Batang" w:hAnsi="Arial" w:cs="Arial"/>
                  <w:sz w:val="20"/>
                  <w:szCs w:val="20"/>
                  <w:lang w:val="nl-NL"/>
                </w:rPr>
                <w:tab/>
                <w:t xml:space="preserve">   Woonpl</w:t>
              </w:r>
              <w:r>
                <w:rPr>
                  <w:rFonts w:ascii="Arial" w:eastAsia="Batang" w:hAnsi="Arial" w:cs="Arial"/>
                  <w:sz w:val="20"/>
                  <w:szCs w:val="20"/>
                  <w:lang w:val="nl-NL"/>
                </w:rPr>
                <w:t>aatsnaam</w:t>
              </w:r>
            </w:ins>
          </w:p>
          <w:p w14:paraId="7B5C8F0B" w14:textId="7F46A531" w:rsidR="00796C3B" w:rsidRPr="00796C3B" w:rsidRDefault="00796C3B" w:rsidP="00796C3B">
            <w:pPr>
              <w:tabs>
                <w:tab w:val="left" w:pos="667"/>
                <w:tab w:val="left" w:pos="5167"/>
              </w:tabs>
              <w:spacing w:after="0"/>
              <w:rPr>
                <w:ins w:id="1109" w:author="Arjan Kloosterboer" w:date="2017-09-22T04:10:00Z"/>
                <w:rFonts w:ascii="Arial" w:eastAsia="Batang" w:hAnsi="Arial" w:cs="Arial"/>
                <w:sz w:val="20"/>
                <w:szCs w:val="20"/>
                <w:lang w:val="nl-NL"/>
              </w:rPr>
            </w:pPr>
            <w:ins w:id="1110" w:author="Arjan Kloosterboer" w:date="2017-09-22T04:10:00Z">
              <w:r w:rsidRPr="00796C3B">
                <w:rPr>
                  <w:rFonts w:ascii="Arial" w:eastAsia="Batang" w:hAnsi="Arial" w:cs="Arial"/>
                  <w:sz w:val="20"/>
                  <w:szCs w:val="20"/>
                  <w:lang w:val="nl-NL"/>
                </w:rPr>
                <w:tab/>
              </w:r>
              <w:r w:rsidR="0003275C">
                <w:rPr>
                  <w:rFonts w:ascii="Arial" w:eastAsia="Batang" w:hAnsi="Arial" w:cs="Arial"/>
                  <w:sz w:val="20"/>
                  <w:szCs w:val="20"/>
                  <w:lang w:val="nl-NL"/>
                </w:rPr>
                <w:t>/</w:t>
              </w:r>
              <w:r>
                <w:rPr>
                  <w:rFonts w:ascii="Arial" w:eastAsia="Batang" w:hAnsi="Arial" w:cs="Arial"/>
                  <w:sz w:val="20"/>
                  <w:szCs w:val="20"/>
                  <w:lang w:val="nl-NL"/>
                </w:rPr>
                <w:t>C</w:t>
              </w:r>
              <w:r w:rsidRPr="00796C3B">
                <w:rPr>
                  <w:rFonts w:ascii="Arial" w:eastAsia="Batang" w:hAnsi="Arial" w:cs="Arial"/>
                  <w:sz w:val="20"/>
                  <w:szCs w:val="20"/>
                  <w:lang w:val="nl-NL"/>
                </w:rPr>
                <w:t>orrespondentieadres</w:t>
              </w:r>
            </w:ins>
          </w:p>
          <w:p w14:paraId="28E885F2" w14:textId="7F742221" w:rsidR="00796C3B" w:rsidRPr="00796C3B" w:rsidRDefault="00796C3B" w:rsidP="00796C3B">
            <w:pPr>
              <w:tabs>
                <w:tab w:val="left" w:pos="667"/>
                <w:tab w:val="left" w:pos="5167"/>
              </w:tabs>
              <w:spacing w:after="0"/>
              <w:rPr>
                <w:ins w:id="1111" w:author="Arjan Kloosterboer" w:date="2017-09-22T04:10:00Z"/>
                <w:rFonts w:ascii="Arial" w:eastAsia="Batang" w:hAnsi="Arial" w:cs="Arial"/>
                <w:sz w:val="20"/>
                <w:szCs w:val="20"/>
                <w:lang w:val="nl-NL"/>
              </w:rPr>
            </w:pPr>
            <w:ins w:id="1112" w:author="Arjan Kloosterboer" w:date="2017-09-22T04:10:00Z">
              <w:r w:rsidRPr="00796C3B">
                <w:rPr>
                  <w:rFonts w:ascii="Arial" w:eastAsia="Batang" w:hAnsi="Arial" w:cs="Arial"/>
                  <w:sz w:val="20"/>
                  <w:szCs w:val="20"/>
                  <w:lang w:val="nl-NL"/>
                </w:rPr>
                <w:tab/>
                <w:t xml:space="preserve">   Huisnummer</w:t>
              </w:r>
            </w:ins>
          </w:p>
          <w:p w14:paraId="7B674C95" w14:textId="77C38428" w:rsidR="00796C3B" w:rsidRPr="00796C3B" w:rsidRDefault="00796C3B" w:rsidP="00796C3B">
            <w:pPr>
              <w:tabs>
                <w:tab w:val="left" w:pos="667"/>
                <w:tab w:val="left" w:pos="5167"/>
              </w:tabs>
              <w:spacing w:after="0"/>
              <w:rPr>
                <w:ins w:id="1113" w:author="Arjan Kloosterboer" w:date="2017-09-22T04:10:00Z"/>
                <w:rFonts w:ascii="Arial" w:eastAsia="Batang" w:hAnsi="Arial" w:cs="Arial"/>
                <w:sz w:val="20"/>
                <w:szCs w:val="20"/>
                <w:lang w:val="nl-NL"/>
              </w:rPr>
            </w:pPr>
            <w:ins w:id="1114" w:author="Arjan Kloosterboer" w:date="2017-09-22T04:10:00Z">
              <w:r w:rsidRPr="00796C3B">
                <w:rPr>
                  <w:rFonts w:ascii="Arial" w:eastAsia="Batang" w:hAnsi="Arial" w:cs="Arial"/>
                  <w:sz w:val="20"/>
                  <w:szCs w:val="20"/>
                  <w:lang w:val="nl-NL"/>
                </w:rPr>
                <w:tab/>
                <w:t xml:space="preserve">   Huisletter </w:t>
              </w:r>
            </w:ins>
          </w:p>
          <w:p w14:paraId="1061616B" w14:textId="38235096" w:rsidR="00796C3B" w:rsidRPr="00796C3B" w:rsidRDefault="00796C3B" w:rsidP="00796C3B">
            <w:pPr>
              <w:tabs>
                <w:tab w:val="left" w:pos="667"/>
                <w:tab w:val="left" w:pos="5167"/>
              </w:tabs>
              <w:spacing w:after="0"/>
              <w:rPr>
                <w:ins w:id="1115" w:author="Arjan Kloosterboer" w:date="2017-09-22T04:10:00Z"/>
                <w:rFonts w:ascii="Arial" w:eastAsia="Batang" w:hAnsi="Arial" w:cs="Arial"/>
                <w:sz w:val="20"/>
                <w:szCs w:val="20"/>
                <w:lang w:val="nl-NL"/>
              </w:rPr>
            </w:pPr>
            <w:ins w:id="1116" w:author="Arjan Kloosterboer" w:date="2017-09-22T04:10:00Z">
              <w:r w:rsidRPr="00796C3B">
                <w:rPr>
                  <w:rFonts w:ascii="Arial" w:eastAsia="Batang" w:hAnsi="Arial" w:cs="Arial"/>
                  <w:sz w:val="20"/>
                  <w:szCs w:val="20"/>
                  <w:lang w:val="nl-NL"/>
                </w:rPr>
                <w:tab/>
                <w:t xml:space="preserve">   Huisnummertoevoeging</w:t>
              </w:r>
            </w:ins>
          </w:p>
          <w:p w14:paraId="02E310A7" w14:textId="2F441F65" w:rsidR="00796C3B" w:rsidRPr="00796C3B" w:rsidRDefault="00796C3B" w:rsidP="00796C3B">
            <w:pPr>
              <w:tabs>
                <w:tab w:val="left" w:pos="667"/>
                <w:tab w:val="left" w:pos="5167"/>
              </w:tabs>
              <w:spacing w:after="0"/>
              <w:rPr>
                <w:ins w:id="1117" w:author="Arjan Kloosterboer" w:date="2017-09-22T04:10:00Z"/>
                <w:rFonts w:ascii="Arial" w:eastAsia="Batang" w:hAnsi="Arial" w:cs="Arial"/>
                <w:sz w:val="20"/>
                <w:szCs w:val="20"/>
                <w:lang w:val="nl-NL"/>
              </w:rPr>
            </w:pPr>
            <w:ins w:id="1118" w:author="Arjan Kloosterboer" w:date="2017-09-22T04:10:00Z">
              <w:r w:rsidRPr="00796C3B">
                <w:rPr>
                  <w:rFonts w:ascii="Arial" w:eastAsia="Batang" w:hAnsi="Arial" w:cs="Arial"/>
                  <w:sz w:val="20"/>
                  <w:szCs w:val="20"/>
                  <w:lang w:val="nl-NL"/>
                </w:rPr>
                <w:tab/>
                <w:t xml:space="preserve">   Naam openbare ruimte</w:t>
              </w:r>
            </w:ins>
          </w:p>
          <w:p w14:paraId="5C0294C8" w14:textId="3C3A46F9" w:rsidR="00796C3B" w:rsidRPr="00796C3B" w:rsidRDefault="00796C3B" w:rsidP="00796C3B">
            <w:pPr>
              <w:tabs>
                <w:tab w:val="left" w:pos="667"/>
                <w:tab w:val="left" w:pos="5167"/>
              </w:tabs>
              <w:spacing w:after="0"/>
              <w:rPr>
                <w:ins w:id="1119" w:author="Arjan Kloosterboer" w:date="2017-09-22T04:10:00Z"/>
                <w:rFonts w:ascii="Arial" w:eastAsia="Batang" w:hAnsi="Arial" w:cs="Arial"/>
                <w:sz w:val="20"/>
                <w:szCs w:val="20"/>
                <w:lang w:val="nl-NL"/>
              </w:rPr>
            </w:pPr>
            <w:ins w:id="1120" w:author="Arjan Kloosterboer" w:date="2017-09-22T04:10:00Z">
              <w:r w:rsidRPr="00796C3B">
                <w:rPr>
                  <w:rFonts w:ascii="Arial" w:eastAsia="Batang" w:hAnsi="Arial" w:cs="Arial"/>
                  <w:sz w:val="20"/>
                  <w:szCs w:val="20"/>
                  <w:lang w:val="nl-NL"/>
                </w:rPr>
                <w:tab/>
                <w:t xml:space="preserve">   Straatnaam</w:t>
              </w:r>
            </w:ins>
          </w:p>
          <w:p w14:paraId="6A12ACC0" w14:textId="239668DC" w:rsidR="00796C3B" w:rsidRPr="00796C3B" w:rsidRDefault="00796C3B" w:rsidP="00796C3B">
            <w:pPr>
              <w:tabs>
                <w:tab w:val="left" w:pos="667"/>
                <w:tab w:val="left" w:pos="5167"/>
              </w:tabs>
              <w:spacing w:after="0"/>
              <w:rPr>
                <w:ins w:id="1121" w:author="Arjan Kloosterboer" w:date="2017-09-22T04:10:00Z"/>
                <w:rFonts w:ascii="Arial" w:eastAsia="Batang" w:hAnsi="Arial" w:cs="Arial"/>
                <w:sz w:val="20"/>
                <w:szCs w:val="20"/>
                <w:lang w:val="nl-NL"/>
              </w:rPr>
            </w:pPr>
            <w:ins w:id="1122" w:author="Arjan Kloosterboer" w:date="2017-09-22T04:10:00Z">
              <w:r w:rsidRPr="00796C3B">
                <w:rPr>
                  <w:rFonts w:ascii="Arial" w:eastAsia="Batang" w:hAnsi="Arial" w:cs="Arial"/>
                  <w:sz w:val="20"/>
                  <w:szCs w:val="20"/>
                  <w:lang w:val="nl-NL"/>
                </w:rPr>
                <w:tab/>
                <w:t xml:space="preserve">   Postcode</w:t>
              </w:r>
            </w:ins>
          </w:p>
          <w:p w14:paraId="697A2866" w14:textId="0DB53887" w:rsidR="00796C3B" w:rsidRPr="00796C3B" w:rsidRDefault="00796C3B" w:rsidP="00796C3B">
            <w:pPr>
              <w:tabs>
                <w:tab w:val="left" w:pos="667"/>
                <w:tab w:val="left" w:pos="5167"/>
              </w:tabs>
              <w:spacing w:after="0"/>
              <w:rPr>
                <w:ins w:id="1123" w:author="Arjan Kloosterboer" w:date="2017-09-22T04:10:00Z"/>
                <w:rFonts w:ascii="Arial" w:eastAsia="Batang" w:hAnsi="Arial" w:cs="Arial"/>
                <w:sz w:val="20"/>
                <w:szCs w:val="20"/>
                <w:lang w:val="nl-NL"/>
              </w:rPr>
            </w:pPr>
            <w:ins w:id="1124" w:author="Arjan Kloosterboer" w:date="2017-09-22T04:10:00Z">
              <w:r w:rsidRPr="00796C3B">
                <w:rPr>
                  <w:rFonts w:ascii="Arial" w:eastAsia="Batang" w:hAnsi="Arial" w:cs="Arial"/>
                  <w:sz w:val="20"/>
                  <w:szCs w:val="20"/>
                  <w:lang w:val="nl-NL"/>
                </w:rPr>
                <w:tab/>
                <w:t xml:space="preserve">   Woonplaatsnaam</w:t>
              </w:r>
            </w:ins>
          </w:p>
          <w:p w14:paraId="0E6CCB6A" w14:textId="456FE2CE" w:rsidR="00796C3B" w:rsidRPr="00796C3B" w:rsidRDefault="00796C3B" w:rsidP="00796C3B">
            <w:pPr>
              <w:tabs>
                <w:tab w:val="left" w:pos="667"/>
                <w:tab w:val="left" w:pos="5167"/>
              </w:tabs>
              <w:spacing w:after="0"/>
              <w:rPr>
                <w:ins w:id="1125" w:author="Arjan Kloosterboer" w:date="2017-09-22T04:10:00Z"/>
                <w:rFonts w:ascii="Arial" w:eastAsia="Batang" w:hAnsi="Arial" w:cs="Arial"/>
                <w:sz w:val="20"/>
                <w:szCs w:val="20"/>
                <w:lang w:val="nl-NL"/>
              </w:rPr>
            </w:pPr>
            <w:ins w:id="1126" w:author="Arjan Kloosterboer" w:date="2017-09-22T04:10:00Z">
              <w:r w:rsidRPr="00796C3B">
                <w:rPr>
                  <w:rFonts w:ascii="Arial" w:eastAsia="Batang" w:hAnsi="Arial" w:cs="Arial"/>
                  <w:sz w:val="20"/>
                  <w:szCs w:val="20"/>
                  <w:lang w:val="nl-NL"/>
                </w:rPr>
                <w:tab/>
                <w:t>Postadres</w:t>
              </w:r>
            </w:ins>
          </w:p>
          <w:p w14:paraId="7EC46CBB" w14:textId="77777777" w:rsidR="00796C3B" w:rsidRPr="00796C3B" w:rsidRDefault="00796C3B" w:rsidP="00796C3B">
            <w:pPr>
              <w:tabs>
                <w:tab w:val="left" w:pos="847"/>
                <w:tab w:val="left" w:pos="5167"/>
              </w:tabs>
              <w:spacing w:after="0"/>
              <w:rPr>
                <w:ins w:id="1127" w:author="Arjan Kloosterboer" w:date="2017-09-22T04:10:00Z"/>
                <w:rFonts w:ascii="Arial" w:eastAsia="Batang" w:hAnsi="Arial" w:cs="Arial"/>
                <w:sz w:val="20"/>
                <w:szCs w:val="20"/>
                <w:lang w:val="nl-NL"/>
              </w:rPr>
            </w:pPr>
            <w:ins w:id="1128" w:author="Arjan Kloosterboer" w:date="2017-09-22T04:10:00Z">
              <w:r w:rsidRPr="00796C3B">
                <w:rPr>
                  <w:rFonts w:ascii="Arial" w:eastAsia="Batang" w:hAnsi="Arial" w:cs="Arial"/>
                  <w:sz w:val="20"/>
                  <w:szCs w:val="20"/>
                  <w:lang w:val="nl-NL"/>
                </w:rPr>
                <w:tab/>
                <w:t xml:space="preserve">   Postadrestype</w:t>
              </w:r>
            </w:ins>
          </w:p>
          <w:p w14:paraId="508C5039" w14:textId="77777777" w:rsidR="00796C3B" w:rsidRPr="00796C3B" w:rsidRDefault="00796C3B" w:rsidP="00796C3B">
            <w:pPr>
              <w:tabs>
                <w:tab w:val="left" w:pos="847"/>
                <w:tab w:val="left" w:pos="5167"/>
              </w:tabs>
              <w:spacing w:after="0"/>
              <w:rPr>
                <w:ins w:id="1129" w:author="Arjan Kloosterboer" w:date="2017-09-22T04:10:00Z"/>
                <w:rFonts w:ascii="Arial" w:eastAsia="Batang" w:hAnsi="Arial" w:cs="Arial"/>
                <w:sz w:val="20"/>
                <w:szCs w:val="20"/>
                <w:lang w:val="nl-NL"/>
              </w:rPr>
            </w:pPr>
            <w:ins w:id="1130" w:author="Arjan Kloosterboer" w:date="2017-09-22T04:10:00Z">
              <w:r w:rsidRPr="00796C3B">
                <w:rPr>
                  <w:rFonts w:ascii="Arial" w:eastAsia="Batang" w:hAnsi="Arial" w:cs="Arial"/>
                  <w:sz w:val="20"/>
                  <w:szCs w:val="20"/>
                  <w:lang w:val="nl-NL"/>
                </w:rPr>
                <w:tab/>
                <w:t xml:space="preserve">   Postbus- of antwoordnummer</w:t>
              </w:r>
            </w:ins>
          </w:p>
          <w:p w14:paraId="31EE7226" w14:textId="77777777" w:rsidR="00796C3B" w:rsidRPr="00796C3B" w:rsidRDefault="00796C3B" w:rsidP="00796C3B">
            <w:pPr>
              <w:tabs>
                <w:tab w:val="left" w:pos="847"/>
                <w:tab w:val="left" w:pos="5167"/>
              </w:tabs>
              <w:spacing w:after="0"/>
              <w:rPr>
                <w:ins w:id="1131" w:author="Arjan Kloosterboer" w:date="2017-09-22T04:10:00Z"/>
                <w:rFonts w:ascii="Arial" w:eastAsia="Batang" w:hAnsi="Arial" w:cs="Arial"/>
                <w:sz w:val="20"/>
                <w:szCs w:val="20"/>
                <w:lang w:val="nl-NL"/>
              </w:rPr>
            </w:pPr>
            <w:ins w:id="1132" w:author="Arjan Kloosterboer" w:date="2017-09-22T04:10:00Z">
              <w:r w:rsidRPr="00796C3B">
                <w:rPr>
                  <w:rFonts w:ascii="Arial" w:eastAsia="Batang" w:hAnsi="Arial" w:cs="Arial"/>
                  <w:sz w:val="20"/>
                  <w:szCs w:val="20"/>
                  <w:lang w:val="nl-NL"/>
                </w:rPr>
                <w:tab/>
                <w:t xml:space="preserve">   Postadres postcode</w:t>
              </w:r>
            </w:ins>
          </w:p>
          <w:p w14:paraId="239DF4AC" w14:textId="66117D5B" w:rsidR="00796C3B" w:rsidRPr="00796C3B" w:rsidRDefault="00796C3B" w:rsidP="00796C3B">
            <w:pPr>
              <w:tabs>
                <w:tab w:val="left" w:pos="667"/>
                <w:tab w:val="left" w:pos="5167"/>
              </w:tabs>
              <w:spacing w:after="0"/>
              <w:rPr>
                <w:ins w:id="1133" w:author="Arjan Kloosterboer" w:date="2017-09-22T04:10:00Z"/>
                <w:rFonts w:ascii="Arial" w:eastAsia="Batang" w:hAnsi="Arial" w:cs="Arial"/>
                <w:sz w:val="20"/>
                <w:szCs w:val="20"/>
                <w:lang w:val="nl-NL"/>
              </w:rPr>
            </w:pPr>
            <w:ins w:id="1134" w:author="Arjan Kloosterboer" w:date="2017-09-22T04:10:00Z">
              <w:r w:rsidRPr="00796C3B">
                <w:rPr>
                  <w:rFonts w:ascii="Arial" w:eastAsia="Batang" w:hAnsi="Arial" w:cs="Arial"/>
                  <w:sz w:val="20"/>
                  <w:szCs w:val="20"/>
                  <w:lang w:val="nl-NL"/>
                </w:rPr>
                <w:tab/>
                <w:t xml:space="preserve">      Woonplaatsnaam</w:t>
              </w:r>
            </w:ins>
          </w:p>
          <w:p w14:paraId="7DC02E4B" w14:textId="10231E56" w:rsidR="00796C3B" w:rsidRPr="00796C3B" w:rsidRDefault="00796C3B" w:rsidP="00796C3B">
            <w:pPr>
              <w:tabs>
                <w:tab w:val="left" w:pos="667"/>
                <w:tab w:val="left" w:pos="5167"/>
              </w:tabs>
              <w:spacing w:after="0"/>
              <w:rPr>
                <w:ins w:id="1135" w:author="Arjan Kloosterboer" w:date="2017-09-22T04:10:00Z"/>
                <w:rFonts w:ascii="Arial" w:eastAsia="Batang" w:hAnsi="Arial" w:cs="Arial"/>
                <w:sz w:val="20"/>
                <w:szCs w:val="20"/>
                <w:lang w:val="nl-NL"/>
              </w:rPr>
            </w:pPr>
            <w:ins w:id="1136" w:author="Arjan Kloosterboer" w:date="2017-09-22T04:10:00Z">
              <w:r w:rsidRPr="00796C3B">
                <w:rPr>
                  <w:rFonts w:ascii="Arial" w:eastAsia="Batang" w:hAnsi="Arial" w:cs="Arial"/>
                  <w:sz w:val="20"/>
                  <w:szCs w:val="20"/>
                  <w:lang w:val="nl-NL"/>
                </w:rPr>
                <w:tab/>
                <w:t>Verblijf buitenland</w:t>
              </w:r>
            </w:ins>
          </w:p>
          <w:p w14:paraId="50BCDBD8" w14:textId="77777777" w:rsidR="00796C3B" w:rsidRPr="00796C3B" w:rsidRDefault="00796C3B" w:rsidP="00796C3B">
            <w:pPr>
              <w:tabs>
                <w:tab w:val="left" w:pos="847"/>
                <w:tab w:val="left" w:pos="5167"/>
              </w:tabs>
              <w:spacing w:after="0"/>
              <w:rPr>
                <w:ins w:id="1137" w:author="Arjan Kloosterboer" w:date="2017-09-22T04:10:00Z"/>
                <w:rFonts w:ascii="Arial" w:eastAsia="Batang" w:hAnsi="Arial" w:cs="Arial"/>
                <w:sz w:val="20"/>
                <w:szCs w:val="20"/>
                <w:lang w:val="nl-NL"/>
              </w:rPr>
            </w:pPr>
            <w:ins w:id="1138" w:author="Arjan Kloosterboer" w:date="2017-09-22T04:10:00Z">
              <w:r w:rsidRPr="00796C3B">
                <w:rPr>
                  <w:rFonts w:ascii="Arial" w:eastAsia="Batang" w:hAnsi="Arial" w:cs="Arial"/>
                  <w:sz w:val="20"/>
                  <w:szCs w:val="20"/>
                  <w:lang w:val="nl-NL"/>
                </w:rPr>
                <w:tab/>
                <w:t xml:space="preserve">    Adres buitenland 1</w:t>
              </w:r>
            </w:ins>
          </w:p>
          <w:p w14:paraId="784ADD2F" w14:textId="77777777" w:rsidR="00796C3B" w:rsidRPr="00796C3B" w:rsidRDefault="00796C3B" w:rsidP="00796C3B">
            <w:pPr>
              <w:tabs>
                <w:tab w:val="left" w:pos="847"/>
                <w:tab w:val="left" w:pos="5167"/>
              </w:tabs>
              <w:spacing w:after="0"/>
              <w:rPr>
                <w:ins w:id="1139" w:author="Arjan Kloosterboer" w:date="2017-09-22T04:10:00Z"/>
                <w:rFonts w:ascii="Arial" w:eastAsia="Batang" w:hAnsi="Arial" w:cs="Arial"/>
                <w:sz w:val="20"/>
                <w:szCs w:val="20"/>
                <w:lang w:val="nl-NL"/>
              </w:rPr>
            </w:pPr>
            <w:ins w:id="1140" w:author="Arjan Kloosterboer" w:date="2017-09-22T04:10:00Z">
              <w:r w:rsidRPr="00796C3B">
                <w:rPr>
                  <w:rFonts w:ascii="Arial" w:eastAsia="Batang" w:hAnsi="Arial" w:cs="Arial"/>
                  <w:sz w:val="20"/>
                  <w:szCs w:val="20"/>
                  <w:lang w:val="nl-NL"/>
                </w:rPr>
                <w:tab/>
                <w:t xml:space="preserve">    Adres buitenland 2</w:t>
              </w:r>
            </w:ins>
          </w:p>
          <w:p w14:paraId="6B144D9B" w14:textId="77777777" w:rsidR="00796C3B" w:rsidRPr="00796C3B" w:rsidRDefault="00796C3B" w:rsidP="00796C3B">
            <w:pPr>
              <w:tabs>
                <w:tab w:val="left" w:pos="847"/>
                <w:tab w:val="left" w:pos="5167"/>
              </w:tabs>
              <w:spacing w:after="0"/>
              <w:rPr>
                <w:ins w:id="1141" w:author="Arjan Kloosterboer" w:date="2017-09-22T04:10:00Z"/>
                <w:rFonts w:ascii="Arial" w:eastAsia="Batang" w:hAnsi="Arial" w:cs="Arial"/>
                <w:sz w:val="20"/>
                <w:szCs w:val="20"/>
                <w:lang w:val="nl-NL"/>
              </w:rPr>
            </w:pPr>
            <w:ins w:id="1142" w:author="Arjan Kloosterboer" w:date="2017-09-22T04:10:00Z">
              <w:r w:rsidRPr="00796C3B">
                <w:rPr>
                  <w:rFonts w:ascii="Arial" w:eastAsia="Batang" w:hAnsi="Arial" w:cs="Arial"/>
                  <w:sz w:val="20"/>
                  <w:szCs w:val="20"/>
                  <w:lang w:val="nl-NL"/>
                </w:rPr>
                <w:tab/>
                <w:t xml:space="preserve">    Adres buitenland 3</w:t>
              </w:r>
            </w:ins>
          </w:p>
          <w:p w14:paraId="078ED79F" w14:textId="77777777" w:rsidR="0003275C" w:rsidRPr="00FA2642" w:rsidRDefault="0003275C" w:rsidP="0003275C">
            <w:pPr>
              <w:tabs>
                <w:tab w:val="left" w:pos="847"/>
                <w:tab w:val="left" w:pos="5167"/>
              </w:tabs>
              <w:spacing w:after="0"/>
              <w:rPr>
                <w:ins w:id="1143" w:author="Arjan Kloosterboer" w:date="2017-09-22T04:10:00Z"/>
                <w:rFonts w:ascii="Arial" w:eastAsia="Batang" w:hAnsi="Arial" w:cs="Arial"/>
                <w:sz w:val="20"/>
                <w:szCs w:val="20"/>
                <w:lang w:val="nl-NL"/>
              </w:rPr>
            </w:pPr>
            <w:ins w:id="1144" w:author="Arjan Kloosterboer" w:date="2017-09-22T04:10:00Z">
              <w:r w:rsidRPr="00FA2642">
                <w:rPr>
                  <w:rFonts w:ascii="Arial" w:eastAsia="Batang" w:hAnsi="Arial" w:cs="Arial"/>
                  <w:sz w:val="20"/>
                  <w:szCs w:val="20"/>
                  <w:lang w:val="nl-NL"/>
                </w:rPr>
                <w:tab/>
                <w:t xml:space="preserve">    Adres buitenland </w:t>
              </w:r>
              <w:r>
                <w:rPr>
                  <w:rFonts w:ascii="Arial" w:eastAsia="Batang" w:hAnsi="Arial" w:cs="Arial"/>
                  <w:sz w:val="20"/>
                  <w:szCs w:val="20"/>
                  <w:lang w:val="nl-NL"/>
                </w:rPr>
                <w:t>4</w:t>
              </w:r>
            </w:ins>
          </w:p>
          <w:p w14:paraId="0DF29E32" w14:textId="77777777" w:rsidR="0003275C" w:rsidRPr="00FA2642" w:rsidRDefault="0003275C" w:rsidP="0003275C">
            <w:pPr>
              <w:tabs>
                <w:tab w:val="left" w:pos="847"/>
                <w:tab w:val="left" w:pos="5167"/>
              </w:tabs>
              <w:spacing w:after="0"/>
              <w:rPr>
                <w:ins w:id="1145" w:author="Arjan Kloosterboer" w:date="2017-09-22T04:10:00Z"/>
                <w:rFonts w:ascii="Arial" w:eastAsia="Batang" w:hAnsi="Arial" w:cs="Arial"/>
                <w:sz w:val="20"/>
                <w:szCs w:val="20"/>
                <w:lang w:val="nl-NL"/>
              </w:rPr>
            </w:pPr>
            <w:ins w:id="1146" w:author="Arjan Kloosterboer" w:date="2017-09-22T04:10:00Z">
              <w:r w:rsidRPr="00FA2642">
                <w:rPr>
                  <w:rFonts w:ascii="Arial" w:eastAsia="Batang" w:hAnsi="Arial" w:cs="Arial"/>
                  <w:sz w:val="20"/>
                  <w:szCs w:val="20"/>
                  <w:lang w:val="nl-NL"/>
                </w:rPr>
                <w:tab/>
                <w:t xml:space="preserve">    Adres buitenland </w:t>
              </w:r>
              <w:r>
                <w:rPr>
                  <w:rFonts w:ascii="Arial" w:eastAsia="Batang" w:hAnsi="Arial" w:cs="Arial"/>
                  <w:sz w:val="20"/>
                  <w:szCs w:val="20"/>
                  <w:lang w:val="nl-NL"/>
                </w:rPr>
                <w:t>5</w:t>
              </w:r>
            </w:ins>
          </w:p>
          <w:p w14:paraId="2FAB96D1" w14:textId="77777777" w:rsidR="0003275C" w:rsidRPr="00FA2642" w:rsidRDefault="0003275C" w:rsidP="0003275C">
            <w:pPr>
              <w:tabs>
                <w:tab w:val="left" w:pos="847"/>
                <w:tab w:val="left" w:pos="5167"/>
              </w:tabs>
              <w:spacing w:after="0"/>
              <w:rPr>
                <w:ins w:id="1147" w:author="Arjan Kloosterboer" w:date="2017-09-22T04:10:00Z"/>
                <w:rFonts w:ascii="Arial" w:eastAsia="Batang" w:hAnsi="Arial" w:cs="Arial"/>
                <w:sz w:val="20"/>
                <w:szCs w:val="20"/>
                <w:lang w:val="nl-NL"/>
              </w:rPr>
            </w:pPr>
            <w:ins w:id="1148" w:author="Arjan Kloosterboer" w:date="2017-09-22T04:10:00Z">
              <w:r w:rsidRPr="00FA2642">
                <w:rPr>
                  <w:rFonts w:ascii="Arial" w:eastAsia="Batang" w:hAnsi="Arial" w:cs="Arial"/>
                  <w:sz w:val="20"/>
                  <w:szCs w:val="20"/>
                  <w:lang w:val="nl-NL"/>
                </w:rPr>
                <w:tab/>
                <w:t xml:space="preserve">    Adres buitenland </w:t>
              </w:r>
              <w:r>
                <w:rPr>
                  <w:rFonts w:ascii="Arial" w:eastAsia="Batang" w:hAnsi="Arial" w:cs="Arial"/>
                  <w:sz w:val="20"/>
                  <w:szCs w:val="20"/>
                  <w:lang w:val="nl-NL"/>
                </w:rPr>
                <w:t>6</w:t>
              </w:r>
            </w:ins>
          </w:p>
          <w:p w14:paraId="04F22521" w14:textId="32B2893D" w:rsidR="00796C3B" w:rsidRPr="001D4541" w:rsidRDefault="00796C3B" w:rsidP="00796C3B">
            <w:pPr>
              <w:tabs>
                <w:tab w:val="left" w:pos="847"/>
                <w:tab w:val="left" w:pos="5167"/>
              </w:tabs>
              <w:spacing w:after="0"/>
              <w:rPr>
                <w:ins w:id="1149" w:author="Arjan Kloosterboer" w:date="2017-09-22T04:10:00Z"/>
                <w:rFonts w:ascii="Arial" w:eastAsia="Batang" w:hAnsi="Arial" w:cs="Arial"/>
                <w:sz w:val="20"/>
                <w:szCs w:val="20"/>
                <w:lang w:val="nl-NL"/>
              </w:rPr>
            </w:pPr>
            <w:ins w:id="1150" w:author="Arjan Kloosterboer" w:date="2017-09-22T04:10:00Z">
              <w:r w:rsidRPr="00796C3B">
                <w:rPr>
                  <w:rFonts w:ascii="Arial" w:eastAsia="Batang" w:hAnsi="Arial" w:cs="Arial"/>
                  <w:sz w:val="20"/>
                  <w:szCs w:val="20"/>
                  <w:lang w:val="nl-NL"/>
                </w:rPr>
                <w:lastRenderedPageBreak/>
                <w:tab/>
                <w:t xml:space="preserve">  </w:t>
              </w:r>
              <w:r w:rsidR="0003275C">
                <w:rPr>
                  <w:rFonts w:ascii="Arial" w:eastAsia="Batang" w:hAnsi="Arial" w:cs="Arial"/>
                  <w:sz w:val="20"/>
                  <w:szCs w:val="20"/>
                  <w:lang w:val="nl-NL"/>
                </w:rPr>
                <w:t xml:space="preserve"> </w:t>
              </w:r>
              <w:r w:rsidRPr="00796C3B">
                <w:rPr>
                  <w:rFonts w:ascii="Arial" w:eastAsia="Batang" w:hAnsi="Arial" w:cs="Arial"/>
                  <w:sz w:val="20"/>
                  <w:szCs w:val="20"/>
                  <w:lang w:val="nl-NL"/>
                </w:rPr>
                <w:t xml:space="preserve"> </w:t>
              </w:r>
              <w:r w:rsidRPr="001D4541">
                <w:rPr>
                  <w:rFonts w:ascii="Arial" w:eastAsia="Batang" w:hAnsi="Arial" w:cs="Arial"/>
                  <w:sz w:val="20"/>
                  <w:szCs w:val="20"/>
                  <w:lang w:val="nl-NL"/>
                </w:rPr>
                <w:t>Land</w:t>
              </w:r>
            </w:ins>
          </w:p>
          <w:p w14:paraId="5887132A" w14:textId="3400B785" w:rsidR="00796C3B" w:rsidRPr="001D4541" w:rsidRDefault="00796C3B" w:rsidP="00796C3B">
            <w:pPr>
              <w:tabs>
                <w:tab w:val="left" w:pos="667"/>
                <w:tab w:val="left" w:pos="5167"/>
              </w:tabs>
              <w:spacing w:after="0"/>
              <w:rPr>
                <w:ins w:id="1151" w:author="Arjan Kloosterboer" w:date="2017-09-22T04:10:00Z"/>
                <w:rFonts w:ascii="Arial" w:eastAsia="Batang" w:hAnsi="Arial" w:cs="Arial"/>
                <w:sz w:val="20"/>
                <w:szCs w:val="20"/>
                <w:lang w:val="nl-NL"/>
              </w:rPr>
            </w:pPr>
            <w:ins w:id="1152" w:author="Arjan Kloosterboer" w:date="2017-09-22T04:10:00Z">
              <w:r w:rsidRPr="001D4541">
                <w:rPr>
                  <w:rFonts w:ascii="Arial" w:eastAsia="Batang" w:hAnsi="Arial" w:cs="Arial"/>
                  <w:sz w:val="20"/>
                  <w:szCs w:val="20"/>
                  <w:lang w:val="nl-NL"/>
                </w:rPr>
                <w:tab/>
                <w:t>Telefoonnummer</w:t>
              </w:r>
            </w:ins>
          </w:p>
          <w:p w14:paraId="50F72A98" w14:textId="4E88FA38" w:rsidR="00796C3B" w:rsidRPr="00796C3B" w:rsidRDefault="00796C3B" w:rsidP="00796C3B">
            <w:pPr>
              <w:tabs>
                <w:tab w:val="left" w:pos="667"/>
                <w:tab w:val="left" w:pos="5167"/>
              </w:tabs>
              <w:spacing w:after="0"/>
              <w:rPr>
                <w:ins w:id="1153" w:author="Arjan Kloosterboer" w:date="2017-09-22T04:10:00Z"/>
                <w:rFonts w:ascii="Arial" w:eastAsia="Batang" w:hAnsi="Arial" w:cs="Arial"/>
                <w:sz w:val="20"/>
                <w:szCs w:val="20"/>
              </w:rPr>
            </w:pPr>
            <w:ins w:id="1154" w:author="Arjan Kloosterboer" w:date="2017-09-22T04:10:00Z">
              <w:r w:rsidRPr="001D4541">
                <w:rPr>
                  <w:rFonts w:ascii="Arial" w:eastAsia="Batang" w:hAnsi="Arial" w:cs="Arial"/>
                  <w:sz w:val="20"/>
                  <w:szCs w:val="20"/>
                  <w:lang w:val="nl-NL"/>
                </w:rPr>
                <w:tab/>
              </w:r>
              <w:r w:rsidRPr="00796C3B">
                <w:rPr>
                  <w:rFonts w:ascii="Arial" w:eastAsia="Batang" w:hAnsi="Arial" w:cs="Arial"/>
                  <w:sz w:val="20"/>
                  <w:szCs w:val="20"/>
                </w:rPr>
                <w:t>Fax-nummer</w:t>
              </w:r>
            </w:ins>
          </w:p>
          <w:p w14:paraId="3529D81F" w14:textId="04587E3B" w:rsidR="00796C3B" w:rsidRPr="00796C3B" w:rsidRDefault="00796C3B" w:rsidP="00796C3B">
            <w:pPr>
              <w:tabs>
                <w:tab w:val="left" w:pos="667"/>
                <w:tab w:val="left" w:pos="5167"/>
              </w:tabs>
              <w:spacing w:after="0"/>
              <w:rPr>
                <w:ins w:id="1155" w:author="Arjan Kloosterboer" w:date="2017-09-22T04:10:00Z"/>
                <w:rFonts w:ascii="Arial" w:eastAsia="Batang" w:hAnsi="Arial" w:cs="Arial"/>
                <w:sz w:val="20"/>
                <w:szCs w:val="20"/>
              </w:rPr>
            </w:pPr>
            <w:ins w:id="1156" w:author="Arjan Kloosterboer" w:date="2017-09-22T04:10:00Z">
              <w:r w:rsidRPr="00796C3B">
                <w:rPr>
                  <w:rFonts w:ascii="Arial" w:eastAsia="Batang" w:hAnsi="Arial" w:cs="Arial"/>
                  <w:sz w:val="20"/>
                  <w:szCs w:val="20"/>
                </w:rPr>
                <w:tab/>
                <w:t>Emailadres</w:t>
              </w:r>
            </w:ins>
          </w:p>
          <w:p w14:paraId="2154DB01" w14:textId="0647A794" w:rsidR="00796C3B" w:rsidRDefault="00796C3B" w:rsidP="00796C3B">
            <w:pPr>
              <w:tabs>
                <w:tab w:val="left" w:pos="667"/>
                <w:tab w:val="left" w:pos="5167"/>
              </w:tabs>
              <w:spacing w:after="0"/>
              <w:rPr>
                <w:ins w:id="1157" w:author="Arjan Kloosterboer" w:date="2017-09-22T04:10:00Z"/>
                <w:rFonts w:ascii="Arial" w:eastAsia="Batang" w:hAnsi="Arial" w:cs="Arial"/>
                <w:sz w:val="20"/>
                <w:szCs w:val="20"/>
              </w:rPr>
            </w:pPr>
            <w:ins w:id="1158" w:author="Arjan Kloosterboer" w:date="2017-09-22T04:10:00Z">
              <w:r w:rsidRPr="00796C3B">
                <w:rPr>
                  <w:rFonts w:ascii="Arial" w:eastAsia="Batang" w:hAnsi="Arial" w:cs="Arial"/>
                  <w:sz w:val="20"/>
                  <w:szCs w:val="20"/>
                </w:rPr>
                <w:tab/>
              </w:r>
              <w:r w:rsidR="0003275C">
                <w:rPr>
                  <w:rFonts w:ascii="Arial" w:eastAsia="Batang" w:hAnsi="Arial" w:cs="Arial"/>
                  <w:sz w:val="20"/>
                  <w:szCs w:val="20"/>
                </w:rPr>
                <w:t>R</w:t>
              </w:r>
              <w:r w:rsidRPr="00796C3B">
                <w:rPr>
                  <w:rFonts w:ascii="Arial" w:eastAsia="Batang" w:hAnsi="Arial" w:cs="Arial"/>
                  <w:sz w:val="20"/>
                  <w:szCs w:val="20"/>
                </w:rPr>
                <w:t>ekeningnummer</w:t>
              </w:r>
            </w:ins>
          </w:p>
          <w:p w14:paraId="32860947" w14:textId="77777777" w:rsidR="0003275C" w:rsidRDefault="0003275C" w:rsidP="0003275C">
            <w:pPr>
              <w:tabs>
                <w:tab w:val="left" w:pos="667"/>
                <w:tab w:val="left" w:pos="5167"/>
              </w:tabs>
              <w:spacing w:after="0"/>
              <w:rPr>
                <w:ins w:id="1159" w:author="Arjan Kloosterboer" w:date="2017-09-22T04:10:00Z"/>
                <w:rFonts w:ascii="Arial" w:eastAsia="Batang" w:hAnsi="Arial" w:cs="Arial"/>
                <w:sz w:val="20"/>
                <w:szCs w:val="20"/>
                <w:lang w:val="nl-NL"/>
              </w:rPr>
            </w:pPr>
            <w:ins w:id="1160" w:author="Arjan Kloosterboer" w:date="2017-09-22T04:10:00Z">
              <w:r>
                <w:rPr>
                  <w:rFonts w:ascii="Arial" w:eastAsia="Batang" w:hAnsi="Arial" w:cs="Arial"/>
                  <w:sz w:val="20"/>
                  <w:szCs w:val="20"/>
                  <w:lang w:val="nl-NL"/>
                </w:rPr>
                <w:tab/>
                <w:t xml:space="preserve">   IBAN</w:t>
              </w:r>
            </w:ins>
          </w:p>
          <w:p w14:paraId="393C75FB" w14:textId="54093153" w:rsidR="0003275C" w:rsidRPr="0003275C" w:rsidRDefault="0003275C" w:rsidP="00796C3B">
            <w:pPr>
              <w:tabs>
                <w:tab w:val="left" w:pos="667"/>
                <w:tab w:val="left" w:pos="5167"/>
              </w:tabs>
              <w:spacing w:after="0"/>
              <w:rPr>
                <w:ins w:id="1161" w:author="Arjan Kloosterboer" w:date="2017-09-22T04:10:00Z"/>
                <w:rFonts w:ascii="Arial" w:eastAsia="Batang" w:hAnsi="Arial" w:cs="Arial"/>
                <w:sz w:val="20"/>
                <w:szCs w:val="20"/>
                <w:lang w:val="nl-NL"/>
              </w:rPr>
            </w:pPr>
            <w:ins w:id="1162" w:author="Arjan Kloosterboer" w:date="2017-09-22T04:10:00Z">
              <w:r>
                <w:rPr>
                  <w:rFonts w:ascii="Arial" w:eastAsia="Batang" w:hAnsi="Arial" w:cs="Arial"/>
                  <w:sz w:val="20"/>
                  <w:szCs w:val="20"/>
                  <w:lang w:val="nl-NL"/>
                </w:rPr>
                <w:tab/>
                <w:t xml:space="preserve">   BIC</w:t>
              </w:r>
            </w:ins>
          </w:p>
          <w:p w14:paraId="4F62829D" w14:textId="05F49802" w:rsidR="00796C3B" w:rsidRPr="00796C3B" w:rsidRDefault="00796C3B" w:rsidP="00796C3B">
            <w:pPr>
              <w:tabs>
                <w:tab w:val="left" w:pos="667"/>
                <w:tab w:val="left" w:pos="5167"/>
              </w:tabs>
              <w:spacing w:after="0"/>
              <w:rPr>
                <w:ins w:id="1163" w:author="Arjan Kloosterboer" w:date="2017-09-22T04:10:00Z"/>
                <w:rFonts w:ascii="Arial" w:eastAsia="Batang" w:hAnsi="Arial" w:cs="Arial"/>
                <w:sz w:val="20"/>
                <w:szCs w:val="20"/>
              </w:rPr>
            </w:pPr>
          </w:p>
        </w:tc>
      </w:tr>
      <w:tr w:rsidR="00796C3B" w14:paraId="30BA80E2" w14:textId="77777777" w:rsidTr="00796C3B">
        <w:trPr>
          <w:ins w:id="1164" w:author="Arjan Kloosterboer" w:date="2017-09-22T04:10:00Z"/>
        </w:trPr>
        <w:tc>
          <w:tcPr>
            <w:tcW w:w="2573" w:type="dxa"/>
            <w:shd w:val="clear" w:color="auto" w:fill="auto"/>
          </w:tcPr>
          <w:p w14:paraId="0839318C" w14:textId="43F2E5DF" w:rsidR="00796C3B" w:rsidRPr="00796C3B" w:rsidRDefault="00796C3B" w:rsidP="00796C3B">
            <w:pPr>
              <w:snapToGrid w:val="0"/>
              <w:spacing w:after="0"/>
              <w:rPr>
                <w:ins w:id="1165" w:author="Arjan Kloosterboer" w:date="2017-09-22T04:10:00Z"/>
                <w:rFonts w:ascii="Arial" w:eastAsia="Batang" w:hAnsi="Arial" w:cs="Arial"/>
                <w:b/>
                <w:sz w:val="20"/>
                <w:szCs w:val="20"/>
              </w:rPr>
            </w:pPr>
            <w:ins w:id="1166" w:author="Arjan Kloosterboer" w:date="2017-09-22T04:10:00Z">
              <w:r w:rsidRPr="00CD23CE">
                <w:rPr>
                  <w:rFonts w:ascii="Arial" w:eastAsia="Times New Roman" w:hAnsi="Arial" w:cs="Arial"/>
                  <w:b/>
                  <w:bCs/>
                  <w:color w:val="000000"/>
                  <w:sz w:val="20"/>
                  <w:szCs w:val="20"/>
                </w:rPr>
                <w:lastRenderedPageBreak/>
                <w:t>Overzicht relaties</w:t>
              </w:r>
            </w:ins>
          </w:p>
        </w:tc>
        <w:tc>
          <w:tcPr>
            <w:tcW w:w="6355" w:type="dxa"/>
            <w:shd w:val="clear" w:color="auto" w:fill="auto"/>
          </w:tcPr>
          <w:p w14:paraId="152E6A8E" w14:textId="5869831D" w:rsidR="00796C3B" w:rsidRPr="00796C3B" w:rsidRDefault="00796C3B" w:rsidP="00796C3B">
            <w:pPr>
              <w:tabs>
                <w:tab w:val="left" w:pos="667"/>
                <w:tab w:val="left" w:pos="5167"/>
              </w:tabs>
              <w:snapToGrid w:val="0"/>
              <w:spacing w:after="0"/>
              <w:rPr>
                <w:ins w:id="1167" w:author="Arjan Kloosterboer" w:date="2017-09-22T04:10:00Z"/>
                <w:rFonts w:ascii="Arial" w:eastAsia="Batang" w:hAnsi="Arial" w:cs="Arial"/>
                <w:i/>
                <w:sz w:val="20"/>
                <w:szCs w:val="20"/>
                <w:lang w:val="nl-NL"/>
              </w:rPr>
            </w:pPr>
            <w:ins w:id="1168" w:author="Arjan Kloosterboer" w:date="2017-09-22T04:10:00Z">
              <w:r w:rsidRPr="00CD23CE">
                <w:rPr>
                  <w:rFonts w:ascii="Arial" w:eastAsia="Times New Roman" w:hAnsi="Arial" w:cs="Arial"/>
                  <w:i/>
                  <w:iCs/>
                  <w:color w:val="000000"/>
                  <w:sz w:val="20"/>
                  <w:szCs w:val="20"/>
                </w:rPr>
                <w:t>Relatienaam incl. gerelateerd type</w:t>
              </w:r>
            </w:ins>
          </w:p>
        </w:tc>
      </w:tr>
      <w:tr w:rsidR="00796C3B" w:rsidRPr="00AE6939" w14:paraId="6A556DA2" w14:textId="77777777" w:rsidTr="00796C3B">
        <w:trPr>
          <w:ins w:id="1169" w:author="Arjan Kloosterboer" w:date="2017-09-22T04:10:00Z"/>
        </w:trPr>
        <w:tc>
          <w:tcPr>
            <w:tcW w:w="2573" w:type="dxa"/>
            <w:shd w:val="clear" w:color="auto" w:fill="auto"/>
          </w:tcPr>
          <w:p w14:paraId="5A50764C" w14:textId="77777777" w:rsidR="00796C3B" w:rsidRPr="00796C3B" w:rsidRDefault="00796C3B" w:rsidP="00796C3B">
            <w:pPr>
              <w:snapToGrid w:val="0"/>
              <w:spacing w:after="0"/>
              <w:rPr>
                <w:ins w:id="1170" w:author="Arjan Kloosterboer" w:date="2017-09-22T04:10:00Z"/>
                <w:rFonts w:ascii="Arial" w:eastAsia="Batang" w:hAnsi="Arial" w:cs="Arial"/>
                <w:b/>
                <w:sz w:val="20"/>
                <w:szCs w:val="20"/>
              </w:rPr>
            </w:pPr>
          </w:p>
        </w:tc>
        <w:tc>
          <w:tcPr>
            <w:tcW w:w="6355" w:type="dxa"/>
            <w:shd w:val="clear" w:color="auto" w:fill="auto"/>
          </w:tcPr>
          <w:p w14:paraId="5BD73692" w14:textId="43E9B66B" w:rsidR="00796C3B" w:rsidRPr="00796C3B" w:rsidRDefault="00796C3B" w:rsidP="00796C3B">
            <w:pPr>
              <w:tabs>
                <w:tab w:val="left" w:pos="667"/>
                <w:tab w:val="left" w:pos="5167"/>
              </w:tabs>
              <w:snapToGrid w:val="0"/>
              <w:spacing w:after="0"/>
              <w:rPr>
                <w:ins w:id="1171" w:author="Arjan Kloosterboer" w:date="2017-09-22T04:10:00Z"/>
                <w:rFonts w:ascii="Arial" w:eastAsia="Batang" w:hAnsi="Arial" w:cs="Arial"/>
                <w:sz w:val="20"/>
                <w:szCs w:val="20"/>
                <w:lang w:val="nl-NL"/>
              </w:rPr>
            </w:pPr>
            <w:ins w:id="1172" w:author="Arjan Kloosterboer" w:date="2017-09-22T04:10:00Z">
              <w:r>
                <w:rPr>
                  <w:rFonts w:ascii="Arial" w:eastAsia="Batang" w:hAnsi="Arial" w:cs="Arial"/>
                  <w:sz w:val="20"/>
                  <w:szCs w:val="20"/>
                  <w:lang w:val="nl-NL"/>
                </w:rPr>
                <w:t xml:space="preserve">BETROKKENE is </w:t>
              </w:r>
              <w:r w:rsidRPr="00796C3B">
                <w:rPr>
                  <w:rFonts w:ascii="Arial" w:eastAsia="Batang" w:hAnsi="Arial" w:cs="Arial"/>
                  <w:sz w:val="20"/>
                  <w:szCs w:val="20"/>
                  <w:lang w:val="nl-NL"/>
                </w:rPr>
                <w:t>NIET-NATUURLIJK PERSOON</w:t>
              </w:r>
            </w:ins>
          </w:p>
        </w:tc>
      </w:tr>
    </w:tbl>
    <w:p w14:paraId="1F353DDE" w14:textId="77777777" w:rsidR="00796C3B" w:rsidRPr="00796C3B" w:rsidRDefault="00796C3B" w:rsidP="00CF1953">
      <w:pPr>
        <w:rPr>
          <w:lang w:val="nl-NL"/>
        </w:rPr>
      </w:pPr>
    </w:p>
    <w:p w14:paraId="136EA71D" w14:textId="77777777" w:rsidR="004514AB" w:rsidRDefault="004514AB" w:rsidP="004514AB">
      <w:pPr>
        <w:pStyle w:val="Kop3"/>
      </w:pPr>
      <w:bookmarkStart w:id="1173" w:name="_Toc493816568"/>
      <w:bookmarkStart w:id="1174" w:name="_Toc493816683"/>
      <w:r>
        <w:t>VESTIGING</w:t>
      </w:r>
      <w:bookmarkEnd w:id="1173"/>
      <w:bookmarkEnd w:id="1174"/>
    </w:p>
    <w:p w14:paraId="170DB092" w14:textId="22CBB417" w:rsidR="005561F3" w:rsidRDefault="004514AB" w:rsidP="004514AB">
      <w:pPr>
        <w:rPr>
          <w:lang w:val="nl-NL"/>
        </w:rPr>
      </w:pPr>
      <w:r w:rsidRPr="00DD0F4F">
        <w:rPr>
          <w:lang w:val="nl-NL"/>
        </w:rPr>
        <w:t xml:space="preserve">Een BETROKKENE bij een zaak is een </w:t>
      </w:r>
      <w:r w:rsidRPr="008A7C2E">
        <w:rPr>
          <w:lang w:val="nl-NL"/>
        </w:rPr>
        <w:t xml:space="preserve">NATUURLIJK PERSOON, NIET-NATUURLIJK PERSOON, VESTIGING, ORGANISATORISCHE EENHEID of MEDEWERKER. De Maatschappelijke activiteit, zoals gedefinieerd in het NHR, is niet opgenomen als ‘subtype’ van BETROKKENE. Reden hiervan is dat, in het NHR, van de Maatschappelijke activiteit zeer weinig kenmerken zijn opgenomen, bijvoorbeeld geen adres. Een Maatschappelijke activiteit is daardoor slecht bruikbaar als betrokkene. Van de maatschappelijke activiteit wordt gebruik gemaakt door middel van de hoofdVESTIGING daarvan. Daarmee ontbreekt evenwel een essentieel kenmerk van de maatschappelijke activiteit: het KvK-nummer. Dit is een veelgebruikte identificatie, meer dan het Vestigingsnummer. In deze omissie voorzien we door het KvK-nummer op te nemen bij VESTIGING.   </w:t>
      </w:r>
    </w:p>
    <w:p w14:paraId="022E3C08" w14:textId="6FCAA147" w:rsidR="00996E37" w:rsidRDefault="00996E37" w:rsidP="00996E37">
      <w:pPr>
        <w:spacing w:after="0"/>
        <w:rPr>
          <w:ins w:id="1175" w:author="Arjan Kloosterboer" w:date="2017-09-22T04:10:00Z"/>
          <w:lang w:val="nl-NL"/>
        </w:rPr>
      </w:pPr>
      <w:ins w:id="1176" w:author="Arjan Kloosterboer" w:date="2017-09-22T04:10:00Z">
        <w:r>
          <w:rPr>
            <w:lang w:val="nl-NL"/>
          </w:rPr>
          <w:t>De gegevens van een VESTIGING zijn overgenomen uit het RSGB van VESTIGING en bijbehorende relatiesoorten. V.w.b. de volgende gegevens(groepen) is de modellering vereenvoudigd en is sprake van zgn. afgeleide gegevens:</w:t>
        </w:r>
      </w:ins>
    </w:p>
    <w:p w14:paraId="42C1BB86" w14:textId="1697C9A1" w:rsidR="00996E37" w:rsidRDefault="00996E37" w:rsidP="00996E37">
      <w:pPr>
        <w:pStyle w:val="Lijstalinea"/>
        <w:numPr>
          <w:ilvl w:val="0"/>
          <w:numId w:val="33"/>
        </w:numPr>
        <w:rPr>
          <w:ins w:id="1177" w:author="Arjan Kloosterboer" w:date="2017-09-22T04:10:00Z"/>
          <w:lang w:val="nl-NL"/>
        </w:rPr>
      </w:pPr>
      <w:ins w:id="1178" w:author="Arjan Kloosterboer" w:date="2017-09-22T04:10:00Z">
        <w:r>
          <w:rPr>
            <w:lang w:val="nl-NL"/>
          </w:rPr>
          <w:t xml:space="preserve">Locatieadres: is in het RSGB gemodelleerd d.m.v. relatiesoorten naar andere objecttypen (zoals ADRESSEERBAAR OBJECTAANDUIDING) en is hier ‘platgeslagen’ naar een gegevensgroeptype. </w:t>
        </w:r>
      </w:ins>
    </w:p>
    <w:p w14:paraId="1D43DB80" w14:textId="77777777" w:rsidR="00996E37" w:rsidRDefault="00996E37" w:rsidP="00996E37">
      <w:pPr>
        <w:pStyle w:val="Lijstalinea"/>
        <w:numPr>
          <w:ilvl w:val="0"/>
          <w:numId w:val="33"/>
        </w:numPr>
        <w:rPr>
          <w:ins w:id="1179" w:author="Arjan Kloosterboer" w:date="2017-09-22T04:10:00Z"/>
          <w:lang w:val="nl-NL"/>
        </w:rPr>
      </w:pPr>
      <w:ins w:id="1180" w:author="Arjan Kloosterboer" w:date="2017-09-22T04:10:00Z">
        <w:r>
          <w:rPr>
            <w:lang w:val="nl-NL"/>
          </w:rPr>
          <w:t>Correspondentieadres: analoog.</w:t>
        </w:r>
      </w:ins>
    </w:p>
    <w:p w14:paraId="0E921245" w14:textId="77777777" w:rsidR="00996E37" w:rsidRDefault="00996E37" w:rsidP="00996E37">
      <w:pPr>
        <w:rPr>
          <w:ins w:id="1181" w:author="Arjan Kloosterboer" w:date="2017-09-22T04:10:00Z"/>
          <w:lang w:val="nl-NL"/>
        </w:rPr>
      </w:pPr>
      <w:ins w:id="1182" w:author="Arjan Kloosterboer" w:date="2017-09-22T04:10:00Z">
        <w:r>
          <w:rPr>
            <w:lang w:val="nl-NL"/>
          </w:rPr>
          <w:t xml:space="preserve">Een VESTIGING kan als adres een verfijning van het BAG-adres (locatie-adres) hebben. Deze ‘Toevoeging adres’ maakt in het RSGB deel uit van VESTIGING. In het RGBZ is deze attribuutsoort toegevoegd aan het gegevensgroeptype ‘Locatie-adres’. </w:t>
        </w:r>
      </w:ins>
    </w:p>
    <w:p w14:paraId="73F1B2FD" w14:textId="6CEED5F9" w:rsidR="00996E37" w:rsidRPr="00DD0F4F" w:rsidRDefault="00996E37" w:rsidP="004514AB">
      <w:pPr>
        <w:rPr>
          <w:ins w:id="1183" w:author="Arjan Kloosterboer" w:date="2017-09-22T04:10:00Z"/>
          <w:lang w:val="nl-NL"/>
        </w:rPr>
      </w:pPr>
      <w:ins w:id="1184" w:author="Arjan Kloosterboer" w:date="2017-09-22T04:10:00Z">
        <w:r>
          <w:rPr>
            <w:lang w:val="nl-NL"/>
          </w:rPr>
          <w:t xml:space="preserve">De attribuutsoort ‘(Handels(naam)’ is vervangen door één attribuutsoort ‘Primaire (handels)naam wat een van het RSGB afgeleid gegeven is. </w:t>
        </w:r>
      </w:ins>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4514AB" w:rsidRPr="00F1119A" w14:paraId="60423539" w14:textId="77777777" w:rsidTr="00D17212">
        <w:tc>
          <w:tcPr>
            <w:tcW w:w="3600" w:type="dxa"/>
            <w:tcBorders>
              <w:top w:val="single" w:sz="4" w:space="0" w:color="auto"/>
              <w:left w:val="nil"/>
              <w:bottom w:val="nil"/>
              <w:right w:val="nil"/>
            </w:tcBorders>
          </w:tcPr>
          <w:p w14:paraId="033B8AE3"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14:paraId="1E4BE2A2"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r w:rsidRPr="00E0750F">
              <w:rPr>
                <w:rFonts w:ascii="Arial" w:eastAsia="Times New Roman" w:hAnsi="Arial" w:cs="Arial"/>
                <w:color w:val="000000"/>
                <w:sz w:val="20"/>
                <w:szCs w:val="20"/>
              </w:rPr>
              <w:t>VESTIGING</w:t>
            </w:r>
          </w:p>
        </w:tc>
      </w:tr>
      <w:tr w:rsidR="004514AB" w:rsidRPr="00F1119A" w14:paraId="6EE3C6B0" w14:textId="77777777" w:rsidTr="00D17212">
        <w:tc>
          <w:tcPr>
            <w:tcW w:w="3600" w:type="dxa"/>
            <w:tcBorders>
              <w:top w:val="nil"/>
              <w:left w:val="nil"/>
              <w:bottom w:val="nil"/>
              <w:right w:val="nil"/>
            </w:tcBorders>
          </w:tcPr>
          <w:p w14:paraId="6700AA6A"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F969521"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F1119A" w14:paraId="25A9E468" w14:textId="77777777" w:rsidTr="00D17212">
        <w:tc>
          <w:tcPr>
            <w:tcW w:w="3600" w:type="dxa"/>
            <w:tcBorders>
              <w:top w:val="nil"/>
              <w:left w:val="nil"/>
              <w:bottom w:val="nil"/>
              <w:right w:val="nil"/>
            </w:tcBorders>
          </w:tcPr>
          <w:p w14:paraId="334A3484"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14:paraId="40CD790E"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r w:rsidRPr="00E0750F">
              <w:rPr>
                <w:rFonts w:ascii="Arial" w:eastAsia="Times New Roman" w:hAnsi="Arial" w:cs="Arial"/>
                <w:color w:val="000000"/>
                <w:sz w:val="20"/>
                <w:szCs w:val="20"/>
              </w:rPr>
              <w:t>V</w:t>
            </w:r>
            <w:r>
              <w:rPr>
                <w:rFonts w:ascii="Arial" w:eastAsia="Times New Roman" w:hAnsi="Arial" w:cs="Arial"/>
                <w:color w:val="000000"/>
                <w:sz w:val="20"/>
                <w:szCs w:val="20"/>
              </w:rPr>
              <w:t>ES</w:t>
            </w:r>
          </w:p>
        </w:tc>
      </w:tr>
      <w:tr w:rsidR="004514AB" w:rsidRPr="00F1119A" w14:paraId="790431B3" w14:textId="77777777" w:rsidTr="00D17212">
        <w:tc>
          <w:tcPr>
            <w:tcW w:w="3600" w:type="dxa"/>
            <w:tcBorders>
              <w:top w:val="nil"/>
              <w:left w:val="nil"/>
              <w:bottom w:val="nil"/>
              <w:right w:val="nil"/>
            </w:tcBorders>
          </w:tcPr>
          <w:p w14:paraId="01AC26DA"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45B2E18"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F1119A" w14:paraId="65A0D36F" w14:textId="77777777" w:rsidTr="00D17212">
        <w:tc>
          <w:tcPr>
            <w:tcW w:w="3600" w:type="dxa"/>
            <w:tcBorders>
              <w:top w:val="nil"/>
              <w:left w:val="nil"/>
              <w:bottom w:val="nil"/>
              <w:right w:val="nil"/>
            </w:tcBorders>
          </w:tcPr>
          <w:p w14:paraId="30F38ED9"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14:paraId="0ABBE730"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 (NHR)</w:t>
            </w:r>
          </w:p>
        </w:tc>
      </w:tr>
      <w:tr w:rsidR="004514AB" w:rsidRPr="00F1119A" w14:paraId="65A0D4B3" w14:textId="77777777" w:rsidTr="00D17212">
        <w:trPr>
          <w:trHeight w:val="230"/>
        </w:trPr>
        <w:tc>
          <w:tcPr>
            <w:tcW w:w="3600" w:type="dxa"/>
            <w:tcBorders>
              <w:top w:val="nil"/>
              <w:left w:val="nil"/>
              <w:bottom w:val="nil"/>
              <w:right w:val="nil"/>
            </w:tcBorders>
          </w:tcPr>
          <w:p w14:paraId="65DC2F99"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B1AFE76"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F1119A" w14:paraId="56D6BD5B" w14:textId="77777777" w:rsidTr="00D17212">
        <w:trPr>
          <w:trHeight w:val="230"/>
        </w:trPr>
        <w:tc>
          <w:tcPr>
            <w:tcW w:w="3600" w:type="dxa"/>
            <w:tcBorders>
              <w:top w:val="nil"/>
              <w:left w:val="nil"/>
              <w:bottom w:val="nil"/>
              <w:right w:val="nil"/>
            </w:tcBorders>
          </w:tcPr>
          <w:p w14:paraId="660CBD14"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14:paraId="11BE913E"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F1119A" w14:paraId="56FF5447" w14:textId="77777777" w:rsidTr="00D17212">
        <w:trPr>
          <w:trHeight w:val="230"/>
        </w:trPr>
        <w:tc>
          <w:tcPr>
            <w:tcW w:w="3600" w:type="dxa"/>
            <w:tcBorders>
              <w:top w:val="nil"/>
              <w:left w:val="nil"/>
              <w:bottom w:val="nil"/>
              <w:right w:val="nil"/>
            </w:tcBorders>
          </w:tcPr>
          <w:p w14:paraId="072B30FE"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F032717"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AE6939" w14:paraId="3395A117" w14:textId="77777777" w:rsidTr="00D17212">
        <w:trPr>
          <w:trHeight w:val="230"/>
        </w:trPr>
        <w:tc>
          <w:tcPr>
            <w:tcW w:w="3600" w:type="dxa"/>
            <w:tcBorders>
              <w:top w:val="nil"/>
              <w:left w:val="nil"/>
              <w:bottom w:val="nil"/>
              <w:right w:val="nil"/>
            </w:tcBorders>
          </w:tcPr>
          <w:p w14:paraId="1C51071B"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lastRenderedPageBreak/>
              <w:t>Definitie objecttype</w:t>
            </w:r>
          </w:p>
        </w:tc>
        <w:tc>
          <w:tcPr>
            <w:tcW w:w="5760" w:type="dxa"/>
            <w:gridSpan w:val="3"/>
            <w:tcBorders>
              <w:top w:val="nil"/>
              <w:left w:val="nil"/>
              <w:bottom w:val="nil"/>
              <w:right w:val="nil"/>
            </w:tcBorders>
          </w:tcPr>
          <w:p w14:paraId="6B8A4C15"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gebouw of complex van gebouwen waar duurzame uitoefening van de activiteiten van een onderneming of rechtspersoon plaatsvindt.</w:t>
            </w:r>
          </w:p>
        </w:tc>
      </w:tr>
      <w:tr w:rsidR="004514AB" w:rsidRPr="00AE6939" w14:paraId="515F57EF" w14:textId="77777777" w:rsidTr="00D17212">
        <w:tc>
          <w:tcPr>
            <w:tcW w:w="3600" w:type="dxa"/>
            <w:tcBorders>
              <w:top w:val="nil"/>
              <w:left w:val="nil"/>
              <w:bottom w:val="nil"/>
              <w:right w:val="nil"/>
            </w:tcBorders>
          </w:tcPr>
          <w:p w14:paraId="0E51B2B8" w14:textId="77777777" w:rsidR="004514AB" w:rsidRPr="00DD0F4F" w:rsidRDefault="004514AB" w:rsidP="00D1721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6F41FBA2"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p>
        </w:tc>
      </w:tr>
      <w:tr w:rsidR="004514AB" w:rsidRPr="00F1119A" w14:paraId="373FF241" w14:textId="77777777" w:rsidTr="00D17212">
        <w:tc>
          <w:tcPr>
            <w:tcW w:w="3600" w:type="dxa"/>
            <w:tcBorders>
              <w:top w:val="nil"/>
              <w:left w:val="nil"/>
              <w:bottom w:val="nil"/>
              <w:right w:val="nil"/>
            </w:tcBorders>
          </w:tcPr>
          <w:p w14:paraId="51BD3CD2"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14:paraId="63D32BB0"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E0750F">
              <w:rPr>
                <w:rFonts w:ascii="Arial" w:eastAsia="Times New Roman" w:hAnsi="Arial" w:cs="Arial"/>
                <w:color w:val="000000"/>
                <w:sz w:val="20"/>
                <w:szCs w:val="20"/>
              </w:rPr>
              <w:t>KING</w:t>
            </w:r>
          </w:p>
        </w:tc>
      </w:tr>
      <w:tr w:rsidR="004514AB" w:rsidRPr="00F1119A" w14:paraId="2D27746E" w14:textId="77777777" w:rsidTr="00D17212">
        <w:trPr>
          <w:trHeight w:val="230"/>
        </w:trPr>
        <w:tc>
          <w:tcPr>
            <w:tcW w:w="3600" w:type="dxa"/>
            <w:tcBorders>
              <w:top w:val="nil"/>
              <w:left w:val="nil"/>
              <w:bottom w:val="nil"/>
              <w:right w:val="nil"/>
            </w:tcBorders>
          </w:tcPr>
          <w:p w14:paraId="2B3D6FFF"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EFE4EF1"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F1119A" w14:paraId="1C231832" w14:textId="77777777" w:rsidTr="00D17212">
        <w:tc>
          <w:tcPr>
            <w:tcW w:w="3600" w:type="dxa"/>
            <w:tcBorders>
              <w:top w:val="nil"/>
              <w:left w:val="nil"/>
              <w:bottom w:val="nil"/>
              <w:right w:val="nil"/>
            </w:tcBorders>
          </w:tcPr>
          <w:p w14:paraId="5DAA639F"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14:paraId="6CBCA56C"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E0750F">
              <w:rPr>
                <w:rFonts w:ascii="Arial" w:eastAsia="Times New Roman" w:hAnsi="Arial" w:cs="Arial"/>
                <w:color w:val="000000"/>
                <w:sz w:val="20"/>
                <w:szCs w:val="20"/>
              </w:rPr>
              <w:t>17 mei 2010</w:t>
            </w:r>
          </w:p>
        </w:tc>
      </w:tr>
      <w:tr w:rsidR="004514AB" w:rsidRPr="00F1119A" w14:paraId="54005160" w14:textId="77777777" w:rsidTr="00D17212">
        <w:trPr>
          <w:trHeight w:val="260"/>
        </w:trPr>
        <w:tc>
          <w:tcPr>
            <w:tcW w:w="3600" w:type="dxa"/>
            <w:tcBorders>
              <w:top w:val="nil"/>
              <w:left w:val="nil"/>
              <w:bottom w:val="nil"/>
              <w:right w:val="nil"/>
            </w:tcBorders>
          </w:tcPr>
          <w:p w14:paraId="096408AA"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5DAD14B5"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AE6939" w14:paraId="622CD934" w14:textId="77777777" w:rsidTr="00D17212">
        <w:tc>
          <w:tcPr>
            <w:tcW w:w="3600" w:type="dxa"/>
            <w:tcBorders>
              <w:top w:val="nil"/>
              <w:left w:val="nil"/>
              <w:bottom w:val="nil"/>
              <w:right w:val="nil"/>
            </w:tcBorders>
          </w:tcPr>
          <w:p w14:paraId="2B3E9FC0"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1C83545B" w14:textId="2D1964C5" w:rsidR="005561F3" w:rsidRPr="005561F3" w:rsidRDefault="005561F3" w:rsidP="005561F3">
            <w:pPr>
              <w:autoSpaceDE w:val="0"/>
              <w:autoSpaceDN w:val="0"/>
              <w:adjustRightInd w:val="0"/>
              <w:spacing w:after="0" w:line="240" w:lineRule="auto"/>
              <w:rPr>
                <w:ins w:id="1185" w:author="Arjan Kloosterboer" w:date="2017-09-22T04:10:00Z"/>
                <w:rFonts w:ascii="Arial" w:eastAsia="Times New Roman" w:hAnsi="Arial" w:cs="Arial"/>
                <w:color w:val="000000"/>
                <w:sz w:val="20"/>
                <w:szCs w:val="20"/>
                <w:lang w:val="nl-NL"/>
              </w:rPr>
            </w:pPr>
            <w:ins w:id="1186" w:author="Arjan Kloosterboer" w:date="2017-09-22T04:10:00Z">
              <w:r w:rsidRPr="005561F3">
                <w:rPr>
                  <w:lang w:val="nl-NL"/>
                </w:rPr>
                <w:t xml:space="preserve"> </w:t>
              </w:r>
              <w:r w:rsidRPr="005561F3">
                <w:rPr>
                  <w:rFonts w:ascii="Arial" w:eastAsia="Times New Roman" w:hAnsi="Arial" w:cs="Arial"/>
                  <w:color w:val="000000"/>
                  <w:sz w:val="20"/>
                  <w:szCs w:val="20"/>
                  <w:lang w:val="nl-NL"/>
                </w:rPr>
                <w:t>De VESTIGING is één van de ‘subtypen’ van BETROKKENE en is afkomstig van het nHR. Het nHR</w:t>
              </w:r>
            </w:ins>
            <w:moveToRangeStart w:id="1187" w:author="Arjan Kloosterboer" w:date="2017-09-22T04:10:00Z" w:name="move493816787"/>
            <w:moveTo w:id="1188" w:author="Arjan Kloosterboer" w:date="2017-09-22T04:10:00Z">
              <w:r w:rsidRPr="005561F3">
                <w:rPr>
                  <w:rFonts w:ascii="Arial" w:eastAsia="Times New Roman" w:hAnsi="Arial" w:cs="Arial"/>
                  <w:color w:val="000000"/>
                  <w:sz w:val="20"/>
                  <w:szCs w:val="20"/>
                  <w:lang w:val="nl-NL"/>
                </w:rPr>
                <w:t xml:space="preserve"> kent ook de Maatschappelijke activiteit. Deze is niet opgenomen als ‘subtype’ van BETROKKENE omdat hiervan, in het NHR, zeer weinig kenmerken zijn opgenomen, bijvoorbeeld geen adres. Een Maatschappelijke activiteit is daardoor slecht bruikbaar als betrokkene. Van de maatschappelijke activiteit wordt gebruik gemaakt door middel van de hoofdVESTIGING daarvan. Daarmee ontbreekt evenwel een essentieel kenmerk van de maatschappelijke activiteit: het KvK-nummer. Dit is een veelgebruikte identificatie die van toepassing is op alle Vestigingen van een Maatschappelijke activiteit</w:t>
              </w:r>
            </w:moveTo>
            <w:moveToRangeEnd w:id="1187"/>
            <w:del w:id="1189" w:author="Arjan Kloosterboer" w:date="2017-09-22T04:10:00Z">
              <w:r w:rsidR="004514AB" w:rsidRPr="00DD0F4F">
                <w:rPr>
                  <w:rFonts w:ascii="Arial" w:eastAsia="Times New Roman" w:hAnsi="Arial" w:cs="Arial"/>
                  <w:color w:val="000000"/>
                  <w:sz w:val="20"/>
                  <w:szCs w:val="20"/>
                  <w:lang w:val="nl-NL"/>
                </w:rPr>
                <w:delText>Zie de toelichting in het RSGB.</w:delText>
              </w:r>
            </w:del>
            <w:ins w:id="1190" w:author="Arjan Kloosterboer" w:date="2017-09-22T04:10:00Z">
              <w:r w:rsidRPr="005561F3">
                <w:rPr>
                  <w:rFonts w:ascii="Arial" w:eastAsia="Times New Roman" w:hAnsi="Arial" w:cs="Arial"/>
                  <w:color w:val="000000"/>
                  <w:sz w:val="20"/>
                  <w:szCs w:val="20"/>
                  <w:lang w:val="nl-NL"/>
                </w:rPr>
                <w:t xml:space="preserve"> en derhalve toegevoegd aan ('platgeslagen in') VESTIGING.</w:t>
              </w:r>
            </w:ins>
          </w:p>
          <w:p w14:paraId="7547E519" w14:textId="77777777" w:rsidR="004514AB" w:rsidRPr="00DD0F4F" w:rsidRDefault="005561F3" w:rsidP="005561F3">
            <w:pPr>
              <w:autoSpaceDE w:val="0"/>
              <w:autoSpaceDN w:val="0"/>
              <w:adjustRightInd w:val="0"/>
              <w:spacing w:after="0" w:line="240" w:lineRule="auto"/>
              <w:rPr>
                <w:rFonts w:ascii="Arial" w:eastAsia="Times New Roman" w:hAnsi="Arial" w:cs="Arial"/>
                <w:color w:val="000000"/>
                <w:sz w:val="20"/>
                <w:szCs w:val="20"/>
                <w:lang w:val="nl-NL"/>
              </w:rPr>
            </w:pPr>
            <w:ins w:id="1191" w:author="Arjan Kloosterboer" w:date="2017-09-22T04:10:00Z">
              <w:r w:rsidRPr="005561F3">
                <w:rPr>
                  <w:rFonts w:ascii="Arial" w:eastAsia="Times New Roman" w:hAnsi="Arial" w:cs="Arial"/>
                  <w:color w:val="000000"/>
                  <w:sz w:val="20"/>
                  <w:szCs w:val="20"/>
                  <w:lang w:val="nl-NL"/>
                </w:rPr>
                <w:t>VESTIGING kent twee identificerende attribuutsoorten: Vestigngsnummer en KvK-nummer. De hoofdvestiging (van een Maatschappelijke activiteit) mag met alleen een KvK-nummer geidentificeerd worden. Een nevenvestiging wordt met het Vestigingsnummer geidentificeerd, het KvK-nummer kan optioneel vermeld worden.</w:t>
              </w:r>
            </w:ins>
          </w:p>
        </w:tc>
      </w:tr>
      <w:tr w:rsidR="004514AB" w:rsidRPr="00AE6939" w14:paraId="4B67E09D" w14:textId="77777777" w:rsidTr="00D17212">
        <w:tc>
          <w:tcPr>
            <w:tcW w:w="3600" w:type="dxa"/>
            <w:tcBorders>
              <w:top w:val="nil"/>
              <w:left w:val="nil"/>
              <w:bottom w:val="nil"/>
              <w:right w:val="nil"/>
            </w:tcBorders>
          </w:tcPr>
          <w:p w14:paraId="6D959A19" w14:textId="77777777" w:rsidR="004514AB" w:rsidRPr="00DD0F4F" w:rsidRDefault="004514AB" w:rsidP="00D1721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1F4594BD"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p>
        </w:tc>
      </w:tr>
      <w:tr w:rsidR="004514AB" w:rsidRPr="005561F3" w14:paraId="01668331" w14:textId="77777777" w:rsidTr="00D17212">
        <w:tc>
          <w:tcPr>
            <w:tcW w:w="3600" w:type="dxa"/>
            <w:tcBorders>
              <w:top w:val="nil"/>
              <w:left w:val="nil"/>
              <w:bottom w:val="nil"/>
              <w:right w:val="nil"/>
            </w:tcBorders>
          </w:tcPr>
          <w:p w14:paraId="6B20CB96"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14:paraId="642F308D" w14:textId="423B9CB4"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del w:id="1192" w:author="Arjan Kloosterboer" w:date="2017-09-22T04:10:00Z">
              <w:r w:rsidRPr="00DD0F4F">
                <w:rPr>
                  <w:rFonts w:ascii="Arial" w:eastAsia="Times New Roman" w:hAnsi="Arial" w:cs="Arial"/>
                  <w:color w:val="000000"/>
                  <w:sz w:val="20"/>
                  <w:szCs w:val="20"/>
                  <w:lang w:val="nl-NL"/>
                </w:rPr>
                <w:delText xml:space="preserve">SUBJECT.Subjecttypering gevolgd door het </w:delText>
              </w:r>
            </w:del>
            <w:r w:rsidRPr="00DD0F4F">
              <w:rPr>
                <w:rFonts w:ascii="Arial" w:eastAsia="Times New Roman" w:hAnsi="Arial" w:cs="Arial"/>
                <w:color w:val="000000"/>
                <w:sz w:val="20"/>
                <w:szCs w:val="20"/>
                <w:lang w:val="nl-NL"/>
              </w:rPr>
              <w:t>Vestigingsnummer</w:t>
            </w:r>
            <w:ins w:id="1193" w:author="Arjan Kloosterboer" w:date="2017-09-22T04:10:00Z">
              <w:r w:rsidR="00A50DDF">
                <w:rPr>
                  <w:rFonts w:ascii="Arial" w:eastAsia="Times New Roman" w:hAnsi="Arial" w:cs="Arial"/>
                  <w:color w:val="000000"/>
                  <w:sz w:val="20"/>
                  <w:szCs w:val="20"/>
                  <w:lang w:val="nl-NL"/>
                </w:rPr>
                <w:t xml:space="preserve"> of KvK-nummer</w:t>
              </w:r>
            </w:ins>
          </w:p>
        </w:tc>
      </w:tr>
      <w:tr w:rsidR="004514AB" w:rsidRPr="005561F3" w14:paraId="04FEBFAC" w14:textId="77777777" w:rsidTr="00D17212">
        <w:tc>
          <w:tcPr>
            <w:tcW w:w="3600" w:type="dxa"/>
            <w:tcBorders>
              <w:top w:val="nil"/>
              <w:left w:val="nil"/>
              <w:bottom w:val="nil"/>
              <w:right w:val="nil"/>
            </w:tcBorders>
          </w:tcPr>
          <w:p w14:paraId="54C3ACD7" w14:textId="77777777" w:rsidR="004514AB" w:rsidRPr="00DD0F4F" w:rsidRDefault="004514AB" w:rsidP="00D1721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71CA9D3A"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p>
        </w:tc>
      </w:tr>
      <w:tr w:rsidR="004514AB" w:rsidRPr="00AE6939" w14:paraId="1C1C8776" w14:textId="77777777" w:rsidTr="00D17212">
        <w:tc>
          <w:tcPr>
            <w:tcW w:w="3600" w:type="dxa"/>
            <w:tcBorders>
              <w:top w:val="nil"/>
              <w:left w:val="nil"/>
              <w:bottom w:val="nil"/>
              <w:right w:val="nil"/>
            </w:tcBorders>
          </w:tcPr>
          <w:p w14:paraId="3C0BD7DE"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14:paraId="2D6523D6" w14:textId="03F775A5"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del w:id="1194" w:author="Arjan Kloosterboer" w:date="2017-09-22T04:10:00Z">
              <w:r w:rsidRPr="00DD0F4F">
                <w:rPr>
                  <w:rFonts w:ascii="Arial" w:eastAsia="Times New Roman" w:hAnsi="Arial" w:cs="Arial"/>
                  <w:color w:val="000000"/>
                  <w:sz w:val="20"/>
                  <w:szCs w:val="20"/>
                  <w:lang w:val="nl-NL"/>
                </w:rPr>
                <w:delText>De vestigingen zoals opgenomen in het NHR.</w:delText>
              </w:r>
            </w:del>
            <w:ins w:id="1195" w:author="Arjan Kloosterboer" w:date="2017-09-22T04:10:00Z">
              <w:r w:rsidRPr="00DD0F4F">
                <w:rPr>
                  <w:rFonts w:ascii="Arial" w:eastAsia="Times New Roman" w:hAnsi="Arial" w:cs="Arial"/>
                  <w:color w:val="000000"/>
                  <w:sz w:val="20"/>
                  <w:szCs w:val="20"/>
                  <w:lang w:val="nl-NL"/>
                </w:rPr>
                <w:t xml:space="preserve">De vestigingen </w:t>
              </w:r>
              <w:r w:rsidR="00A50DDF" w:rsidRPr="00A50DDF">
                <w:rPr>
                  <w:rFonts w:ascii="Arial" w:eastAsia="Times New Roman" w:hAnsi="Arial" w:cs="Arial"/>
                  <w:color w:val="000000"/>
                  <w:sz w:val="20"/>
                  <w:szCs w:val="20"/>
                  <w:lang w:val="nl-NL"/>
                </w:rPr>
                <w:t>(van maatschappelijke objecten) die op enigerlei wijze betrokkene zijn bij één of meer zaken van de zaakbehandelende organisatie.</w:t>
              </w:r>
              <w:r w:rsidRPr="00DD0F4F">
                <w:rPr>
                  <w:rFonts w:ascii="Arial" w:eastAsia="Times New Roman" w:hAnsi="Arial" w:cs="Arial"/>
                  <w:color w:val="000000"/>
                  <w:sz w:val="20"/>
                  <w:szCs w:val="20"/>
                  <w:lang w:val="nl-NL"/>
                </w:rPr>
                <w:t>.</w:t>
              </w:r>
            </w:ins>
          </w:p>
        </w:tc>
      </w:tr>
      <w:tr w:rsidR="004514AB" w:rsidRPr="00AE6939" w14:paraId="14A6671D" w14:textId="77777777" w:rsidTr="00D17212">
        <w:tc>
          <w:tcPr>
            <w:tcW w:w="3600" w:type="dxa"/>
            <w:tcBorders>
              <w:top w:val="nil"/>
              <w:left w:val="nil"/>
              <w:bottom w:val="nil"/>
              <w:right w:val="nil"/>
            </w:tcBorders>
          </w:tcPr>
          <w:p w14:paraId="0D856E9F" w14:textId="77777777" w:rsidR="004514AB" w:rsidRPr="00DD0F4F" w:rsidRDefault="004514AB" w:rsidP="00D1721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52F17871"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p>
        </w:tc>
      </w:tr>
      <w:tr w:rsidR="004514AB" w:rsidRPr="00F1119A" w14:paraId="56C940E2" w14:textId="77777777" w:rsidTr="00D17212">
        <w:tc>
          <w:tcPr>
            <w:tcW w:w="3600" w:type="dxa"/>
            <w:tcBorders>
              <w:top w:val="nil"/>
              <w:left w:val="nil"/>
              <w:bottom w:val="nil"/>
              <w:right w:val="nil"/>
            </w:tcBorders>
          </w:tcPr>
          <w:p w14:paraId="4ECE71C4"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14:paraId="60EF48D0"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F1119A" w14:paraId="4CFA0B55" w14:textId="77777777" w:rsidTr="00D17212">
        <w:tc>
          <w:tcPr>
            <w:tcW w:w="3600" w:type="dxa"/>
            <w:tcBorders>
              <w:top w:val="nil"/>
              <w:left w:val="nil"/>
              <w:bottom w:val="nil"/>
              <w:right w:val="nil"/>
            </w:tcBorders>
          </w:tcPr>
          <w:p w14:paraId="01CAF878"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2AAC951"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r>
      <w:tr w:rsidR="004514AB" w:rsidRPr="00F1119A" w14:paraId="33E9EF6B" w14:textId="77777777" w:rsidTr="00D17212">
        <w:tc>
          <w:tcPr>
            <w:tcW w:w="3600" w:type="dxa"/>
            <w:tcBorders>
              <w:top w:val="nil"/>
              <w:left w:val="nil"/>
              <w:bottom w:val="nil"/>
              <w:right w:val="nil"/>
            </w:tcBorders>
          </w:tcPr>
          <w:p w14:paraId="2F91A3BB"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01430D56"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Code</w:t>
            </w:r>
          </w:p>
        </w:tc>
        <w:tc>
          <w:tcPr>
            <w:tcW w:w="3330" w:type="dxa"/>
            <w:tcBorders>
              <w:top w:val="nil"/>
              <w:left w:val="nil"/>
              <w:bottom w:val="nil"/>
              <w:right w:val="nil"/>
            </w:tcBorders>
          </w:tcPr>
          <w:p w14:paraId="04634BE7"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70637E1C"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Herkomst</w:t>
            </w:r>
          </w:p>
        </w:tc>
      </w:tr>
      <w:tr w:rsidR="004514AB" w:rsidRPr="00F1119A" w14:paraId="426D09AE" w14:textId="77777777" w:rsidTr="00D17212">
        <w:tc>
          <w:tcPr>
            <w:tcW w:w="3600" w:type="dxa"/>
            <w:tcBorders>
              <w:top w:val="nil"/>
              <w:left w:val="nil"/>
              <w:bottom w:val="nil"/>
              <w:right w:val="nil"/>
            </w:tcBorders>
          </w:tcPr>
          <w:p w14:paraId="30929E09"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3C581A9"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B0BE153" w14:textId="77777777" w:rsidR="004514AB" w:rsidRPr="009E2452" w:rsidRDefault="004514AB" w:rsidP="00D17212">
            <w:pPr>
              <w:spacing w:after="0"/>
            </w:pPr>
            <w:r w:rsidRPr="009E2452">
              <w:t>Vestigingsnummer</w:t>
            </w:r>
          </w:p>
        </w:tc>
        <w:tc>
          <w:tcPr>
            <w:tcW w:w="1350" w:type="dxa"/>
            <w:tcBorders>
              <w:top w:val="nil"/>
              <w:left w:val="nil"/>
              <w:bottom w:val="nil"/>
              <w:right w:val="nil"/>
            </w:tcBorders>
          </w:tcPr>
          <w:p w14:paraId="21CFF815"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49ED2234" w14:textId="77777777" w:rsidTr="00D17212">
        <w:tc>
          <w:tcPr>
            <w:tcW w:w="3600" w:type="dxa"/>
            <w:tcBorders>
              <w:top w:val="nil"/>
              <w:left w:val="nil"/>
              <w:bottom w:val="nil"/>
              <w:right w:val="nil"/>
            </w:tcBorders>
          </w:tcPr>
          <w:p w14:paraId="6C19400F"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FBB7636"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5B2CBB5" w14:textId="4768DCA9" w:rsidR="004514AB" w:rsidRPr="009E2452" w:rsidRDefault="00D41AC7" w:rsidP="00D17212">
            <w:pPr>
              <w:spacing w:after="0"/>
            </w:pPr>
            <w:del w:id="1196" w:author="Arjan Kloosterboer" w:date="2017-09-22T04:10:00Z">
              <w:r>
                <w:delText>(</w:delText>
              </w:r>
              <w:r w:rsidR="004514AB" w:rsidRPr="009E2452">
                <w:delText>Handels</w:delText>
              </w:r>
            </w:del>
            <w:ins w:id="1197" w:author="Arjan Kloosterboer" w:date="2017-09-22T04:10:00Z">
              <w:r w:rsidR="00D0381E">
                <w:t xml:space="preserve">/Primaire </w:t>
              </w:r>
              <w:r>
                <w:t>(</w:t>
              </w:r>
              <w:r w:rsidR="00D0381E">
                <w:t>h</w:t>
              </w:r>
              <w:r w:rsidR="004514AB" w:rsidRPr="009E2452">
                <w:t>andels</w:t>
              </w:r>
            </w:ins>
            <w:r>
              <w:t>)</w:t>
            </w:r>
            <w:r w:rsidR="004514AB" w:rsidRPr="009E2452">
              <w:t>naam</w:t>
            </w:r>
          </w:p>
        </w:tc>
        <w:tc>
          <w:tcPr>
            <w:tcW w:w="1350" w:type="dxa"/>
            <w:tcBorders>
              <w:top w:val="nil"/>
              <w:left w:val="nil"/>
              <w:bottom w:val="nil"/>
              <w:right w:val="nil"/>
            </w:tcBorders>
          </w:tcPr>
          <w:p w14:paraId="673DD3A4"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7E1086D8" w14:textId="77777777" w:rsidTr="00D17212">
        <w:tc>
          <w:tcPr>
            <w:tcW w:w="3600" w:type="dxa"/>
            <w:tcBorders>
              <w:top w:val="nil"/>
              <w:left w:val="nil"/>
              <w:bottom w:val="nil"/>
              <w:right w:val="nil"/>
            </w:tcBorders>
          </w:tcPr>
          <w:p w14:paraId="294606C0"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E7DAFC4"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6CCDF00" w14:textId="77777777" w:rsidR="004514AB" w:rsidRPr="009E2452" w:rsidRDefault="004514AB" w:rsidP="00D17212">
            <w:pPr>
              <w:spacing w:after="0"/>
            </w:pPr>
            <w:r>
              <w:t>KvK-nummer</w:t>
            </w:r>
          </w:p>
        </w:tc>
        <w:tc>
          <w:tcPr>
            <w:tcW w:w="1350" w:type="dxa"/>
            <w:tcBorders>
              <w:top w:val="nil"/>
              <w:left w:val="nil"/>
              <w:bottom w:val="nil"/>
              <w:right w:val="nil"/>
            </w:tcBorders>
          </w:tcPr>
          <w:p w14:paraId="6C93D2F2" w14:textId="77777777" w:rsidR="004514AB"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134033CC" w14:textId="77777777" w:rsidTr="00D17212">
        <w:tc>
          <w:tcPr>
            <w:tcW w:w="3600" w:type="dxa"/>
            <w:tcBorders>
              <w:top w:val="nil"/>
              <w:left w:val="nil"/>
              <w:bottom w:val="nil"/>
              <w:right w:val="nil"/>
            </w:tcBorders>
          </w:tcPr>
          <w:p w14:paraId="5B121343"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F79E8D9"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2E6C22B" w14:textId="77777777" w:rsidR="004514AB" w:rsidRPr="009E2452" w:rsidRDefault="004514AB" w:rsidP="00D17212">
            <w:pPr>
              <w:spacing w:after="0"/>
            </w:pPr>
            <w:r w:rsidRPr="009E2452">
              <w:t>Verkorte naam</w:t>
            </w:r>
          </w:p>
        </w:tc>
        <w:tc>
          <w:tcPr>
            <w:tcW w:w="1350" w:type="dxa"/>
            <w:tcBorders>
              <w:top w:val="nil"/>
              <w:left w:val="nil"/>
              <w:bottom w:val="nil"/>
              <w:right w:val="nil"/>
            </w:tcBorders>
          </w:tcPr>
          <w:p w14:paraId="49B3D6B1"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21C6B42B" w14:textId="77777777" w:rsidTr="00D17212">
        <w:tc>
          <w:tcPr>
            <w:tcW w:w="3600" w:type="dxa"/>
            <w:tcBorders>
              <w:top w:val="nil"/>
              <w:left w:val="nil"/>
              <w:bottom w:val="nil"/>
              <w:right w:val="nil"/>
            </w:tcBorders>
          </w:tcPr>
          <w:p w14:paraId="210FD761"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7C6558A"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ECC7CE8" w14:textId="77777777" w:rsidR="004514AB" w:rsidRPr="009E2452" w:rsidRDefault="004514AB" w:rsidP="00D17212">
            <w:pPr>
              <w:spacing w:after="0"/>
            </w:pPr>
            <w:r w:rsidRPr="009E2452">
              <w:t>Datum aanvang</w:t>
            </w:r>
          </w:p>
        </w:tc>
        <w:tc>
          <w:tcPr>
            <w:tcW w:w="1350" w:type="dxa"/>
            <w:tcBorders>
              <w:top w:val="nil"/>
              <w:left w:val="nil"/>
              <w:bottom w:val="nil"/>
              <w:right w:val="nil"/>
            </w:tcBorders>
          </w:tcPr>
          <w:p w14:paraId="55E087CD"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7BF80E88" w14:textId="77777777" w:rsidTr="00D17212">
        <w:tc>
          <w:tcPr>
            <w:tcW w:w="3600" w:type="dxa"/>
            <w:tcBorders>
              <w:top w:val="nil"/>
              <w:left w:val="nil"/>
              <w:bottom w:val="nil"/>
              <w:right w:val="nil"/>
            </w:tcBorders>
          </w:tcPr>
          <w:p w14:paraId="5EFA904A"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D7E4957"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0D05C03" w14:textId="77777777" w:rsidR="004514AB" w:rsidRDefault="004514AB" w:rsidP="00D17212">
            <w:pPr>
              <w:spacing w:after="0"/>
            </w:pPr>
            <w:r w:rsidRPr="009E2452">
              <w:t xml:space="preserve">Datum beëindiging </w:t>
            </w:r>
          </w:p>
        </w:tc>
        <w:tc>
          <w:tcPr>
            <w:tcW w:w="1350" w:type="dxa"/>
            <w:tcBorders>
              <w:top w:val="nil"/>
              <w:left w:val="nil"/>
              <w:bottom w:val="nil"/>
              <w:right w:val="nil"/>
            </w:tcBorders>
          </w:tcPr>
          <w:p w14:paraId="5466848E"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71CD3D12" w14:textId="77777777" w:rsidTr="00D17212">
        <w:tc>
          <w:tcPr>
            <w:tcW w:w="3600" w:type="dxa"/>
            <w:tcBorders>
              <w:top w:val="nil"/>
              <w:left w:val="nil"/>
              <w:bottom w:val="nil"/>
              <w:right w:val="nil"/>
            </w:tcBorders>
          </w:tcPr>
          <w:p w14:paraId="76525FA1"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12B96CD"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1D101FF" w14:textId="5D16FF6F" w:rsidR="00D0381E" w:rsidRPr="00FA2642" w:rsidRDefault="00D0381E" w:rsidP="00D0381E">
            <w:pPr>
              <w:tabs>
                <w:tab w:val="left" w:pos="667"/>
                <w:tab w:val="left" w:pos="5167"/>
              </w:tabs>
              <w:spacing w:after="0"/>
              <w:rPr>
                <w:ins w:id="1198" w:author="Arjan Kloosterboer" w:date="2017-09-22T04:10:00Z"/>
                <w:rFonts w:ascii="Arial" w:eastAsia="Batang" w:hAnsi="Arial" w:cs="Arial"/>
                <w:sz w:val="20"/>
                <w:szCs w:val="20"/>
                <w:lang w:val="nl-NL"/>
              </w:rPr>
            </w:pPr>
            <w:ins w:id="1199" w:author="Arjan Kloosterboer" w:date="2017-09-22T04:10:00Z">
              <w:r w:rsidRPr="00D0381E">
                <w:rPr>
                  <w:lang w:val="nl-NL"/>
                </w:rPr>
                <w:t>/</w:t>
              </w:r>
            </w:ins>
            <w:r w:rsidR="00DA5D93">
              <w:fldChar w:fldCharType="begin" w:fldLock="1"/>
            </w:r>
            <w:r w:rsidR="004514AB" w:rsidRPr="00D0381E">
              <w:rPr>
                <w:lang w:val="nl-NL"/>
              </w:rPr>
              <w:instrText xml:space="preserve">MERGEFIELD </w:instrText>
            </w:r>
            <w:r w:rsidR="004514AB" w:rsidRPr="00D0381E">
              <w:rPr>
                <w:rFonts w:ascii="Calibri" w:eastAsia="Times New Roman" w:hAnsi="Calibri" w:cs="Calibri"/>
                <w:color w:val="0F0F0F"/>
                <w:lang w:val="nl-NL"/>
              </w:rPr>
              <w:instrText>Att.Name</w:instrText>
            </w:r>
            <w:r w:rsidR="00DA5D93">
              <w:fldChar w:fldCharType="separate"/>
            </w:r>
            <w:r w:rsidR="004514AB" w:rsidRPr="00D0381E">
              <w:rPr>
                <w:rFonts w:ascii="Calibri" w:eastAsia="Times New Roman" w:hAnsi="Calibri" w:cs="Calibri"/>
                <w:color w:val="0F0F0F"/>
                <w:lang w:val="nl-NL"/>
              </w:rPr>
              <w:t>Locatie-adres</w:t>
            </w:r>
            <w:r w:rsidR="00DA5D93">
              <w:fldChar w:fldCharType="end"/>
            </w:r>
            <w:ins w:id="1200" w:author="Arjan Kloosterboer" w:date="2017-09-22T04:10:00Z">
              <w:r w:rsidRPr="00D0381E">
                <w:rPr>
                  <w:lang w:val="nl-NL"/>
                </w:rPr>
                <w:br/>
              </w:r>
              <w:r w:rsidRPr="00FA2642">
                <w:rPr>
                  <w:rFonts w:ascii="Arial" w:eastAsia="Batang" w:hAnsi="Arial" w:cs="Arial"/>
                  <w:sz w:val="20"/>
                  <w:szCs w:val="20"/>
                  <w:lang w:val="nl-NL"/>
                </w:rPr>
                <w:t xml:space="preserve">   Huisnummer</w:t>
              </w:r>
            </w:ins>
          </w:p>
          <w:p w14:paraId="5A466F6C" w14:textId="3D559508" w:rsidR="00D0381E" w:rsidRPr="00FA2642" w:rsidRDefault="00D0381E" w:rsidP="00D0381E">
            <w:pPr>
              <w:tabs>
                <w:tab w:val="left" w:pos="667"/>
                <w:tab w:val="left" w:pos="5167"/>
              </w:tabs>
              <w:spacing w:after="0"/>
              <w:rPr>
                <w:ins w:id="1201" w:author="Arjan Kloosterboer" w:date="2017-09-22T04:10:00Z"/>
                <w:rFonts w:ascii="Arial" w:eastAsia="Batang" w:hAnsi="Arial" w:cs="Arial"/>
                <w:sz w:val="20"/>
                <w:szCs w:val="20"/>
                <w:lang w:val="nl-NL"/>
              </w:rPr>
            </w:pPr>
            <w:ins w:id="1202" w:author="Arjan Kloosterboer" w:date="2017-09-22T04:10:00Z">
              <w:r w:rsidRPr="00FA2642">
                <w:rPr>
                  <w:rFonts w:ascii="Arial" w:eastAsia="Batang" w:hAnsi="Arial" w:cs="Arial"/>
                  <w:sz w:val="20"/>
                  <w:szCs w:val="20"/>
                  <w:lang w:val="nl-NL"/>
                </w:rPr>
                <w:t xml:space="preserve">   Huisletter </w:t>
              </w:r>
            </w:ins>
          </w:p>
          <w:p w14:paraId="5B2D6FA1" w14:textId="3B040830" w:rsidR="00D0381E" w:rsidRPr="00FA2642" w:rsidRDefault="00D0381E" w:rsidP="00D0381E">
            <w:pPr>
              <w:tabs>
                <w:tab w:val="left" w:pos="667"/>
                <w:tab w:val="left" w:pos="5167"/>
              </w:tabs>
              <w:spacing w:after="0"/>
              <w:rPr>
                <w:ins w:id="1203" w:author="Arjan Kloosterboer" w:date="2017-09-22T04:10:00Z"/>
                <w:rFonts w:ascii="Arial" w:eastAsia="Batang" w:hAnsi="Arial" w:cs="Arial"/>
                <w:sz w:val="20"/>
                <w:szCs w:val="20"/>
                <w:lang w:val="nl-NL"/>
              </w:rPr>
            </w:pPr>
            <w:ins w:id="1204" w:author="Arjan Kloosterboer" w:date="2017-09-22T04:10:00Z">
              <w:r w:rsidRPr="00FA2642">
                <w:rPr>
                  <w:rFonts w:ascii="Arial" w:eastAsia="Batang" w:hAnsi="Arial" w:cs="Arial"/>
                  <w:sz w:val="20"/>
                  <w:szCs w:val="20"/>
                  <w:lang w:val="nl-NL"/>
                </w:rPr>
                <w:t xml:space="preserve">   Huisnummertoevoeging</w:t>
              </w:r>
            </w:ins>
          </w:p>
          <w:p w14:paraId="792054D1" w14:textId="77E410CF" w:rsidR="00D0381E" w:rsidRPr="00FA2642" w:rsidRDefault="00D0381E" w:rsidP="00D0381E">
            <w:pPr>
              <w:tabs>
                <w:tab w:val="left" w:pos="667"/>
                <w:tab w:val="left" w:pos="5167"/>
              </w:tabs>
              <w:spacing w:after="0"/>
              <w:rPr>
                <w:ins w:id="1205" w:author="Arjan Kloosterboer" w:date="2017-09-22T04:10:00Z"/>
                <w:rFonts w:ascii="Arial" w:eastAsia="Batang" w:hAnsi="Arial" w:cs="Arial"/>
                <w:sz w:val="20"/>
                <w:szCs w:val="20"/>
                <w:lang w:val="nl-NL"/>
              </w:rPr>
            </w:pPr>
            <w:ins w:id="1206" w:author="Arjan Kloosterboer" w:date="2017-09-22T04:10:00Z">
              <w:r w:rsidRPr="00FA2642">
                <w:rPr>
                  <w:rFonts w:ascii="Arial" w:eastAsia="Batang" w:hAnsi="Arial" w:cs="Arial"/>
                  <w:sz w:val="20"/>
                  <w:szCs w:val="20"/>
                  <w:lang w:val="nl-NL"/>
                </w:rPr>
                <w:t xml:space="preserve">   Naam openbare ruimte</w:t>
              </w:r>
            </w:ins>
          </w:p>
          <w:p w14:paraId="6862D441" w14:textId="72C2A6C1" w:rsidR="00D0381E" w:rsidRPr="003306F8" w:rsidRDefault="00D0381E" w:rsidP="00D0381E">
            <w:pPr>
              <w:tabs>
                <w:tab w:val="left" w:pos="667"/>
                <w:tab w:val="left" w:pos="5167"/>
              </w:tabs>
              <w:spacing w:after="0"/>
              <w:rPr>
                <w:ins w:id="1207" w:author="Arjan Kloosterboer" w:date="2017-09-22T04:10:00Z"/>
                <w:rFonts w:ascii="Arial" w:eastAsia="Batang" w:hAnsi="Arial" w:cs="Arial"/>
                <w:sz w:val="20"/>
                <w:szCs w:val="20"/>
                <w:lang w:val="nl-NL"/>
              </w:rPr>
            </w:pPr>
            <w:ins w:id="1208" w:author="Arjan Kloosterboer" w:date="2017-09-22T04:10:00Z">
              <w:r w:rsidRPr="00FA2642">
                <w:rPr>
                  <w:rFonts w:ascii="Arial" w:eastAsia="Batang" w:hAnsi="Arial" w:cs="Arial"/>
                  <w:sz w:val="20"/>
                  <w:szCs w:val="20"/>
                  <w:lang w:val="nl-NL"/>
                </w:rPr>
                <w:t xml:space="preserve">   </w:t>
              </w:r>
              <w:r w:rsidRPr="003306F8">
                <w:rPr>
                  <w:rFonts w:ascii="Arial" w:eastAsia="Batang" w:hAnsi="Arial" w:cs="Arial"/>
                  <w:sz w:val="20"/>
                  <w:szCs w:val="20"/>
                  <w:lang w:val="nl-NL"/>
                </w:rPr>
                <w:t>Straatnaam</w:t>
              </w:r>
            </w:ins>
          </w:p>
          <w:p w14:paraId="3275A50B" w14:textId="718C642A" w:rsidR="00D0381E" w:rsidRPr="00FA2642" w:rsidRDefault="00D0381E" w:rsidP="00D0381E">
            <w:pPr>
              <w:tabs>
                <w:tab w:val="left" w:pos="667"/>
                <w:tab w:val="left" w:pos="5167"/>
              </w:tabs>
              <w:spacing w:after="0"/>
              <w:rPr>
                <w:ins w:id="1209" w:author="Arjan Kloosterboer" w:date="2017-09-22T04:10:00Z"/>
                <w:rFonts w:ascii="Arial" w:eastAsia="Batang" w:hAnsi="Arial" w:cs="Arial"/>
                <w:sz w:val="20"/>
                <w:szCs w:val="20"/>
                <w:lang w:val="nl-NL"/>
              </w:rPr>
            </w:pPr>
            <w:ins w:id="1210" w:author="Arjan Kloosterboer" w:date="2017-09-22T04:10:00Z">
              <w:r w:rsidRPr="00FA2642">
                <w:rPr>
                  <w:rFonts w:ascii="Arial" w:eastAsia="Batang" w:hAnsi="Arial" w:cs="Arial"/>
                  <w:sz w:val="20"/>
                  <w:szCs w:val="20"/>
                  <w:lang w:val="nl-NL"/>
                </w:rPr>
                <w:t xml:space="preserve">   Postcode</w:t>
              </w:r>
            </w:ins>
          </w:p>
          <w:p w14:paraId="66497242" w14:textId="21CBAAFE" w:rsidR="00D0381E" w:rsidRPr="00FA2642" w:rsidRDefault="00D0381E" w:rsidP="00D0381E">
            <w:pPr>
              <w:tabs>
                <w:tab w:val="left" w:pos="667"/>
                <w:tab w:val="left" w:pos="5167"/>
              </w:tabs>
              <w:spacing w:after="0"/>
              <w:rPr>
                <w:ins w:id="1211" w:author="Arjan Kloosterboer" w:date="2017-09-22T04:10:00Z"/>
                <w:rFonts w:ascii="Arial" w:eastAsia="Batang" w:hAnsi="Arial" w:cs="Arial"/>
                <w:sz w:val="20"/>
                <w:szCs w:val="20"/>
                <w:lang w:val="nl-NL"/>
              </w:rPr>
            </w:pPr>
            <w:ins w:id="1212" w:author="Arjan Kloosterboer" w:date="2017-09-22T04:10:00Z">
              <w:r w:rsidRPr="00FA2642">
                <w:rPr>
                  <w:rFonts w:ascii="Arial" w:eastAsia="Batang" w:hAnsi="Arial" w:cs="Arial"/>
                  <w:sz w:val="20"/>
                  <w:szCs w:val="20"/>
                  <w:lang w:val="nl-NL"/>
                </w:rPr>
                <w:lastRenderedPageBreak/>
                <w:t xml:space="preserve">   </w:t>
              </w:r>
              <w:r>
                <w:rPr>
                  <w:rFonts w:ascii="Arial" w:eastAsia="Batang" w:hAnsi="Arial" w:cs="Arial"/>
                  <w:sz w:val="20"/>
                  <w:szCs w:val="20"/>
                  <w:lang w:val="nl-NL"/>
                </w:rPr>
                <w:t>Toevoeging adres</w:t>
              </w:r>
            </w:ins>
          </w:p>
          <w:p w14:paraId="1045254B" w14:textId="6C31449E" w:rsidR="004514AB" w:rsidRPr="00D0381E" w:rsidRDefault="00D0381E" w:rsidP="00D0381E">
            <w:pPr>
              <w:tabs>
                <w:tab w:val="left" w:pos="667"/>
                <w:tab w:val="left" w:pos="5167"/>
              </w:tabs>
              <w:spacing w:after="0"/>
              <w:rPr>
                <w:rFonts w:ascii="Arial" w:eastAsia="Batang" w:hAnsi="Arial" w:cs="Arial"/>
                <w:sz w:val="20"/>
                <w:szCs w:val="20"/>
                <w:lang w:val="nl-NL"/>
              </w:rPr>
            </w:pPr>
            <w:ins w:id="1213" w:author="Arjan Kloosterboer" w:date="2017-09-22T04:10:00Z">
              <w:r w:rsidRPr="00FA2642">
                <w:rPr>
                  <w:rFonts w:ascii="Arial" w:eastAsia="Batang" w:hAnsi="Arial" w:cs="Arial"/>
                  <w:sz w:val="20"/>
                  <w:szCs w:val="20"/>
                  <w:lang w:val="nl-NL"/>
                </w:rPr>
                <w:t xml:space="preserve">   Woonpl</w:t>
              </w:r>
              <w:r>
                <w:rPr>
                  <w:rFonts w:ascii="Arial" w:eastAsia="Batang" w:hAnsi="Arial" w:cs="Arial"/>
                  <w:sz w:val="20"/>
                  <w:szCs w:val="20"/>
                  <w:lang w:val="nl-NL"/>
                </w:rPr>
                <w:t>aatsnaam</w:t>
              </w:r>
            </w:ins>
          </w:p>
        </w:tc>
        <w:tc>
          <w:tcPr>
            <w:tcW w:w="1350" w:type="dxa"/>
            <w:tcBorders>
              <w:top w:val="nil"/>
              <w:left w:val="nil"/>
              <w:bottom w:val="nil"/>
              <w:right w:val="nil"/>
            </w:tcBorders>
          </w:tcPr>
          <w:p w14:paraId="47B47A86"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lastRenderedPageBreak/>
              <w:t>RSGB</w:t>
            </w:r>
          </w:p>
        </w:tc>
      </w:tr>
      <w:tr w:rsidR="004514AB" w:rsidRPr="00F1119A" w14:paraId="10C85671" w14:textId="77777777" w:rsidTr="00D17212">
        <w:tc>
          <w:tcPr>
            <w:tcW w:w="3600" w:type="dxa"/>
            <w:tcBorders>
              <w:top w:val="nil"/>
              <w:left w:val="nil"/>
              <w:bottom w:val="nil"/>
              <w:right w:val="nil"/>
            </w:tcBorders>
          </w:tcPr>
          <w:p w14:paraId="69ACC5EF"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24325F55"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0CC7AB7" w14:textId="77777777" w:rsidR="00D0381E" w:rsidRPr="00796C3B" w:rsidRDefault="00D0381E" w:rsidP="00D0381E">
            <w:pPr>
              <w:tabs>
                <w:tab w:val="left" w:pos="667"/>
                <w:tab w:val="left" w:pos="5167"/>
              </w:tabs>
              <w:spacing w:after="0"/>
              <w:rPr>
                <w:ins w:id="1214" w:author="Arjan Kloosterboer" w:date="2017-09-22T04:10:00Z"/>
                <w:rFonts w:ascii="Arial" w:eastAsia="Batang" w:hAnsi="Arial" w:cs="Arial"/>
                <w:sz w:val="20"/>
                <w:szCs w:val="20"/>
                <w:lang w:val="nl-NL"/>
              </w:rPr>
            </w:pPr>
            <w:ins w:id="1215" w:author="Arjan Kloosterboer" w:date="2017-09-22T04:10:00Z">
              <w:r w:rsidRPr="00AE1A11">
                <w:rPr>
                  <w:lang w:val="nl-NL"/>
                </w:rPr>
                <w:t>/</w:t>
              </w:r>
            </w:ins>
            <w:r w:rsidR="00DA5D93">
              <w:fldChar w:fldCharType="begin" w:fldLock="1"/>
            </w:r>
            <w:r w:rsidR="004514AB" w:rsidRPr="00AE1A11">
              <w:rPr>
                <w:lang w:val="nl-NL"/>
              </w:rPr>
              <w:instrText xml:space="preserve">MERGEFIELD </w:instrText>
            </w:r>
            <w:r w:rsidR="004514AB" w:rsidRPr="00AE1A11">
              <w:rPr>
                <w:rFonts w:ascii="Calibri" w:eastAsia="Times New Roman" w:hAnsi="Calibri" w:cs="Calibri"/>
                <w:color w:val="0F0F0F"/>
                <w:lang w:val="nl-NL"/>
              </w:rPr>
              <w:instrText>Att.Name</w:instrText>
            </w:r>
            <w:r w:rsidR="00DA5D93">
              <w:fldChar w:fldCharType="separate"/>
            </w:r>
            <w:r w:rsidR="004514AB" w:rsidRPr="00AE1A11">
              <w:rPr>
                <w:rFonts w:ascii="Calibri" w:eastAsia="Times New Roman" w:hAnsi="Calibri" w:cs="Calibri"/>
                <w:color w:val="0F0F0F"/>
                <w:lang w:val="nl-NL"/>
              </w:rPr>
              <w:t>Correspondentieadres</w:t>
            </w:r>
            <w:r w:rsidR="00DA5D93">
              <w:fldChar w:fldCharType="end"/>
            </w:r>
          </w:p>
          <w:p w14:paraId="2F8C9D6A" w14:textId="7776F853" w:rsidR="00D0381E" w:rsidRPr="00796C3B" w:rsidRDefault="00D0381E" w:rsidP="00D0381E">
            <w:pPr>
              <w:tabs>
                <w:tab w:val="left" w:pos="667"/>
                <w:tab w:val="left" w:pos="5167"/>
              </w:tabs>
              <w:spacing w:after="0"/>
              <w:rPr>
                <w:ins w:id="1216" w:author="Arjan Kloosterboer" w:date="2017-09-22T04:10:00Z"/>
                <w:rFonts w:ascii="Arial" w:eastAsia="Batang" w:hAnsi="Arial" w:cs="Arial"/>
                <w:sz w:val="20"/>
                <w:szCs w:val="20"/>
                <w:lang w:val="nl-NL"/>
              </w:rPr>
            </w:pPr>
            <w:ins w:id="1217" w:author="Arjan Kloosterboer" w:date="2017-09-22T04:10:00Z">
              <w:r w:rsidRPr="00796C3B">
                <w:rPr>
                  <w:rFonts w:ascii="Arial" w:eastAsia="Batang" w:hAnsi="Arial" w:cs="Arial"/>
                  <w:sz w:val="20"/>
                  <w:szCs w:val="20"/>
                  <w:lang w:val="nl-NL"/>
                </w:rPr>
                <w:t xml:space="preserve">   Huisnummer</w:t>
              </w:r>
            </w:ins>
          </w:p>
          <w:p w14:paraId="407FCAAB" w14:textId="75399F56" w:rsidR="00D0381E" w:rsidRPr="00796C3B" w:rsidRDefault="00D0381E" w:rsidP="00D0381E">
            <w:pPr>
              <w:tabs>
                <w:tab w:val="left" w:pos="667"/>
                <w:tab w:val="left" w:pos="5167"/>
              </w:tabs>
              <w:spacing w:after="0"/>
              <w:rPr>
                <w:ins w:id="1218" w:author="Arjan Kloosterboer" w:date="2017-09-22T04:10:00Z"/>
                <w:rFonts w:ascii="Arial" w:eastAsia="Batang" w:hAnsi="Arial" w:cs="Arial"/>
                <w:sz w:val="20"/>
                <w:szCs w:val="20"/>
                <w:lang w:val="nl-NL"/>
              </w:rPr>
            </w:pPr>
            <w:ins w:id="1219" w:author="Arjan Kloosterboer" w:date="2017-09-22T04:10:00Z">
              <w:r w:rsidRPr="00796C3B">
                <w:rPr>
                  <w:rFonts w:ascii="Arial" w:eastAsia="Batang" w:hAnsi="Arial" w:cs="Arial"/>
                  <w:sz w:val="20"/>
                  <w:szCs w:val="20"/>
                  <w:lang w:val="nl-NL"/>
                </w:rPr>
                <w:t xml:space="preserve">   Huisletter </w:t>
              </w:r>
            </w:ins>
          </w:p>
          <w:p w14:paraId="018ECFD3" w14:textId="4C9B3284" w:rsidR="00D0381E" w:rsidRPr="00796C3B" w:rsidRDefault="00D0381E" w:rsidP="00D0381E">
            <w:pPr>
              <w:tabs>
                <w:tab w:val="left" w:pos="667"/>
                <w:tab w:val="left" w:pos="5167"/>
              </w:tabs>
              <w:spacing w:after="0"/>
              <w:rPr>
                <w:ins w:id="1220" w:author="Arjan Kloosterboer" w:date="2017-09-22T04:10:00Z"/>
                <w:rFonts w:ascii="Arial" w:eastAsia="Batang" w:hAnsi="Arial" w:cs="Arial"/>
                <w:sz w:val="20"/>
                <w:szCs w:val="20"/>
                <w:lang w:val="nl-NL"/>
              </w:rPr>
            </w:pPr>
            <w:ins w:id="1221" w:author="Arjan Kloosterboer" w:date="2017-09-22T04:10:00Z">
              <w:r w:rsidRPr="00796C3B">
                <w:rPr>
                  <w:rFonts w:ascii="Arial" w:eastAsia="Batang" w:hAnsi="Arial" w:cs="Arial"/>
                  <w:sz w:val="20"/>
                  <w:szCs w:val="20"/>
                  <w:lang w:val="nl-NL"/>
                </w:rPr>
                <w:t xml:space="preserve">   Huisnummertoevoeging</w:t>
              </w:r>
            </w:ins>
          </w:p>
          <w:p w14:paraId="5EC792FD" w14:textId="2000D259" w:rsidR="00D0381E" w:rsidRPr="00796C3B" w:rsidRDefault="00D0381E" w:rsidP="00D0381E">
            <w:pPr>
              <w:tabs>
                <w:tab w:val="left" w:pos="667"/>
                <w:tab w:val="left" w:pos="5167"/>
              </w:tabs>
              <w:spacing w:after="0"/>
              <w:rPr>
                <w:ins w:id="1222" w:author="Arjan Kloosterboer" w:date="2017-09-22T04:10:00Z"/>
                <w:rFonts w:ascii="Arial" w:eastAsia="Batang" w:hAnsi="Arial" w:cs="Arial"/>
                <w:sz w:val="20"/>
                <w:szCs w:val="20"/>
                <w:lang w:val="nl-NL"/>
              </w:rPr>
            </w:pPr>
            <w:ins w:id="1223" w:author="Arjan Kloosterboer" w:date="2017-09-22T04:10:00Z">
              <w:r w:rsidRPr="00796C3B">
                <w:rPr>
                  <w:rFonts w:ascii="Arial" w:eastAsia="Batang" w:hAnsi="Arial" w:cs="Arial"/>
                  <w:sz w:val="20"/>
                  <w:szCs w:val="20"/>
                  <w:lang w:val="nl-NL"/>
                </w:rPr>
                <w:t xml:space="preserve">   Naam openbare ruimte</w:t>
              </w:r>
            </w:ins>
          </w:p>
          <w:p w14:paraId="295EDCBD" w14:textId="03D8E9D1" w:rsidR="00D0381E" w:rsidRPr="00796C3B" w:rsidRDefault="00D0381E" w:rsidP="00D0381E">
            <w:pPr>
              <w:tabs>
                <w:tab w:val="left" w:pos="667"/>
                <w:tab w:val="left" w:pos="5167"/>
              </w:tabs>
              <w:spacing w:after="0"/>
              <w:rPr>
                <w:ins w:id="1224" w:author="Arjan Kloosterboer" w:date="2017-09-22T04:10:00Z"/>
                <w:rFonts w:ascii="Arial" w:eastAsia="Batang" w:hAnsi="Arial" w:cs="Arial"/>
                <w:sz w:val="20"/>
                <w:szCs w:val="20"/>
                <w:lang w:val="nl-NL"/>
              </w:rPr>
            </w:pPr>
            <w:ins w:id="1225" w:author="Arjan Kloosterboer" w:date="2017-09-22T04:10:00Z">
              <w:r w:rsidRPr="00796C3B">
                <w:rPr>
                  <w:rFonts w:ascii="Arial" w:eastAsia="Batang" w:hAnsi="Arial" w:cs="Arial"/>
                  <w:sz w:val="20"/>
                  <w:szCs w:val="20"/>
                  <w:lang w:val="nl-NL"/>
                </w:rPr>
                <w:t xml:space="preserve">   Straatnaam</w:t>
              </w:r>
            </w:ins>
          </w:p>
          <w:p w14:paraId="37470206" w14:textId="72A8F4C2" w:rsidR="00D0381E" w:rsidRPr="00796C3B" w:rsidRDefault="00D0381E" w:rsidP="00D0381E">
            <w:pPr>
              <w:tabs>
                <w:tab w:val="left" w:pos="667"/>
                <w:tab w:val="left" w:pos="5167"/>
              </w:tabs>
              <w:spacing w:after="0"/>
              <w:rPr>
                <w:ins w:id="1226" w:author="Arjan Kloosterboer" w:date="2017-09-22T04:10:00Z"/>
                <w:rFonts w:ascii="Arial" w:eastAsia="Batang" w:hAnsi="Arial" w:cs="Arial"/>
                <w:sz w:val="20"/>
                <w:szCs w:val="20"/>
                <w:lang w:val="nl-NL"/>
              </w:rPr>
            </w:pPr>
            <w:ins w:id="1227" w:author="Arjan Kloosterboer" w:date="2017-09-22T04:10:00Z">
              <w:r w:rsidRPr="00796C3B">
                <w:rPr>
                  <w:rFonts w:ascii="Arial" w:eastAsia="Batang" w:hAnsi="Arial" w:cs="Arial"/>
                  <w:sz w:val="20"/>
                  <w:szCs w:val="20"/>
                  <w:lang w:val="nl-NL"/>
                </w:rPr>
                <w:t xml:space="preserve">   Postcode</w:t>
              </w:r>
            </w:ins>
          </w:p>
          <w:p w14:paraId="3B7FFCDF" w14:textId="58389DA7" w:rsidR="004514AB" w:rsidRDefault="00D0381E" w:rsidP="00D0381E">
            <w:pPr>
              <w:spacing w:after="0"/>
              <w:rPr>
                <w:rFonts w:ascii="Calibri" w:eastAsia="Times New Roman" w:hAnsi="Calibri" w:cs="Calibri"/>
                <w:color w:val="0F0F0F"/>
              </w:rPr>
            </w:pPr>
            <w:ins w:id="1228" w:author="Arjan Kloosterboer" w:date="2017-09-22T04:10:00Z">
              <w:r w:rsidRPr="00796C3B">
                <w:rPr>
                  <w:rFonts w:ascii="Arial" w:eastAsia="Batang" w:hAnsi="Arial" w:cs="Arial"/>
                  <w:sz w:val="20"/>
                  <w:szCs w:val="20"/>
                  <w:lang w:val="nl-NL"/>
                </w:rPr>
                <w:t xml:space="preserve">   Woonplaatsnaam</w:t>
              </w:r>
            </w:ins>
          </w:p>
        </w:tc>
        <w:tc>
          <w:tcPr>
            <w:tcW w:w="1350" w:type="dxa"/>
            <w:tcBorders>
              <w:top w:val="nil"/>
              <w:left w:val="nil"/>
              <w:bottom w:val="nil"/>
              <w:right w:val="nil"/>
            </w:tcBorders>
          </w:tcPr>
          <w:p w14:paraId="3814CB4F"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115BD5E4" w14:textId="77777777" w:rsidTr="00D17212">
        <w:tc>
          <w:tcPr>
            <w:tcW w:w="3600" w:type="dxa"/>
            <w:tcBorders>
              <w:top w:val="nil"/>
              <w:left w:val="nil"/>
              <w:bottom w:val="nil"/>
              <w:right w:val="nil"/>
            </w:tcBorders>
          </w:tcPr>
          <w:p w14:paraId="70A8DE20"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95E70DB"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3B9AEE6" w14:textId="77777777" w:rsidR="00D0381E" w:rsidRPr="00796C3B" w:rsidRDefault="00DA5D93" w:rsidP="00D0381E">
            <w:pPr>
              <w:tabs>
                <w:tab w:val="left" w:pos="667"/>
                <w:tab w:val="left" w:pos="5167"/>
              </w:tabs>
              <w:spacing w:after="0"/>
              <w:rPr>
                <w:ins w:id="1229" w:author="Arjan Kloosterboer" w:date="2017-09-22T04:10:00Z"/>
                <w:rFonts w:ascii="Arial" w:eastAsia="Batang" w:hAnsi="Arial" w:cs="Arial"/>
                <w:sz w:val="20"/>
                <w:szCs w:val="20"/>
                <w:lang w:val="nl-NL"/>
              </w:rPr>
            </w:pPr>
            <w:r>
              <w:fldChar w:fldCharType="begin" w:fldLock="1"/>
            </w:r>
            <w:r w:rsidR="004514AB" w:rsidRPr="001D4541">
              <w:rPr>
                <w:lang w:val="nl-NL"/>
              </w:rPr>
              <w:instrText xml:space="preserve">MERGEFIELD </w:instrText>
            </w:r>
            <w:r w:rsidR="004514AB" w:rsidRPr="001D4541">
              <w:rPr>
                <w:rFonts w:ascii="Calibri" w:eastAsia="Times New Roman" w:hAnsi="Calibri" w:cs="Calibri"/>
                <w:color w:val="0F0F0F"/>
                <w:lang w:val="nl-NL"/>
              </w:rPr>
              <w:instrText>Att.Name</w:instrText>
            </w:r>
            <w:r>
              <w:fldChar w:fldCharType="separate"/>
            </w:r>
            <w:r w:rsidR="004514AB" w:rsidRPr="001D4541">
              <w:rPr>
                <w:rFonts w:ascii="Calibri" w:eastAsia="Times New Roman" w:hAnsi="Calibri" w:cs="Calibri"/>
                <w:color w:val="0F0F0F"/>
                <w:lang w:val="nl-NL"/>
              </w:rPr>
              <w:t>Postadres</w:t>
            </w:r>
            <w:r>
              <w:fldChar w:fldCharType="end"/>
            </w:r>
          </w:p>
          <w:p w14:paraId="3577A79D" w14:textId="69A1096A" w:rsidR="00D0381E" w:rsidRPr="00796C3B" w:rsidRDefault="00D0381E" w:rsidP="00D0381E">
            <w:pPr>
              <w:tabs>
                <w:tab w:val="left" w:pos="847"/>
                <w:tab w:val="left" w:pos="5167"/>
              </w:tabs>
              <w:spacing w:after="0"/>
              <w:rPr>
                <w:ins w:id="1230" w:author="Arjan Kloosterboer" w:date="2017-09-22T04:10:00Z"/>
                <w:rFonts w:ascii="Arial" w:eastAsia="Batang" w:hAnsi="Arial" w:cs="Arial"/>
                <w:sz w:val="20"/>
                <w:szCs w:val="20"/>
                <w:lang w:val="nl-NL"/>
              </w:rPr>
            </w:pPr>
            <w:ins w:id="1231" w:author="Arjan Kloosterboer" w:date="2017-09-22T04:10:00Z">
              <w:r>
                <w:rPr>
                  <w:rFonts w:ascii="Arial" w:eastAsia="Batang" w:hAnsi="Arial" w:cs="Arial"/>
                  <w:sz w:val="20"/>
                  <w:szCs w:val="20"/>
                  <w:lang w:val="nl-NL"/>
                </w:rPr>
                <w:t xml:space="preserve">  </w:t>
              </w:r>
              <w:r w:rsidRPr="00796C3B">
                <w:rPr>
                  <w:rFonts w:ascii="Arial" w:eastAsia="Batang" w:hAnsi="Arial" w:cs="Arial"/>
                  <w:sz w:val="20"/>
                  <w:szCs w:val="20"/>
                  <w:lang w:val="nl-NL"/>
                </w:rPr>
                <w:t xml:space="preserve"> Postadrestype</w:t>
              </w:r>
            </w:ins>
          </w:p>
          <w:p w14:paraId="4A6607D4" w14:textId="11C581C4" w:rsidR="00D0381E" w:rsidRPr="00796C3B" w:rsidRDefault="00D0381E" w:rsidP="00D0381E">
            <w:pPr>
              <w:tabs>
                <w:tab w:val="left" w:pos="847"/>
                <w:tab w:val="left" w:pos="5167"/>
              </w:tabs>
              <w:spacing w:after="0"/>
              <w:rPr>
                <w:ins w:id="1232" w:author="Arjan Kloosterboer" w:date="2017-09-22T04:10:00Z"/>
                <w:rFonts w:ascii="Arial" w:eastAsia="Batang" w:hAnsi="Arial" w:cs="Arial"/>
                <w:sz w:val="20"/>
                <w:szCs w:val="20"/>
                <w:lang w:val="nl-NL"/>
              </w:rPr>
            </w:pPr>
            <w:ins w:id="1233" w:author="Arjan Kloosterboer" w:date="2017-09-22T04:10:00Z">
              <w:r w:rsidRPr="00796C3B">
                <w:rPr>
                  <w:rFonts w:ascii="Arial" w:eastAsia="Batang" w:hAnsi="Arial" w:cs="Arial"/>
                  <w:sz w:val="20"/>
                  <w:szCs w:val="20"/>
                  <w:lang w:val="nl-NL"/>
                </w:rPr>
                <w:t xml:space="preserve"> </w:t>
              </w:r>
              <w:r>
                <w:rPr>
                  <w:rFonts w:ascii="Arial" w:eastAsia="Batang" w:hAnsi="Arial" w:cs="Arial"/>
                  <w:sz w:val="20"/>
                  <w:szCs w:val="20"/>
                  <w:lang w:val="nl-NL"/>
                </w:rPr>
                <w:t xml:space="preserve"> </w:t>
              </w:r>
              <w:r w:rsidRPr="00796C3B">
                <w:rPr>
                  <w:rFonts w:ascii="Arial" w:eastAsia="Batang" w:hAnsi="Arial" w:cs="Arial"/>
                  <w:sz w:val="20"/>
                  <w:szCs w:val="20"/>
                  <w:lang w:val="nl-NL"/>
                </w:rPr>
                <w:t xml:space="preserve"> Postbus- of antwoordnummer</w:t>
              </w:r>
            </w:ins>
          </w:p>
          <w:p w14:paraId="47472908" w14:textId="69A3269D" w:rsidR="00D0381E" w:rsidRPr="00796C3B" w:rsidRDefault="00D0381E" w:rsidP="00D0381E">
            <w:pPr>
              <w:tabs>
                <w:tab w:val="left" w:pos="847"/>
                <w:tab w:val="left" w:pos="5167"/>
              </w:tabs>
              <w:spacing w:after="0"/>
              <w:rPr>
                <w:ins w:id="1234" w:author="Arjan Kloosterboer" w:date="2017-09-22T04:10:00Z"/>
                <w:rFonts w:ascii="Arial" w:eastAsia="Batang" w:hAnsi="Arial" w:cs="Arial"/>
                <w:sz w:val="20"/>
                <w:szCs w:val="20"/>
                <w:lang w:val="nl-NL"/>
              </w:rPr>
            </w:pPr>
            <w:ins w:id="1235" w:author="Arjan Kloosterboer" w:date="2017-09-22T04:10:00Z">
              <w:r w:rsidRPr="00796C3B">
                <w:rPr>
                  <w:rFonts w:ascii="Arial" w:eastAsia="Batang" w:hAnsi="Arial" w:cs="Arial"/>
                  <w:sz w:val="20"/>
                  <w:szCs w:val="20"/>
                  <w:lang w:val="nl-NL"/>
                </w:rPr>
                <w:t xml:space="preserve">  </w:t>
              </w:r>
              <w:r>
                <w:rPr>
                  <w:rFonts w:ascii="Arial" w:eastAsia="Batang" w:hAnsi="Arial" w:cs="Arial"/>
                  <w:sz w:val="20"/>
                  <w:szCs w:val="20"/>
                  <w:lang w:val="nl-NL"/>
                </w:rPr>
                <w:t xml:space="preserve"> </w:t>
              </w:r>
              <w:r w:rsidRPr="00796C3B">
                <w:rPr>
                  <w:rFonts w:ascii="Arial" w:eastAsia="Batang" w:hAnsi="Arial" w:cs="Arial"/>
                  <w:sz w:val="20"/>
                  <w:szCs w:val="20"/>
                  <w:lang w:val="nl-NL"/>
                </w:rPr>
                <w:t>Postadres postcode</w:t>
              </w:r>
            </w:ins>
          </w:p>
          <w:p w14:paraId="571C4584" w14:textId="3318DD48" w:rsidR="004514AB" w:rsidRPr="001D4541" w:rsidRDefault="00D0381E" w:rsidP="00D0381E">
            <w:pPr>
              <w:spacing w:after="0"/>
              <w:rPr>
                <w:rFonts w:ascii="Calibri" w:eastAsia="Times New Roman" w:hAnsi="Calibri" w:cs="Calibri"/>
                <w:color w:val="0F0F0F"/>
                <w:lang w:val="nl-NL"/>
              </w:rPr>
            </w:pPr>
            <w:ins w:id="1236" w:author="Arjan Kloosterboer" w:date="2017-09-22T04:10:00Z">
              <w:r w:rsidRPr="00796C3B">
                <w:rPr>
                  <w:rFonts w:ascii="Arial" w:eastAsia="Batang" w:hAnsi="Arial" w:cs="Arial"/>
                  <w:sz w:val="20"/>
                  <w:szCs w:val="20"/>
                  <w:lang w:val="nl-NL"/>
                </w:rPr>
                <w:t xml:space="preserve">  </w:t>
              </w:r>
              <w:r>
                <w:rPr>
                  <w:rFonts w:ascii="Arial" w:eastAsia="Batang" w:hAnsi="Arial" w:cs="Arial"/>
                  <w:sz w:val="20"/>
                  <w:szCs w:val="20"/>
                  <w:lang w:val="nl-NL"/>
                </w:rPr>
                <w:t xml:space="preserve"> </w:t>
              </w:r>
              <w:r w:rsidRPr="00796C3B">
                <w:rPr>
                  <w:rFonts w:ascii="Arial" w:eastAsia="Batang" w:hAnsi="Arial" w:cs="Arial"/>
                  <w:sz w:val="20"/>
                  <w:szCs w:val="20"/>
                  <w:lang w:val="nl-NL"/>
                </w:rPr>
                <w:t>Woonplaatsnaam</w:t>
              </w:r>
            </w:ins>
          </w:p>
        </w:tc>
        <w:tc>
          <w:tcPr>
            <w:tcW w:w="1350" w:type="dxa"/>
            <w:tcBorders>
              <w:top w:val="nil"/>
              <w:left w:val="nil"/>
              <w:bottom w:val="nil"/>
              <w:right w:val="nil"/>
            </w:tcBorders>
          </w:tcPr>
          <w:p w14:paraId="72A3CF7D"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3137C099" w14:textId="77777777" w:rsidTr="00D17212">
        <w:tc>
          <w:tcPr>
            <w:tcW w:w="3600" w:type="dxa"/>
            <w:tcBorders>
              <w:top w:val="nil"/>
              <w:left w:val="nil"/>
              <w:bottom w:val="nil"/>
              <w:right w:val="nil"/>
            </w:tcBorders>
          </w:tcPr>
          <w:p w14:paraId="0B293977"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78E2F18"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BE70574" w14:textId="77777777" w:rsidR="00911A14" w:rsidRPr="00796C3B" w:rsidRDefault="00DA5D93" w:rsidP="00911A14">
            <w:pPr>
              <w:tabs>
                <w:tab w:val="left" w:pos="667"/>
                <w:tab w:val="left" w:pos="5167"/>
              </w:tabs>
              <w:spacing w:after="0"/>
              <w:rPr>
                <w:ins w:id="1237" w:author="Arjan Kloosterboer" w:date="2017-09-22T04:10:00Z"/>
                <w:rFonts w:ascii="Arial" w:eastAsia="Batang" w:hAnsi="Arial" w:cs="Arial"/>
                <w:sz w:val="20"/>
                <w:szCs w:val="20"/>
                <w:lang w:val="nl-NL"/>
              </w:rPr>
            </w:pPr>
            <w:r>
              <w:fldChar w:fldCharType="begin" w:fldLock="1"/>
            </w:r>
            <w:r w:rsidR="004514AB" w:rsidRPr="001D4541">
              <w:rPr>
                <w:lang w:val="nl-NL"/>
              </w:rPr>
              <w:instrText xml:space="preserve">MERGEFIELD </w:instrText>
            </w:r>
            <w:r w:rsidR="004514AB" w:rsidRPr="001D4541">
              <w:rPr>
                <w:rFonts w:ascii="Calibri" w:eastAsia="Times New Roman" w:hAnsi="Calibri" w:cs="Calibri"/>
                <w:color w:val="0F0F0F"/>
                <w:lang w:val="nl-NL"/>
              </w:rPr>
              <w:instrText>Att.Name</w:instrText>
            </w:r>
            <w:r>
              <w:fldChar w:fldCharType="separate"/>
            </w:r>
            <w:r w:rsidR="004514AB" w:rsidRPr="001D4541">
              <w:rPr>
                <w:rFonts w:ascii="Calibri" w:eastAsia="Times New Roman" w:hAnsi="Calibri" w:cs="Calibri"/>
                <w:color w:val="0F0F0F"/>
                <w:lang w:val="nl-NL"/>
              </w:rPr>
              <w:t>Verblijf buitenland</w:t>
            </w:r>
            <w:r>
              <w:fldChar w:fldCharType="end"/>
            </w:r>
          </w:p>
          <w:p w14:paraId="78C91EE2" w14:textId="76908FCF" w:rsidR="00911A14" w:rsidRPr="00796C3B" w:rsidRDefault="00911A14" w:rsidP="00911A14">
            <w:pPr>
              <w:tabs>
                <w:tab w:val="left" w:pos="847"/>
                <w:tab w:val="left" w:pos="5167"/>
              </w:tabs>
              <w:spacing w:after="0"/>
              <w:rPr>
                <w:ins w:id="1238" w:author="Arjan Kloosterboer" w:date="2017-09-22T04:10:00Z"/>
                <w:rFonts w:ascii="Arial" w:eastAsia="Batang" w:hAnsi="Arial" w:cs="Arial"/>
                <w:sz w:val="20"/>
                <w:szCs w:val="20"/>
                <w:lang w:val="nl-NL"/>
              </w:rPr>
            </w:pPr>
            <w:ins w:id="1239" w:author="Arjan Kloosterboer" w:date="2017-09-22T04:10:00Z">
              <w:r w:rsidRPr="00796C3B">
                <w:rPr>
                  <w:rFonts w:ascii="Arial" w:eastAsia="Batang" w:hAnsi="Arial" w:cs="Arial"/>
                  <w:sz w:val="20"/>
                  <w:szCs w:val="20"/>
                  <w:lang w:val="nl-NL"/>
                </w:rPr>
                <w:t xml:space="preserve">    Adres buitenland 1</w:t>
              </w:r>
            </w:ins>
          </w:p>
          <w:p w14:paraId="56B2CBF2" w14:textId="442118E0" w:rsidR="00911A14" w:rsidRPr="00796C3B" w:rsidRDefault="00911A14" w:rsidP="00911A14">
            <w:pPr>
              <w:tabs>
                <w:tab w:val="left" w:pos="847"/>
                <w:tab w:val="left" w:pos="5167"/>
              </w:tabs>
              <w:spacing w:after="0"/>
              <w:rPr>
                <w:ins w:id="1240" w:author="Arjan Kloosterboer" w:date="2017-09-22T04:10:00Z"/>
                <w:rFonts w:ascii="Arial" w:eastAsia="Batang" w:hAnsi="Arial" w:cs="Arial"/>
                <w:sz w:val="20"/>
                <w:szCs w:val="20"/>
                <w:lang w:val="nl-NL"/>
              </w:rPr>
            </w:pPr>
            <w:ins w:id="1241" w:author="Arjan Kloosterboer" w:date="2017-09-22T04:10:00Z">
              <w:r w:rsidRPr="00796C3B">
                <w:rPr>
                  <w:rFonts w:ascii="Arial" w:eastAsia="Batang" w:hAnsi="Arial" w:cs="Arial"/>
                  <w:sz w:val="20"/>
                  <w:szCs w:val="20"/>
                  <w:lang w:val="nl-NL"/>
                </w:rPr>
                <w:t xml:space="preserve">    Adres buitenland 2</w:t>
              </w:r>
            </w:ins>
          </w:p>
          <w:p w14:paraId="2446E8E5" w14:textId="27E0CC98" w:rsidR="00911A14" w:rsidRPr="00796C3B" w:rsidRDefault="00911A14" w:rsidP="00911A14">
            <w:pPr>
              <w:tabs>
                <w:tab w:val="left" w:pos="847"/>
                <w:tab w:val="left" w:pos="5167"/>
              </w:tabs>
              <w:spacing w:after="0"/>
              <w:rPr>
                <w:ins w:id="1242" w:author="Arjan Kloosterboer" w:date="2017-09-22T04:10:00Z"/>
                <w:rFonts w:ascii="Arial" w:eastAsia="Batang" w:hAnsi="Arial" w:cs="Arial"/>
                <w:sz w:val="20"/>
                <w:szCs w:val="20"/>
                <w:lang w:val="nl-NL"/>
              </w:rPr>
            </w:pPr>
            <w:ins w:id="1243" w:author="Arjan Kloosterboer" w:date="2017-09-22T04:10:00Z">
              <w:r w:rsidRPr="00796C3B">
                <w:rPr>
                  <w:rFonts w:ascii="Arial" w:eastAsia="Batang" w:hAnsi="Arial" w:cs="Arial"/>
                  <w:sz w:val="20"/>
                  <w:szCs w:val="20"/>
                  <w:lang w:val="nl-NL"/>
                </w:rPr>
                <w:t xml:space="preserve">    Adres buitenland 3</w:t>
              </w:r>
            </w:ins>
          </w:p>
          <w:p w14:paraId="4F6154D5" w14:textId="72085FFB" w:rsidR="00911A14" w:rsidRPr="00FA2642" w:rsidRDefault="00911A14" w:rsidP="00911A14">
            <w:pPr>
              <w:tabs>
                <w:tab w:val="left" w:pos="847"/>
                <w:tab w:val="left" w:pos="5167"/>
              </w:tabs>
              <w:spacing w:after="0"/>
              <w:rPr>
                <w:ins w:id="1244" w:author="Arjan Kloosterboer" w:date="2017-09-22T04:10:00Z"/>
                <w:rFonts w:ascii="Arial" w:eastAsia="Batang" w:hAnsi="Arial" w:cs="Arial"/>
                <w:sz w:val="20"/>
                <w:szCs w:val="20"/>
                <w:lang w:val="nl-NL"/>
              </w:rPr>
            </w:pPr>
            <w:ins w:id="1245" w:author="Arjan Kloosterboer" w:date="2017-09-22T04:10:00Z">
              <w:r w:rsidRPr="00FA2642">
                <w:rPr>
                  <w:rFonts w:ascii="Arial" w:eastAsia="Batang" w:hAnsi="Arial" w:cs="Arial"/>
                  <w:sz w:val="20"/>
                  <w:szCs w:val="20"/>
                  <w:lang w:val="nl-NL"/>
                </w:rPr>
                <w:t xml:space="preserve">    Adres buitenland </w:t>
              </w:r>
              <w:r>
                <w:rPr>
                  <w:rFonts w:ascii="Arial" w:eastAsia="Batang" w:hAnsi="Arial" w:cs="Arial"/>
                  <w:sz w:val="20"/>
                  <w:szCs w:val="20"/>
                  <w:lang w:val="nl-NL"/>
                </w:rPr>
                <w:t>4</w:t>
              </w:r>
            </w:ins>
          </w:p>
          <w:p w14:paraId="64005FB2" w14:textId="37D25645" w:rsidR="00911A14" w:rsidRPr="00FA2642" w:rsidRDefault="00911A14" w:rsidP="00911A14">
            <w:pPr>
              <w:tabs>
                <w:tab w:val="left" w:pos="847"/>
                <w:tab w:val="left" w:pos="5167"/>
              </w:tabs>
              <w:spacing w:after="0"/>
              <w:rPr>
                <w:ins w:id="1246" w:author="Arjan Kloosterboer" w:date="2017-09-22T04:10:00Z"/>
                <w:rFonts w:ascii="Arial" w:eastAsia="Batang" w:hAnsi="Arial" w:cs="Arial"/>
                <w:sz w:val="20"/>
                <w:szCs w:val="20"/>
                <w:lang w:val="nl-NL"/>
              </w:rPr>
            </w:pPr>
            <w:ins w:id="1247" w:author="Arjan Kloosterboer" w:date="2017-09-22T04:10:00Z">
              <w:r w:rsidRPr="00FA2642">
                <w:rPr>
                  <w:rFonts w:ascii="Arial" w:eastAsia="Batang" w:hAnsi="Arial" w:cs="Arial"/>
                  <w:sz w:val="20"/>
                  <w:szCs w:val="20"/>
                  <w:lang w:val="nl-NL"/>
                </w:rPr>
                <w:t xml:space="preserve">    Adres buitenland </w:t>
              </w:r>
              <w:r>
                <w:rPr>
                  <w:rFonts w:ascii="Arial" w:eastAsia="Batang" w:hAnsi="Arial" w:cs="Arial"/>
                  <w:sz w:val="20"/>
                  <w:szCs w:val="20"/>
                  <w:lang w:val="nl-NL"/>
                </w:rPr>
                <w:t>5</w:t>
              </w:r>
            </w:ins>
          </w:p>
          <w:p w14:paraId="7D641437" w14:textId="4D10055C" w:rsidR="00911A14" w:rsidRPr="00FA2642" w:rsidRDefault="00911A14" w:rsidP="00911A14">
            <w:pPr>
              <w:tabs>
                <w:tab w:val="left" w:pos="847"/>
                <w:tab w:val="left" w:pos="5167"/>
              </w:tabs>
              <w:spacing w:after="0"/>
              <w:rPr>
                <w:ins w:id="1248" w:author="Arjan Kloosterboer" w:date="2017-09-22T04:10:00Z"/>
                <w:rFonts w:ascii="Arial" w:eastAsia="Batang" w:hAnsi="Arial" w:cs="Arial"/>
                <w:sz w:val="20"/>
                <w:szCs w:val="20"/>
                <w:lang w:val="nl-NL"/>
              </w:rPr>
            </w:pPr>
            <w:ins w:id="1249" w:author="Arjan Kloosterboer" w:date="2017-09-22T04:10:00Z">
              <w:r w:rsidRPr="00FA2642">
                <w:rPr>
                  <w:rFonts w:ascii="Arial" w:eastAsia="Batang" w:hAnsi="Arial" w:cs="Arial"/>
                  <w:sz w:val="20"/>
                  <w:szCs w:val="20"/>
                  <w:lang w:val="nl-NL"/>
                </w:rPr>
                <w:t xml:space="preserve">    Adres buitenland </w:t>
              </w:r>
              <w:r>
                <w:rPr>
                  <w:rFonts w:ascii="Arial" w:eastAsia="Batang" w:hAnsi="Arial" w:cs="Arial"/>
                  <w:sz w:val="20"/>
                  <w:szCs w:val="20"/>
                  <w:lang w:val="nl-NL"/>
                </w:rPr>
                <w:t>6</w:t>
              </w:r>
            </w:ins>
          </w:p>
          <w:p w14:paraId="34B193A5" w14:textId="6E9A5AB6" w:rsidR="004514AB" w:rsidRDefault="00911A14" w:rsidP="00911A14">
            <w:pPr>
              <w:spacing w:after="0"/>
              <w:rPr>
                <w:rFonts w:ascii="Calibri" w:eastAsia="Times New Roman" w:hAnsi="Calibri" w:cs="Calibri"/>
                <w:color w:val="0F0F0F"/>
              </w:rPr>
            </w:pPr>
            <w:ins w:id="1250" w:author="Arjan Kloosterboer" w:date="2017-09-22T04:10:00Z">
              <w:r w:rsidRPr="00796C3B">
                <w:rPr>
                  <w:rFonts w:ascii="Arial" w:eastAsia="Batang" w:hAnsi="Arial" w:cs="Arial"/>
                  <w:sz w:val="20"/>
                  <w:szCs w:val="20"/>
                  <w:lang w:val="nl-NL"/>
                </w:rPr>
                <w:t xml:space="preserve">  </w:t>
              </w:r>
              <w:r>
                <w:rPr>
                  <w:rFonts w:ascii="Arial" w:eastAsia="Batang" w:hAnsi="Arial" w:cs="Arial"/>
                  <w:sz w:val="20"/>
                  <w:szCs w:val="20"/>
                  <w:lang w:val="nl-NL"/>
                </w:rPr>
                <w:t xml:space="preserve"> </w:t>
              </w:r>
              <w:r w:rsidRPr="00796C3B">
                <w:rPr>
                  <w:rFonts w:ascii="Arial" w:eastAsia="Batang" w:hAnsi="Arial" w:cs="Arial"/>
                  <w:sz w:val="20"/>
                  <w:szCs w:val="20"/>
                  <w:lang w:val="nl-NL"/>
                </w:rPr>
                <w:t xml:space="preserve"> </w:t>
              </w:r>
              <w:r w:rsidRPr="00796C3B">
                <w:rPr>
                  <w:rFonts w:ascii="Arial" w:eastAsia="Batang" w:hAnsi="Arial" w:cs="Arial"/>
                  <w:sz w:val="20"/>
                  <w:szCs w:val="20"/>
                </w:rPr>
                <w:t>Land</w:t>
              </w:r>
            </w:ins>
          </w:p>
        </w:tc>
        <w:tc>
          <w:tcPr>
            <w:tcW w:w="1350" w:type="dxa"/>
            <w:tcBorders>
              <w:top w:val="nil"/>
              <w:left w:val="nil"/>
              <w:bottom w:val="nil"/>
              <w:right w:val="nil"/>
            </w:tcBorders>
          </w:tcPr>
          <w:p w14:paraId="1B79F84F"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42BA40AE" w14:textId="77777777" w:rsidTr="00D17212">
        <w:tc>
          <w:tcPr>
            <w:tcW w:w="3600" w:type="dxa"/>
            <w:tcBorders>
              <w:top w:val="nil"/>
              <w:left w:val="nil"/>
              <w:bottom w:val="nil"/>
              <w:right w:val="nil"/>
            </w:tcBorders>
          </w:tcPr>
          <w:p w14:paraId="42E47583"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17D0AD0"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514C0CD" w14:textId="77777777" w:rsidR="004514AB" w:rsidRDefault="00DA5D93" w:rsidP="00D17212">
            <w:pPr>
              <w:spacing w:after="0"/>
              <w:rPr>
                <w:rFonts w:ascii="Calibri" w:eastAsia="Times New Roman" w:hAnsi="Calibri" w:cs="Calibri"/>
                <w:color w:val="0F0F0F"/>
              </w:rPr>
            </w:pPr>
            <w:r>
              <w:fldChar w:fldCharType="begin" w:fldLock="1"/>
            </w:r>
            <w:r w:rsidR="004514AB">
              <w:instrText xml:space="preserve">MERGEFIELD </w:instrText>
            </w:r>
            <w:r w:rsidR="004514AB">
              <w:rPr>
                <w:rFonts w:ascii="Calibri" w:eastAsia="Times New Roman" w:hAnsi="Calibri" w:cs="Calibri"/>
                <w:color w:val="0F0F0F"/>
              </w:rPr>
              <w:instrText>Att.Name</w:instrText>
            </w:r>
            <w:r>
              <w:fldChar w:fldCharType="separate"/>
            </w:r>
            <w:r w:rsidR="004514AB">
              <w:rPr>
                <w:rFonts w:ascii="Calibri" w:eastAsia="Times New Roman" w:hAnsi="Calibri" w:cs="Calibri"/>
                <w:color w:val="0F0F0F"/>
              </w:rPr>
              <w:t>Telefoonnummer</w:t>
            </w:r>
            <w:r>
              <w:fldChar w:fldCharType="end"/>
            </w:r>
          </w:p>
        </w:tc>
        <w:tc>
          <w:tcPr>
            <w:tcW w:w="1350" w:type="dxa"/>
            <w:tcBorders>
              <w:top w:val="nil"/>
              <w:left w:val="nil"/>
              <w:bottom w:val="nil"/>
              <w:right w:val="nil"/>
            </w:tcBorders>
          </w:tcPr>
          <w:p w14:paraId="48356040"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59198291" w14:textId="77777777" w:rsidTr="00D17212">
        <w:tc>
          <w:tcPr>
            <w:tcW w:w="3600" w:type="dxa"/>
            <w:tcBorders>
              <w:top w:val="nil"/>
              <w:left w:val="nil"/>
              <w:bottom w:val="nil"/>
              <w:right w:val="nil"/>
            </w:tcBorders>
          </w:tcPr>
          <w:p w14:paraId="7E502D59"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4E89CE0"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AD72CCB" w14:textId="77777777" w:rsidR="004514AB" w:rsidRDefault="00DA5D93" w:rsidP="00D17212">
            <w:pPr>
              <w:spacing w:after="0"/>
              <w:rPr>
                <w:rFonts w:ascii="Calibri" w:eastAsia="Times New Roman" w:hAnsi="Calibri" w:cs="Calibri"/>
                <w:color w:val="0F0F0F"/>
              </w:rPr>
            </w:pPr>
            <w:r>
              <w:fldChar w:fldCharType="begin" w:fldLock="1"/>
            </w:r>
            <w:r w:rsidR="004514AB">
              <w:instrText xml:space="preserve">MERGEFIELD </w:instrText>
            </w:r>
            <w:r w:rsidR="004514AB">
              <w:rPr>
                <w:rFonts w:ascii="Calibri" w:eastAsia="Times New Roman" w:hAnsi="Calibri" w:cs="Calibri"/>
                <w:color w:val="0F0F0F"/>
              </w:rPr>
              <w:instrText>Att.Name</w:instrText>
            </w:r>
            <w:r>
              <w:fldChar w:fldCharType="separate"/>
            </w:r>
            <w:r w:rsidR="004514AB">
              <w:rPr>
                <w:rFonts w:ascii="Calibri" w:eastAsia="Times New Roman" w:hAnsi="Calibri" w:cs="Calibri"/>
                <w:color w:val="0F0F0F"/>
              </w:rPr>
              <w:t>Fax-nummer</w:t>
            </w:r>
            <w:r>
              <w:fldChar w:fldCharType="end"/>
            </w:r>
          </w:p>
        </w:tc>
        <w:tc>
          <w:tcPr>
            <w:tcW w:w="1350" w:type="dxa"/>
            <w:tcBorders>
              <w:top w:val="nil"/>
              <w:left w:val="nil"/>
              <w:bottom w:val="nil"/>
              <w:right w:val="nil"/>
            </w:tcBorders>
          </w:tcPr>
          <w:p w14:paraId="3BDE4568"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39E197C6" w14:textId="77777777" w:rsidTr="00D17212">
        <w:tc>
          <w:tcPr>
            <w:tcW w:w="3600" w:type="dxa"/>
            <w:tcBorders>
              <w:top w:val="nil"/>
              <w:left w:val="nil"/>
              <w:bottom w:val="nil"/>
              <w:right w:val="nil"/>
            </w:tcBorders>
          </w:tcPr>
          <w:p w14:paraId="42B2E212"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397ADDE"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CF61BFA" w14:textId="77777777" w:rsidR="004514AB" w:rsidRDefault="00DA5D93" w:rsidP="00D17212">
            <w:pPr>
              <w:spacing w:after="0"/>
              <w:rPr>
                <w:rFonts w:ascii="Calibri" w:eastAsia="Times New Roman" w:hAnsi="Calibri" w:cs="Calibri"/>
                <w:color w:val="0F0F0F"/>
              </w:rPr>
            </w:pPr>
            <w:r>
              <w:fldChar w:fldCharType="begin" w:fldLock="1"/>
            </w:r>
            <w:r w:rsidR="004514AB">
              <w:instrText xml:space="preserve">MERGEFIELD </w:instrText>
            </w:r>
            <w:r w:rsidR="004514AB">
              <w:rPr>
                <w:rFonts w:ascii="Calibri" w:eastAsia="Times New Roman" w:hAnsi="Calibri" w:cs="Calibri"/>
                <w:color w:val="0F0F0F"/>
              </w:rPr>
              <w:instrText>Att.Name</w:instrText>
            </w:r>
            <w:r>
              <w:fldChar w:fldCharType="separate"/>
            </w:r>
            <w:r w:rsidR="004514AB">
              <w:rPr>
                <w:rFonts w:ascii="Calibri" w:eastAsia="Times New Roman" w:hAnsi="Calibri" w:cs="Calibri"/>
                <w:color w:val="0F0F0F"/>
              </w:rPr>
              <w:t>Emailadres</w:t>
            </w:r>
            <w:r>
              <w:fldChar w:fldCharType="end"/>
            </w:r>
          </w:p>
        </w:tc>
        <w:tc>
          <w:tcPr>
            <w:tcW w:w="1350" w:type="dxa"/>
            <w:tcBorders>
              <w:top w:val="nil"/>
              <w:left w:val="nil"/>
              <w:bottom w:val="nil"/>
              <w:right w:val="nil"/>
            </w:tcBorders>
          </w:tcPr>
          <w:p w14:paraId="189C291A"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1FD1E329" w14:textId="77777777" w:rsidTr="00D17212">
        <w:tc>
          <w:tcPr>
            <w:tcW w:w="3600" w:type="dxa"/>
            <w:tcBorders>
              <w:top w:val="nil"/>
              <w:left w:val="nil"/>
              <w:bottom w:val="nil"/>
              <w:right w:val="nil"/>
            </w:tcBorders>
          </w:tcPr>
          <w:p w14:paraId="1E884BCB"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DD05B72"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D512729" w14:textId="3296F28D" w:rsidR="004514AB" w:rsidRDefault="00DA5D93" w:rsidP="008A7C2E">
            <w:pPr>
              <w:spacing w:after="0"/>
              <w:rPr>
                <w:rFonts w:ascii="Calibri" w:eastAsia="Times New Roman" w:hAnsi="Calibri" w:cs="Calibri"/>
                <w:color w:val="0F0F0F"/>
              </w:rPr>
            </w:pPr>
            <w:r>
              <w:fldChar w:fldCharType="begin" w:fldLock="1"/>
            </w:r>
            <w:r w:rsidR="004514AB">
              <w:instrText xml:space="preserve">MERGEFIELD </w:instrText>
            </w:r>
            <w:r w:rsidR="004514AB">
              <w:rPr>
                <w:rFonts w:ascii="Calibri" w:eastAsia="Times New Roman" w:hAnsi="Calibri" w:cs="Calibri"/>
                <w:color w:val="0F0F0F"/>
              </w:rPr>
              <w:instrText>Att.Name</w:instrText>
            </w:r>
            <w:r>
              <w:fldChar w:fldCharType="separate"/>
            </w:r>
            <w:r w:rsidR="008A7C2E">
              <w:t>R</w:t>
            </w:r>
            <w:r w:rsidR="004514AB">
              <w:rPr>
                <w:rFonts w:ascii="Calibri" w:eastAsia="Times New Roman" w:hAnsi="Calibri" w:cs="Calibri"/>
                <w:color w:val="0F0F0F"/>
              </w:rPr>
              <w:t>ekeningnummer</w:t>
            </w:r>
            <w:r>
              <w:fldChar w:fldCharType="end"/>
            </w:r>
          </w:p>
        </w:tc>
        <w:tc>
          <w:tcPr>
            <w:tcW w:w="1350" w:type="dxa"/>
            <w:tcBorders>
              <w:top w:val="nil"/>
              <w:left w:val="nil"/>
              <w:bottom w:val="nil"/>
              <w:right w:val="nil"/>
            </w:tcBorders>
          </w:tcPr>
          <w:p w14:paraId="5D584EBF" w14:textId="1CE60F32"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del w:id="1251" w:author="Arjan Kloosterboer" w:date="2017-09-22T04:10:00Z">
              <w:r w:rsidR="008A7C2E">
                <w:rPr>
                  <w:rFonts w:ascii="Arial" w:eastAsia="Times New Roman" w:hAnsi="Arial" w:cs="Arial"/>
                  <w:color w:val="000000"/>
                  <w:sz w:val="20"/>
                  <w:szCs w:val="20"/>
                </w:rPr>
                <w:delText xml:space="preserve"> i.o.</w:delText>
              </w:r>
            </w:del>
          </w:p>
        </w:tc>
      </w:tr>
      <w:tr w:rsidR="008A7C2E" w:rsidRPr="00F1119A" w14:paraId="3474EAD0" w14:textId="77777777" w:rsidTr="00D17212">
        <w:tc>
          <w:tcPr>
            <w:tcW w:w="3600" w:type="dxa"/>
            <w:tcBorders>
              <w:top w:val="nil"/>
              <w:left w:val="nil"/>
              <w:bottom w:val="nil"/>
              <w:right w:val="nil"/>
            </w:tcBorders>
          </w:tcPr>
          <w:p w14:paraId="52045357" w14:textId="77777777" w:rsidR="008A7C2E" w:rsidRPr="00F1119A" w:rsidRDefault="008A7C2E"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AFE1A55" w14:textId="77777777" w:rsidR="008A7C2E" w:rsidRPr="00F1119A" w:rsidRDefault="008A7C2E"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144EDAB" w14:textId="40E1B5CC" w:rsidR="008A7C2E" w:rsidRDefault="00911A14" w:rsidP="008A7C2E">
            <w:pPr>
              <w:spacing w:after="0"/>
            </w:pPr>
            <w:r>
              <w:t xml:space="preserve"> </w:t>
            </w:r>
            <w:del w:id="1252" w:author="Arjan Kloosterboer" w:date="2017-09-22T04:10:00Z">
              <w:r w:rsidR="008A7C2E">
                <w:delText>-</w:delText>
              </w:r>
            </w:del>
            <w:r w:rsidR="008A7C2E">
              <w:t xml:space="preserve"> IBAN</w:t>
            </w:r>
          </w:p>
        </w:tc>
        <w:tc>
          <w:tcPr>
            <w:tcW w:w="1350" w:type="dxa"/>
            <w:tcBorders>
              <w:top w:val="nil"/>
              <w:left w:val="nil"/>
              <w:bottom w:val="nil"/>
              <w:right w:val="nil"/>
            </w:tcBorders>
          </w:tcPr>
          <w:p w14:paraId="5C5E9B33" w14:textId="2E083BA3" w:rsidR="008A7C2E" w:rsidRDefault="008A7C2E"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del w:id="1253" w:author="Arjan Kloosterboer" w:date="2017-09-22T04:10:00Z">
              <w:r>
                <w:rPr>
                  <w:rFonts w:ascii="Arial" w:eastAsia="Times New Roman" w:hAnsi="Arial" w:cs="Arial"/>
                  <w:color w:val="000000"/>
                  <w:sz w:val="20"/>
                  <w:szCs w:val="20"/>
                </w:rPr>
                <w:delText xml:space="preserve"> i.o.</w:delText>
              </w:r>
            </w:del>
          </w:p>
        </w:tc>
      </w:tr>
      <w:tr w:rsidR="008A7C2E" w:rsidRPr="00F1119A" w14:paraId="4D2FD342" w14:textId="77777777" w:rsidTr="00D17212">
        <w:tc>
          <w:tcPr>
            <w:tcW w:w="3600" w:type="dxa"/>
            <w:tcBorders>
              <w:top w:val="nil"/>
              <w:left w:val="nil"/>
              <w:bottom w:val="nil"/>
              <w:right w:val="nil"/>
            </w:tcBorders>
          </w:tcPr>
          <w:p w14:paraId="04610E00" w14:textId="77777777" w:rsidR="008A7C2E" w:rsidRPr="00F1119A" w:rsidRDefault="008A7C2E"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A62C0B6" w14:textId="77777777" w:rsidR="008A7C2E" w:rsidRPr="00F1119A" w:rsidRDefault="008A7C2E"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987CE1F" w14:textId="0CE49E9B" w:rsidR="008A7C2E" w:rsidRDefault="00911A14" w:rsidP="008A7C2E">
            <w:pPr>
              <w:spacing w:after="0"/>
            </w:pPr>
            <w:r>
              <w:t xml:space="preserve"> </w:t>
            </w:r>
            <w:del w:id="1254" w:author="Arjan Kloosterboer" w:date="2017-09-22T04:10:00Z">
              <w:r w:rsidR="008A7C2E">
                <w:delText>-</w:delText>
              </w:r>
            </w:del>
            <w:r w:rsidR="008A7C2E">
              <w:t xml:space="preserve"> BIC</w:t>
            </w:r>
          </w:p>
        </w:tc>
        <w:tc>
          <w:tcPr>
            <w:tcW w:w="1350" w:type="dxa"/>
            <w:tcBorders>
              <w:top w:val="nil"/>
              <w:left w:val="nil"/>
              <w:bottom w:val="nil"/>
              <w:right w:val="nil"/>
            </w:tcBorders>
          </w:tcPr>
          <w:p w14:paraId="49FB6A74" w14:textId="39A5513D" w:rsidR="008A7C2E" w:rsidRDefault="008A7C2E"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del w:id="1255" w:author="Arjan Kloosterboer" w:date="2017-09-22T04:10:00Z">
              <w:r>
                <w:rPr>
                  <w:rFonts w:ascii="Arial" w:eastAsia="Times New Roman" w:hAnsi="Arial" w:cs="Arial"/>
                  <w:color w:val="000000"/>
                  <w:sz w:val="20"/>
                  <w:szCs w:val="20"/>
                </w:rPr>
                <w:delText xml:space="preserve"> i.o.</w:delText>
              </w:r>
            </w:del>
          </w:p>
        </w:tc>
      </w:tr>
      <w:tr w:rsidR="004514AB" w:rsidRPr="00CD23CE" w14:paraId="0EB397A9" w14:textId="77777777" w:rsidTr="00D17212">
        <w:tc>
          <w:tcPr>
            <w:tcW w:w="3600" w:type="dxa"/>
            <w:tcBorders>
              <w:top w:val="nil"/>
              <w:left w:val="nil"/>
              <w:right w:val="nil"/>
            </w:tcBorders>
          </w:tcPr>
          <w:p w14:paraId="4244B1C6" w14:textId="77777777" w:rsidR="004514AB" w:rsidRPr="00CD23CE" w:rsidRDefault="004514AB" w:rsidP="00D17212">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14:paraId="6064CDE6" w14:textId="77777777" w:rsidR="004514AB" w:rsidRPr="00CD23CE" w:rsidRDefault="004514AB" w:rsidP="00D17212">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14:paraId="163BC9A6" w14:textId="77777777" w:rsidR="004514AB" w:rsidRPr="00CD23CE" w:rsidRDefault="004514AB" w:rsidP="00D17212">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Herkomst</w:t>
            </w:r>
          </w:p>
        </w:tc>
      </w:tr>
      <w:tr w:rsidR="004514AB" w:rsidRPr="00CD23CE" w14:paraId="3CFFE372" w14:textId="77777777" w:rsidTr="00D17212">
        <w:tc>
          <w:tcPr>
            <w:tcW w:w="3600" w:type="dxa"/>
            <w:tcBorders>
              <w:top w:val="nil"/>
              <w:left w:val="nil"/>
              <w:right w:val="nil"/>
            </w:tcBorders>
          </w:tcPr>
          <w:p w14:paraId="1ACDE445" w14:textId="77777777" w:rsidR="004514AB" w:rsidRPr="00CD23CE"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right w:val="nil"/>
            </w:tcBorders>
          </w:tcPr>
          <w:p w14:paraId="67BAF58B" w14:textId="162A5C17" w:rsidR="004514AB" w:rsidRPr="00796C3B"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r w:rsidRPr="00796C3B">
              <w:rPr>
                <w:rFonts w:ascii="Arial" w:eastAsia="Times New Roman" w:hAnsi="Arial" w:cs="Arial"/>
                <w:color w:val="000000"/>
                <w:sz w:val="20"/>
                <w:szCs w:val="20"/>
                <w:lang w:val="nl-NL"/>
              </w:rPr>
              <w:t xml:space="preserve">BETROKKENE is </w:t>
            </w:r>
            <w:del w:id="1256" w:author="Arjan Kloosterboer" w:date="2017-09-22T04:10:00Z">
              <w:r>
                <w:rPr>
                  <w:rFonts w:ascii="Arial" w:eastAsia="Times New Roman" w:hAnsi="Arial" w:cs="Arial"/>
                  <w:color w:val="000000"/>
                  <w:sz w:val="20"/>
                  <w:szCs w:val="20"/>
                </w:rPr>
                <w:delText xml:space="preserve">een </w:delText>
              </w:r>
            </w:del>
            <w:r w:rsidRPr="00796C3B">
              <w:rPr>
                <w:rFonts w:ascii="Arial" w:eastAsia="Times New Roman" w:hAnsi="Arial" w:cs="Arial"/>
                <w:color w:val="000000"/>
                <w:sz w:val="20"/>
                <w:szCs w:val="20"/>
                <w:lang w:val="nl-NL"/>
              </w:rPr>
              <w:t>VESTIGING</w:t>
            </w:r>
          </w:p>
        </w:tc>
        <w:tc>
          <w:tcPr>
            <w:tcW w:w="1350" w:type="dxa"/>
            <w:tcBorders>
              <w:top w:val="nil"/>
              <w:left w:val="nil"/>
              <w:right w:val="nil"/>
            </w:tcBorders>
          </w:tcPr>
          <w:p w14:paraId="0A6AC478" w14:textId="77777777" w:rsidR="004514AB" w:rsidRPr="00CD23CE"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4514AB" w:rsidRPr="00CD23CE" w14:paraId="1DFD233E" w14:textId="77777777" w:rsidTr="00D0381E">
        <w:tc>
          <w:tcPr>
            <w:tcW w:w="3600" w:type="dxa"/>
            <w:tcBorders>
              <w:top w:val="nil"/>
              <w:left w:val="nil"/>
              <w:bottom w:val="nil"/>
              <w:right w:val="nil"/>
            </w:tcBorders>
          </w:tcPr>
          <w:p w14:paraId="3FC55A91" w14:textId="77777777" w:rsidR="004514AB" w:rsidRPr="00CD23CE"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11303177"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VESTIGING VAN ZAAKBEHANDELENDE ORGANISATIE is specialisatie van VESTIGING</w:t>
            </w:r>
          </w:p>
        </w:tc>
        <w:tc>
          <w:tcPr>
            <w:tcW w:w="1350" w:type="dxa"/>
            <w:tcBorders>
              <w:top w:val="nil"/>
              <w:left w:val="nil"/>
              <w:bottom w:val="nil"/>
              <w:right w:val="nil"/>
            </w:tcBorders>
          </w:tcPr>
          <w:p w14:paraId="00E64BF8" w14:textId="77777777" w:rsidR="004514AB" w:rsidRPr="00CD23CE"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D0381E" w:rsidRPr="00D0381E" w14:paraId="33DFC96A" w14:textId="77777777" w:rsidTr="00D17212">
        <w:trPr>
          <w:ins w:id="1257" w:author="Arjan Kloosterboer" w:date="2017-09-22T04:10:00Z"/>
        </w:trPr>
        <w:tc>
          <w:tcPr>
            <w:tcW w:w="3600" w:type="dxa"/>
            <w:tcBorders>
              <w:top w:val="nil"/>
              <w:left w:val="nil"/>
              <w:bottom w:val="single" w:sz="4" w:space="0" w:color="auto"/>
              <w:right w:val="nil"/>
            </w:tcBorders>
          </w:tcPr>
          <w:p w14:paraId="768AE467" w14:textId="77777777" w:rsidR="00D0381E" w:rsidRPr="00CD23CE" w:rsidRDefault="00D0381E" w:rsidP="00D17212">
            <w:pPr>
              <w:autoSpaceDE w:val="0"/>
              <w:autoSpaceDN w:val="0"/>
              <w:adjustRightInd w:val="0"/>
              <w:spacing w:after="0" w:line="240" w:lineRule="auto"/>
              <w:rPr>
                <w:ins w:id="1258" w:author="Arjan Kloosterboer" w:date="2017-09-22T04:10:00Z"/>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14:paraId="496929B2" w14:textId="4F56B0CC" w:rsidR="00D0381E" w:rsidRPr="00DD0F4F" w:rsidRDefault="00D0381E" w:rsidP="00D0381E">
            <w:pPr>
              <w:autoSpaceDE w:val="0"/>
              <w:autoSpaceDN w:val="0"/>
              <w:adjustRightInd w:val="0"/>
              <w:spacing w:after="0" w:line="240" w:lineRule="auto"/>
              <w:rPr>
                <w:ins w:id="1259" w:author="Arjan Kloosterboer" w:date="2017-09-22T04:10:00Z"/>
                <w:rFonts w:ascii="Arial" w:eastAsia="Times New Roman" w:hAnsi="Arial" w:cs="Arial"/>
                <w:color w:val="000000"/>
                <w:sz w:val="20"/>
                <w:szCs w:val="20"/>
                <w:lang w:val="nl-NL"/>
              </w:rPr>
            </w:pPr>
            <w:ins w:id="1260" w:author="Arjan Kloosterboer" w:date="2017-09-22T04:10:00Z">
              <w:r w:rsidRPr="00D0381E">
                <w:rPr>
                  <w:rFonts w:ascii="Arial" w:eastAsia="Times New Roman" w:hAnsi="Arial" w:cs="Arial"/>
                  <w:color w:val="000000"/>
                  <w:sz w:val="20"/>
                  <w:szCs w:val="20"/>
                  <w:lang w:val="nl-NL"/>
                </w:rPr>
                <w:t>KLANTCONTACT  heeft plaatsgevonden met</w:t>
              </w:r>
              <w:r>
                <w:rPr>
                  <w:rFonts w:ascii="Arial" w:eastAsia="Times New Roman" w:hAnsi="Arial" w:cs="Arial"/>
                  <w:color w:val="000000"/>
                  <w:sz w:val="20"/>
                  <w:szCs w:val="20"/>
                  <w:lang w:val="nl-NL"/>
                </w:rPr>
                <w:t xml:space="preserve"> </w:t>
              </w:r>
              <w:r w:rsidRPr="00D0381E">
                <w:rPr>
                  <w:rFonts w:ascii="Arial" w:eastAsia="Times New Roman" w:hAnsi="Arial" w:cs="Arial"/>
                  <w:color w:val="000000"/>
                  <w:sz w:val="20"/>
                  <w:szCs w:val="20"/>
                  <w:lang w:val="nl-NL"/>
                </w:rPr>
                <w:t>VESTIGING</w:t>
              </w:r>
            </w:ins>
          </w:p>
        </w:tc>
        <w:tc>
          <w:tcPr>
            <w:tcW w:w="1350" w:type="dxa"/>
            <w:tcBorders>
              <w:top w:val="nil"/>
              <w:left w:val="nil"/>
              <w:bottom w:val="single" w:sz="4" w:space="0" w:color="auto"/>
              <w:right w:val="nil"/>
            </w:tcBorders>
          </w:tcPr>
          <w:p w14:paraId="62716941" w14:textId="3174695C" w:rsidR="00D0381E" w:rsidRPr="00D0381E" w:rsidRDefault="00D0381E" w:rsidP="00D17212">
            <w:pPr>
              <w:autoSpaceDE w:val="0"/>
              <w:autoSpaceDN w:val="0"/>
              <w:adjustRightInd w:val="0"/>
              <w:spacing w:after="0" w:line="240" w:lineRule="auto"/>
              <w:rPr>
                <w:ins w:id="1261" w:author="Arjan Kloosterboer" w:date="2017-09-22T04:10:00Z"/>
                <w:rFonts w:ascii="Arial" w:eastAsia="Times New Roman" w:hAnsi="Arial" w:cs="Arial"/>
                <w:color w:val="000000"/>
                <w:sz w:val="20"/>
                <w:szCs w:val="20"/>
                <w:lang w:val="nl-NL"/>
              </w:rPr>
            </w:pPr>
            <w:ins w:id="1262" w:author="Arjan Kloosterboer" w:date="2017-09-22T04:10:00Z">
              <w:r>
                <w:rPr>
                  <w:rFonts w:ascii="Arial" w:eastAsia="Times New Roman" w:hAnsi="Arial" w:cs="Arial"/>
                  <w:color w:val="000000"/>
                  <w:sz w:val="20"/>
                  <w:szCs w:val="20"/>
                  <w:lang w:val="nl-NL"/>
                </w:rPr>
                <w:t>KING</w:t>
              </w:r>
            </w:ins>
          </w:p>
        </w:tc>
      </w:tr>
    </w:tbl>
    <w:p w14:paraId="133DB335" w14:textId="77777777" w:rsidR="004514AB" w:rsidRPr="00D0381E" w:rsidRDefault="004514AB" w:rsidP="004514AB">
      <w:pPr>
        <w:rPr>
          <w:lang w:val="nl-NL"/>
        </w:rPr>
      </w:pPr>
    </w:p>
    <w:p w14:paraId="4110A147" w14:textId="721BAA68" w:rsidR="004514AB" w:rsidRPr="008B6937" w:rsidRDefault="00DA5D93" w:rsidP="004514AB">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F2006F">
        <w:rPr>
          <w:rFonts w:ascii="Arial" w:hAnsi="Arial" w:cs="Arial"/>
          <w:sz w:val="20"/>
          <w:szCs w:val="20"/>
          <w:lang w:val="en-AU"/>
        </w:rPr>
        <w:fldChar w:fldCharType="begin" w:fldLock="1"/>
      </w:r>
      <w:r w:rsidR="004514AB" w:rsidRPr="00F2006F">
        <w:rPr>
          <w:rFonts w:ascii="Arial" w:hAnsi="Arial" w:cs="Arial"/>
          <w:sz w:val="20"/>
          <w:szCs w:val="20"/>
          <w:lang w:val="en-AU"/>
        </w:rPr>
        <w:instrText xml:space="preserve">MERGEFIELD </w:instrText>
      </w:r>
      <w:r w:rsidR="004514AB"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4514AB"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4514AB" w:rsidRPr="008B6937">
        <w:rPr>
          <w:rFonts w:ascii="Arial" w:eastAsia="Times New Roman" w:hAnsi="Arial" w:cs="Arial"/>
          <w:b/>
          <w:bCs/>
          <w:color w:val="004080"/>
          <w:sz w:val="24"/>
          <w:szCs w:val="24"/>
        </w:rPr>
        <w:t xml:space="preserve"> KvK-nummer</w:t>
      </w:r>
      <w:del w:id="1263" w:author="Arjan Kloosterboer" w:date="2017-09-22T04:10:00Z">
        <w:r w:rsidRPr="008B6937">
          <w:rPr>
            <w:rFonts w:ascii="Arial" w:eastAsia="Times New Roman" w:hAnsi="Arial" w:cs="Arial"/>
            <w:b/>
            <w:bCs/>
            <w:color w:val="004080"/>
            <w:sz w:val="24"/>
            <w:szCs w:val="24"/>
          </w:rPr>
          <w:fldChar w:fldCharType="begin"/>
        </w:r>
        <w:r w:rsidR="004514AB" w:rsidRPr="008B6937">
          <w:rPr>
            <w:rFonts w:ascii="Arial" w:eastAsia="Times New Roman" w:hAnsi="Arial" w:cs="Arial"/>
            <w:b/>
            <w:bCs/>
            <w:color w:val="004080"/>
            <w:sz w:val="24"/>
            <w:szCs w:val="24"/>
          </w:rPr>
          <w:delInstrText xml:space="preserve"> XE " KvK-nummer: MAATSCHAPPELIJKE ACTIVITEIT" </w:delInstrText>
        </w:r>
        <w:r w:rsidRPr="008B6937">
          <w:rPr>
            <w:rFonts w:ascii="Arial" w:eastAsia="Times New Roman" w:hAnsi="Arial" w:cs="Arial"/>
            <w:b/>
            <w:bCs/>
            <w:color w:val="004080"/>
            <w:sz w:val="24"/>
            <w:szCs w:val="24"/>
          </w:rPr>
          <w:fldChar w:fldCharType="end"/>
        </w:r>
      </w:del>
    </w:p>
    <w:tbl>
      <w:tblPr>
        <w:tblW w:w="0" w:type="auto"/>
        <w:tblLayout w:type="fixed"/>
        <w:tblCellMar>
          <w:top w:w="113" w:type="dxa"/>
        </w:tblCellMar>
        <w:tblLook w:val="0000" w:firstRow="0" w:lastRow="0" w:firstColumn="0" w:lastColumn="0" w:noHBand="0" w:noVBand="0"/>
      </w:tblPr>
      <w:tblGrid>
        <w:gridCol w:w="2916"/>
        <w:gridCol w:w="6120"/>
      </w:tblGrid>
      <w:tr w:rsidR="004514AB" w14:paraId="64B769E6" w14:textId="77777777" w:rsidTr="00D17212">
        <w:trPr>
          <w:cantSplit/>
          <w:trHeight w:val="345"/>
        </w:trPr>
        <w:tc>
          <w:tcPr>
            <w:tcW w:w="2916" w:type="dxa"/>
          </w:tcPr>
          <w:p w14:paraId="3607F8A6" w14:textId="77777777" w:rsidR="004514AB" w:rsidRPr="00003779"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Naam attribuutsoort</w:t>
            </w:r>
          </w:p>
        </w:tc>
        <w:tc>
          <w:tcPr>
            <w:tcW w:w="6120" w:type="dxa"/>
          </w:tcPr>
          <w:p w14:paraId="6ADABDFC" w14:textId="77777777" w:rsidR="004514AB" w:rsidRPr="00003779" w:rsidRDefault="004514AB" w:rsidP="00D17212">
            <w:pPr>
              <w:autoSpaceDE w:val="0"/>
              <w:autoSpaceDN w:val="0"/>
              <w:adjustRightInd w:val="0"/>
              <w:spacing w:after="0" w:line="240" w:lineRule="auto"/>
              <w:rPr>
                <w:rFonts w:ascii="Arial" w:eastAsia="Times New Roman" w:hAnsi="Arial" w:cs="Arial"/>
                <w:color w:val="000000"/>
                <w:sz w:val="20"/>
                <w:szCs w:val="20"/>
              </w:rPr>
            </w:pPr>
            <w:r w:rsidRPr="00003779">
              <w:rPr>
                <w:rFonts w:ascii="Arial" w:eastAsia="Times New Roman" w:hAnsi="Arial" w:cs="Arial"/>
                <w:color w:val="000000"/>
                <w:sz w:val="20"/>
                <w:szCs w:val="20"/>
              </w:rPr>
              <w:t>KvK-nummer</w:t>
            </w:r>
          </w:p>
        </w:tc>
      </w:tr>
      <w:tr w:rsidR="004514AB" w14:paraId="2DEADD89" w14:textId="77777777" w:rsidTr="00D17212">
        <w:trPr>
          <w:cantSplit/>
          <w:trHeight w:val="345"/>
        </w:trPr>
        <w:tc>
          <w:tcPr>
            <w:tcW w:w="2916" w:type="dxa"/>
          </w:tcPr>
          <w:p w14:paraId="6B669869" w14:textId="77777777" w:rsidR="004514AB" w:rsidRPr="00003779"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Herkomst attribuutsoort</w:t>
            </w:r>
          </w:p>
        </w:tc>
        <w:tc>
          <w:tcPr>
            <w:tcW w:w="6120" w:type="dxa"/>
          </w:tcPr>
          <w:p w14:paraId="59F1D7A6" w14:textId="77777777" w:rsidR="004514AB" w:rsidRPr="00003779"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 (</w:t>
            </w:r>
            <w:r w:rsidRPr="00003779">
              <w:rPr>
                <w:rFonts w:ascii="Arial" w:eastAsia="Times New Roman" w:hAnsi="Arial" w:cs="Arial"/>
                <w:color w:val="000000"/>
                <w:sz w:val="20"/>
                <w:szCs w:val="20"/>
              </w:rPr>
              <w:t>NHR</w:t>
            </w:r>
            <w:r>
              <w:rPr>
                <w:rFonts w:ascii="Arial" w:eastAsia="Times New Roman" w:hAnsi="Arial" w:cs="Arial"/>
                <w:color w:val="000000"/>
                <w:sz w:val="20"/>
                <w:szCs w:val="20"/>
              </w:rPr>
              <w:t>)</w:t>
            </w:r>
          </w:p>
        </w:tc>
      </w:tr>
      <w:tr w:rsidR="004514AB" w14:paraId="0D2A6409" w14:textId="77777777" w:rsidTr="00D17212">
        <w:trPr>
          <w:cantSplit/>
          <w:trHeight w:val="345"/>
        </w:trPr>
        <w:tc>
          <w:tcPr>
            <w:tcW w:w="2916" w:type="dxa"/>
          </w:tcPr>
          <w:p w14:paraId="2641AFA1" w14:textId="77777777" w:rsidR="004514AB" w:rsidRPr="00003779"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 xml:space="preserve">Code attribuutsoort </w:t>
            </w:r>
          </w:p>
        </w:tc>
        <w:tc>
          <w:tcPr>
            <w:tcW w:w="6120" w:type="dxa"/>
          </w:tcPr>
          <w:p w14:paraId="40FB8BAE" w14:textId="77777777" w:rsidR="004514AB" w:rsidRPr="00003779"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14:paraId="063CFA29" w14:textId="77777777" w:rsidTr="00D17212">
        <w:trPr>
          <w:cantSplit/>
          <w:trHeight w:val="345"/>
        </w:trPr>
        <w:tc>
          <w:tcPr>
            <w:tcW w:w="2916" w:type="dxa"/>
          </w:tcPr>
          <w:p w14:paraId="2E4C6E3C" w14:textId="77777777" w:rsidR="004514AB" w:rsidRPr="00003779"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XML-tag attribuutsoort</w:t>
            </w:r>
          </w:p>
        </w:tc>
        <w:tc>
          <w:tcPr>
            <w:tcW w:w="6120" w:type="dxa"/>
          </w:tcPr>
          <w:p w14:paraId="452DB9C8" w14:textId="77777777" w:rsidR="004514AB" w:rsidRPr="00003779" w:rsidRDefault="004514AB" w:rsidP="00D17212">
            <w:pPr>
              <w:autoSpaceDE w:val="0"/>
              <w:autoSpaceDN w:val="0"/>
              <w:adjustRightInd w:val="0"/>
              <w:spacing w:after="0" w:line="240" w:lineRule="auto"/>
              <w:rPr>
                <w:rFonts w:ascii="Arial" w:eastAsia="Times New Roman" w:hAnsi="Arial" w:cs="Arial"/>
                <w:color w:val="000000"/>
                <w:sz w:val="20"/>
                <w:szCs w:val="20"/>
              </w:rPr>
            </w:pPr>
            <w:r w:rsidRPr="00003779">
              <w:rPr>
                <w:rFonts w:ascii="Arial" w:eastAsia="Times New Roman" w:hAnsi="Arial" w:cs="Arial"/>
                <w:color w:val="000000"/>
                <w:sz w:val="20"/>
                <w:szCs w:val="20"/>
              </w:rPr>
              <w:t>kvkNummer</w:t>
            </w:r>
          </w:p>
        </w:tc>
      </w:tr>
      <w:tr w:rsidR="004514AB" w:rsidRPr="00AE6939" w14:paraId="79D6D50F" w14:textId="77777777" w:rsidTr="00D17212">
        <w:trPr>
          <w:cantSplit/>
          <w:trHeight w:val="345"/>
        </w:trPr>
        <w:tc>
          <w:tcPr>
            <w:tcW w:w="2916" w:type="dxa"/>
          </w:tcPr>
          <w:p w14:paraId="6C55BBD4" w14:textId="77777777" w:rsidR="004514AB" w:rsidRPr="00003779"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lastRenderedPageBreak/>
              <w:t>Definitie attribuutsoort</w:t>
            </w:r>
          </w:p>
        </w:tc>
        <w:tc>
          <w:tcPr>
            <w:tcW w:w="6120" w:type="dxa"/>
          </w:tcPr>
          <w:p w14:paraId="3013920D"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Landelijk uniek identificerend administratienummer van een MAATSCHAPPELIJKE ACTIVITEIT zoals toegewezen door de Kamer van Koophandel (KvK).</w:t>
            </w:r>
          </w:p>
        </w:tc>
      </w:tr>
      <w:tr w:rsidR="004514AB" w14:paraId="65BF6819" w14:textId="77777777" w:rsidTr="00D17212">
        <w:trPr>
          <w:cantSplit/>
          <w:trHeight w:val="345"/>
        </w:trPr>
        <w:tc>
          <w:tcPr>
            <w:tcW w:w="2916" w:type="dxa"/>
          </w:tcPr>
          <w:p w14:paraId="41B8A692" w14:textId="77777777" w:rsidR="004514AB" w:rsidRPr="00003779"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Herkomst definitie attribuutsoort</w:t>
            </w:r>
          </w:p>
        </w:tc>
        <w:tc>
          <w:tcPr>
            <w:tcW w:w="6120" w:type="dxa"/>
          </w:tcPr>
          <w:p w14:paraId="63DB0E45" w14:textId="77777777" w:rsidR="004514AB" w:rsidRPr="00003779"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14:paraId="4895A7F5" w14:textId="77777777" w:rsidTr="00D17212">
        <w:trPr>
          <w:cantSplit/>
          <w:trHeight w:val="345"/>
        </w:trPr>
        <w:tc>
          <w:tcPr>
            <w:tcW w:w="2916" w:type="dxa"/>
          </w:tcPr>
          <w:p w14:paraId="7B096AA9" w14:textId="77777777" w:rsidR="004514AB" w:rsidRPr="00003779"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Datum opname attribuutsoort</w:t>
            </w:r>
          </w:p>
        </w:tc>
        <w:tc>
          <w:tcPr>
            <w:tcW w:w="6120" w:type="dxa"/>
          </w:tcPr>
          <w:p w14:paraId="334DBE98" w14:textId="77777777" w:rsidR="004514AB" w:rsidRPr="00003779"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 september 2014</w:t>
            </w:r>
          </w:p>
        </w:tc>
      </w:tr>
      <w:tr w:rsidR="004514AB" w:rsidRPr="00AE6939" w14:paraId="388DF954" w14:textId="77777777" w:rsidTr="00D17212">
        <w:trPr>
          <w:cantSplit/>
          <w:trHeight w:val="345"/>
        </w:trPr>
        <w:tc>
          <w:tcPr>
            <w:tcW w:w="2916" w:type="dxa"/>
          </w:tcPr>
          <w:p w14:paraId="30593A92" w14:textId="77777777" w:rsidR="004514AB" w:rsidRPr="00003779"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Toelichting attribuutsoort</w:t>
            </w:r>
          </w:p>
        </w:tc>
        <w:tc>
          <w:tcPr>
            <w:tcW w:w="6120" w:type="dxa"/>
          </w:tcPr>
          <w:p w14:paraId="6A28C156" w14:textId="0300FF03"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del w:id="1264" w:author="Arjan Kloosterboer" w:date="2017-09-22T04:10:00Z">
              <w:r w:rsidRPr="00DD0F4F">
                <w:rPr>
                  <w:rFonts w:ascii="Arial" w:eastAsia="Times New Roman" w:hAnsi="Arial" w:cs="Arial"/>
                  <w:color w:val="000000"/>
                  <w:sz w:val="20"/>
                  <w:szCs w:val="20"/>
                  <w:lang w:val="nl-NL"/>
                </w:rPr>
                <w:delText>De VESTIGING is één van de ‘subtypen’ van BETROKKENE en is afkomstig van het NHR.. Het NHR</w:delText>
              </w:r>
            </w:del>
            <w:ins w:id="1265" w:author="Arjan Kloosterboer" w:date="2017-09-22T04:10:00Z">
              <w:r w:rsidR="005561F3" w:rsidRPr="005561F3">
                <w:rPr>
                  <w:rFonts w:ascii="Arial" w:eastAsia="Times New Roman" w:hAnsi="Arial" w:cs="Arial"/>
                  <w:color w:val="000000"/>
                  <w:sz w:val="20"/>
                  <w:szCs w:val="20"/>
                  <w:lang w:val="nl-NL"/>
                </w:rPr>
                <w:t>Het betreft het KvK-nummer van de Maatschappelijke activiteit waarvan de Vestiging deel uit maakt. De hoofdvestiging (van een Maatschappelijke activiteit) mag met alleen een KvK-nummer geidentificeerd worden. Indien het Vestigingsnummer van een waarde is voorzien (wat verplicht is bij een nevenvestigng) dan maakt het KvK-nummer geen deel uit van de unieke aanduiding maar is het een alternatieve (niet unieke) sleutel.</w:t>
              </w:r>
            </w:ins>
            <w:moveFromRangeStart w:id="1266" w:author="Arjan Kloosterboer" w:date="2017-09-22T04:10:00Z" w:name="move493816787"/>
            <w:moveFrom w:id="1267" w:author="Arjan Kloosterboer" w:date="2017-09-22T04:10:00Z">
              <w:r w:rsidR="005561F3" w:rsidRPr="005561F3">
                <w:rPr>
                  <w:rFonts w:ascii="Arial" w:eastAsia="Times New Roman" w:hAnsi="Arial" w:cs="Arial"/>
                  <w:color w:val="000000"/>
                  <w:sz w:val="20"/>
                  <w:szCs w:val="20"/>
                  <w:lang w:val="nl-NL"/>
                </w:rPr>
                <w:t xml:space="preserve"> kent ook de Maatschappelijke activiteit. Deze is niet opgenomen als ‘subtype’ van BETROKKENE omdat hiervan, in het NHR, zeer weinig kenmerken zijn opgenomen, bijvoorbeeld geen adres. Een Maatschappelijke activiteit is daardoor slecht bruikbaar als betrokkene. Van de maatschappelijke activiteit wordt gebruik gemaakt door middel van de hoofdVESTIGING daarvan. Daarmee ontbreekt evenwel een essentieel kenmerk van de maatschappelijke activiteit: het KvK-nummer. Dit is een veelgebruikte identificatie die van toepassing is op alle Vestigingen van een Maatschappelijke activiteit</w:t>
              </w:r>
            </w:moveFrom>
            <w:moveFromRangeEnd w:id="1266"/>
            <w:del w:id="1268" w:author="Arjan Kloosterboer" w:date="2017-09-22T04:10:00Z">
              <w:r w:rsidRPr="00DD0F4F">
                <w:rPr>
                  <w:rFonts w:ascii="Arial" w:eastAsia="Times New Roman" w:hAnsi="Arial" w:cs="Arial"/>
                  <w:color w:val="000000"/>
                  <w:sz w:val="20"/>
                  <w:szCs w:val="20"/>
                  <w:lang w:val="nl-NL"/>
                </w:rPr>
                <w:delText>.</w:delText>
              </w:r>
            </w:del>
          </w:p>
        </w:tc>
      </w:tr>
      <w:tr w:rsidR="004514AB" w14:paraId="70009DB6" w14:textId="77777777" w:rsidTr="00D17212">
        <w:trPr>
          <w:cantSplit/>
          <w:trHeight w:val="345"/>
        </w:trPr>
        <w:tc>
          <w:tcPr>
            <w:tcW w:w="2916" w:type="dxa"/>
          </w:tcPr>
          <w:p w14:paraId="39A2D35F" w14:textId="77777777" w:rsidR="004514AB" w:rsidRPr="00003779"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Domein attribuutsoort</w:t>
            </w:r>
          </w:p>
        </w:tc>
        <w:tc>
          <w:tcPr>
            <w:tcW w:w="6120" w:type="dxa"/>
          </w:tcPr>
          <w:p w14:paraId="3693C4C5" w14:textId="77777777" w:rsidR="004514AB" w:rsidRPr="00003779" w:rsidRDefault="004514AB" w:rsidP="00D17212">
            <w:pPr>
              <w:autoSpaceDE w:val="0"/>
              <w:autoSpaceDN w:val="0"/>
              <w:adjustRightInd w:val="0"/>
              <w:spacing w:after="0" w:line="240" w:lineRule="auto"/>
              <w:rPr>
                <w:rFonts w:ascii="Arial" w:eastAsia="Times New Roman" w:hAnsi="Arial" w:cs="Arial"/>
                <w:color w:val="000000"/>
                <w:sz w:val="20"/>
                <w:szCs w:val="20"/>
              </w:rPr>
            </w:pPr>
            <w:r w:rsidRPr="00003779">
              <w:rPr>
                <w:rFonts w:ascii="Arial" w:eastAsia="Times New Roman" w:hAnsi="Arial" w:cs="Arial"/>
                <w:color w:val="000000"/>
                <w:sz w:val="20"/>
                <w:szCs w:val="20"/>
              </w:rPr>
              <w:t>Formaat:</w:t>
            </w:r>
            <w:r w:rsidRPr="00003779">
              <w:rPr>
                <w:rFonts w:ascii="Arial" w:eastAsia="Times New Roman" w:hAnsi="Arial" w:cs="Arial"/>
                <w:color w:val="000000"/>
                <w:sz w:val="20"/>
                <w:szCs w:val="20"/>
              </w:rPr>
              <w:tab/>
              <w:t>AN8</w:t>
            </w:r>
          </w:p>
          <w:p w14:paraId="5DF08A90" w14:textId="77777777" w:rsidR="004514AB" w:rsidRPr="00003779" w:rsidRDefault="004514AB" w:rsidP="00D17212">
            <w:pPr>
              <w:autoSpaceDE w:val="0"/>
              <w:autoSpaceDN w:val="0"/>
              <w:adjustRightInd w:val="0"/>
              <w:spacing w:after="0" w:line="240" w:lineRule="auto"/>
              <w:rPr>
                <w:rFonts w:ascii="Arial" w:eastAsia="Times New Roman" w:hAnsi="Arial" w:cs="Arial"/>
                <w:color w:val="000000"/>
                <w:sz w:val="20"/>
                <w:szCs w:val="20"/>
              </w:rPr>
            </w:pPr>
            <w:r w:rsidRPr="00003779">
              <w:rPr>
                <w:rFonts w:ascii="Arial" w:eastAsia="Times New Roman" w:hAnsi="Arial" w:cs="Arial"/>
                <w:color w:val="000000"/>
                <w:sz w:val="20"/>
                <w:szCs w:val="20"/>
              </w:rPr>
              <w:t xml:space="preserve">Waardenverzameling: </w:t>
            </w:r>
            <w:r w:rsidRPr="00003779">
              <w:rPr>
                <w:rFonts w:ascii="Arial" w:eastAsia="Times New Roman" w:hAnsi="Arial" w:cs="Arial"/>
                <w:color w:val="000000"/>
                <w:sz w:val="20"/>
                <w:szCs w:val="20"/>
              </w:rPr>
              <w:tab/>
            </w:r>
          </w:p>
        </w:tc>
      </w:tr>
      <w:tr w:rsidR="004514AB" w14:paraId="6FEB18EE" w14:textId="77777777" w:rsidTr="00D17212">
        <w:trPr>
          <w:cantSplit/>
          <w:trHeight w:val="345"/>
        </w:trPr>
        <w:tc>
          <w:tcPr>
            <w:tcW w:w="2916" w:type="dxa"/>
          </w:tcPr>
          <w:p w14:paraId="62AF426E" w14:textId="77777777" w:rsidR="004514AB" w:rsidRPr="00003779"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Indicatie materiële historie</w:t>
            </w:r>
          </w:p>
        </w:tc>
        <w:tc>
          <w:tcPr>
            <w:tcW w:w="6120" w:type="dxa"/>
          </w:tcPr>
          <w:p w14:paraId="789464C7" w14:textId="77777777" w:rsidR="004514AB" w:rsidRPr="00003779"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4514AB" w14:paraId="72203307" w14:textId="77777777" w:rsidTr="00D17212">
        <w:trPr>
          <w:cantSplit/>
          <w:trHeight w:val="345"/>
        </w:trPr>
        <w:tc>
          <w:tcPr>
            <w:tcW w:w="2916" w:type="dxa"/>
          </w:tcPr>
          <w:p w14:paraId="29285F5E" w14:textId="77777777" w:rsidR="004514AB" w:rsidRPr="00003779"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Indicatie formele historie</w:t>
            </w:r>
          </w:p>
        </w:tc>
        <w:tc>
          <w:tcPr>
            <w:tcW w:w="6120" w:type="dxa"/>
          </w:tcPr>
          <w:p w14:paraId="0CDF6B33" w14:textId="77777777" w:rsidR="004514AB" w:rsidRPr="00003779"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4514AB" w14:paraId="6ED05BBE" w14:textId="77777777" w:rsidTr="00D17212">
        <w:trPr>
          <w:cantSplit/>
          <w:trHeight w:val="345"/>
        </w:trPr>
        <w:tc>
          <w:tcPr>
            <w:tcW w:w="2916" w:type="dxa"/>
          </w:tcPr>
          <w:p w14:paraId="585299E3" w14:textId="77777777" w:rsidR="004514AB" w:rsidRPr="00003779"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Aanduiding gebeurtenis</w:t>
            </w:r>
          </w:p>
        </w:tc>
        <w:tc>
          <w:tcPr>
            <w:tcW w:w="6120" w:type="dxa"/>
          </w:tcPr>
          <w:p w14:paraId="73E68D87" w14:textId="77777777" w:rsidR="004514AB" w:rsidRPr="00003779" w:rsidRDefault="004514AB" w:rsidP="00D17212">
            <w:pPr>
              <w:autoSpaceDE w:val="0"/>
              <w:autoSpaceDN w:val="0"/>
              <w:adjustRightInd w:val="0"/>
              <w:spacing w:after="0" w:line="240" w:lineRule="auto"/>
              <w:rPr>
                <w:rFonts w:ascii="Arial" w:eastAsia="Times New Roman" w:hAnsi="Arial" w:cs="Arial"/>
                <w:color w:val="000000"/>
                <w:sz w:val="20"/>
                <w:szCs w:val="20"/>
              </w:rPr>
            </w:pPr>
            <w:r w:rsidRPr="00003779">
              <w:rPr>
                <w:rFonts w:ascii="Arial" w:eastAsia="Times New Roman" w:hAnsi="Arial" w:cs="Arial"/>
                <w:color w:val="000000"/>
                <w:sz w:val="20"/>
                <w:szCs w:val="20"/>
              </w:rPr>
              <w:t>Nee</w:t>
            </w:r>
          </w:p>
        </w:tc>
      </w:tr>
      <w:tr w:rsidR="004514AB" w14:paraId="68862665" w14:textId="77777777" w:rsidTr="00D17212">
        <w:trPr>
          <w:cantSplit/>
          <w:trHeight w:val="345"/>
        </w:trPr>
        <w:tc>
          <w:tcPr>
            <w:tcW w:w="2916" w:type="dxa"/>
          </w:tcPr>
          <w:p w14:paraId="4A5C70D9" w14:textId="77777777" w:rsidR="004514AB" w:rsidRPr="00003779"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Aanduiding brondocument</w:t>
            </w:r>
          </w:p>
        </w:tc>
        <w:tc>
          <w:tcPr>
            <w:tcW w:w="6120" w:type="dxa"/>
          </w:tcPr>
          <w:p w14:paraId="5762132A" w14:textId="77777777" w:rsidR="004514AB" w:rsidRPr="00003779" w:rsidRDefault="004514AB" w:rsidP="00D17212">
            <w:pPr>
              <w:autoSpaceDE w:val="0"/>
              <w:autoSpaceDN w:val="0"/>
              <w:adjustRightInd w:val="0"/>
              <w:spacing w:after="0" w:line="240" w:lineRule="auto"/>
              <w:rPr>
                <w:rFonts w:ascii="Arial" w:eastAsia="Times New Roman" w:hAnsi="Arial" w:cs="Arial"/>
                <w:color w:val="000000"/>
                <w:sz w:val="20"/>
                <w:szCs w:val="20"/>
              </w:rPr>
            </w:pPr>
            <w:r w:rsidRPr="00003779">
              <w:rPr>
                <w:rFonts w:ascii="Arial" w:eastAsia="Times New Roman" w:hAnsi="Arial" w:cs="Arial"/>
                <w:color w:val="000000"/>
                <w:sz w:val="20"/>
                <w:szCs w:val="20"/>
              </w:rPr>
              <w:t>Nee</w:t>
            </w:r>
          </w:p>
        </w:tc>
      </w:tr>
      <w:tr w:rsidR="004514AB" w14:paraId="447BF742" w14:textId="77777777" w:rsidTr="00D17212">
        <w:trPr>
          <w:cantSplit/>
          <w:trHeight w:val="345"/>
        </w:trPr>
        <w:tc>
          <w:tcPr>
            <w:tcW w:w="2916" w:type="dxa"/>
          </w:tcPr>
          <w:p w14:paraId="7D7BDF5B" w14:textId="77777777" w:rsidR="004514AB" w:rsidRPr="00003779"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Indicatie in onderzoek</w:t>
            </w:r>
          </w:p>
        </w:tc>
        <w:tc>
          <w:tcPr>
            <w:tcW w:w="6120" w:type="dxa"/>
          </w:tcPr>
          <w:p w14:paraId="1434B121" w14:textId="77777777" w:rsidR="004514AB" w:rsidRPr="00003779"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4514AB" w14:paraId="412EFCE7" w14:textId="77777777" w:rsidTr="00D17212">
        <w:trPr>
          <w:cantSplit/>
          <w:trHeight w:val="345"/>
        </w:trPr>
        <w:tc>
          <w:tcPr>
            <w:tcW w:w="2916" w:type="dxa"/>
          </w:tcPr>
          <w:p w14:paraId="62C988A0" w14:textId="77777777" w:rsidR="004514AB" w:rsidRPr="00003779"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Aanduiding strijdigheid/nietigheid</w:t>
            </w:r>
          </w:p>
        </w:tc>
        <w:tc>
          <w:tcPr>
            <w:tcW w:w="6120" w:type="dxa"/>
          </w:tcPr>
          <w:p w14:paraId="688B404F" w14:textId="77777777" w:rsidR="004514AB" w:rsidRPr="00003779" w:rsidRDefault="004514AB" w:rsidP="00D17212">
            <w:pPr>
              <w:autoSpaceDE w:val="0"/>
              <w:autoSpaceDN w:val="0"/>
              <w:adjustRightInd w:val="0"/>
              <w:spacing w:after="0" w:line="240" w:lineRule="auto"/>
              <w:rPr>
                <w:rFonts w:ascii="Arial" w:eastAsia="Times New Roman" w:hAnsi="Arial" w:cs="Arial"/>
                <w:color w:val="000000"/>
                <w:sz w:val="20"/>
                <w:szCs w:val="20"/>
              </w:rPr>
            </w:pPr>
            <w:r w:rsidRPr="00003779">
              <w:rPr>
                <w:rFonts w:ascii="Arial" w:eastAsia="Times New Roman" w:hAnsi="Arial" w:cs="Arial"/>
                <w:color w:val="000000"/>
                <w:sz w:val="20"/>
                <w:szCs w:val="20"/>
              </w:rPr>
              <w:t>Nee</w:t>
            </w:r>
          </w:p>
        </w:tc>
      </w:tr>
      <w:tr w:rsidR="004514AB" w14:paraId="21F16FC1" w14:textId="77777777" w:rsidTr="00D17212">
        <w:trPr>
          <w:cantSplit/>
          <w:trHeight w:val="345"/>
        </w:trPr>
        <w:tc>
          <w:tcPr>
            <w:tcW w:w="2916" w:type="dxa"/>
          </w:tcPr>
          <w:p w14:paraId="42A8FA77" w14:textId="77777777" w:rsidR="004514AB" w:rsidRPr="00003779"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Indicatie kardinaliteit</w:t>
            </w:r>
          </w:p>
        </w:tc>
        <w:tc>
          <w:tcPr>
            <w:tcW w:w="6120" w:type="dxa"/>
          </w:tcPr>
          <w:p w14:paraId="679D8B2F" w14:textId="77777777" w:rsidR="004514AB" w:rsidRPr="00003779"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0</w:t>
            </w:r>
            <w:r w:rsidRPr="00003779">
              <w:rPr>
                <w:rFonts w:ascii="Arial" w:eastAsia="Times New Roman" w:hAnsi="Arial" w:cs="Arial"/>
                <w:color w:val="000000"/>
                <w:sz w:val="20"/>
                <w:szCs w:val="20"/>
              </w:rPr>
              <w:t>-1</w:t>
            </w:r>
          </w:p>
        </w:tc>
      </w:tr>
      <w:tr w:rsidR="004514AB" w14:paraId="70EA7F34" w14:textId="77777777" w:rsidTr="00D17212">
        <w:trPr>
          <w:cantSplit/>
          <w:trHeight w:val="345"/>
        </w:trPr>
        <w:tc>
          <w:tcPr>
            <w:tcW w:w="2916" w:type="dxa"/>
          </w:tcPr>
          <w:p w14:paraId="4659053F" w14:textId="77777777" w:rsidR="004514AB" w:rsidRPr="00003779"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Indicatie authentiek</w:t>
            </w:r>
          </w:p>
        </w:tc>
        <w:tc>
          <w:tcPr>
            <w:tcW w:w="6120" w:type="dxa"/>
          </w:tcPr>
          <w:p w14:paraId="602B1C53" w14:textId="77777777" w:rsidR="004514AB" w:rsidRPr="00003779" w:rsidRDefault="004514AB" w:rsidP="00D17212">
            <w:pPr>
              <w:autoSpaceDE w:val="0"/>
              <w:autoSpaceDN w:val="0"/>
              <w:adjustRightInd w:val="0"/>
              <w:spacing w:after="0" w:line="240" w:lineRule="auto"/>
              <w:rPr>
                <w:rFonts w:ascii="Arial" w:eastAsia="Times New Roman" w:hAnsi="Arial" w:cs="Arial"/>
                <w:color w:val="000000"/>
                <w:sz w:val="20"/>
                <w:szCs w:val="20"/>
              </w:rPr>
            </w:pPr>
            <w:r w:rsidRPr="00003779">
              <w:rPr>
                <w:rFonts w:ascii="Arial" w:eastAsia="Times New Roman" w:hAnsi="Arial" w:cs="Arial"/>
                <w:color w:val="000000"/>
                <w:sz w:val="20"/>
                <w:szCs w:val="20"/>
              </w:rPr>
              <w:t>Authentiek gegeven</w:t>
            </w:r>
          </w:p>
        </w:tc>
      </w:tr>
      <w:tr w:rsidR="005561F3" w:rsidRPr="00AE6939" w14:paraId="74F76272" w14:textId="77777777" w:rsidTr="00D17212">
        <w:trPr>
          <w:cantSplit/>
          <w:trHeight w:val="345"/>
          <w:ins w:id="1269" w:author="Arjan Kloosterboer" w:date="2017-09-22T04:10:00Z"/>
        </w:trPr>
        <w:tc>
          <w:tcPr>
            <w:tcW w:w="2916" w:type="dxa"/>
          </w:tcPr>
          <w:p w14:paraId="6F1EF309" w14:textId="77777777" w:rsidR="005561F3" w:rsidRPr="00003779" w:rsidRDefault="005561F3" w:rsidP="00D17212">
            <w:pPr>
              <w:autoSpaceDE w:val="0"/>
              <w:autoSpaceDN w:val="0"/>
              <w:adjustRightInd w:val="0"/>
              <w:spacing w:after="0" w:line="240" w:lineRule="auto"/>
              <w:rPr>
                <w:ins w:id="1270" w:author="Arjan Kloosterboer" w:date="2017-09-22T04:10:00Z"/>
                <w:rFonts w:ascii="Arial" w:eastAsia="Times New Roman" w:hAnsi="Arial" w:cs="Arial"/>
                <w:b/>
                <w:bCs/>
                <w:color w:val="000000"/>
                <w:sz w:val="20"/>
                <w:szCs w:val="20"/>
              </w:rPr>
            </w:pPr>
            <w:ins w:id="1271" w:author="Arjan Kloosterboer" w:date="2017-09-22T04:10:00Z">
              <w:r>
                <w:rPr>
                  <w:rFonts w:ascii="Arial" w:eastAsia="Times New Roman" w:hAnsi="Arial" w:cs="Arial"/>
                  <w:b/>
                  <w:bCs/>
                  <w:color w:val="000000"/>
                  <w:sz w:val="20"/>
                  <w:szCs w:val="20"/>
                </w:rPr>
                <w:t>Regels attribuutsoort</w:t>
              </w:r>
            </w:ins>
          </w:p>
        </w:tc>
        <w:tc>
          <w:tcPr>
            <w:tcW w:w="6120" w:type="dxa"/>
          </w:tcPr>
          <w:p w14:paraId="115E97EF" w14:textId="77777777" w:rsidR="005561F3" w:rsidRPr="005561F3" w:rsidRDefault="005561F3" w:rsidP="00D17212">
            <w:pPr>
              <w:autoSpaceDE w:val="0"/>
              <w:autoSpaceDN w:val="0"/>
              <w:adjustRightInd w:val="0"/>
              <w:spacing w:after="0" w:line="240" w:lineRule="auto"/>
              <w:rPr>
                <w:ins w:id="1272" w:author="Arjan Kloosterboer" w:date="2017-09-22T04:10:00Z"/>
                <w:rFonts w:ascii="Arial" w:eastAsia="Times New Roman" w:hAnsi="Arial" w:cs="Arial"/>
                <w:color w:val="000000"/>
                <w:sz w:val="20"/>
                <w:szCs w:val="20"/>
                <w:lang w:val="nl-NL"/>
              </w:rPr>
            </w:pPr>
            <w:ins w:id="1273" w:author="Arjan Kloosterboer" w:date="2017-09-22T04:10:00Z">
              <w:r w:rsidRPr="005561F3">
                <w:rPr>
                  <w:rFonts w:ascii="Arial" w:eastAsia="Times New Roman" w:hAnsi="Arial" w:cs="Arial"/>
                  <w:color w:val="000000"/>
                  <w:sz w:val="20"/>
                  <w:szCs w:val="20"/>
                  <w:lang w:val="nl-NL"/>
                </w:rPr>
                <w:t>1) Indien het Vestigingsnummer van een waarde is voorzien, dan maakt (de waarde van) het KvK-nummer geen deel uit van de unieke aanduing (van VESTIGING).</w:t>
              </w:r>
            </w:ins>
          </w:p>
        </w:tc>
      </w:tr>
    </w:tbl>
    <w:p w14:paraId="51889936" w14:textId="77777777" w:rsidR="004514AB" w:rsidRPr="00DD0F4F" w:rsidRDefault="004514AB" w:rsidP="00CF1953">
      <w:pPr>
        <w:rPr>
          <w:lang w:val="nl-NL"/>
        </w:rPr>
      </w:pPr>
    </w:p>
    <w:p w14:paraId="006A98BE" w14:textId="77777777" w:rsidR="003616C8" w:rsidRDefault="003616C8" w:rsidP="003616C8">
      <w:pPr>
        <w:pStyle w:val="Kop2"/>
      </w:pPr>
      <w:bookmarkStart w:id="1274" w:name="_Toc493816569"/>
      <w:bookmarkStart w:id="1275" w:name="_Toc493816684"/>
      <w:r w:rsidRPr="003616C8">
        <w:t>ENKELVOUDIG INFORMATIEOBJECT</w:t>
      </w:r>
      <w:bookmarkEnd w:id="1274"/>
      <w:bookmarkEnd w:id="1275"/>
    </w:p>
    <w:p w14:paraId="147268A0" w14:textId="77777777" w:rsidR="0044638F" w:rsidRDefault="0044638F" w:rsidP="0044638F">
      <w:r w:rsidRPr="00DD0F4F">
        <w:rPr>
          <w:lang w:val="nl-NL"/>
        </w:rPr>
        <w:t xml:space="preserve">Dit is de nieuwe naam voor het huidige objecttype ENKELVOUDIG DOCUMENT. </w:t>
      </w:r>
      <w:r>
        <w:t xml:space="preserve">Zie verder de toelichting bij </w:t>
      </w:r>
      <w:r w:rsidR="00E958E4">
        <w:t>INFORMATIE</w:t>
      </w:r>
      <w:r>
        <w:t xml:space="preserve">OBJECT.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CD23CE" w:rsidRPr="00CD23CE" w14:paraId="278BA967" w14:textId="77777777" w:rsidTr="00660E22">
        <w:tc>
          <w:tcPr>
            <w:tcW w:w="3600" w:type="dxa"/>
            <w:tcBorders>
              <w:top w:val="single" w:sz="4" w:space="0" w:color="auto"/>
              <w:left w:val="nil"/>
              <w:bottom w:val="nil"/>
              <w:right w:val="nil"/>
            </w:tcBorders>
          </w:tcPr>
          <w:p w14:paraId="04246D10"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lastRenderedPageBreak/>
              <w:t>Naam objecttype</w:t>
            </w:r>
          </w:p>
        </w:tc>
        <w:tc>
          <w:tcPr>
            <w:tcW w:w="5760" w:type="dxa"/>
            <w:gridSpan w:val="3"/>
            <w:tcBorders>
              <w:top w:val="single" w:sz="4" w:space="0" w:color="auto"/>
              <w:left w:val="nil"/>
              <w:bottom w:val="nil"/>
              <w:right w:val="nil"/>
            </w:tcBorders>
          </w:tcPr>
          <w:p w14:paraId="0478C0DE" w14:textId="37B7F56B" w:rsidR="00CD23CE" w:rsidRPr="00CD23CE" w:rsidRDefault="00DA5D93" w:rsidP="00943C5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Element.Name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 xml:space="preserve">ENKELVOUDIG </w:t>
            </w:r>
            <w:r w:rsidRPr="00CD23CE">
              <w:rPr>
                <w:rFonts w:ascii="Arial" w:hAnsi="Arial" w:cs="Arial"/>
                <w:sz w:val="20"/>
                <w:szCs w:val="20"/>
                <w:lang w:val="en-AU"/>
              </w:rPr>
              <w:fldChar w:fldCharType="end"/>
            </w:r>
            <w:r w:rsidR="00E958E4">
              <w:rPr>
                <w:rFonts w:ascii="Arial" w:hAnsi="Arial" w:cs="Arial"/>
                <w:sz w:val="20"/>
                <w:szCs w:val="20"/>
                <w:lang w:val="en-AU"/>
              </w:rPr>
              <w:t>INFORMATIE</w:t>
            </w:r>
            <w:r w:rsidR="00943C53">
              <w:rPr>
                <w:rFonts w:ascii="Arial" w:hAnsi="Arial" w:cs="Arial"/>
                <w:sz w:val="20"/>
                <w:szCs w:val="20"/>
                <w:lang w:val="en-AU"/>
              </w:rPr>
              <w:t>OBJECT</w:t>
            </w:r>
          </w:p>
        </w:tc>
      </w:tr>
      <w:tr w:rsidR="00CD23CE" w:rsidRPr="00CD23CE" w14:paraId="3E0D4462" w14:textId="77777777" w:rsidTr="00660E22">
        <w:tc>
          <w:tcPr>
            <w:tcW w:w="3600" w:type="dxa"/>
            <w:tcBorders>
              <w:top w:val="nil"/>
              <w:left w:val="nil"/>
              <w:bottom w:val="nil"/>
              <w:right w:val="nil"/>
            </w:tcBorders>
          </w:tcPr>
          <w:p w14:paraId="33EE9EB6"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44B767B"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06215014" w14:textId="77777777" w:rsidTr="00660E22">
        <w:tc>
          <w:tcPr>
            <w:tcW w:w="3600" w:type="dxa"/>
            <w:tcBorders>
              <w:top w:val="nil"/>
              <w:left w:val="nil"/>
              <w:bottom w:val="nil"/>
              <w:right w:val="nil"/>
            </w:tcBorders>
          </w:tcPr>
          <w:p w14:paraId="1E0530C8"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14:paraId="482D1F94" w14:textId="77777777" w:rsidR="00CD23CE" w:rsidRPr="00CD23CE" w:rsidRDefault="00DA5D93"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Element.Alias</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EDC</w:t>
            </w:r>
            <w:r w:rsidRPr="00CD23CE">
              <w:rPr>
                <w:rFonts w:ascii="Arial" w:hAnsi="Arial" w:cs="Arial"/>
                <w:sz w:val="20"/>
                <w:szCs w:val="20"/>
                <w:lang w:val="en-AU"/>
              </w:rPr>
              <w:fldChar w:fldCharType="end"/>
            </w:r>
          </w:p>
        </w:tc>
      </w:tr>
      <w:tr w:rsidR="00CD23CE" w:rsidRPr="00CD23CE" w14:paraId="29A0A76E" w14:textId="77777777" w:rsidTr="00660E22">
        <w:tc>
          <w:tcPr>
            <w:tcW w:w="3600" w:type="dxa"/>
            <w:tcBorders>
              <w:top w:val="nil"/>
              <w:left w:val="nil"/>
              <w:bottom w:val="nil"/>
              <w:right w:val="nil"/>
            </w:tcBorders>
          </w:tcPr>
          <w:p w14:paraId="4709C48A"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5CC5C197"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31230CA9" w14:textId="77777777" w:rsidTr="00660E22">
        <w:tc>
          <w:tcPr>
            <w:tcW w:w="3600" w:type="dxa"/>
            <w:tcBorders>
              <w:top w:val="nil"/>
              <w:left w:val="nil"/>
              <w:bottom w:val="nil"/>
              <w:right w:val="nil"/>
            </w:tcBorders>
          </w:tcPr>
          <w:p w14:paraId="1343FE2E"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14:paraId="327AEEAC"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14:paraId="56421910" w14:textId="77777777" w:rsidTr="00660E22">
        <w:trPr>
          <w:trHeight w:val="230"/>
        </w:trPr>
        <w:tc>
          <w:tcPr>
            <w:tcW w:w="3600" w:type="dxa"/>
            <w:tcBorders>
              <w:top w:val="nil"/>
              <w:left w:val="nil"/>
              <w:bottom w:val="nil"/>
              <w:right w:val="nil"/>
            </w:tcBorders>
          </w:tcPr>
          <w:p w14:paraId="28A97082"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074DFF26"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320DD26D" w14:textId="77777777" w:rsidTr="00660E22">
        <w:trPr>
          <w:trHeight w:val="230"/>
        </w:trPr>
        <w:tc>
          <w:tcPr>
            <w:tcW w:w="3600" w:type="dxa"/>
            <w:tcBorders>
              <w:top w:val="nil"/>
              <w:left w:val="nil"/>
              <w:bottom w:val="nil"/>
              <w:right w:val="nil"/>
            </w:tcBorders>
          </w:tcPr>
          <w:p w14:paraId="40C866DC"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14:paraId="631EDCE9"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1E9079E1" w14:textId="77777777" w:rsidTr="00660E22">
        <w:trPr>
          <w:trHeight w:val="230"/>
        </w:trPr>
        <w:tc>
          <w:tcPr>
            <w:tcW w:w="3600" w:type="dxa"/>
            <w:tcBorders>
              <w:top w:val="nil"/>
              <w:left w:val="nil"/>
              <w:bottom w:val="nil"/>
              <w:right w:val="nil"/>
            </w:tcBorders>
          </w:tcPr>
          <w:p w14:paraId="574E7C22"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78FD0AB3"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AE6939" w14:paraId="68F87436" w14:textId="77777777" w:rsidTr="00660E22">
        <w:trPr>
          <w:trHeight w:val="230"/>
        </w:trPr>
        <w:tc>
          <w:tcPr>
            <w:tcW w:w="3600" w:type="dxa"/>
            <w:tcBorders>
              <w:top w:val="nil"/>
              <w:left w:val="nil"/>
              <w:bottom w:val="nil"/>
              <w:right w:val="nil"/>
            </w:tcBorders>
          </w:tcPr>
          <w:p w14:paraId="27A0622A"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14:paraId="4EE2AC4A" w14:textId="274ED95F" w:rsidR="00CD23CE" w:rsidRPr="00DD0F4F" w:rsidRDefault="00DA5D93" w:rsidP="0082540F">
            <w:pPr>
              <w:autoSpaceDE w:val="0"/>
              <w:autoSpaceDN w:val="0"/>
              <w:adjustRightInd w:val="0"/>
              <w:spacing w:after="0" w:line="240" w:lineRule="auto"/>
              <w:rPr>
                <w:rFonts w:ascii="Arial" w:eastAsia="Times New Roman" w:hAnsi="Arial" w:cs="Arial"/>
                <w:color w:val="000000"/>
                <w:sz w:val="20"/>
                <w:szCs w:val="20"/>
                <w:lang w:val="nl-NL"/>
              </w:rPr>
            </w:pPr>
            <w:r w:rsidRPr="00CD23CE">
              <w:rPr>
                <w:rFonts w:ascii="Arial" w:hAnsi="Arial" w:cs="Arial"/>
                <w:sz w:val="20"/>
                <w:szCs w:val="20"/>
                <w:lang w:val="en-AU"/>
              </w:rPr>
              <w:fldChar w:fldCharType="begin" w:fldLock="1"/>
            </w:r>
            <w:r w:rsidR="00CD23CE" w:rsidRPr="00DD0F4F">
              <w:rPr>
                <w:rFonts w:ascii="Arial" w:hAnsi="Arial" w:cs="Arial"/>
                <w:sz w:val="20"/>
                <w:szCs w:val="20"/>
                <w:lang w:val="nl-NL"/>
              </w:rPr>
              <w:instrText xml:space="preserve">MERGEFIELD </w:instrText>
            </w:r>
            <w:r w:rsidR="00CD23CE" w:rsidRPr="00DD0F4F">
              <w:rPr>
                <w:rFonts w:ascii="Arial" w:eastAsia="Times New Roman" w:hAnsi="Arial" w:cs="Arial"/>
                <w:color w:val="000000"/>
                <w:sz w:val="20"/>
                <w:szCs w:val="20"/>
                <w:lang w:val="nl-NL"/>
              </w:rPr>
              <w:instrText>Element.Notes</w:instrText>
            </w:r>
            <w:r w:rsidRPr="00CD23CE">
              <w:rPr>
                <w:rFonts w:ascii="Arial" w:hAnsi="Arial" w:cs="Arial"/>
                <w:sz w:val="20"/>
                <w:szCs w:val="20"/>
                <w:lang w:val="en-AU"/>
              </w:rPr>
              <w:fldChar w:fldCharType="end"/>
            </w:r>
            <w:r w:rsidR="00CD23CE" w:rsidRPr="00DD0F4F">
              <w:rPr>
                <w:rFonts w:ascii="Arial" w:eastAsia="Times New Roman" w:hAnsi="Arial" w:cs="Arial"/>
                <w:color w:val="610E6A"/>
                <w:sz w:val="20"/>
                <w:szCs w:val="20"/>
                <w:lang w:val="nl-NL"/>
              </w:rPr>
              <w:t xml:space="preserve">Een </w:t>
            </w:r>
            <w:r w:rsidR="0082540F" w:rsidRPr="00DD0F4F">
              <w:rPr>
                <w:rFonts w:ascii="Arial" w:eastAsia="Times New Roman" w:hAnsi="Arial" w:cs="Arial"/>
                <w:color w:val="610E6A"/>
                <w:sz w:val="20"/>
                <w:szCs w:val="20"/>
                <w:lang w:val="nl-NL"/>
              </w:rPr>
              <w:t xml:space="preserve">INFORMATIEOBJECT </w:t>
            </w:r>
            <w:r w:rsidR="00CD23CE" w:rsidRPr="00DD0F4F">
              <w:rPr>
                <w:rFonts w:ascii="Arial" w:eastAsia="Times New Roman" w:hAnsi="Arial" w:cs="Arial"/>
                <w:color w:val="610E6A"/>
                <w:sz w:val="20"/>
                <w:szCs w:val="20"/>
                <w:lang w:val="nl-NL"/>
              </w:rPr>
              <w:t>waarvan aard, omvang en/of vorm aanleiding geven het als één geheel te behandelen en te beheren.</w:t>
            </w:r>
          </w:p>
        </w:tc>
      </w:tr>
      <w:tr w:rsidR="00CD23CE" w:rsidRPr="00AE6939" w14:paraId="0A42377E" w14:textId="77777777" w:rsidTr="00660E22">
        <w:tc>
          <w:tcPr>
            <w:tcW w:w="3600" w:type="dxa"/>
            <w:tcBorders>
              <w:top w:val="nil"/>
              <w:left w:val="nil"/>
              <w:bottom w:val="nil"/>
              <w:right w:val="nil"/>
            </w:tcBorders>
          </w:tcPr>
          <w:p w14:paraId="1E8F39F3" w14:textId="77777777" w:rsidR="00CD23CE" w:rsidRPr="00DD0F4F" w:rsidRDefault="00CD23CE" w:rsidP="00CD23C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77AEDC31"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r>
      <w:tr w:rsidR="00CD23CE" w:rsidRPr="00CD23CE" w14:paraId="40A405C2" w14:textId="77777777" w:rsidTr="00660E22">
        <w:tc>
          <w:tcPr>
            <w:tcW w:w="3600" w:type="dxa"/>
            <w:tcBorders>
              <w:top w:val="nil"/>
              <w:left w:val="nil"/>
              <w:bottom w:val="nil"/>
              <w:right w:val="nil"/>
            </w:tcBorders>
          </w:tcPr>
          <w:p w14:paraId="2957A1A2"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14:paraId="21E09AEC"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14:paraId="5988229F" w14:textId="77777777" w:rsidTr="00660E22">
        <w:trPr>
          <w:trHeight w:val="230"/>
        </w:trPr>
        <w:tc>
          <w:tcPr>
            <w:tcW w:w="3600" w:type="dxa"/>
            <w:tcBorders>
              <w:top w:val="nil"/>
              <w:left w:val="nil"/>
              <w:bottom w:val="nil"/>
              <w:right w:val="nil"/>
            </w:tcBorders>
          </w:tcPr>
          <w:p w14:paraId="6F7DBBE4"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59E008E"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4D8F0DF9" w14:textId="77777777" w:rsidTr="00660E22">
        <w:tc>
          <w:tcPr>
            <w:tcW w:w="3600" w:type="dxa"/>
            <w:tcBorders>
              <w:top w:val="nil"/>
              <w:left w:val="nil"/>
              <w:bottom w:val="nil"/>
              <w:right w:val="nil"/>
            </w:tcBorders>
          </w:tcPr>
          <w:p w14:paraId="56A52233"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14:paraId="181DE2B6"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1 oktober 2009</w:t>
            </w:r>
          </w:p>
        </w:tc>
      </w:tr>
      <w:tr w:rsidR="00CD23CE" w:rsidRPr="00CD23CE" w14:paraId="7033DE5C" w14:textId="77777777" w:rsidTr="00660E22">
        <w:trPr>
          <w:trHeight w:val="260"/>
        </w:trPr>
        <w:tc>
          <w:tcPr>
            <w:tcW w:w="3600" w:type="dxa"/>
            <w:tcBorders>
              <w:top w:val="nil"/>
              <w:left w:val="nil"/>
              <w:bottom w:val="nil"/>
              <w:right w:val="nil"/>
            </w:tcBorders>
          </w:tcPr>
          <w:p w14:paraId="0417E998"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2469216B"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AE6939" w14:paraId="3D4D1205" w14:textId="77777777" w:rsidTr="00660E22">
        <w:tc>
          <w:tcPr>
            <w:tcW w:w="3600" w:type="dxa"/>
            <w:tcBorders>
              <w:top w:val="nil"/>
              <w:left w:val="nil"/>
              <w:bottom w:val="nil"/>
              <w:right w:val="nil"/>
            </w:tcBorders>
          </w:tcPr>
          <w:p w14:paraId="10E65D1F"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708F1EBD" w14:textId="44665783"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ENKELVOUDIG </w:t>
            </w:r>
            <w:r w:rsidR="0082540F" w:rsidRPr="00DD0F4F">
              <w:rPr>
                <w:rFonts w:ascii="Arial" w:eastAsia="Times New Roman" w:hAnsi="Arial" w:cs="Arial"/>
                <w:color w:val="610E6A"/>
                <w:sz w:val="20"/>
                <w:szCs w:val="20"/>
                <w:lang w:val="nl-NL"/>
              </w:rPr>
              <w:t>INFORMATIEOBJECT</w:t>
            </w:r>
            <w:r w:rsidRPr="00DD0F4F">
              <w:rPr>
                <w:rFonts w:ascii="Arial" w:eastAsia="Times New Roman" w:hAnsi="Arial" w:cs="Arial"/>
                <w:color w:val="000000"/>
                <w:sz w:val="20"/>
                <w:szCs w:val="20"/>
                <w:lang w:val="nl-NL"/>
              </w:rPr>
              <w:t xml:space="preserve"> is een specialisatie van </w:t>
            </w:r>
            <w:r w:rsidR="0082540F" w:rsidRPr="00DD0F4F">
              <w:rPr>
                <w:rFonts w:ascii="Arial" w:eastAsia="Times New Roman" w:hAnsi="Arial" w:cs="Arial"/>
                <w:color w:val="610E6A"/>
                <w:sz w:val="20"/>
                <w:szCs w:val="20"/>
                <w:lang w:val="nl-NL"/>
              </w:rPr>
              <w:t>INFORMATIEOBJECT</w:t>
            </w:r>
            <w:r w:rsidRPr="00DD0F4F">
              <w:rPr>
                <w:rFonts w:ascii="Arial" w:eastAsia="Times New Roman" w:hAnsi="Arial" w:cs="Arial"/>
                <w:color w:val="000000"/>
                <w:sz w:val="20"/>
                <w:szCs w:val="20"/>
                <w:lang w:val="nl-NL"/>
              </w:rPr>
              <w:t xml:space="preserve">. Zie de toelichting bij dat objecttype. Bij de definitie is gebruik gemaakt van de beschrijving van 'component' in de MoReq2 (2008). In de dagelijkse praktijk staat 'enkelvoudig </w:t>
            </w:r>
            <w:r w:rsidR="0082540F" w:rsidRPr="00DD0F4F">
              <w:rPr>
                <w:rFonts w:ascii="Arial" w:eastAsia="Times New Roman" w:hAnsi="Arial" w:cs="Arial"/>
                <w:color w:val="000000"/>
                <w:sz w:val="20"/>
                <w:szCs w:val="20"/>
                <w:lang w:val="nl-NL"/>
              </w:rPr>
              <w:t>informatieobject</w:t>
            </w:r>
            <w:r w:rsidRPr="00DD0F4F">
              <w:rPr>
                <w:rFonts w:ascii="Arial" w:eastAsia="Times New Roman" w:hAnsi="Arial" w:cs="Arial"/>
                <w:color w:val="000000"/>
                <w:sz w:val="20"/>
                <w:szCs w:val="20"/>
                <w:lang w:val="nl-NL"/>
              </w:rPr>
              <w:t xml:space="preserve">' </w:t>
            </w:r>
            <w:r w:rsidR="0082540F" w:rsidRPr="00DD0F4F">
              <w:rPr>
                <w:rFonts w:ascii="Arial" w:eastAsia="Times New Roman" w:hAnsi="Arial" w:cs="Arial"/>
                <w:color w:val="000000"/>
                <w:sz w:val="20"/>
                <w:szCs w:val="20"/>
                <w:lang w:val="nl-NL"/>
              </w:rPr>
              <w:t xml:space="preserve">veelal </w:t>
            </w:r>
            <w:r w:rsidRPr="00DD0F4F">
              <w:rPr>
                <w:rFonts w:ascii="Arial" w:eastAsia="Times New Roman" w:hAnsi="Arial" w:cs="Arial"/>
                <w:color w:val="000000"/>
                <w:sz w:val="20"/>
                <w:szCs w:val="20"/>
                <w:lang w:val="nl-NL"/>
              </w:rPr>
              <w:t>synoniem met 'document'.</w:t>
            </w:r>
          </w:p>
          <w:p w14:paraId="3D9B2681" w14:textId="563D5886"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ENKELVOUDIG </w:t>
            </w:r>
            <w:r w:rsidR="0082540F" w:rsidRPr="00DD0F4F">
              <w:rPr>
                <w:rFonts w:ascii="Arial" w:eastAsia="Times New Roman" w:hAnsi="Arial" w:cs="Arial"/>
                <w:color w:val="610E6A"/>
                <w:sz w:val="20"/>
                <w:szCs w:val="20"/>
                <w:lang w:val="nl-NL"/>
              </w:rPr>
              <w:t>INFORMATIEOBJECT</w:t>
            </w:r>
            <w:r w:rsidRPr="00DD0F4F">
              <w:rPr>
                <w:rFonts w:ascii="Arial" w:eastAsia="Times New Roman" w:hAnsi="Arial" w:cs="Arial"/>
                <w:color w:val="000000"/>
                <w:sz w:val="20"/>
                <w:szCs w:val="20"/>
                <w:lang w:val="nl-NL"/>
              </w:rPr>
              <w:t xml:space="preserve"> kan deel uit maken van een SAMENGESTELD </w:t>
            </w:r>
            <w:r w:rsidR="0082540F" w:rsidRPr="00DD0F4F">
              <w:rPr>
                <w:rFonts w:ascii="Arial" w:eastAsia="Times New Roman" w:hAnsi="Arial" w:cs="Arial"/>
                <w:color w:val="610E6A"/>
                <w:sz w:val="20"/>
                <w:szCs w:val="20"/>
                <w:lang w:val="nl-NL"/>
              </w:rPr>
              <w:t>INFORMATIEOBJECT</w:t>
            </w:r>
            <w:r w:rsidRPr="00DD0F4F">
              <w:rPr>
                <w:rFonts w:ascii="Arial" w:eastAsia="Times New Roman" w:hAnsi="Arial" w:cs="Arial"/>
                <w:color w:val="000000"/>
                <w:sz w:val="20"/>
                <w:szCs w:val="20"/>
                <w:lang w:val="nl-NL"/>
              </w:rPr>
              <w:t xml:space="preserve">, bijvoorbeeld omdat zich in dat samengesteld </w:t>
            </w:r>
            <w:r w:rsidR="0082540F" w:rsidRPr="00DD0F4F">
              <w:rPr>
                <w:rFonts w:ascii="Arial" w:eastAsia="Times New Roman" w:hAnsi="Arial" w:cs="Arial"/>
                <w:color w:val="000000"/>
                <w:sz w:val="20"/>
                <w:szCs w:val="20"/>
                <w:lang w:val="nl-NL"/>
              </w:rPr>
              <w:t>informatieobject</w:t>
            </w:r>
            <w:r w:rsidRPr="00DD0F4F">
              <w:rPr>
                <w:rFonts w:ascii="Arial" w:eastAsia="Times New Roman" w:hAnsi="Arial" w:cs="Arial"/>
                <w:color w:val="000000"/>
                <w:sz w:val="20"/>
                <w:szCs w:val="20"/>
                <w:lang w:val="nl-NL"/>
              </w:rPr>
              <w:t xml:space="preserve"> andere documenten bevinden met een ander bestandsformaat, vanwege de omvang van dat samengesteld </w:t>
            </w:r>
            <w:r w:rsidR="0082540F" w:rsidRPr="00DD0F4F">
              <w:rPr>
                <w:rFonts w:ascii="Arial" w:eastAsia="Times New Roman" w:hAnsi="Arial" w:cs="Arial"/>
                <w:color w:val="000000"/>
                <w:sz w:val="20"/>
                <w:szCs w:val="20"/>
                <w:lang w:val="nl-NL"/>
              </w:rPr>
              <w:t>informatieobject</w:t>
            </w:r>
            <w:r w:rsidRPr="00DD0F4F">
              <w:rPr>
                <w:rFonts w:ascii="Arial" w:eastAsia="Times New Roman" w:hAnsi="Arial" w:cs="Arial"/>
                <w:color w:val="000000"/>
                <w:sz w:val="20"/>
                <w:szCs w:val="20"/>
                <w:lang w:val="nl-NL"/>
              </w:rPr>
              <w:t>of omdat behandeling daartoe aanleiding geeft.</w:t>
            </w:r>
          </w:p>
          <w:p w14:paraId="042107CC" w14:textId="079DD4CB"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ENKELVOUDIG </w:t>
            </w:r>
            <w:r w:rsidR="0082540F" w:rsidRPr="00DD0F4F">
              <w:rPr>
                <w:rFonts w:ascii="Arial" w:eastAsia="Times New Roman" w:hAnsi="Arial" w:cs="Arial"/>
                <w:color w:val="610E6A"/>
                <w:sz w:val="20"/>
                <w:szCs w:val="20"/>
                <w:lang w:val="nl-NL"/>
              </w:rPr>
              <w:t>INFORMATIEOBJECT</w:t>
            </w:r>
            <w:r w:rsidRPr="00DD0F4F">
              <w:rPr>
                <w:rFonts w:ascii="Arial" w:eastAsia="Times New Roman" w:hAnsi="Arial" w:cs="Arial"/>
                <w:color w:val="000000"/>
                <w:sz w:val="20"/>
                <w:szCs w:val="20"/>
                <w:lang w:val="nl-NL"/>
              </w:rPr>
              <w:t xml:space="preserve"> dat deel uit maakt van een SAMENGESTELD </w:t>
            </w:r>
            <w:r w:rsidR="0082540F" w:rsidRPr="00DD0F4F">
              <w:rPr>
                <w:rFonts w:ascii="Arial" w:eastAsia="Times New Roman" w:hAnsi="Arial" w:cs="Arial"/>
                <w:color w:val="610E6A"/>
                <w:sz w:val="20"/>
                <w:szCs w:val="20"/>
                <w:lang w:val="nl-NL"/>
              </w:rPr>
              <w:t>INFORMATIEOBJECT</w:t>
            </w:r>
            <w:r w:rsidRPr="00DD0F4F">
              <w:rPr>
                <w:rFonts w:ascii="Arial" w:eastAsia="Times New Roman" w:hAnsi="Arial" w:cs="Arial"/>
                <w:color w:val="000000"/>
                <w:sz w:val="20"/>
                <w:szCs w:val="20"/>
                <w:lang w:val="nl-NL"/>
              </w:rPr>
              <w:t xml:space="preserve"> kan aan andere ZAAKen gerelateerd zijn dan de ZAAK waaraan dat SAMENGESTELD </w:t>
            </w:r>
            <w:r w:rsidR="0082540F" w:rsidRPr="00DD0F4F">
              <w:rPr>
                <w:rFonts w:ascii="Arial" w:eastAsia="Times New Roman" w:hAnsi="Arial" w:cs="Arial"/>
                <w:color w:val="610E6A"/>
                <w:sz w:val="20"/>
                <w:szCs w:val="20"/>
                <w:lang w:val="nl-NL"/>
              </w:rPr>
              <w:t>INFORMATIEOBJECT</w:t>
            </w:r>
            <w:r w:rsidRPr="00DD0F4F">
              <w:rPr>
                <w:rFonts w:ascii="Arial" w:eastAsia="Times New Roman" w:hAnsi="Arial" w:cs="Arial"/>
                <w:color w:val="000000"/>
                <w:sz w:val="20"/>
                <w:szCs w:val="20"/>
                <w:lang w:val="nl-NL"/>
              </w:rPr>
              <w:t xml:space="preserve"> gerelateerd is, veelal omdat dat ENKELVOUDIG </w:t>
            </w:r>
            <w:r w:rsidR="0082540F" w:rsidRPr="00DD0F4F">
              <w:rPr>
                <w:rFonts w:ascii="Arial" w:eastAsia="Times New Roman" w:hAnsi="Arial" w:cs="Arial"/>
                <w:color w:val="610E6A"/>
                <w:sz w:val="20"/>
                <w:szCs w:val="20"/>
                <w:lang w:val="nl-NL"/>
              </w:rPr>
              <w:t>INFORMATIEOBJECT</w:t>
            </w:r>
            <w:r w:rsidRPr="00DD0F4F">
              <w:rPr>
                <w:rFonts w:ascii="Arial" w:eastAsia="Times New Roman" w:hAnsi="Arial" w:cs="Arial"/>
                <w:color w:val="000000"/>
                <w:sz w:val="20"/>
                <w:szCs w:val="20"/>
                <w:lang w:val="nl-NL"/>
              </w:rPr>
              <w:t xml:space="preserve"> relevant is voor meerdere ZAAKen.</w:t>
            </w:r>
          </w:p>
          <w:p w14:paraId="0234C3ED" w14:textId="1387BA30" w:rsidR="00CD23CE" w:rsidRPr="00DD0F4F" w:rsidRDefault="00660E22" w:rsidP="0082540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I</w:t>
            </w:r>
            <w:r w:rsidR="0082540F" w:rsidRPr="00DD0F4F">
              <w:rPr>
                <w:rFonts w:ascii="Arial" w:eastAsia="Times New Roman" w:hAnsi="Arial" w:cs="Arial"/>
                <w:color w:val="000000"/>
                <w:sz w:val="20"/>
                <w:szCs w:val="20"/>
                <w:lang w:val="nl-NL"/>
              </w:rPr>
              <w:t>nformatieobject</w:t>
            </w:r>
            <w:r w:rsidR="00CD23CE" w:rsidRPr="00DD0F4F">
              <w:rPr>
                <w:rFonts w:ascii="Arial" w:eastAsia="Times New Roman" w:hAnsi="Arial" w:cs="Arial"/>
                <w:color w:val="000000"/>
                <w:sz w:val="20"/>
                <w:szCs w:val="20"/>
                <w:lang w:val="nl-NL"/>
              </w:rPr>
              <w:t xml:space="preserve">en, vooral die van de zaakbehandelende organisatie, worden soms gewijzigd of in opeenvolgende conceptversies vervaardigd. Het is uit oogpunt van verantwoording van belang de diverse </w:t>
            </w:r>
            <w:r w:rsidR="0082540F" w:rsidRPr="00DD0F4F">
              <w:rPr>
                <w:rFonts w:ascii="Arial" w:eastAsia="Times New Roman" w:hAnsi="Arial" w:cs="Arial"/>
                <w:color w:val="000000"/>
                <w:sz w:val="20"/>
                <w:szCs w:val="20"/>
                <w:lang w:val="nl-NL"/>
              </w:rPr>
              <w:t>informatieobject</w:t>
            </w:r>
            <w:r w:rsidR="00CD23CE" w:rsidRPr="00DD0F4F">
              <w:rPr>
                <w:rFonts w:ascii="Arial" w:eastAsia="Times New Roman" w:hAnsi="Arial" w:cs="Arial"/>
                <w:color w:val="000000"/>
                <w:sz w:val="20"/>
                <w:szCs w:val="20"/>
                <w:lang w:val="nl-NL"/>
              </w:rPr>
              <w:t xml:space="preserve">versies te kennen. Hiertoe is bij de meeste van de attribuuttypen van ENKELVOUDIG </w:t>
            </w:r>
            <w:r w:rsidR="0082540F" w:rsidRPr="00DD0F4F">
              <w:rPr>
                <w:rFonts w:ascii="Arial" w:eastAsia="Times New Roman" w:hAnsi="Arial" w:cs="Arial"/>
                <w:color w:val="610E6A"/>
                <w:sz w:val="20"/>
                <w:szCs w:val="20"/>
                <w:lang w:val="nl-NL"/>
              </w:rPr>
              <w:t>INFORMATIEOBJECT</w:t>
            </w:r>
            <w:r w:rsidR="00CD23CE" w:rsidRPr="00DD0F4F">
              <w:rPr>
                <w:rFonts w:ascii="Arial" w:eastAsia="Times New Roman" w:hAnsi="Arial" w:cs="Arial"/>
                <w:color w:val="000000"/>
                <w:sz w:val="20"/>
                <w:szCs w:val="20"/>
                <w:lang w:val="nl-NL"/>
              </w:rPr>
              <w:t xml:space="preserve"> zowel materiële als formele historie als ‘Ja’ gedeclareerd. Dit impliceert dat voor deze attributen de waarden in de diverse versies van een enkelvoudig </w:t>
            </w:r>
            <w:r w:rsidR="0082540F" w:rsidRPr="00DD0F4F">
              <w:rPr>
                <w:rFonts w:ascii="Arial" w:eastAsia="Times New Roman" w:hAnsi="Arial" w:cs="Arial"/>
                <w:color w:val="000000"/>
                <w:sz w:val="20"/>
                <w:szCs w:val="20"/>
                <w:lang w:val="nl-NL"/>
              </w:rPr>
              <w:t>informatieobject</w:t>
            </w:r>
            <w:r w:rsidR="00CD23CE" w:rsidRPr="00DD0F4F">
              <w:rPr>
                <w:rFonts w:ascii="Arial" w:eastAsia="Times New Roman" w:hAnsi="Arial" w:cs="Arial"/>
                <w:color w:val="000000"/>
                <w:sz w:val="20"/>
                <w:szCs w:val="20"/>
                <w:lang w:val="nl-NL"/>
              </w:rPr>
              <w:t xml:space="preserve"> opgevraagd kunnen worden.</w:t>
            </w:r>
          </w:p>
        </w:tc>
      </w:tr>
      <w:tr w:rsidR="00CD23CE" w:rsidRPr="00AE6939" w14:paraId="3E633E19" w14:textId="77777777" w:rsidTr="00660E22">
        <w:tc>
          <w:tcPr>
            <w:tcW w:w="3600" w:type="dxa"/>
            <w:tcBorders>
              <w:top w:val="nil"/>
              <w:left w:val="nil"/>
              <w:bottom w:val="nil"/>
              <w:right w:val="nil"/>
            </w:tcBorders>
          </w:tcPr>
          <w:p w14:paraId="50B92920" w14:textId="77777777" w:rsidR="00CD23CE" w:rsidRPr="00DD0F4F" w:rsidRDefault="00CD23CE" w:rsidP="00CD23C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6A6BA343"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r>
      <w:tr w:rsidR="00CD23CE" w:rsidRPr="00CD23CE" w14:paraId="0B2CB1FE" w14:textId="77777777" w:rsidTr="00660E22">
        <w:tc>
          <w:tcPr>
            <w:tcW w:w="3600" w:type="dxa"/>
            <w:tcBorders>
              <w:top w:val="nil"/>
              <w:left w:val="nil"/>
              <w:bottom w:val="nil"/>
              <w:right w:val="nil"/>
            </w:tcBorders>
          </w:tcPr>
          <w:p w14:paraId="0052091F"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14:paraId="66349B0A" w14:textId="01DDE8B3" w:rsidR="00CD23CE" w:rsidRPr="00CD23CE" w:rsidRDefault="001647B0" w:rsidP="000D08C4">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Unieke aanduiding </w:t>
            </w:r>
            <w:r>
              <w:rPr>
                <w:rFonts w:ascii="Arial" w:hAnsi="Arial" w:cs="Arial"/>
                <w:sz w:val="20"/>
                <w:szCs w:val="20"/>
                <w:lang w:val="en-AU"/>
              </w:rPr>
              <w:t>INFORMATIEOBJECT</w:t>
            </w:r>
          </w:p>
        </w:tc>
      </w:tr>
      <w:tr w:rsidR="00CD23CE" w:rsidRPr="00CD23CE" w14:paraId="511142B9" w14:textId="77777777" w:rsidTr="00660E22">
        <w:tc>
          <w:tcPr>
            <w:tcW w:w="3600" w:type="dxa"/>
            <w:tcBorders>
              <w:top w:val="nil"/>
              <w:left w:val="nil"/>
              <w:bottom w:val="nil"/>
              <w:right w:val="nil"/>
            </w:tcBorders>
          </w:tcPr>
          <w:p w14:paraId="4CB51997"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5AA39829"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5AEC4DB7" w14:textId="77777777" w:rsidTr="00660E22">
        <w:tc>
          <w:tcPr>
            <w:tcW w:w="3600" w:type="dxa"/>
            <w:tcBorders>
              <w:top w:val="nil"/>
              <w:left w:val="nil"/>
              <w:bottom w:val="nil"/>
              <w:right w:val="nil"/>
            </w:tcBorders>
          </w:tcPr>
          <w:p w14:paraId="1E398747"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14:paraId="200780FE" w14:textId="3934D2C6"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 xml:space="preserve">Zie </w:t>
            </w:r>
            <w:r w:rsidR="0082540F">
              <w:rPr>
                <w:rFonts w:ascii="Arial" w:eastAsia="Times New Roman" w:hAnsi="Arial" w:cs="Arial"/>
                <w:color w:val="610E6A"/>
                <w:sz w:val="20"/>
                <w:szCs w:val="20"/>
              </w:rPr>
              <w:t>INFORMATIEOBJECT</w:t>
            </w:r>
          </w:p>
        </w:tc>
      </w:tr>
      <w:tr w:rsidR="00CD23CE" w:rsidRPr="00CD23CE" w14:paraId="3F9E3952" w14:textId="77777777" w:rsidTr="00660E22">
        <w:tc>
          <w:tcPr>
            <w:tcW w:w="3600" w:type="dxa"/>
            <w:tcBorders>
              <w:top w:val="nil"/>
              <w:left w:val="nil"/>
              <w:bottom w:val="nil"/>
              <w:right w:val="nil"/>
            </w:tcBorders>
          </w:tcPr>
          <w:p w14:paraId="366E3D39"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E2F8215"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28797A8A" w14:textId="77777777" w:rsidTr="00660E22">
        <w:tc>
          <w:tcPr>
            <w:tcW w:w="3600" w:type="dxa"/>
            <w:tcBorders>
              <w:top w:val="nil"/>
              <w:left w:val="nil"/>
              <w:bottom w:val="nil"/>
              <w:right w:val="nil"/>
            </w:tcBorders>
          </w:tcPr>
          <w:p w14:paraId="3409C286"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14:paraId="7578704F"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52B37870" w14:textId="77777777" w:rsidTr="00660E22">
        <w:tc>
          <w:tcPr>
            <w:tcW w:w="3600" w:type="dxa"/>
            <w:tcBorders>
              <w:top w:val="nil"/>
              <w:left w:val="nil"/>
              <w:bottom w:val="nil"/>
              <w:right w:val="nil"/>
            </w:tcBorders>
          </w:tcPr>
          <w:p w14:paraId="575ED314"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BD48306"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r>
      <w:tr w:rsidR="00CD23CE" w:rsidRPr="00CD23CE" w14:paraId="347A9847" w14:textId="77777777" w:rsidTr="00660E22">
        <w:tc>
          <w:tcPr>
            <w:tcW w:w="3600" w:type="dxa"/>
            <w:tcBorders>
              <w:top w:val="nil"/>
              <w:left w:val="nil"/>
              <w:bottom w:val="nil"/>
              <w:right w:val="nil"/>
            </w:tcBorders>
          </w:tcPr>
          <w:p w14:paraId="4A2032E2"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1276" w:name="BKM_7DA741EF_5282_4260_9793_74A9E485B60F"/>
            <w:bookmarkEnd w:id="1276"/>
            <w:r w:rsidRPr="00CD23CE">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504CEBE8"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Code</w:t>
            </w:r>
          </w:p>
        </w:tc>
        <w:tc>
          <w:tcPr>
            <w:tcW w:w="3330" w:type="dxa"/>
            <w:tcBorders>
              <w:top w:val="nil"/>
              <w:left w:val="nil"/>
              <w:bottom w:val="nil"/>
              <w:right w:val="nil"/>
            </w:tcBorders>
          </w:tcPr>
          <w:p w14:paraId="3202FB06"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3764E38E"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Herkomst</w:t>
            </w:r>
          </w:p>
        </w:tc>
      </w:tr>
      <w:tr w:rsidR="00CD23CE" w:rsidRPr="00AE6939" w14:paraId="3114981A" w14:textId="77777777" w:rsidTr="00660E22">
        <w:tc>
          <w:tcPr>
            <w:tcW w:w="3600" w:type="dxa"/>
            <w:tcBorders>
              <w:top w:val="nil"/>
              <w:left w:val="nil"/>
              <w:bottom w:val="nil"/>
              <w:right w:val="nil"/>
            </w:tcBorders>
          </w:tcPr>
          <w:p w14:paraId="5E309F87"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A64DFAE"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AE5BD52" w14:textId="3A86D52B" w:rsidR="00CD23CE" w:rsidRPr="00CD23CE" w:rsidRDefault="00DA5D93"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r w:rsidR="005662C3">
              <w:rPr>
                <w:rFonts w:ascii="Arial" w:eastAsia="Times New Roman" w:hAnsi="Arial" w:cs="Arial"/>
                <w:color w:val="000000"/>
                <w:sz w:val="20"/>
                <w:szCs w:val="20"/>
              </w:rPr>
              <w:t>F</w:t>
            </w:r>
            <w:r w:rsidR="00CD23CE" w:rsidRPr="00CD23CE">
              <w:rPr>
                <w:rFonts w:ascii="Arial" w:eastAsia="Times New Roman" w:hAnsi="Arial" w:cs="Arial"/>
                <w:color w:val="000000"/>
                <w:sz w:val="20"/>
                <w:szCs w:val="20"/>
              </w:rPr>
              <w:t>ormaat</w:t>
            </w:r>
            <w:r w:rsidRPr="00CD23CE">
              <w:rPr>
                <w:rFonts w:ascii="Arial" w:hAnsi="Arial" w:cs="Arial"/>
                <w:sz w:val="20"/>
                <w:szCs w:val="20"/>
                <w:lang w:val="en-AU"/>
              </w:rPr>
              <w:fldChar w:fldCharType="end"/>
            </w:r>
          </w:p>
        </w:tc>
        <w:tc>
          <w:tcPr>
            <w:tcW w:w="1350" w:type="dxa"/>
            <w:tcBorders>
              <w:top w:val="nil"/>
              <w:left w:val="nil"/>
              <w:bottom w:val="nil"/>
              <w:right w:val="nil"/>
            </w:tcBorders>
          </w:tcPr>
          <w:p w14:paraId="3A9CEBF3"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CD23CE" w:rsidRPr="00AE6939" w14:paraId="3B796850" w14:textId="77777777" w:rsidTr="00660E22">
        <w:tc>
          <w:tcPr>
            <w:tcW w:w="3600" w:type="dxa"/>
            <w:tcBorders>
              <w:top w:val="nil"/>
              <w:left w:val="nil"/>
              <w:bottom w:val="nil"/>
              <w:right w:val="nil"/>
            </w:tcBorders>
          </w:tcPr>
          <w:p w14:paraId="7E1BFA94"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bookmarkStart w:id="1277" w:name="BKM_47C799C8_2227_44fa_8706_E75E3091E445"/>
            <w:bookmarkEnd w:id="1277"/>
          </w:p>
        </w:tc>
        <w:tc>
          <w:tcPr>
            <w:tcW w:w="1080" w:type="dxa"/>
            <w:tcBorders>
              <w:top w:val="nil"/>
              <w:left w:val="nil"/>
              <w:bottom w:val="nil"/>
              <w:right w:val="nil"/>
            </w:tcBorders>
          </w:tcPr>
          <w:p w14:paraId="1268F781"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5FEBCD87" w14:textId="61AC97EE" w:rsidR="00CD23CE" w:rsidRPr="00CD23CE" w:rsidRDefault="00DA5D93"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r w:rsidR="005662C3">
              <w:rPr>
                <w:rFonts w:ascii="Arial" w:eastAsia="Times New Roman" w:hAnsi="Arial" w:cs="Arial"/>
                <w:color w:val="000000"/>
                <w:sz w:val="20"/>
                <w:szCs w:val="20"/>
              </w:rPr>
              <w:t>T</w:t>
            </w:r>
            <w:r w:rsidR="00CD23CE" w:rsidRPr="00CD23CE">
              <w:rPr>
                <w:rFonts w:ascii="Arial" w:eastAsia="Times New Roman" w:hAnsi="Arial" w:cs="Arial"/>
                <w:color w:val="000000"/>
                <w:sz w:val="20"/>
                <w:szCs w:val="20"/>
              </w:rPr>
              <w:t>aal</w:t>
            </w:r>
            <w:r w:rsidRPr="00CD23CE">
              <w:rPr>
                <w:rFonts w:ascii="Arial" w:hAnsi="Arial" w:cs="Arial"/>
                <w:sz w:val="20"/>
                <w:szCs w:val="20"/>
                <w:lang w:val="en-AU"/>
              </w:rPr>
              <w:fldChar w:fldCharType="end"/>
            </w:r>
          </w:p>
        </w:tc>
        <w:tc>
          <w:tcPr>
            <w:tcW w:w="1350" w:type="dxa"/>
            <w:tcBorders>
              <w:top w:val="nil"/>
              <w:left w:val="nil"/>
              <w:bottom w:val="nil"/>
              <w:right w:val="nil"/>
            </w:tcBorders>
          </w:tcPr>
          <w:p w14:paraId="7438A0B0"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CD23CE" w:rsidRPr="00CD23CE" w14:paraId="7AA4883B" w14:textId="77777777" w:rsidTr="00660E22">
        <w:tc>
          <w:tcPr>
            <w:tcW w:w="3600" w:type="dxa"/>
            <w:tcBorders>
              <w:top w:val="nil"/>
              <w:left w:val="nil"/>
              <w:bottom w:val="nil"/>
              <w:right w:val="nil"/>
            </w:tcBorders>
          </w:tcPr>
          <w:p w14:paraId="418B9AAB"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bookmarkStart w:id="1278" w:name="BKM_003A0476_463D_43a5_8CAC_06C64057A156"/>
            <w:bookmarkStart w:id="1279" w:name="BKM_F453B17A_1318_4e94_BBF4_0B7A6FD70315"/>
            <w:bookmarkStart w:id="1280" w:name="BKM_FB70DA8E_72C3_4c47_919A_A7FC247C539C"/>
            <w:bookmarkEnd w:id="1278"/>
            <w:bookmarkEnd w:id="1279"/>
            <w:bookmarkEnd w:id="1280"/>
          </w:p>
        </w:tc>
        <w:tc>
          <w:tcPr>
            <w:tcW w:w="1080" w:type="dxa"/>
            <w:tcBorders>
              <w:top w:val="nil"/>
              <w:left w:val="nil"/>
              <w:bottom w:val="nil"/>
              <w:right w:val="nil"/>
            </w:tcBorders>
          </w:tcPr>
          <w:p w14:paraId="23B9722E"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1C5E234F" w14:textId="354D5FFA" w:rsidR="00CD23CE" w:rsidRPr="00CD23CE" w:rsidRDefault="00DA5D93"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r w:rsidR="005662C3">
              <w:rPr>
                <w:rFonts w:ascii="Arial" w:eastAsia="Times New Roman" w:hAnsi="Arial" w:cs="Arial"/>
                <w:color w:val="000000"/>
                <w:sz w:val="20"/>
                <w:szCs w:val="20"/>
              </w:rPr>
              <w:t>I</w:t>
            </w:r>
            <w:r w:rsidR="00CD23CE" w:rsidRPr="00CD23CE">
              <w:rPr>
                <w:rFonts w:ascii="Arial" w:eastAsia="Times New Roman" w:hAnsi="Arial" w:cs="Arial"/>
                <w:color w:val="000000"/>
                <w:sz w:val="20"/>
                <w:szCs w:val="20"/>
              </w:rPr>
              <w:t>nhoud</w:t>
            </w:r>
            <w:r w:rsidRPr="00CD23CE">
              <w:rPr>
                <w:rFonts w:ascii="Arial" w:hAnsi="Arial" w:cs="Arial"/>
                <w:sz w:val="20"/>
                <w:szCs w:val="20"/>
                <w:lang w:val="en-AU"/>
              </w:rPr>
              <w:fldChar w:fldCharType="end"/>
            </w:r>
          </w:p>
        </w:tc>
        <w:tc>
          <w:tcPr>
            <w:tcW w:w="1350" w:type="dxa"/>
            <w:tcBorders>
              <w:top w:val="nil"/>
              <w:left w:val="nil"/>
              <w:bottom w:val="nil"/>
              <w:right w:val="nil"/>
            </w:tcBorders>
          </w:tcPr>
          <w:p w14:paraId="627D43F2"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14:paraId="18021B81" w14:textId="77777777" w:rsidTr="00660E22">
        <w:tc>
          <w:tcPr>
            <w:tcW w:w="3600" w:type="dxa"/>
            <w:tcBorders>
              <w:top w:val="nil"/>
              <w:left w:val="nil"/>
              <w:bottom w:val="nil"/>
              <w:right w:val="nil"/>
            </w:tcBorders>
          </w:tcPr>
          <w:p w14:paraId="150B402A"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1281" w:name="BKM_0B356868_F741_4571_8A97_8BE13ACF4448"/>
            <w:bookmarkEnd w:id="1281"/>
          </w:p>
        </w:tc>
        <w:tc>
          <w:tcPr>
            <w:tcW w:w="1080" w:type="dxa"/>
            <w:tcBorders>
              <w:top w:val="nil"/>
              <w:left w:val="nil"/>
              <w:bottom w:val="nil"/>
              <w:right w:val="nil"/>
            </w:tcBorders>
          </w:tcPr>
          <w:p w14:paraId="6BA94121"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7347FD4" w14:textId="7467BD7A" w:rsidR="00CD23CE" w:rsidRPr="00CD23CE" w:rsidRDefault="00DA5D93"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r w:rsidR="005662C3">
              <w:rPr>
                <w:rFonts w:ascii="Arial" w:eastAsia="Times New Roman" w:hAnsi="Arial" w:cs="Arial"/>
                <w:color w:val="000000"/>
                <w:sz w:val="20"/>
                <w:szCs w:val="20"/>
              </w:rPr>
              <w:t>L</w:t>
            </w:r>
            <w:r w:rsidR="00CD23CE" w:rsidRPr="00CD23CE">
              <w:rPr>
                <w:rFonts w:ascii="Arial" w:eastAsia="Times New Roman" w:hAnsi="Arial" w:cs="Arial"/>
                <w:color w:val="000000"/>
                <w:sz w:val="20"/>
                <w:szCs w:val="20"/>
              </w:rPr>
              <w:t>ink</w:t>
            </w:r>
            <w:r w:rsidRPr="00CD23CE">
              <w:rPr>
                <w:rFonts w:ascii="Arial" w:hAnsi="Arial" w:cs="Arial"/>
                <w:sz w:val="20"/>
                <w:szCs w:val="20"/>
                <w:lang w:val="en-AU"/>
              </w:rPr>
              <w:fldChar w:fldCharType="end"/>
            </w:r>
          </w:p>
        </w:tc>
        <w:tc>
          <w:tcPr>
            <w:tcW w:w="1350" w:type="dxa"/>
            <w:tcBorders>
              <w:top w:val="nil"/>
              <w:left w:val="nil"/>
              <w:bottom w:val="nil"/>
              <w:right w:val="nil"/>
            </w:tcBorders>
          </w:tcPr>
          <w:p w14:paraId="1418D723"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14:paraId="058C1281" w14:textId="77777777" w:rsidTr="00660E22">
        <w:tc>
          <w:tcPr>
            <w:tcW w:w="3600" w:type="dxa"/>
            <w:tcBorders>
              <w:top w:val="nil"/>
              <w:left w:val="nil"/>
              <w:bottom w:val="nil"/>
              <w:right w:val="nil"/>
            </w:tcBorders>
          </w:tcPr>
          <w:p w14:paraId="23E5E9C6"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1282" w:name="BKM_C39BA5F5_13A0_46c4_88C3_D22F6D5054C2"/>
            <w:bookmarkEnd w:id="1282"/>
          </w:p>
        </w:tc>
        <w:tc>
          <w:tcPr>
            <w:tcW w:w="1080" w:type="dxa"/>
            <w:tcBorders>
              <w:top w:val="nil"/>
              <w:left w:val="nil"/>
              <w:bottom w:val="nil"/>
              <w:right w:val="nil"/>
            </w:tcBorders>
          </w:tcPr>
          <w:p w14:paraId="46461677"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9D89C4A" w14:textId="77777777" w:rsidR="00CD23CE" w:rsidRPr="00CD23CE" w:rsidRDefault="00DA5D93"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Bestandsnaam</w:t>
            </w:r>
            <w:r w:rsidRPr="00CD23CE">
              <w:rPr>
                <w:rFonts w:ascii="Arial" w:hAnsi="Arial" w:cs="Arial"/>
                <w:sz w:val="20"/>
                <w:szCs w:val="20"/>
                <w:lang w:val="en-AU"/>
              </w:rPr>
              <w:fldChar w:fldCharType="end"/>
            </w:r>
          </w:p>
        </w:tc>
        <w:tc>
          <w:tcPr>
            <w:tcW w:w="1350" w:type="dxa"/>
            <w:tcBorders>
              <w:top w:val="nil"/>
              <w:left w:val="nil"/>
              <w:bottom w:val="nil"/>
              <w:right w:val="nil"/>
            </w:tcBorders>
          </w:tcPr>
          <w:p w14:paraId="55F07A2E"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747F0B" w:rsidRPr="00CD23CE" w14:paraId="43679F2F" w14:textId="77777777" w:rsidTr="00660E22">
        <w:tc>
          <w:tcPr>
            <w:tcW w:w="3600" w:type="dxa"/>
            <w:tcBorders>
              <w:top w:val="nil"/>
              <w:left w:val="nil"/>
              <w:bottom w:val="nil"/>
              <w:right w:val="nil"/>
            </w:tcBorders>
          </w:tcPr>
          <w:p w14:paraId="69AE7F88" w14:textId="77777777" w:rsidR="00747F0B" w:rsidRPr="00CD23CE" w:rsidRDefault="00747F0B"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65F65BC" w14:textId="77777777" w:rsidR="00747F0B" w:rsidRPr="00CD23CE" w:rsidRDefault="00747F0B"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4CEDBA0" w14:textId="77777777" w:rsidR="00747F0B" w:rsidRPr="00CD23CE" w:rsidRDefault="00747F0B" w:rsidP="00CD23CE">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 Naam</w:t>
            </w:r>
          </w:p>
        </w:tc>
        <w:tc>
          <w:tcPr>
            <w:tcW w:w="1350" w:type="dxa"/>
            <w:tcBorders>
              <w:top w:val="nil"/>
              <w:left w:val="nil"/>
              <w:bottom w:val="nil"/>
              <w:right w:val="nil"/>
            </w:tcBorders>
          </w:tcPr>
          <w:p w14:paraId="3ECC6C68" w14:textId="77777777" w:rsidR="00747F0B" w:rsidRPr="00CD23CE" w:rsidRDefault="00747F0B" w:rsidP="00CD23CE">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747F0B" w:rsidRPr="00CD23CE" w14:paraId="676A827E" w14:textId="77777777" w:rsidTr="00660E22">
        <w:tc>
          <w:tcPr>
            <w:tcW w:w="3600" w:type="dxa"/>
            <w:tcBorders>
              <w:top w:val="nil"/>
              <w:left w:val="nil"/>
              <w:bottom w:val="nil"/>
              <w:right w:val="nil"/>
            </w:tcBorders>
          </w:tcPr>
          <w:p w14:paraId="795299E6" w14:textId="77777777" w:rsidR="00747F0B" w:rsidRPr="00CD23CE" w:rsidRDefault="00747F0B"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0E705DC" w14:textId="77777777" w:rsidR="00747F0B" w:rsidRPr="00CD23CE" w:rsidRDefault="00747F0B"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9D8CC1E" w14:textId="77777777" w:rsidR="00747F0B" w:rsidRPr="00CD23CE" w:rsidRDefault="00747F0B" w:rsidP="00CD23CE">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 Extensie</w:t>
            </w:r>
          </w:p>
        </w:tc>
        <w:tc>
          <w:tcPr>
            <w:tcW w:w="1350" w:type="dxa"/>
            <w:tcBorders>
              <w:top w:val="nil"/>
              <w:left w:val="nil"/>
              <w:bottom w:val="nil"/>
              <w:right w:val="nil"/>
            </w:tcBorders>
          </w:tcPr>
          <w:p w14:paraId="3D1B9D33" w14:textId="77777777" w:rsidR="00747F0B" w:rsidRPr="00CD23CE" w:rsidRDefault="00747F0B" w:rsidP="00CD23CE">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E96E2B" w:rsidRPr="00CD23CE" w14:paraId="5451521C" w14:textId="77777777" w:rsidTr="00660E22">
        <w:tc>
          <w:tcPr>
            <w:tcW w:w="3600" w:type="dxa"/>
            <w:tcBorders>
              <w:top w:val="nil"/>
              <w:left w:val="nil"/>
              <w:bottom w:val="nil"/>
              <w:right w:val="nil"/>
            </w:tcBorders>
          </w:tcPr>
          <w:p w14:paraId="7C1D1B39" w14:textId="77777777"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3AA58CA" w14:textId="77777777"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91CF342" w14:textId="77777777" w:rsidR="00E96E2B" w:rsidRPr="00CD23CE" w:rsidRDefault="00E96E2B" w:rsidP="00C05BD1">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Bestands</w:t>
            </w:r>
            <w:r w:rsidR="00C05BD1">
              <w:rPr>
                <w:rFonts w:ascii="Arial" w:hAnsi="Arial" w:cs="Arial"/>
                <w:sz w:val="20"/>
                <w:szCs w:val="20"/>
                <w:lang w:val="en-AU"/>
              </w:rPr>
              <w:t>omvang</w:t>
            </w:r>
          </w:p>
        </w:tc>
        <w:tc>
          <w:tcPr>
            <w:tcW w:w="1350" w:type="dxa"/>
            <w:tcBorders>
              <w:top w:val="nil"/>
              <w:left w:val="nil"/>
              <w:bottom w:val="nil"/>
              <w:right w:val="nil"/>
            </w:tcBorders>
          </w:tcPr>
          <w:p w14:paraId="26ACF575" w14:textId="77777777"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AB7DA2" w:rsidRPr="00CD23CE" w14:paraId="039970FF" w14:textId="77777777" w:rsidTr="00660E22">
        <w:tc>
          <w:tcPr>
            <w:tcW w:w="3600" w:type="dxa"/>
            <w:tcBorders>
              <w:top w:val="nil"/>
              <w:left w:val="nil"/>
              <w:bottom w:val="nil"/>
              <w:right w:val="nil"/>
            </w:tcBorders>
          </w:tcPr>
          <w:p w14:paraId="4EC7D663"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378621D"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C58DDAF" w14:textId="77777777" w:rsidR="00AB7DA2" w:rsidRDefault="00AB7DA2" w:rsidP="00C05BD1">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Integriteit</w:t>
            </w:r>
          </w:p>
        </w:tc>
        <w:tc>
          <w:tcPr>
            <w:tcW w:w="1350" w:type="dxa"/>
            <w:tcBorders>
              <w:top w:val="nil"/>
              <w:left w:val="nil"/>
              <w:bottom w:val="nil"/>
              <w:right w:val="nil"/>
            </w:tcBorders>
          </w:tcPr>
          <w:p w14:paraId="183D52AD" w14:textId="77777777" w:rsidR="00AB7DA2" w:rsidRDefault="00AB7DA2" w:rsidP="00CD23CE">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RMO</w:t>
            </w:r>
          </w:p>
        </w:tc>
      </w:tr>
      <w:tr w:rsidR="00AB7DA2" w:rsidRPr="00CD23CE" w14:paraId="5F6F9A84" w14:textId="77777777" w:rsidTr="00660E22">
        <w:tc>
          <w:tcPr>
            <w:tcW w:w="3600" w:type="dxa"/>
            <w:tcBorders>
              <w:top w:val="nil"/>
              <w:left w:val="nil"/>
              <w:bottom w:val="nil"/>
              <w:right w:val="nil"/>
            </w:tcBorders>
          </w:tcPr>
          <w:p w14:paraId="30909851"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36301F50"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F2E0944" w14:textId="77777777" w:rsidR="00AB7DA2" w:rsidRDefault="00AB7DA2" w:rsidP="00C05BD1">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 Algoritme</w:t>
            </w:r>
          </w:p>
        </w:tc>
        <w:tc>
          <w:tcPr>
            <w:tcW w:w="1350" w:type="dxa"/>
            <w:tcBorders>
              <w:top w:val="nil"/>
              <w:left w:val="nil"/>
              <w:bottom w:val="nil"/>
              <w:right w:val="nil"/>
            </w:tcBorders>
          </w:tcPr>
          <w:p w14:paraId="5426614D" w14:textId="77777777" w:rsidR="00AB7DA2" w:rsidRDefault="00AB7DA2" w:rsidP="00CD23CE">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RMO</w:t>
            </w:r>
          </w:p>
        </w:tc>
      </w:tr>
      <w:tr w:rsidR="00AB7DA2" w:rsidRPr="00CD23CE" w14:paraId="0D9EA16E" w14:textId="77777777" w:rsidTr="00660E22">
        <w:tc>
          <w:tcPr>
            <w:tcW w:w="3600" w:type="dxa"/>
            <w:tcBorders>
              <w:top w:val="nil"/>
              <w:left w:val="nil"/>
              <w:bottom w:val="nil"/>
              <w:right w:val="nil"/>
            </w:tcBorders>
          </w:tcPr>
          <w:p w14:paraId="5787A819"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A48A160"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F638EA2" w14:textId="77777777" w:rsidR="00AB7DA2" w:rsidRDefault="00AB7DA2" w:rsidP="00C05BD1">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 Waarde</w:t>
            </w:r>
          </w:p>
        </w:tc>
        <w:tc>
          <w:tcPr>
            <w:tcW w:w="1350" w:type="dxa"/>
            <w:tcBorders>
              <w:top w:val="nil"/>
              <w:left w:val="nil"/>
              <w:bottom w:val="nil"/>
              <w:right w:val="nil"/>
            </w:tcBorders>
          </w:tcPr>
          <w:p w14:paraId="49639D84" w14:textId="77777777" w:rsidR="00AB7DA2" w:rsidRDefault="00AB7DA2" w:rsidP="00CD23CE">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RMO</w:t>
            </w:r>
          </w:p>
        </w:tc>
      </w:tr>
      <w:tr w:rsidR="00AB7DA2" w:rsidRPr="00CD23CE" w14:paraId="45B87BA2" w14:textId="77777777" w:rsidTr="00660E22">
        <w:tc>
          <w:tcPr>
            <w:tcW w:w="3600" w:type="dxa"/>
            <w:tcBorders>
              <w:top w:val="nil"/>
              <w:left w:val="nil"/>
              <w:bottom w:val="nil"/>
              <w:right w:val="nil"/>
            </w:tcBorders>
          </w:tcPr>
          <w:p w14:paraId="19A3AF96"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3793D0EE"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CC30038" w14:textId="77777777" w:rsidR="00AB7DA2" w:rsidRDefault="00AB7DA2" w:rsidP="00C05BD1">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 Datum</w:t>
            </w:r>
          </w:p>
        </w:tc>
        <w:tc>
          <w:tcPr>
            <w:tcW w:w="1350" w:type="dxa"/>
            <w:tcBorders>
              <w:top w:val="nil"/>
              <w:left w:val="nil"/>
              <w:bottom w:val="nil"/>
              <w:right w:val="nil"/>
            </w:tcBorders>
          </w:tcPr>
          <w:p w14:paraId="1FEC424E" w14:textId="77777777" w:rsidR="00AB7DA2" w:rsidRDefault="00AB7DA2" w:rsidP="00CD23CE">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RMO</w:t>
            </w:r>
          </w:p>
        </w:tc>
      </w:tr>
      <w:tr w:rsidR="00CD23CE" w:rsidRPr="00CD23CE" w14:paraId="29A66A5F" w14:textId="77777777" w:rsidTr="00660E22">
        <w:tc>
          <w:tcPr>
            <w:tcW w:w="3600" w:type="dxa"/>
            <w:tcBorders>
              <w:top w:val="nil"/>
              <w:left w:val="nil"/>
              <w:right w:val="nil"/>
            </w:tcBorders>
          </w:tcPr>
          <w:p w14:paraId="516BD2C3"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14:paraId="308165AC"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14:paraId="6F26415C"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Herkomst</w:t>
            </w:r>
          </w:p>
        </w:tc>
      </w:tr>
      <w:tr w:rsidR="00CD23CE" w:rsidRPr="00CD23CE" w14:paraId="072ED7FB" w14:textId="77777777" w:rsidTr="00660E22">
        <w:tc>
          <w:tcPr>
            <w:tcW w:w="3600" w:type="dxa"/>
            <w:tcBorders>
              <w:top w:val="nil"/>
              <w:left w:val="nil"/>
              <w:bottom w:val="single" w:sz="4" w:space="0" w:color="auto"/>
              <w:right w:val="nil"/>
            </w:tcBorders>
          </w:tcPr>
          <w:p w14:paraId="704B9367"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14:paraId="1E62CEE8" w14:textId="4ADCF259" w:rsidR="00CD23CE" w:rsidRPr="00CD23CE" w:rsidRDefault="00DA5D93"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Connector.Name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is specialisatie van</w:t>
            </w:r>
            <w:r w:rsidRPr="00CD23CE">
              <w:rPr>
                <w:rFonts w:ascii="Arial" w:hAnsi="Arial" w:cs="Arial"/>
                <w:sz w:val="20"/>
                <w:szCs w:val="20"/>
                <w:lang w:val="en-AU"/>
              </w:rPr>
              <w:fldChar w:fldCharType="end"/>
            </w:r>
            <w:r w:rsidR="00CD23CE" w:rsidRPr="00CD23CE">
              <w:rPr>
                <w:rFonts w:ascii="Arial" w:eastAsia="Times New Roman" w:hAnsi="Arial" w:cs="Arial"/>
                <w:color w:val="000000"/>
                <w:sz w:val="20"/>
                <w:szCs w:val="20"/>
              </w:rPr>
              <w:t xml:space="preserve">   </w:t>
            </w:r>
            <w:r w:rsidR="0082540F">
              <w:rPr>
                <w:rFonts w:ascii="Arial" w:eastAsia="Times New Roman" w:hAnsi="Arial" w:cs="Arial"/>
                <w:color w:val="610E6A"/>
                <w:sz w:val="20"/>
                <w:szCs w:val="20"/>
              </w:rPr>
              <w:t>INFORMATIEOBJECT</w:t>
            </w:r>
            <w:r w:rsidR="00CD23CE" w:rsidRPr="00CD23CE">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14:paraId="4FA850C1"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bl>
    <w:p w14:paraId="2B205FD2" w14:textId="77777777" w:rsidR="00730432" w:rsidRDefault="00730432" w:rsidP="0044638F"/>
    <w:p w14:paraId="1408D881" w14:textId="77777777" w:rsidR="005E066D" w:rsidRPr="00903978" w:rsidRDefault="005E066D" w:rsidP="005E066D">
      <w:pPr>
        <w:rPr>
          <w:lang w:val="nl-NL"/>
        </w:rPr>
      </w:pPr>
      <w:r w:rsidRPr="00903978">
        <w:rPr>
          <w:lang w:val="nl-NL"/>
        </w:rPr>
        <w:t xml:space="preserve">Ook in alle attribuutsoorten en relatiesoorten van ENKELVOUDIG INFORMATIEOBJECT (v/h ENKELVOUDIG DOCUMENT) </w:t>
      </w:r>
      <w:r>
        <w:rPr>
          <w:lang w:val="nl-NL"/>
        </w:rPr>
        <w:t xml:space="preserve">hebben we </w:t>
      </w:r>
      <w:r w:rsidRPr="00903978">
        <w:rPr>
          <w:lang w:val="nl-NL"/>
        </w:rPr>
        <w:t xml:space="preserve">de term ‘document’ </w:t>
      </w:r>
      <w:r>
        <w:rPr>
          <w:lang w:val="nl-NL"/>
        </w:rPr>
        <w:t xml:space="preserve">verwijderd en soms </w:t>
      </w:r>
      <w:r w:rsidRPr="00903978">
        <w:rPr>
          <w:lang w:val="nl-NL"/>
        </w:rPr>
        <w:t>vervangen  door ‘informatieobject’. Dit werken we in dit document niet uit (tenzij we de attribuutsoort om andere redenen vermelden), wel in het RGBZ zelf.</w:t>
      </w:r>
    </w:p>
    <w:p w14:paraId="32667ED7" w14:textId="77777777" w:rsidR="005D189E" w:rsidRDefault="005D189E" w:rsidP="005D189E">
      <w:pPr>
        <w:pStyle w:val="Kop3"/>
      </w:pPr>
      <w:bookmarkStart w:id="1283" w:name="_Toc493816570"/>
      <w:bookmarkStart w:id="1284" w:name="_Toc493816685"/>
      <w:r>
        <w:t>Formaat</w:t>
      </w:r>
      <w:r w:rsidR="002627FD">
        <w:t xml:space="preserve"> en bestandsnaam</w:t>
      </w:r>
      <w:bookmarkEnd w:id="1283"/>
      <w:bookmarkEnd w:id="1284"/>
    </w:p>
    <w:p w14:paraId="211CDDDE" w14:textId="77777777" w:rsidR="005D189E" w:rsidRPr="00DD0F4F" w:rsidRDefault="005D189E" w:rsidP="0044638F">
      <w:pPr>
        <w:rPr>
          <w:noProof/>
          <w:lang w:val="nl-NL"/>
        </w:rPr>
      </w:pPr>
      <w:r w:rsidRPr="00DD0F4F">
        <w:rPr>
          <w:noProof/>
          <w:lang w:val="nl-NL"/>
        </w:rPr>
        <w:t>Uit de Baseline Informatiehuishouding wordt duidelijk dat al tijdens de beha</w:t>
      </w:r>
      <w:r w:rsidR="00D73EFE" w:rsidRPr="00DD0F4F">
        <w:rPr>
          <w:noProof/>
          <w:lang w:val="nl-NL"/>
        </w:rPr>
        <w:t>ndeling van een zaak informatie</w:t>
      </w:r>
      <w:r w:rsidRPr="00DD0F4F">
        <w:rPr>
          <w:noProof/>
          <w:lang w:val="nl-NL"/>
        </w:rPr>
        <w:t xml:space="preserve">objecten (v/h documenten) duurzaam bewaard (niet wijzigbaar) moeten worden. Het duurzaam bewaarbaar maken van een </w:t>
      </w:r>
      <w:r w:rsidR="00D73EFE" w:rsidRPr="00DD0F4F">
        <w:rPr>
          <w:noProof/>
          <w:lang w:val="nl-NL"/>
        </w:rPr>
        <w:t>informatie</w:t>
      </w:r>
      <w:r w:rsidRPr="00DD0F4F">
        <w:rPr>
          <w:noProof/>
          <w:lang w:val="nl-NL"/>
        </w:rPr>
        <w:t xml:space="preserve">object is een actie die door de gebruiker en/of de applicatie uitgevoerd wordt. Daarbij kan het </w:t>
      </w:r>
      <w:r w:rsidR="00CC750B" w:rsidRPr="00DD0F4F">
        <w:rPr>
          <w:noProof/>
          <w:lang w:val="nl-NL"/>
        </w:rPr>
        <w:t>(</w:t>
      </w:r>
      <w:r w:rsidRPr="00DD0F4F">
        <w:rPr>
          <w:noProof/>
          <w:lang w:val="nl-NL"/>
        </w:rPr>
        <w:t>bestands</w:t>
      </w:r>
      <w:r w:rsidR="00CC750B" w:rsidRPr="00DD0F4F">
        <w:rPr>
          <w:noProof/>
          <w:lang w:val="nl-NL"/>
        </w:rPr>
        <w:t>)</w:t>
      </w:r>
      <w:r w:rsidRPr="00DD0F4F">
        <w:rPr>
          <w:noProof/>
          <w:lang w:val="nl-NL"/>
        </w:rPr>
        <w:t>formaat wijzigen (bijvoorbeeld een MS-Word-document dat omgezet wordt naar pdf/A)</w:t>
      </w:r>
      <w:r w:rsidR="002627FD" w:rsidRPr="00DD0F4F">
        <w:rPr>
          <w:noProof/>
          <w:lang w:val="nl-NL"/>
        </w:rPr>
        <w:t xml:space="preserve"> waarmee tegelijkertijd de bestandsnaam kan wijzigen (als de </w:t>
      </w:r>
      <w:r w:rsidR="00CB6254">
        <w:rPr>
          <w:noProof/>
          <w:lang w:val="nl-NL"/>
        </w:rPr>
        <w:t>bestandsnaam-extensie</w:t>
      </w:r>
      <w:r w:rsidR="002627FD" w:rsidRPr="00DD0F4F">
        <w:rPr>
          <w:noProof/>
          <w:lang w:val="nl-NL"/>
        </w:rPr>
        <w:t xml:space="preserve"> daarvan deel uit maakt)</w:t>
      </w:r>
      <w:r w:rsidRPr="00DD0F4F">
        <w:rPr>
          <w:noProof/>
          <w:lang w:val="nl-NL"/>
        </w:rPr>
        <w:t xml:space="preserve">. Omdat </w:t>
      </w:r>
      <w:r w:rsidR="002627FD" w:rsidRPr="00DD0F4F">
        <w:rPr>
          <w:noProof/>
          <w:lang w:val="nl-NL"/>
        </w:rPr>
        <w:t>he</w:t>
      </w:r>
      <w:r w:rsidRPr="00DD0F4F">
        <w:rPr>
          <w:noProof/>
          <w:lang w:val="nl-NL"/>
        </w:rPr>
        <w:t xml:space="preserve">t bestandsformaat </w:t>
      </w:r>
      <w:r w:rsidR="002627FD" w:rsidRPr="00DD0F4F">
        <w:rPr>
          <w:noProof/>
          <w:lang w:val="nl-NL"/>
        </w:rPr>
        <w:t xml:space="preserve">en de bestandsnaam </w:t>
      </w:r>
      <w:r w:rsidRPr="00DD0F4F">
        <w:rPr>
          <w:noProof/>
          <w:lang w:val="nl-NL"/>
        </w:rPr>
        <w:t xml:space="preserve">nauw gerelateerd </w:t>
      </w:r>
      <w:r w:rsidR="002627FD" w:rsidRPr="00DD0F4F">
        <w:rPr>
          <w:noProof/>
          <w:lang w:val="nl-NL"/>
        </w:rPr>
        <w:t>zijn</w:t>
      </w:r>
      <w:r w:rsidRPr="00DD0F4F">
        <w:rPr>
          <w:noProof/>
          <w:lang w:val="nl-NL"/>
        </w:rPr>
        <w:t xml:space="preserve"> aan de inhou</w:t>
      </w:r>
      <w:r w:rsidR="00D73EFE" w:rsidRPr="00DD0F4F">
        <w:rPr>
          <w:noProof/>
          <w:lang w:val="nl-NL"/>
        </w:rPr>
        <w:t>d van het informatie</w:t>
      </w:r>
      <w:r w:rsidRPr="00DD0F4F">
        <w:rPr>
          <w:noProof/>
          <w:lang w:val="nl-NL"/>
        </w:rPr>
        <w:t>object</w:t>
      </w:r>
      <w:r w:rsidR="002627FD" w:rsidRPr="00DD0F4F">
        <w:rPr>
          <w:noProof/>
          <w:lang w:val="nl-NL"/>
        </w:rPr>
        <w:t>,</w:t>
      </w:r>
      <w:r w:rsidRPr="00DD0F4F">
        <w:rPr>
          <w:noProof/>
          <w:lang w:val="nl-NL"/>
        </w:rPr>
        <w:t xml:space="preserve"> is het van belang te weten wanneer inhoud</w:t>
      </w:r>
      <w:r w:rsidR="002627FD" w:rsidRPr="00DD0F4F">
        <w:rPr>
          <w:noProof/>
          <w:lang w:val="nl-NL"/>
        </w:rPr>
        <w:t>,</w:t>
      </w:r>
      <w:r w:rsidRPr="00DD0F4F">
        <w:rPr>
          <w:noProof/>
          <w:lang w:val="nl-NL"/>
        </w:rPr>
        <w:t xml:space="preserve"> formaat </w:t>
      </w:r>
      <w:r w:rsidR="002627FD" w:rsidRPr="00DD0F4F">
        <w:rPr>
          <w:noProof/>
          <w:lang w:val="nl-NL"/>
        </w:rPr>
        <w:t xml:space="preserve">en bestandsnaam </w:t>
      </w:r>
      <w:r w:rsidRPr="00DD0F4F">
        <w:rPr>
          <w:noProof/>
          <w:lang w:val="nl-NL"/>
        </w:rPr>
        <w:t>gewijz</w:t>
      </w:r>
      <w:r w:rsidR="006E58FE" w:rsidRPr="00DD0F4F">
        <w:rPr>
          <w:noProof/>
          <w:lang w:val="nl-NL"/>
        </w:rPr>
        <w:t>i</w:t>
      </w:r>
      <w:r w:rsidRPr="00DD0F4F">
        <w:rPr>
          <w:noProof/>
          <w:lang w:val="nl-NL"/>
        </w:rPr>
        <w:t>gd zijn. Vandaar dat we materiele historie aan Formaat</w:t>
      </w:r>
      <w:r w:rsidR="002627FD" w:rsidRPr="00DD0F4F">
        <w:rPr>
          <w:noProof/>
          <w:lang w:val="nl-NL"/>
        </w:rPr>
        <w:t xml:space="preserve"> en Bestandsnaam</w:t>
      </w:r>
      <w:r w:rsidRPr="00DD0F4F">
        <w:rPr>
          <w:noProof/>
          <w:lang w:val="nl-NL"/>
        </w:rPr>
        <w:t xml:space="preserve"> hebben toegevoegd.</w:t>
      </w:r>
      <w:r w:rsidR="00331ABA">
        <w:rPr>
          <w:noProof/>
          <w:lang w:val="nl-NL"/>
        </w:rPr>
        <w:t xml:space="preserve"> </w:t>
      </w:r>
      <w:r w:rsidR="00331ABA">
        <w:rPr>
          <w:noProof/>
          <w:lang w:val="nl-NL"/>
        </w:rPr>
        <w:br/>
        <w:t xml:space="preserve">Het Toepassingsprofiel </w:t>
      </w:r>
      <w:r w:rsidR="00331ABA">
        <w:rPr>
          <w:lang w:val="nl-NL"/>
        </w:rPr>
        <w:t>Metadatering Lokale Overheden onderscheidt de bestandsnaan in twee elementen: de eigenlijke naam en de extensie. Om die reden hebben we de van de Bestandsnaam een groepattribuutsoort gemaakt, bestaande uit twee attribuutsoorten.</w:t>
      </w:r>
    </w:p>
    <w:p w14:paraId="6B78465E" w14:textId="77777777" w:rsidR="002627FD" w:rsidRPr="002627FD" w:rsidRDefault="00DA5D93" w:rsidP="002627FD">
      <w:pPr>
        <w:pStyle w:val="Kop41"/>
        <w:rPr>
          <w:rFonts w:eastAsia="Times New Roman"/>
          <w:shd w:val="clear" w:color="auto" w:fill="auto"/>
          <w:lang w:val="nl-NL"/>
        </w:rPr>
      </w:pPr>
      <w:r>
        <w:rPr>
          <w:b w:val="0"/>
          <w:bCs w:val="0"/>
          <w:color w:val="auto"/>
          <w:sz w:val="20"/>
          <w:szCs w:val="20"/>
          <w:shd w:val="clear" w:color="auto" w:fill="auto"/>
        </w:rPr>
        <w:fldChar w:fldCharType="begin" w:fldLock="1"/>
      </w:r>
      <w:r w:rsidR="002627FD">
        <w:rPr>
          <w:b w:val="0"/>
          <w:bCs w:val="0"/>
          <w:color w:val="auto"/>
          <w:sz w:val="20"/>
          <w:szCs w:val="20"/>
          <w:shd w:val="clear" w:color="auto" w:fill="auto"/>
        </w:rPr>
        <w:instrText xml:space="preserve">MERGEFIELD </w:instrText>
      </w:r>
      <w:r w:rsidR="002627FD">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2627FD">
        <w:rPr>
          <w:rFonts w:eastAsia="Times New Roman"/>
          <w:shd w:val="clear" w:color="auto" w:fill="auto"/>
          <w:lang w:val="nl-NL"/>
        </w:rPr>
        <w:t>«Attribuutsoort»</w:t>
      </w:r>
      <w:r>
        <w:rPr>
          <w:b w:val="0"/>
          <w:bCs w:val="0"/>
          <w:color w:val="auto"/>
          <w:sz w:val="20"/>
          <w:szCs w:val="20"/>
          <w:shd w:val="clear" w:color="auto" w:fill="auto"/>
        </w:rPr>
        <w:fldChar w:fldCharType="end"/>
      </w:r>
      <w:r w:rsidR="002627FD">
        <w:rPr>
          <w:rFonts w:eastAsia="Times New Roman"/>
          <w:shd w:val="clear" w:color="auto" w:fill="auto"/>
          <w:lang w:val="nl-NL"/>
        </w:rPr>
        <w:t xml:space="preserve"> </w:t>
      </w:r>
      <w:r>
        <w:rPr>
          <w:rFonts w:eastAsia="Times New Roman"/>
          <w:shd w:val="clear" w:color="auto" w:fill="auto"/>
          <w:lang w:val="nl-NL"/>
        </w:rPr>
        <w:fldChar w:fldCharType="begin" w:fldLock="1"/>
      </w:r>
      <w:r w:rsidR="002627FD">
        <w:rPr>
          <w:rFonts w:eastAsia="Times New Roman"/>
          <w:shd w:val="clear" w:color="auto" w:fill="auto"/>
          <w:lang w:val="nl-NL"/>
        </w:rPr>
        <w:instrText>MERGEFIELD Att.Name</w:instrText>
      </w:r>
      <w:r>
        <w:rPr>
          <w:rFonts w:eastAsia="Times New Roman"/>
          <w:shd w:val="clear" w:color="auto" w:fill="auto"/>
          <w:lang w:val="nl-NL"/>
        </w:rPr>
        <w:fldChar w:fldCharType="separate"/>
      </w:r>
      <w:r w:rsidR="002627FD">
        <w:rPr>
          <w:rFonts w:eastAsia="Times New Roman"/>
          <w:shd w:val="clear" w:color="auto" w:fill="auto"/>
          <w:lang w:val="nl-NL"/>
        </w:rPr>
        <w:t>Formaat</w:t>
      </w:r>
      <w:r>
        <w:rPr>
          <w:rFonts w:eastAsia="Times New Roman"/>
          <w:shd w:val="clear" w:color="auto" w:fill="auto"/>
          <w:lang w:val="nl-NL"/>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3686"/>
        <w:gridCol w:w="5674"/>
      </w:tblGrid>
      <w:tr w:rsidR="005D189E" w:rsidRPr="005D189E" w14:paraId="76A56F6B" w14:textId="77777777" w:rsidTr="002627FD">
        <w:trPr>
          <w:trHeight w:val="230"/>
        </w:trPr>
        <w:tc>
          <w:tcPr>
            <w:tcW w:w="3686" w:type="dxa"/>
            <w:tcBorders>
              <w:top w:val="single" w:sz="4" w:space="0" w:color="auto"/>
              <w:left w:val="nil"/>
              <w:bottom w:val="nil"/>
              <w:right w:val="nil"/>
            </w:tcBorders>
          </w:tcPr>
          <w:p w14:paraId="00307140"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Naam attribuutsoort</w:t>
            </w:r>
          </w:p>
        </w:tc>
        <w:tc>
          <w:tcPr>
            <w:tcW w:w="5674" w:type="dxa"/>
            <w:tcBorders>
              <w:top w:val="single" w:sz="4" w:space="0" w:color="auto"/>
              <w:left w:val="nil"/>
              <w:bottom w:val="nil"/>
              <w:right w:val="nil"/>
            </w:tcBorders>
          </w:tcPr>
          <w:p w14:paraId="5D754358" w14:textId="194A1215" w:rsidR="005D189E" w:rsidRPr="005D189E" w:rsidRDefault="00DA5D93"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Att.Name</w:instrText>
            </w:r>
            <w:r w:rsidRPr="005D189E">
              <w:rPr>
                <w:rFonts w:ascii="Arial" w:hAnsi="Arial" w:cs="Arial"/>
                <w:sz w:val="20"/>
                <w:szCs w:val="20"/>
                <w:lang w:val="en-AU"/>
              </w:rPr>
              <w:fldChar w:fldCharType="separate"/>
            </w:r>
            <w:r w:rsidR="005D189E">
              <w:rPr>
                <w:rFonts w:ascii="Arial" w:eastAsia="Times New Roman" w:hAnsi="Arial" w:cs="Arial"/>
                <w:color w:val="000000"/>
                <w:sz w:val="20"/>
                <w:szCs w:val="20"/>
              </w:rPr>
              <w:t>F</w:t>
            </w:r>
            <w:r w:rsidR="005D189E" w:rsidRPr="005D189E">
              <w:rPr>
                <w:rFonts w:ascii="Arial" w:eastAsia="Times New Roman" w:hAnsi="Arial" w:cs="Arial"/>
                <w:color w:val="000000"/>
                <w:sz w:val="20"/>
                <w:szCs w:val="20"/>
              </w:rPr>
              <w:t>ormaat</w:t>
            </w:r>
            <w:r w:rsidRPr="005D189E">
              <w:rPr>
                <w:rFonts w:ascii="Arial" w:hAnsi="Arial" w:cs="Arial"/>
                <w:sz w:val="20"/>
                <w:szCs w:val="20"/>
                <w:lang w:val="en-AU"/>
              </w:rPr>
              <w:fldChar w:fldCharType="end"/>
            </w:r>
          </w:p>
        </w:tc>
      </w:tr>
      <w:tr w:rsidR="005D189E" w:rsidRPr="005D189E" w14:paraId="119A3A10" w14:textId="77777777" w:rsidTr="002627FD">
        <w:tc>
          <w:tcPr>
            <w:tcW w:w="3686" w:type="dxa"/>
            <w:tcBorders>
              <w:top w:val="nil"/>
              <w:left w:val="nil"/>
              <w:bottom w:val="nil"/>
              <w:right w:val="nil"/>
            </w:tcBorders>
          </w:tcPr>
          <w:p w14:paraId="43B04C0A"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5D61F253"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AE6939" w14:paraId="744E0FFB" w14:textId="77777777" w:rsidTr="002627FD">
        <w:tc>
          <w:tcPr>
            <w:tcW w:w="3686" w:type="dxa"/>
            <w:tcBorders>
              <w:top w:val="nil"/>
              <w:left w:val="nil"/>
              <w:bottom w:val="nil"/>
              <w:right w:val="nil"/>
            </w:tcBorders>
          </w:tcPr>
          <w:p w14:paraId="64B23E78"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Herkomst attribuutsoort</w:t>
            </w:r>
          </w:p>
        </w:tc>
        <w:tc>
          <w:tcPr>
            <w:tcW w:w="5674" w:type="dxa"/>
            <w:tcBorders>
              <w:top w:val="nil"/>
              <w:left w:val="nil"/>
              <w:bottom w:val="nil"/>
              <w:right w:val="nil"/>
            </w:tcBorders>
          </w:tcPr>
          <w:p w14:paraId="25136673" w14:textId="77777777"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5D189E" w:rsidRPr="00AE6939" w14:paraId="0AA748A4" w14:textId="77777777" w:rsidTr="002627FD">
        <w:tc>
          <w:tcPr>
            <w:tcW w:w="3686" w:type="dxa"/>
            <w:tcBorders>
              <w:top w:val="nil"/>
              <w:left w:val="nil"/>
              <w:bottom w:val="nil"/>
              <w:right w:val="nil"/>
            </w:tcBorders>
          </w:tcPr>
          <w:p w14:paraId="71C817F3" w14:textId="77777777" w:rsidR="005D189E" w:rsidRPr="00DD0F4F"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14:paraId="244BCA94" w14:textId="77777777"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5D189E" w14:paraId="798A8A68" w14:textId="77777777" w:rsidTr="002627FD">
        <w:tc>
          <w:tcPr>
            <w:tcW w:w="3686" w:type="dxa"/>
            <w:tcBorders>
              <w:top w:val="nil"/>
              <w:left w:val="nil"/>
              <w:bottom w:val="nil"/>
              <w:right w:val="nil"/>
            </w:tcBorders>
          </w:tcPr>
          <w:p w14:paraId="4E9A69E2"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Code attribuutsoort</w:t>
            </w:r>
          </w:p>
        </w:tc>
        <w:tc>
          <w:tcPr>
            <w:tcW w:w="5674" w:type="dxa"/>
            <w:tcBorders>
              <w:top w:val="nil"/>
              <w:left w:val="nil"/>
              <w:bottom w:val="nil"/>
              <w:right w:val="nil"/>
            </w:tcBorders>
          </w:tcPr>
          <w:p w14:paraId="14DCE6AF"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11D9E44C" w14:textId="77777777" w:rsidTr="002627FD">
        <w:tc>
          <w:tcPr>
            <w:tcW w:w="3686" w:type="dxa"/>
            <w:tcBorders>
              <w:top w:val="nil"/>
              <w:left w:val="nil"/>
              <w:bottom w:val="nil"/>
              <w:right w:val="nil"/>
            </w:tcBorders>
          </w:tcPr>
          <w:p w14:paraId="52ECB8E2"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5E7D8EBD"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6E53538C" w14:textId="77777777" w:rsidTr="002627FD">
        <w:tc>
          <w:tcPr>
            <w:tcW w:w="3686" w:type="dxa"/>
            <w:tcBorders>
              <w:top w:val="nil"/>
              <w:left w:val="nil"/>
              <w:bottom w:val="nil"/>
              <w:right w:val="nil"/>
            </w:tcBorders>
          </w:tcPr>
          <w:p w14:paraId="6F17DFD8"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XML-tag attribuutsoort</w:t>
            </w:r>
          </w:p>
        </w:tc>
        <w:tc>
          <w:tcPr>
            <w:tcW w:w="5674" w:type="dxa"/>
            <w:tcBorders>
              <w:top w:val="nil"/>
              <w:left w:val="nil"/>
              <w:bottom w:val="nil"/>
              <w:right w:val="nil"/>
            </w:tcBorders>
          </w:tcPr>
          <w:p w14:paraId="01F35011" w14:textId="77777777" w:rsidR="005D189E" w:rsidRPr="005D189E" w:rsidRDefault="00DA5D93"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Att.Alias</w:instrText>
            </w:r>
            <w:r w:rsidRPr="005D189E">
              <w:rPr>
                <w:rFonts w:ascii="Arial" w:hAnsi="Arial" w:cs="Arial"/>
                <w:sz w:val="20"/>
                <w:szCs w:val="20"/>
                <w:lang w:val="en-AU"/>
              </w:rPr>
              <w:fldChar w:fldCharType="separate"/>
            </w:r>
            <w:r w:rsidR="005D189E" w:rsidRPr="005D189E">
              <w:rPr>
                <w:rFonts w:ascii="Arial" w:eastAsia="Times New Roman" w:hAnsi="Arial" w:cs="Arial"/>
                <w:color w:val="000000"/>
                <w:sz w:val="20"/>
                <w:szCs w:val="20"/>
              </w:rPr>
              <w:t>formaat</w:t>
            </w:r>
            <w:r w:rsidRPr="005D189E">
              <w:rPr>
                <w:rFonts w:ascii="Arial" w:hAnsi="Arial" w:cs="Arial"/>
                <w:sz w:val="20"/>
                <w:szCs w:val="20"/>
                <w:lang w:val="en-AU"/>
              </w:rPr>
              <w:fldChar w:fldCharType="end"/>
            </w:r>
          </w:p>
        </w:tc>
      </w:tr>
      <w:tr w:rsidR="005D189E" w:rsidRPr="005D189E" w14:paraId="3DA2E493" w14:textId="77777777" w:rsidTr="002627FD">
        <w:tc>
          <w:tcPr>
            <w:tcW w:w="3686" w:type="dxa"/>
            <w:tcBorders>
              <w:top w:val="nil"/>
              <w:left w:val="nil"/>
              <w:bottom w:val="nil"/>
              <w:right w:val="nil"/>
            </w:tcBorders>
          </w:tcPr>
          <w:p w14:paraId="0DB9049F"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0DF2FB64"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AE6939" w14:paraId="122AA53D" w14:textId="77777777" w:rsidTr="002627FD">
        <w:tc>
          <w:tcPr>
            <w:tcW w:w="3686" w:type="dxa"/>
            <w:tcBorders>
              <w:top w:val="nil"/>
              <w:left w:val="nil"/>
              <w:bottom w:val="nil"/>
              <w:right w:val="nil"/>
            </w:tcBorders>
          </w:tcPr>
          <w:p w14:paraId="2D27AC8D"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Definitie attribuutsoort</w:t>
            </w:r>
          </w:p>
        </w:tc>
        <w:tc>
          <w:tcPr>
            <w:tcW w:w="5674" w:type="dxa"/>
            <w:tcBorders>
              <w:top w:val="nil"/>
              <w:left w:val="nil"/>
              <w:bottom w:val="nil"/>
              <w:right w:val="nil"/>
            </w:tcBorders>
          </w:tcPr>
          <w:p w14:paraId="66136C32" w14:textId="4374E93B" w:rsidR="005D189E" w:rsidRPr="00DD0F4F" w:rsidRDefault="00DA5D93" w:rsidP="000C2932">
            <w:pPr>
              <w:autoSpaceDE w:val="0"/>
              <w:autoSpaceDN w:val="0"/>
              <w:adjustRightInd w:val="0"/>
              <w:spacing w:after="0" w:line="240" w:lineRule="auto"/>
              <w:rPr>
                <w:rFonts w:ascii="Arial" w:eastAsia="Times New Roman" w:hAnsi="Arial" w:cs="Arial"/>
                <w:color w:val="000000"/>
                <w:sz w:val="20"/>
                <w:szCs w:val="20"/>
                <w:lang w:val="nl-NL"/>
              </w:rPr>
            </w:pPr>
            <w:r w:rsidRPr="005D189E">
              <w:rPr>
                <w:rFonts w:ascii="Arial" w:hAnsi="Arial" w:cs="Arial"/>
                <w:sz w:val="20"/>
                <w:szCs w:val="20"/>
                <w:lang w:val="en-AU"/>
              </w:rPr>
              <w:fldChar w:fldCharType="begin" w:fldLock="1"/>
            </w:r>
            <w:r w:rsidR="005D189E" w:rsidRPr="00DD0F4F">
              <w:rPr>
                <w:rFonts w:ascii="Arial" w:hAnsi="Arial" w:cs="Arial"/>
                <w:sz w:val="20"/>
                <w:szCs w:val="20"/>
                <w:lang w:val="nl-NL"/>
              </w:rPr>
              <w:instrText xml:space="preserve">MERGEFIELD </w:instrText>
            </w:r>
            <w:r w:rsidR="005D189E" w:rsidRPr="00DD0F4F">
              <w:rPr>
                <w:rFonts w:ascii="Arial" w:eastAsia="Times New Roman" w:hAnsi="Arial" w:cs="Arial"/>
                <w:color w:val="000000"/>
                <w:sz w:val="20"/>
                <w:szCs w:val="20"/>
                <w:lang w:val="nl-NL"/>
              </w:rPr>
              <w:instrText>Att.Notes</w:instrText>
            </w:r>
            <w:r w:rsidRPr="005D189E">
              <w:rPr>
                <w:rFonts w:ascii="Arial" w:hAnsi="Arial" w:cs="Arial"/>
                <w:sz w:val="20"/>
                <w:szCs w:val="20"/>
                <w:lang w:val="en-AU"/>
              </w:rPr>
              <w:fldChar w:fldCharType="end"/>
            </w:r>
            <w:r w:rsidR="005D189E" w:rsidRPr="00DD0F4F">
              <w:rPr>
                <w:rFonts w:ascii="Arial" w:eastAsia="Times New Roman" w:hAnsi="Arial" w:cs="Arial"/>
                <w:color w:val="610E6A"/>
                <w:sz w:val="20"/>
                <w:szCs w:val="20"/>
                <w:lang w:val="nl-NL"/>
              </w:rPr>
              <w:t xml:space="preserve">De </w:t>
            </w:r>
            <w:r w:rsidR="000C2932" w:rsidRPr="00DD0F4F">
              <w:rPr>
                <w:rFonts w:ascii="Arial" w:eastAsia="Times New Roman" w:hAnsi="Arial" w:cs="Arial"/>
                <w:color w:val="610E6A"/>
                <w:sz w:val="20"/>
                <w:szCs w:val="20"/>
                <w:lang w:val="nl-NL"/>
              </w:rPr>
              <w:t xml:space="preserve">code voor de wijze waarop de inhoud van </w:t>
            </w:r>
            <w:r w:rsidR="005D189E" w:rsidRPr="00DD0F4F">
              <w:rPr>
                <w:rFonts w:ascii="Arial" w:eastAsia="Times New Roman" w:hAnsi="Arial" w:cs="Arial"/>
                <w:color w:val="610E6A"/>
                <w:sz w:val="20"/>
                <w:szCs w:val="20"/>
                <w:lang w:val="nl-NL"/>
              </w:rPr>
              <w:t>het ENKELVOUDIG INFORMATIEOBJECT</w:t>
            </w:r>
            <w:r w:rsidR="000C2932" w:rsidRPr="00DD0F4F">
              <w:rPr>
                <w:rFonts w:ascii="Arial" w:eastAsia="Times New Roman" w:hAnsi="Arial" w:cs="Arial"/>
                <w:color w:val="610E6A"/>
                <w:sz w:val="20"/>
                <w:szCs w:val="20"/>
                <w:lang w:val="nl-NL"/>
              </w:rPr>
              <w:t xml:space="preserve"> is vastgelegd in een computerbestand</w:t>
            </w:r>
            <w:r w:rsidR="005D189E" w:rsidRPr="00DD0F4F">
              <w:rPr>
                <w:rFonts w:ascii="Arial" w:eastAsia="Times New Roman" w:hAnsi="Arial" w:cs="Arial"/>
                <w:color w:val="610E6A"/>
                <w:sz w:val="20"/>
                <w:szCs w:val="20"/>
                <w:lang w:val="nl-NL"/>
              </w:rPr>
              <w:t>.</w:t>
            </w:r>
          </w:p>
        </w:tc>
      </w:tr>
      <w:tr w:rsidR="005D189E" w:rsidRPr="00AE6939" w14:paraId="7405F641" w14:textId="77777777" w:rsidTr="002627FD">
        <w:trPr>
          <w:trHeight w:val="230"/>
        </w:trPr>
        <w:tc>
          <w:tcPr>
            <w:tcW w:w="3686" w:type="dxa"/>
            <w:tcBorders>
              <w:top w:val="nil"/>
              <w:left w:val="nil"/>
              <w:bottom w:val="nil"/>
              <w:right w:val="nil"/>
            </w:tcBorders>
          </w:tcPr>
          <w:p w14:paraId="0911DE4B" w14:textId="77777777" w:rsidR="005D189E" w:rsidRPr="00DD0F4F"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14:paraId="0D89A184" w14:textId="77777777"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AE6939" w14:paraId="4F68CFBD" w14:textId="77777777" w:rsidTr="002627FD">
        <w:trPr>
          <w:trHeight w:val="230"/>
        </w:trPr>
        <w:tc>
          <w:tcPr>
            <w:tcW w:w="3686" w:type="dxa"/>
            <w:tcBorders>
              <w:top w:val="nil"/>
              <w:left w:val="nil"/>
              <w:bottom w:val="nil"/>
              <w:right w:val="nil"/>
            </w:tcBorders>
          </w:tcPr>
          <w:p w14:paraId="23C50963"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Herkomst definitie attribuutsoort</w:t>
            </w:r>
          </w:p>
        </w:tc>
        <w:tc>
          <w:tcPr>
            <w:tcW w:w="5674" w:type="dxa"/>
            <w:tcBorders>
              <w:top w:val="nil"/>
              <w:left w:val="nil"/>
              <w:bottom w:val="nil"/>
              <w:right w:val="nil"/>
            </w:tcBorders>
          </w:tcPr>
          <w:p w14:paraId="5905D27C" w14:textId="77777777"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KING op basis van de Dublin Core </w:t>
            </w:r>
          </w:p>
        </w:tc>
      </w:tr>
      <w:tr w:rsidR="005D189E" w:rsidRPr="00AE6939" w14:paraId="28AEBDE2" w14:textId="77777777" w:rsidTr="002627FD">
        <w:tc>
          <w:tcPr>
            <w:tcW w:w="3686" w:type="dxa"/>
            <w:tcBorders>
              <w:top w:val="nil"/>
              <w:left w:val="nil"/>
              <w:bottom w:val="nil"/>
              <w:right w:val="nil"/>
            </w:tcBorders>
          </w:tcPr>
          <w:p w14:paraId="02F666B2" w14:textId="77777777" w:rsidR="005D189E" w:rsidRPr="00DD0F4F"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14:paraId="41CE76C2" w14:textId="77777777"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5D189E" w14:paraId="575E71F5" w14:textId="77777777" w:rsidTr="002627FD">
        <w:tc>
          <w:tcPr>
            <w:tcW w:w="3686" w:type="dxa"/>
            <w:tcBorders>
              <w:top w:val="nil"/>
              <w:left w:val="nil"/>
              <w:bottom w:val="nil"/>
              <w:right w:val="nil"/>
            </w:tcBorders>
          </w:tcPr>
          <w:p w14:paraId="52B74391"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Datum opname attribuutsoort</w:t>
            </w:r>
          </w:p>
        </w:tc>
        <w:tc>
          <w:tcPr>
            <w:tcW w:w="5674" w:type="dxa"/>
            <w:tcBorders>
              <w:top w:val="nil"/>
              <w:left w:val="nil"/>
              <w:bottom w:val="nil"/>
              <w:right w:val="nil"/>
            </w:tcBorders>
          </w:tcPr>
          <w:p w14:paraId="5BA801EB"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1 juni 2008</w:t>
            </w:r>
          </w:p>
        </w:tc>
      </w:tr>
      <w:tr w:rsidR="005D189E" w:rsidRPr="005D189E" w14:paraId="54893CCB" w14:textId="77777777" w:rsidTr="002627FD">
        <w:tc>
          <w:tcPr>
            <w:tcW w:w="3686" w:type="dxa"/>
            <w:tcBorders>
              <w:top w:val="nil"/>
              <w:left w:val="nil"/>
              <w:bottom w:val="nil"/>
              <w:right w:val="nil"/>
            </w:tcBorders>
          </w:tcPr>
          <w:p w14:paraId="5D4698D2"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7861A1CD"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AE6939" w14:paraId="195A4866" w14:textId="77777777" w:rsidTr="002627FD">
        <w:tc>
          <w:tcPr>
            <w:tcW w:w="3686" w:type="dxa"/>
            <w:tcBorders>
              <w:top w:val="nil"/>
              <w:left w:val="nil"/>
              <w:bottom w:val="nil"/>
              <w:right w:val="nil"/>
            </w:tcBorders>
          </w:tcPr>
          <w:p w14:paraId="2FEE1362"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Toelichting attribuutsoort</w:t>
            </w:r>
          </w:p>
        </w:tc>
        <w:tc>
          <w:tcPr>
            <w:tcW w:w="5674" w:type="dxa"/>
            <w:tcBorders>
              <w:top w:val="nil"/>
              <w:left w:val="nil"/>
              <w:bottom w:val="nil"/>
              <w:right w:val="nil"/>
            </w:tcBorders>
          </w:tcPr>
          <w:p w14:paraId="5B6A760F" w14:textId="1CF245EC" w:rsidR="002627FD" w:rsidRDefault="005D189E" w:rsidP="002627FD">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Het gaat hier om </w:t>
            </w:r>
            <w:r w:rsidR="00152D78" w:rsidRPr="00DD0F4F">
              <w:rPr>
                <w:rFonts w:ascii="Arial" w:eastAsia="Times New Roman" w:hAnsi="Arial" w:cs="Arial"/>
                <w:color w:val="000000"/>
                <w:sz w:val="20"/>
                <w:szCs w:val="20"/>
                <w:lang w:val="nl-NL"/>
              </w:rPr>
              <w:t xml:space="preserve">de </w:t>
            </w:r>
            <w:r w:rsidRPr="00DD0F4F">
              <w:rPr>
                <w:rFonts w:ascii="Arial" w:eastAsia="Times New Roman" w:hAnsi="Arial" w:cs="Arial"/>
                <w:color w:val="000000"/>
                <w:sz w:val="20"/>
                <w:szCs w:val="20"/>
                <w:lang w:val="nl-NL"/>
              </w:rPr>
              <w:t xml:space="preserve">bestandsoort van het enkelvoudig informatieobject. Het betreft het Dublin Core metadata-element ‘Format’ met als toelichting: Typically, Format will include the media-type or dimensions of the resource. </w:t>
            </w:r>
            <w:r w:rsidRPr="005D189E">
              <w:rPr>
                <w:rFonts w:ascii="Arial" w:eastAsia="Times New Roman" w:hAnsi="Arial" w:cs="Arial"/>
                <w:color w:val="000000"/>
                <w:sz w:val="20"/>
                <w:szCs w:val="20"/>
              </w:rPr>
              <w:t>Format may be used to identify the software, hardware, or other equipment needed to display or operate the resource. Examples of dimensions include size and duration. Recommended best practice is to select a value from a controlled vocabulary (for example, the list of Internet Media Types (MIME) defining computer media formats).</w:t>
            </w:r>
            <w:r w:rsidR="002627FD">
              <w:rPr>
                <w:rFonts w:ascii="Arial" w:eastAsia="Times New Roman" w:hAnsi="Arial" w:cs="Arial"/>
                <w:color w:val="000000"/>
                <w:sz w:val="20"/>
                <w:szCs w:val="20"/>
              </w:rPr>
              <w:t xml:space="preserve"> </w:t>
            </w:r>
          </w:p>
          <w:p w14:paraId="1E400707" w14:textId="77777777" w:rsidR="005D189E" w:rsidRPr="00DD0F4F"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Aangezien, bij bijvoorbeeld omzetting naar een duurzaam bewaarbaar informatieobject, het formaat kan wijzigen kent deze attribuutsoort historie.</w:t>
            </w:r>
          </w:p>
        </w:tc>
      </w:tr>
      <w:tr w:rsidR="005D189E" w:rsidRPr="00AE6939" w14:paraId="7D3CA399" w14:textId="77777777" w:rsidTr="002627FD">
        <w:tc>
          <w:tcPr>
            <w:tcW w:w="3686" w:type="dxa"/>
            <w:tcBorders>
              <w:top w:val="nil"/>
              <w:left w:val="nil"/>
              <w:bottom w:val="nil"/>
              <w:right w:val="nil"/>
            </w:tcBorders>
          </w:tcPr>
          <w:p w14:paraId="37983504" w14:textId="77777777" w:rsidR="005D189E" w:rsidRPr="00DD0F4F"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14:paraId="6536AAA0" w14:textId="77777777"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5D189E" w14:paraId="245B2654" w14:textId="77777777" w:rsidTr="002627FD">
        <w:tc>
          <w:tcPr>
            <w:tcW w:w="3686" w:type="dxa"/>
            <w:tcBorders>
              <w:top w:val="nil"/>
              <w:left w:val="nil"/>
              <w:bottom w:val="nil"/>
              <w:right w:val="nil"/>
            </w:tcBorders>
          </w:tcPr>
          <w:p w14:paraId="1A5D1EDE"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Formaat attribuutsoort</w:t>
            </w:r>
          </w:p>
        </w:tc>
        <w:tc>
          <w:tcPr>
            <w:tcW w:w="5674" w:type="dxa"/>
            <w:tcBorders>
              <w:top w:val="nil"/>
              <w:left w:val="nil"/>
              <w:bottom w:val="nil"/>
              <w:right w:val="nil"/>
            </w:tcBorders>
          </w:tcPr>
          <w:p w14:paraId="0175EEEA" w14:textId="157125BC" w:rsidR="005D189E" w:rsidRPr="005D189E" w:rsidRDefault="00283300" w:rsidP="005D189E">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String</w:t>
            </w:r>
          </w:p>
        </w:tc>
      </w:tr>
      <w:tr w:rsidR="005D189E" w:rsidRPr="005D189E" w14:paraId="60633596" w14:textId="77777777" w:rsidTr="002627FD">
        <w:trPr>
          <w:trHeight w:val="230"/>
        </w:trPr>
        <w:tc>
          <w:tcPr>
            <w:tcW w:w="3686" w:type="dxa"/>
            <w:tcBorders>
              <w:top w:val="nil"/>
              <w:left w:val="nil"/>
              <w:bottom w:val="nil"/>
              <w:right w:val="nil"/>
            </w:tcBorders>
          </w:tcPr>
          <w:p w14:paraId="57DA3B82"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6A29CB25"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6DA98FD8" w14:textId="77777777" w:rsidTr="002627FD">
        <w:trPr>
          <w:trHeight w:val="230"/>
        </w:trPr>
        <w:tc>
          <w:tcPr>
            <w:tcW w:w="3686" w:type="dxa"/>
            <w:tcBorders>
              <w:top w:val="nil"/>
              <w:left w:val="nil"/>
              <w:bottom w:val="nil"/>
              <w:right w:val="nil"/>
            </w:tcBorders>
          </w:tcPr>
          <w:p w14:paraId="590BB1F4"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Waardenverzameling</w:t>
            </w:r>
          </w:p>
        </w:tc>
        <w:tc>
          <w:tcPr>
            <w:tcW w:w="5674" w:type="dxa"/>
            <w:tcBorders>
              <w:top w:val="nil"/>
              <w:left w:val="nil"/>
              <w:bottom w:val="nil"/>
              <w:right w:val="nil"/>
            </w:tcBorders>
          </w:tcPr>
          <w:p w14:paraId="30B6BE26" w14:textId="0521B823" w:rsidR="005D189E" w:rsidRPr="005D189E" w:rsidRDefault="00152D78" w:rsidP="005D189E">
            <w:pPr>
              <w:autoSpaceDE w:val="0"/>
              <w:autoSpaceDN w:val="0"/>
              <w:adjustRightInd w:val="0"/>
              <w:spacing w:after="0" w:line="240" w:lineRule="auto"/>
              <w:rPr>
                <w:rFonts w:ascii="Arial" w:eastAsia="Times New Roman" w:hAnsi="Arial" w:cs="Arial"/>
                <w:color w:val="000000"/>
                <w:sz w:val="20"/>
                <w:szCs w:val="20"/>
              </w:rPr>
            </w:pPr>
            <w:r w:rsidRPr="00152D78">
              <w:rPr>
                <w:rFonts w:ascii="Arial" w:eastAsia="Times New Roman" w:hAnsi="Arial" w:cs="Arial"/>
                <w:color w:val="000000"/>
                <w:sz w:val="20"/>
                <w:szCs w:val="20"/>
              </w:rPr>
              <w:t>MIME-types en –subtypes conform IANA</w:t>
            </w:r>
          </w:p>
        </w:tc>
      </w:tr>
      <w:tr w:rsidR="005D189E" w:rsidRPr="005D189E" w14:paraId="6C2336B2" w14:textId="77777777" w:rsidTr="002627FD">
        <w:trPr>
          <w:trHeight w:val="215"/>
        </w:trPr>
        <w:tc>
          <w:tcPr>
            <w:tcW w:w="3686" w:type="dxa"/>
            <w:tcBorders>
              <w:top w:val="nil"/>
              <w:left w:val="nil"/>
              <w:bottom w:val="nil"/>
              <w:right w:val="nil"/>
            </w:tcBorders>
          </w:tcPr>
          <w:p w14:paraId="1D003BB8"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2CFFCB33"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51C3DC43" w14:textId="77777777" w:rsidTr="002627FD">
        <w:trPr>
          <w:trHeight w:val="215"/>
        </w:trPr>
        <w:tc>
          <w:tcPr>
            <w:tcW w:w="3686" w:type="dxa"/>
            <w:tcBorders>
              <w:top w:val="nil"/>
              <w:left w:val="nil"/>
              <w:bottom w:val="nil"/>
              <w:right w:val="nil"/>
            </w:tcBorders>
          </w:tcPr>
          <w:p w14:paraId="1DF63C55"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materiële historie</w:t>
            </w:r>
          </w:p>
        </w:tc>
        <w:tc>
          <w:tcPr>
            <w:tcW w:w="5674" w:type="dxa"/>
            <w:tcBorders>
              <w:top w:val="nil"/>
              <w:left w:val="nil"/>
              <w:bottom w:val="nil"/>
              <w:right w:val="nil"/>
            </w:tcBorders>
          </w:tcPr>
          <w:p w14:paraId="0A75517D" w14:textId="79A1D02F"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Ja</w:t>
            </w:r>
          </w:p>
        </w:tc>
      </w:tr>
      <w:tr w:rsidR="005D189E" w:rsidRPr="005D189E" w14:paraId="6360700C" w14:textId="77777777" w:rsidTr="002627FD">
        <w:trPr>
          <w:trHeight w:val="230"/>
        </w:trPr>
        <w:tc>
          <w:tcPr>
            <w:tcW w:w="3686" w:type="dxa"/>
            <w:tcBorders>
              <w:top w:val="nil"/>
              <w:left w:val="nil"/>
              <w:bottom w:val="nil"/>
              <w:right w:val="nil"/>
            </w:tcBorders>
          </w:tcPr>
          <w:p w14:paraId="61E5C47D"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46AFDA8F"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52F2B22F" w14:textId="77777777" w:rsidTr="002627FD">
        <w:trPr>
          <w:trHeight w:val="230"/>
        </w:trPr>
        <w:tc>
          <w:tcPr>
            <w:tcW w:w="3686" w:type="dxa"/>
            <w:tcBorders>
              <w:top w:val="nil"/>
              <w:left w:val="nil"/>
              <w:bottom w:val="nil"/>
              <w:right w:val="nil"/>
            </w:tcBorders>
          </w:tcPr>
          <w:p w14:paraId="05B75CDF"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formele historie</w:t>
            </w:r>
          </w:p>
        </w:tc>
        <w:tc>
          <w:tcPr>
            <w:tcW w:w="5674" w:type="dxa"/>
            <w:tcBorders>
              <w:top w:val="nil"/>
              <w:left w:val="nil"/>
              <w:bottom w:val="nil"/>
              <w:right w:val="nil"/>
            </w:tcBorders>
          </w:tcPr>
          <w:p w14:paraId="667288B0"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14:paraId="009B78E6" w14:textId="77777777" w:rsidTr="002627FD">
        <w:trPr>
          <w:trHeight w:val="230"/>
        </w:trPr>
        <w:tc>
          <w:tcPr>
            <w:tcW w:w="3686" w:type="dxa"/>
            <w:tcBorders>
              <w:top w:val="nil"/>
              <w:left w:val="nil"/>
              <w:bottom w:val="nil"/>
              <w:right w:val="nil"/>
            </w:tcBorders>
          </w:tcPr>
          <w:p w14:paraId="43AAA4A4"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047B132E"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5419F1F8" w14:textId="77777777" w:rsidTr="002627FD">
        <w:trPr>
          <w:trHeight w:val="230"/>
        </w:trPr>
        <w:tc>
          <w:tcPr>
            <w:tcW w:w="3686" w:type="dxa"/>
            <w:tcBorders>
              <w:top w:val="nil"/>
              <w:left w:val="nil"/>
              <w:bottom w:val="nil"/>
              <w:right w:val="nil"/>
            </w:tcBorders>
          </w:tcPr>
          <w:p w14:paraId="6779B0F8"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Aanduiding brondocument</w:t>
            </w:r>
          </w:p>
        </w:tc>
        <w:tc>
          <w:tcPr>
            <w:tcW w:w="5674" w:type="dxa"/>
            <w:tcBorders>
              <w:top w:val="nil"/>
              <w:left w:val="nil"/>
              <w:bottom w:val="nil"/>
              <w:right w:val="nil"/>
            </w:tcBorders>
          </w:tcPr>
          <w:p w14:paraId="42871ABF"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7C1655FB" w14:textId="77777777" w:rsidTr="002627FD">
        <w:trPr>
          <w:trHeight w:val="230"/>
        </w:trPr>
        <w:tc>
          <w:tcPr>
            <w:tcW w:w="3686" w:type="dxa"/>
            <w:tcBorders>
              <w:top w:val="nil"/>
              <w:left w:val="nil"/>
              <w:bottom w:val="nil"/>
              <w:right w:val="nil"/>
            </w:tcBorders>
          </w:tcPr>
          <w:p w14:paraId="0264961B"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67DF4992"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6258AB51" w14:textId="77777777" w:rsidTr="002627FD">
        <w:trPr>
          <w:trHeight w:val="230"/>
        </w:trPr>
        <w:tc>
          <w:tcPr>
            <w:tcW w:w="3686" w:type="dxa"/>
            <w:tcBorders>
              <w:top w:val="nil"/>
              <w:left w:val="nil"/>
              <w:bottom w:val="nil"/>
              <w:right w:val="nil"/>
            </w:tcBorders>
          </w:tcPr>
          <w:p w14:paraId="7FED7D42"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in onderzoek</w:t>
            </w:r>
          </w:p>
        </w:tc>
        <w:tc>
          <w:tcPr>
            <w:tcW w:w="5674" w:type="dxa"/>
            <w:tcBorders>
              <w:top w:val="nil"/>
              <w:left w:val="nil"/>
              <w:bottom w:val="nil"/>
              <w:right w:val="nil"/>
            </w:tcBorders>
          </w:tcPr>
          <w:p w14:paraId="54EB4F93"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14:paraId="04A30F58" w14:textId="77777777" w:rsidTr="002627FD">
        <w:trPr>
          <w:trHeight w:val="230"/>
        </w:trPr>
        <w:tc>
          <w:tcPr>
            <w:tcW w:w="3686" w:type="dxa"/>
            <w:tcBorders>
              <w:top w:val="nil"/>
              <w:left w:val="nil"/>
              <w:bottom w:val="nil"/>
              <w:right w:val="nil"/>
            </w:tcBorders>
          </w:tcPr>
          <w:p w14:paraId="7EB1385C"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6FCC1DE0"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31ABCBF8" w14:textId="77777777" w:rsidTr="002627FD">
        <w:trPr>
          <w:trHeight w:val="411"/>
        </w:trPr>
        <w:tc>
          <w:tcPr>
            <w:tcW w:w="3686" w:type="dxa"/>
            <w:tcBorders>
              <w:top w:val="nil"/>
              <w:left w:val="nil"/>
              <w:bottom w:val="nil"/>
              <w:right w:val="nil"/>
            </w:tcBorders>
          </w:tcPr>
          <w:p w14:paraId="7E9044E8"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Aanduiding strijdigheid/nietigheid</w:t>
            </w:r>
          </w:p>
        </w:tc>
        <w:tc>
          <w:tcPr>
            <w:tcW w:w="5674" w:type="dxa"/>
            <w:tcBorders>
              <w:top w:val="nil"/>
              <w:left w:val="nil"/>
              <w:bottom w:val="nil"/>
              <w:right w:val="nil"/>
            </w:tcBorders>
          </w:tcPr>
          <w:p w14:paraId="7FB08358"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14:paraId="7CC0F653" w14:textId="77777777" w:rsidTr="002627FD">
        <w:trPr>
          <w:trHeight w:val="245"/>
        </w:trPr>
        <w:tc>
          <w:tcPr>
            <w:tcW w:w="3686" w:type="dxa"/>
            <w:tcBorders>
              <w:top w:val="nil"/>
              <w:left w:val="nil"/>
              <w:bottom w:val="nil"/>
              <w:right w:val="nil"/>
            </w:tcBorders>
          </w:tcPr>
          <w:p w14:paraId="26BCAC75"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2F30C34C"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2EDF8856" w14:textId="77777777" w:rsidTr="002627FD">
        <w:trPr>
          <w:trHeight w:val="230"/>
        </w:trPr>
        <w:tc>
          <w:tcPr>
            <w:tcW w:w="3686" w:type="dxa"/>
            <w:tcBorders>
              <w:top w:val="nil"/>
              <w:left w:val="nil"/>
              <w:bottom w:val="nil"/>
              <w:right w:val="nil"/>
            </w:tcBorders>
          </w:tcPr>
          <w:p w14:paraId="11B6C571"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kardinaliteit</w:t>
            </w:r>
          </w:p>
        </w:tc>
        <w:tc>
          <w:tcPr>
            <w:tcW w:w="5674" w:type="dxa"/>
            <w:tcBorders>
              <w:top w:val="nil"/>
              <w:left w:val="nil"/>
              <w:bottom w:val="nil"/>
              <w:right w:val="nil"/>
            </w:tcBorders>
          </w:tcPr>
          <w:p w14:paraId="2BC13A1F" w14:textId="77777777" w:rsidR="005D189E" w:rsidRPr="005D189E" w:rsidRDefault="000A1102" w:rsidP="005D189E">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0 -</w:t>
            </w:r>
            <w:r w:rsidR="005D189E" w:rsidRPr="005D189E">
              <w:rPr>
                <w:rFonts w:ascii="Arial" w:eastAsia="Times New Roman" w:hAnsi="Arial" w:cs="Arial"/>
                <w:color w:val="000000"/>
                <w:sz w:val="20"/>
                <w:szCs w:val="20"/>
              </w:rPr>
              <w:t xml:space="preserve"> </w:t>
            </w:r>
            <w:r w:rsidR="00DA5D93" w:rsidRPr="005D189E">
              <w:rPr>
                <w:rFonts w:ascii="Arial" w:eastAsia="Times New Roman" w:hAnsi="Arial" w:cs="Arial"/>
                <w:color w:val="000000"/>
                <w:sz w:val="20"/>
                <w:szCs w:val="20"/>
              </w:rPr>
              <w:fldChar w:fldCharType="begin" w:fldLock="1"/>
            </w:r>
            <w:r w:rsidR="005D189E" w:rsidRPr="005D189E">
              <w:rPr>
                <w:rFonts w:ascii="Arial" w:eastAsia="Times New Roman" w:hAnsi="Arial" w:cs="Arial"/>
                <w:color w:val="000000"/>
                <w:sz w:val="20"/>
                <w:szCs w:val="20"/>
              </w:rPr>
              <w:instrText>MERGEFIELD Att.UpperBound</w:instrText>
            </w:r>
            <w:r w:rsidR="00DA5D93" w:rsidRPr="005D189E">
              <w:rPr>
                <w:rFonts w:ascii="Arial" w:eastAsia="Times New Roman" w:hAnsi="Arial" w:cs="Arial"/>
                <w:color w:val="000000"/>
                <w:sz w:val="20"/>
                <w:szCs w:val="20"/>
              </w:rPr>
              <w:fldChar w:fldCharType="separate"/>
            </w:r>
            <w:r w:rsidR="005D189E" w:rsidRPr="005D189E">
              <w:rPr>
                <w:rFonts w:ascii="Arial" w:eastAsia="Times New Roman" w:hAnsi="Arial" w:cs="Arial"/>
                <w:color w:val="000000"/>
                <w:sz w:val="20"/>
                <w:szCs w:val="20"/>
              </w:rPr>
              <w:t>1</w:t>
            </w:r>
            <w:r w:rsidR="00DA5D93" w:rsidRPr="005D189E">
              <w:rPr>
                <w:rFonts w:ascii="Arial" w:eastAsia="Times New Roman" w:hAnsi="Arial" w:cs="Arial"/>
                <w:color w:val="000000"/>
                <w:sz w:val="20"/>
                <w:szCs w:val="20"/>
              </w:rPr>
              <w:fldChar w:fldCharType="end"/>
            </w:r>
          </w:p>
        </w:tc>
      </w:tr>
      <w:tr w:rsidR="005D189E" w:rsidRPr="005D189E" w14:paraId="3874B963" w14:textId="77777777" w:rsidTr="002627FD">
        <w:trPr>
          <w:trHeight w:val="230"/>
        </w:trPr>
        <w:tc>
          <w:tcPr>
            <w:tcW w:w="3686" w:type="dxa"/>
            <w:tcBorders>
              <w:top w:val="nil"/>
              <w:left w:val="nil"/>
              <w:bottom w:val="nil"/>
              <w:right w:val="nil"/>
            </w:tcBorders>
          </w:tcPr>
          <w:p w14:paraId="507E133F"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0FB54715"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3F9381CA" w14:textId="77777777" w:rsidTr="002627FD">
        <w:trPr>
          <w:trHeight w:val="230"/>
        </w:trPr>
        <w:tc>
          <w:tcPr>
            <w:tcW w:w="3686" w:type="dxa"/>
            <w:tcBorders>
              <w:top w:val="nil"/>
              <w:left w:val="nil"/>
              <w:bottom w:val="nil"/>
              <w:right w:val="nil"/>
            </w:tcBorders>
          </w:tcPr>
          <w:p w14:paraId="70F8CCC0"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authentiek</w:t>
            </w:r>
          </w:p>
        </w:tc>
        <w:tc>
          <w:tcPr>
            <w:tcW w:w="5674" w:type="dxa"/>
            <w:tcBorders>
              <w:top w:val="nil"/>
              <w:left w:val="nil"/>
              <w:bottom w:val="nil"/>
              <w:right w:val="nil"/>
            </w:tcBorders>
          </w:tcPr>
          <w:p w14:paraId="13D3CE06"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Gemeentelijk basisgegeven</w:t>
            </w:r>
          </w:p>
        </w:tc>
      </w:tr>
      <w:tr w:rsidR="005D189E" w:rsidRPr="005D189E" w14:paraId="48E57AF3" w14:textId="77777777" w:rsidTr="002627FD">
        <w:trPr>
          <w:trHeight w:val="230"/>
        </w:trPr>
        <w:tc>
          <w:tcPr>
            <w:tcW w:w="3686" w:type="dxa"/>
            <w:tcBorders>
              <w:top w:val="nil"/>
              <w:left w:val="nil"/>
              <w:right w:val="nil"/>
            </w:tcBorders>
          </w:tcPr>
          <w:p w14:paraId="18E6F269"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right w:val="nil"/>
            </w:tcBorders>
          </w:tcPr>
          <w:p w14:paraId="6EEE5951"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AE6939" w14:paraId="0E7786C4" w14:textId="77777777" w:rsidTr="002627FD">
        <w:trPr>
          <w:trHeight w:val="230"/>
        </w:trPr>
        <w:tc>
          <w:tcPr>
            <w:tcW w:w="3686" w:type="dxa"/>
            <w:tcBorders>
              <w:top w:val="nil"/>
              <w:left w:val="nil"/>
              <w:bottom w:val="single" w:sz="4" w:space="0" w:color="auto"/>
              <w:right w:val="nil"/>
            </w:tcBorders>
          </w:tcPr>
          <w:p w14:paraId="26AAA64E"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r w:rsidRPr="005D189E">
              <w:rPr>
                <w:rFonts w:ascii="Arial" w:eastAsia="Times New Roman" w:hAnsi="Arial" w:cs="Arial"/>
                <w:b/>
                <w:bCs/>
                <w:color w:val="000000"/>
                <w:sz w:val="20"/>
                <w:szCs w:val="20"/>
              </w:rPr>
              <w:t>Regels attribuutsoort</w:t>
            </w:r>
          </w:p>
        </w:tc>
        <w:tc>
          <w:tcPr>
            <w:tcW w:w="5674" w:type="dxa"/>
            <w:tcBorders>
              <w:top w:val="nil"/>
              <w:left w:val="nil"/>
              <w:bottom w:val="single" w:sz="4" w:space="0" w:color="auto"/>
              <w:right w:val="nil"/>
            </w:tcBorders>
          </w:tcPr>
          <w:p w14:paraId="7BBAB2A2" w14:textId="0DB291C1" w:rsidR="0031569A" w:rsidRDefault="005D189E" w:rsidP="0031569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Formaat moet van een waarde voorzien zijn </w:t>
            </w:r>
            <w:r w:rsidR="004B37F9" w:rsidRPr="00DD0F4F">
              <w:rPr>
                <w:rFonts w:ascii="Arial" w:eastAsia="Times New Roman" w:hAnsi="Arial" w:cs="Arial"/>
                <w:color w:val="000000"/>
                <w:sz w:val="20"/>
                <w:szCs w:val="20"/>
                <w:lang w:val="nl-NL"/>
              </w:rPr>
              <w:t>indien</w:t>
            </w:r>
            <w:r w:rsidR="0031569A">
              <w:rPr>
                <w:rFonts w:ascii="Arial" w:eastAsia="Times New Roman" w:hAnsi="Arial" w:cs="Arial"/>
                <w:color w:val="000000"/>
                <w:sz w:val="20"/>
                <w:szCs w:val="20"/>
                <w:lang w:val="nl-NL"/>
              </w:rPr>
              <w:t>:</w:t>
            </w:r>
          </w:p>
          <w:p w14:paraId="4463E8D0" w14:textId="77777777" w:rsidR="0031569A" w:rsidRDefault="0031569A" w:rsidP="0031569A">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xml:space="preserve">- </w:t>
            </w:r>
            <w:r w:rsidR="004B37F9" w:rsidRPr="00DD0F4F">
              <w:rPr>
                <w:rFonts w:ascii="Arial" w:eastAsia="Times New Roman" w:hAnsi="Arial" w:cs="Arial"/>
                <w:color w:val="000000"/>
                <w:sz w:val="20"/>
                <w:szCs w:val="20"/>
                <w:lang w:val="nl-NL"/>
              </w:rPr>
              <w:t xml:space="preserve">de attribuutsoort Inhoud van een waarde </w:t>
            </w:r>
            <w:r>
              <w:rPr>
                <w:rFonts w:ascii="Arial" w:eastAsia="Times New Roman" w:hAnsi="Arial" w:cs="Arial"/>
                <w:color w:val="000000"/>
                <w:sz w:val="20"/>
                <w:szCs w:val="20"/>
                <w:lang w:val="nl-NL"/>
              </w:rPr>
              <w:t xml:space="preserve">is </w:t>
            </w:r>
            <w:r w:rsidR="004B37F9" w:rsidRPr="00DD0F4F">
              <w:rPr>
                <w:rFonts w:ascii="Arial" w:eastAsia="Times New Roman" w:hAnsi="Arial" w:cs="Arial"/>
                <w:color w:val="000000"/>
                <w:sz w:val="20"/>
                <w:szCs w:val="20"/>
                <w:lang w:val="nl-NL"/>
              </w:rPr>
              <w:t>voorzien</w:t>
            </w:r>
            <w:r>
              <w:rPr>
                <w:rFonts w:ascii="Arial" w:eastAsia="Times New Roman" w:hAnsi="Arial" w:cs="Arial"/>
                <w:color w:val="000000"/>
                <w:sz w:val="20"/>
                <w:szCs w:val="20"/>
                <w:lang w:val="nl-NL"/>
              </w:rPr>
              <w:t xml:space="preserve"> (d.w.z. </w:t>
            </w:r>
            <w:r w:rsidRPr="00DD0F4F">
              <w:rPr>
                <w:rFonts w:ascii="Arial" w:eastAsia="Times New Roman" w:hAnsi="Arial" w:cs="Arial"/>
                <w:color w:val="000000"/>
                <w:sz w:val="20"/>
                <w:szCs w:val="20"/>
                <w:lang w:val="nl-NL"/>
              </w:rPr>
              <w:t xml:space="preserve">het </w:t>
            </w:r>
            <w:r>
              <w:rPr>
                <w:rFonts w:ascii="Arial" w:eastAsia="Times New Roman" w:hAnsi="Arial" w:cs="Arial"/>
                <w:color w:val="000000"/>
                <w:sz w:val="20"/>
                <w:szCs w:val="20"/>
                <w:lang w:val="nl-NL"/>
              </w:rPr>
              <w:t xml:space="preserve">betreft </w:t>
            </w:r>
            <w:r w:rsidRPr="00DD0F4F">
              <w:rPr>
                <w:rFonts w:ascii="Arial" w:eastAsia="Times New Roman" w:hAnsi="Arial" w:cs="Arial"/>
                <w:color w:val="000000"/>
                <w:sz w:val="20"/>
                <w:szCs w:val="20"/>
                <w:lang w:val="nl-NL"/>
              </w:rPr>
              <w:t>een digitaal bestand</w:t>
            </w:r>
            <w:r>
              <w:rPr>
                <w:rFonts w:ascii="Arial" w:eastAsia="Times New Roman" w:hAnsi="Arial" w:cs="Arial"/>
                <w:color w:val="000000"/>
                <w:sz w:val="20"/>
                <w:szCs w:val="20"/>
                <w:lang w:val="nl-NL"/>
              </w:rPr>
              <w:t>)</w:t>
            </w:r>
            <w:r w:rsidR="004B37F9" w:rsidRPr="00DD0F4F">
              <w:rPr>
                <w:rFonts w:ascii="Arial" w:eastAsia="Times New Roman" w:hAnsi="Arial" w:cs="Arial"/>
                <w:color w:val="000000"/>
                <w:sz w:val="20"/>
                <w:szCs w:val="20"/>
                <w:lang w:val="nl-NL"/>
              </w:rPr>
              <w:t xml:space="preserve">, </w:t>
            </w:r>
            <w:r>
              <w:rPr>
                <w:rFonts w:ascii="Arial" w:eastAsia="Times New Roman" w:hAnsi="Arial" w:cs="Arial"/>
                <w:color w:val="000000"/>
                <w:sz w:val="20"/>
                <w:szCs w:val="20"/>
                <w:lang w:val="nl-NL"/>
              </w:rPr>
              <w:t>of</w:t>
            </w:r>
            <w:r w:rsidR="004B37F9" w:rsidRPr="00DD0F4F">
              <w:rPr>
                <w:rFonts w:ascii="Arial" w:eastAsia="Times New Roman" w:hAnsi="Arial" w:cs="Arial"/>
                <w:color w:val="000000"/>
                <w:sz w:val="20"/>
                <w:szCs w:val="20"/>
                <w:lang w:val="nl-NL"/>
              </w:rPr>
              <w:t xml:space="preserve"> </w:t>
            </w:r>
          </w:p>
          <w:p w14:paraId="47E7460F" w14:textId="38CD7216" w:rsidR="005D189E" w:rsidRPr="00DD0F4F" w:rsidRDefault="0031569A" w:rsidP="0031569A">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xml:space="preserve">- </w:t>
            </w:r>
            <w:r w:rsidR="005D189E" w:rsidRPr="00DD0F4F">
              <w:rPr>
                <w:rFonts w:ascii="Arial" w:eastAsia="Times New Roman" w:hAnsi="Arial" w:cs="Arial"/>
                <w:color w:val="000000"/>
                <w:sz w:val="20"/>
                <w:szCs w:val="20"/>
                <w:lang w:val="nl-NL"/>
              </w:rPr>
              <w:t xml:space="preserve">Bestandsnaam een waarde heeft </w:t>
            </w:r>
            <w:r w:rsidR="008C2BEE">
              <w:rPr>
                <w:rFonts w:ascii="Arial" w:eastAsia="Times New Roman" w:hAnsi="Arial" w:cs="Arial"/>
                <w:color w:val="000000"/>
                <w:sz w:val="20"/>
                <w:szCs w:val="20"/>
                <w:lang w:val="nl-NL"/>
              </w:rPr>
              <w:t xml:space="preserve">(d.w.z. </w:t>
            </w:r>
            <w:r w:rsidR="008C2BEE" w:rsidRPr="00DD0F4F">
              <w:rPr>
                <w:rFonts w:ascii="Arial" w:eastAsia="Times New Roman" w:hAnsi="Arial" w:cs="Arial"/>
                <w:color w:val="000000"/>
                <w:sz w:val="20"/>
                <w:szCs w:val="20"/>
                <w:lang w:val="nl-NL"/>
              </w:rPr>
              <w:t xml:space="preserve">het </w:t>
            </w:r>
            <w:r w:rsidR="008C2BEE">
              <w:rPr>
                <w:rFonts w:ascii="Arial" w:eastAsia="Times New Roman" w:hAnsi="Arial" w:cs="Arial"/>
                <w:color w:val="000000"/>
                <w:sz w:val="20"/>
                <w:szCs w:val="20"/>
                <w:lang w:val="nl-NL"/>
              </w:rPr>
              <w:t xml:space="preserve">betreft </w:t>
            </w:r>
            <w:r w:rsidR="008C2BEE" w:rsidRPr="00DD0F4F">
              <w:rPr>
                <w:rFonts w:ascii="Arial" w:eastAsia="Times New Roman" w:hAnsi="Arial" w:cs="Arial"/>
                <w:color w:val="000000"/>
                <w:sz w:val="20"/>
                <w:szCs w:val="20"/>
                <w:lang w:val="nl-NL"/>
              </w:rPr>
              <w:t>een digitaal bestand</w:t>
            </w:r>
            <w:r w:rsidR="008C2BEE">
              <w:rPr>
                <w:rFonts w:ascii="Arial" w:eastAsia="Times New Roman" w:hAnsi="Arial" w:cs="Arial"/>
                <w:color w:val="000000"/>
                <w:sz w:val="20"/>
                <w:szCs w:val="20"/>
                <w:lang w:val="nl-NL"/>
              </w:rPr>
              <w:t xml:space="preserve">) </w:t>
            </w:r>
            <w:r>
              <w:rPr>
                <w:rFonts w:ascii="Arial" w:eastAsia="Times New Roman" w:hAnsi="Arial" w:cs="Arial"/>
                <w:color w:val="000000"/>
                <w:sz w:val="20"/>
                <w:szCs w:val="20"/>
                <w:lang w:val="nl-NL"/>
              </w:rPr>
              <w:t>en</w:t>
            </w:r>
            <w:r w:rsidRPr="00DD0F4F">
              <w:rPr>
                <w:rFonts w:ascii="Arial" w:eastAsia="Times New Roman" w:hAnsi="Arial" w:cs="Arial"/>
                <w:color w:val="000000"/>
                <w:sz w:val="20"/>
                <w:szCs w:val="20"/>
                <w:lang w:val="nl-NL"/>
              </w:rPr>
              <w:t xml:space="preserve"> </w:t>
            </w:r>
            <w:r w:rsidR="005D189E" w:rsidRPr="00DD0F4F">
              <w:rPr>
                <w:rFonts w:ascii="Arial" w:eastAsia="Times New Roman" w:hAnsi="Arial" w:cs="Arial"/>
                <w:color w:val="000000"/>
                <w:sz w:val="20"/>
                <w:szCs w:val="20"/>
                <w:lang w:val="nl-NL"/>
              </w:rPr>
              <w:t xml:space="preserve">uit de waarde van Bestandsnaam </w:t>
            </w:r>
            <w:r w:rsidR="008C2BEE">
              <w:rPr>
                <w:rFonts w:ascii="Arial" w:eastAsia="Times New Roman" w:hAnsi="Arial" w:cs="Arial"/>
                <w:color w:val="000000"/>
                <w:sz w:val="20"/>
                <w:szCs w:val="20"/>
                <w:lang w:val="nl-NL"/>
              </w:rPr>
              <w:t xml:space="preserve">(cq. de bestandsextensie) </w:t>
            </w:r>
            <w:r w:rsidR="005D189E" w:rsidRPr="00DD0F4F">
              <w:rPr>
                <w:rFonts w:ascii="Arial" w:eastAsia="Times New Roman" w:hAnsi="Arial" w:cs="Arial"/>
                <w:color w:val="000000"/>
                <w:sz w:val="20"/>
                <w:szCs w:val="20"/>
                <w:lang w:val="nl-NL"/>
              </w:rPr>
              <w:t xml:space="preserve">geen geldig </w:t>
            </w:r>
            <w:r>
              <w:rPr>
                <w:rFonts w:ascii="Arial" w:eastAsia="Times New Roman" w:hAnsi="Arial" w:cs="Arial"/>
                <w:color w:val="000000"/>
                <w:sz w:val="20"/>
                <w:szCs w:val="20"/>
                <w:lang w:val="nl-NL"/>
              </w:rPr>
              <w:t>bestandstype</w:t>
            </w:r>
            <w:r w:rsidR="005D189E" w:rsidRPr="00DD0F4F">
              <w:rPr>
                <w:rFonts w:ascii="Arial" w:eastAsia="Times New Roman" w:hAnsi="Arial" w:cs="Arial"/>
                <w:color w:val="000000"/>
                <w:sz w:val="20"/>
                <w:szCs w:val="20"/>
                <w:lang w:val="nl-NL"/>
              </w:rPr>
              <w:t xml:space="preserve"> af te leiden is.</w:t>
            </w:r>
          </w:p>
        </w:tc>
      </w:tr>
    </w:tbl>
    <w:p w14:paraId="1A79D476" w14:textId="77777777" w:rsidR="005D189E" w:rsidRPr="00DD0F4F" w:rsidRDefault="005D189E" w:rsidP="0044638F">
      <w:pPr>
        <w:rPr>
          <w:lang w:val="nl-NL"/>
        </w:rPr>
      </w:pPr>
    </w:p>
    <w:p w14:paraId="4ED882BD" w14:textId="3C9E9560" w:rsidR="002627FD" w:rsidRPr="002627FD" w:rsidRDefault="00DA5D93" w:rsidP="002627FD">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2627FD" w:rsidRPr="002627FD">
        <w:rPr>
          <w:rFonts w:ascii="Arial" w:eastAsia="Times New Roman" w:hAnsi="Arial" w:cs="Arial"/>
          <w:b/>
          <w:bCs/>
          <w:color w:val="004080"/>
          <w:sz w:val="24"/>
          <w:szCs w:val="24"/>
        </w:rPr>
        <w:t>«</w:t>
      </w:r>
      <w:r w:rsidR="00BE3409">
        <w:rPr>
          <w:rFonts w:ascii="Arial" w:eastAsia="Times New Roman" w:hAnsi="Arial" w:cs="Arial"/>
          <w:b/>
          <w:bCs/>
          <w:color w:val="004080"/>
          <w:sz w:val="24"/>
          <w:szCs w:val="24"/>
        </w:rPr>
        <w:t>Groepa</w:t>
      </w:r>
      <w:r w:rsidR="002627FD"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2627FD" w:rsidRPr="002627FD">
        <w:rPr>
          <w:rFonts w:ascii="Arial" w:eastAsia="Times New Roman" w:hAnsi="Arial" w:cs="Arial"/>
          <w:b/>
          <w:bCs/>
          <w:color w:val="004080"/>
          <w:sz w:val="24"/>
          <w:szCs w:val="24"/>
        </w:rPr>
        <w:t xml:space="preserve"> </w:t>
      </w:r>
      <w:r w:rsidRPr="002627FD">
        <w:rPr>
          <w:rFonts w:ascii="Arial" w:eastAsia="Times New Roman" w:hAnsi="Arial" w:cs="Arial"/>
          <w:b/>
          <w:bCs/>
          <w:color w:val="004080"/>
          <w:sz w:val="24"/>
          <w:szCs w:val="24"/>
        </w:rPr>
        <w:fldChar w:fldCharType="begin" w:fldLock="1"/>
      </w:r>
      <w:r w:rsidR="002627FD" w:rsidRPr="002627FD">
        <w:rPr>
          <w:rFonts w:ascii="Arial" w:eastAsia="Times New Roman" w:hAnsi="Arial" w:cs="Arial"/>
          <w:b/>
          <w:bCs/>
          <w:color w:val="004080"/>
          <w:sz w:val="24"/>
          <w:szCs w:val="24"/>
        </w:rPr>
        <w:instrText>MERGEFIELD Att.Name</w:instrText>
      </w:r>
      <w:r w:rsidRPr="002627FD">
        <w:rPr>
          <w:rFonts w:ascii="Arial" w:eastAsia="Times New Roman" w:hAnsi="Arial" w:cs="Arial"/>
          <w:b/>
          <w:bCs/>
          <w:color w:val="004080"/>
          <w:sz w:val="24"/>
          <w:szCs w:val="24"/>
        </w:rPr>
        <w:fldChar w:fldCharType="separate"/>
      </w:r>
      <w:r w:rsidR="002627FD" w:rsidRPr="002627FD">
        <w:rPr>
          <w:rFonts w:ascii="Arial" w:eastAsia="Times New Roman" w:hAnsi="Arial" w:cs="Arial"/>
          <w:b/>
          <w:bCs/>
          <w:color w:val="004080"/>
          <w:sz w:val="24"/>
          <w:szCs w:val="24"/>
        </w:rPr>
        <w:t>Bestandsnaam</w:t>
      </w:r>
      <w:r w:rsidRPr="002627FD">
        <w:rPr>
          <w:rFonts w:ascii="Arial" w:eastAsia="Times New Roman" w:hAnsi="Arial" w:cs="Arial"/>
          <w:b/>
          <w:bCs/>
          <w:color w:val="004080"/>
          <w:sz w:val="24"/>
          <w:szCs w:val="24"/>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2627FD" w:rsidRPr="002627FD" w14:paraId="4CDEB82B" w14:textId="77777777" w:rsidTr="00331ABA">
        <w:trPr>
          <w:trHeight w:val="230"/>
        </w:trPr>
        <w:tc>
          <w:tcPr>
            <w:tcW w:w="3780" w:type="dxa"/>
            <w:tcBorders>
              <w:top w:val="single" w:sz="4" w:space="0" w:color="auto"/>
              <w:left w:val="nil"/>
              <w:bottom w:val="nil"/>
              <w:right w:val="nil"/>
            </w:tcBorders>
          </w:tcPr>
          <w:p w14:paraId="631C7EA0"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5732A487" w14:textId="77777777" w:rsidR="002627FD" w:rsidRPr="002627FD" w:rsidRDefault="00DA5D93"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Att.Name</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Bestandsnaam</w:t>
            </w:r>
            <w:r w:rsidRPr="002627FD">
              <w:rPr>
                <w:rFonts w:ascii="Arial" w:hAnsi="Arial" w:cs="Arial"/>
                <w:sz w:val="20"/>
                <w:szCs w:val="20"/>
                <w:lang w:val="en-AU"/>
              </w:rPr>
              <w:fldChar w:fldCharType="end"/>
            </w:r>
          </w:p>
        </w:tc>
      </w:tr>
      <w:tr w:rsidR="002627FD" w:rsidRPr="002627FD" w14:paraId="358D0161" w14:textId="77777777" w:rsidTr="00331ABA">
        <w:tc>
          <w:tcPr>
            <w:tcW w:w="3780" w:type="dxa"/>
            <w:tcBorders>
              <w:top w:val="nil"/>
              <w:left w:val="nil"/>
              <w:bottom w:val="nil"/>
              <w:right w:val="nil"/>
            </w:tcBorders>
          </w:tcPr>
          <w:p w14:paraId="174C1D65"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E106203"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00BC45FB" w14:textId="77777777" w:rsidTr="00331ABA">
        <w:tc>
          <w:tcPr>
            <w:tcW w:w="3780" w:type="dxa"/>
            <w:tcBorders>
              <w:top w:val="nil"/>
              <w:left w:val="nil"/>
              <w:bottom w:val="nil"/>
              <w:right w:val="nil"/>
            </w:tcBorders>
          </w:tcPr>
          <w:p w14:paraId="7D7ABC7A"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689D9725"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KING</w:t>
            </w:r>
          </w:p>
        </w:tc>
      </w:tr>
      <w:tr w:rsidR="002627FD" w:rsidRPr="002627FD" w14:paraId="421297E2" w14:textId="77777777" w:rsidTr="00331ABA">
        <w:tc>
          <w:tcPr>
            <w:tcW w:w="3780" w:type="dxa"/>
            <w:tcBorders>
              <w:top w:val="nil"/>
              <w:left w:val="nil"/>
              <w:bottom w:val="nil"/>
              <w:right w:val="nil"/>
            </w:tcBorders>
          </w:tcPr>
          <w:p w14:paraId="51D55200"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FB79D18"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68E333ED" w14:textId="77777777" w:rsidTr="00331ABA">
        <w:tc>
          <w:tcPr>
            <w:tcW w:w="3780" w:type="dxa"/>
            <w:tcBorders>
              <w:top w:val="nil"/>
              <w:left w:val="nil"/>
              <w:bottom w:val="nil"/>
              <w:right w:val="nil"/>
            </w:tcBorders>
          </w:tcPr>
          <w:p w14:paraId="5E597DCF"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2A3C5DB2"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4E5A4693" w14:textId="77777777" w:rsidTr="00331ABA">
        <w:tc>
          <w:tcPr>
            <w:tcW w:w="3780" w:type="dxa"/>
            <w:tcBorders>
              <w:top w:val="nil"/>
              <w:left w:val="nil"/>
              <w:bottom w:val="nil"/>
              <w:right w:val="nil"/>
            </w:tcBorders>
          </w:tcPr>
          <w:p w14:paraId="6F4C0920"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306FE65"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4A1BB348" w14:textId="77777777" w:rsidTr="00331ABA">
        <w:tc>
          <w:tcPr>
            <w:tcW w:w="3780" w:type="dxa"/>
            <w:tcBorders>
              <w:top w:val="nil"/>
              <w:left w:val="nil"/>
              <w:bottom w:val="nil"/>
              <w:right w:val="nil"/>
            </w:tcBorders>
          </w:tcPr>
          <w:p w14:paraId="78526617"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0C2387C1" w14:textId="77777777" w:rsidR="002627FD" w:rsidRPr="002627FD" w:rsidRDefault="00DA5D93"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Att.Alias</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bestandsnaam</w:t>
            </w:r>
            <w:r w:rsidRPr="002627FD">
              <w:rPr>
                <w:rFonts w:ascii="Arial" w:hAnsi="Arial" w:cs="Arial"/>
                <w:sz w:val="20"/>
                <w:szCs w:val="20"/>
                <w:lang w:val="en-AU"/>
              </w:rPr>
              <w:fldChar w:fldCharType="end"/>
            </w:r>
          </w:p>
        </w:tc>
      </w:tr>
      <w:tr w:rsidR="002627FD" w:rsidRPr="002627FD" w14:paraId="1306E013" w14:textId="77777777" w:rsidTr="00331ABA">
        <w:tc>
          <w:tcPr>
            <w:tcW w:w="3780" w:type="dxa"/>
            <w:tcBorders>
              <w:top w:val="nil"/>
              <w:left w:val="nil"/>
              <w:bottom w:val="nil"/>
              <w:right w:val="nil"/>
            </w:tcBorders>
          </w:tcPr>
          <w:p w14:paraId="23B9A587"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40FF3C0"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AE6939" w14:paraId="1CFB72E9" w14:textId="77777777" w:rsidTr="00331ABA">
        <w:tc>
          <w:tcPr>
            <w:tcW w:w="3780" w:type="dxa"/>
            <w:tcBorders>
              <w:top w:val="nil"/>
              <w:left w:val="nil"/>
              <w:bottom w:val="nil"/>
              <w:right w:val="nil"/>
            </w:tcBorders>
          </w:tcPr>
          <w:p w14:paraId="09CEEBC8"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623817F1" w14:textId="2AD5667B" w:rsidR="002627FD" w:rsidRPr="00DD0F4F" w:rsidRDefault="00DA5D93" w:rsidP="002627FD">
            <w:pPr>
              <w:autoSpaceDE w:val="0"/>
              <w:autoSpaceDN w:val="0"/>
              <w:adjustRightInd w:val="0"/>
              <w:spacing w:after="0" w:line="240" w:lineRule="auto"/>
              <w:rPr>
                <w:rFonts w:ascii="Arial" w:eastAsia="Times New Roman" w:hAnsi="Arial" w:cs="Arial"/>
                <w:color w:val="000000"/>
                <w:sz w:val="20"/>
                <w:szCs w:val="20"/>
                <w:lang w:val="nl-NL"/>
              </w:rPr>
            </w:pPr>
            <w:r w:rsidRPr="002627FD">
              <w:rPr>
                <w:rFonts w:ascii="Arial" w:hAnsi="Arial" w:cs="Arial"/>
                <w:sz w:val="20"/>
                <w:szCs w:val="20"/>
                <w:lang w:val="en-AU"/>
              </w:rPr>
              <w:fldChar w:fldCharType="begin" w:fldLock="1"/>
            </w:r>
            <w:r w:rsidR="002627FD" w:rsidRPr="00DD0F4F">
              <w:rPr>
                <w:rFonts w:ascii="Arial" w:hAnsi="Arial" w:cs="Arial"/>
                <w:sz w:val="20"/>
                <w:szCs w:val="20"/>
                <w:lang w:val="nl-NL"/>
              </w:rPr>
              <w:instrText xml:space="preserve">MERGEFIELD </w:instrText>
            </w:r>
            <w:r w:rsidR="002627FD" w:rsidRPr="00DD0F4F">
              <w:rPr>
                <w:rFonts w:ascii="Arial" w:eastAsia="Times New Roman" w:hAnsi="Arial" w:cs="Arial"/>
                <w:color w:val="000000"/>
                <w:sz w:val="20"/>
                <w:szCs w:val="20"/>
                <w:lang w:val="nl-NL"/>
              </w:rPr>
              <w:instrText>Att.Notes</w:instrText>
            </w:r>
            <w:r w:rsidRPr="002627FD">
              <w:rPr>
                <w:rFonts w:ascii="Arial" w:hAnsi="Arial" w:cs="Arial"/>
                <w:sz w:val="20"/>
                <w:szCs w:val="20"/>
                <w:lang w:val="en-AU"/>
              </w:rPr>
              <w:fldChar w:fldCharType="end"/>
            </w:r>
            <w:r w:rsidR="002627FD" w:rsidRPr="00DD0F4F">
              <w:rPr>
                <w:rFonts w:ascii="Arial" w:eastAsia="Times New Roman" w:hAnsi="Arial" w:cs="Arial"/>
                <w:color w:val="610E6A"/>
                <w:sz w:val="20"/>
                <w:szCs w:val="20"/>
                <w:lang w:val="nl-NL"/>
              </w:rPr>
              <w:t>De naam van het fysieke bestand waarin de inhoud van het informatieobject is vastgelegd.</w:t>
            </w:r>
          </w:p>
        </w:tc>
      </w:tr>
      <w:tr w:rsidR="002627FD" w:rsidRPr="00AE6939" w14:paraId="6F3FEFA0" w14:textId="77777777" w:rsidTr="00331ABA">
        <w:trPr>
          <w:trHeight w:val="230"/>
        </w:trPr>
        <w:tc>
          <w:tcPr>
            <w:tcW w:w="3780" w:type="dxa"/>
            <w:tcBorders>
              <w:top w:val="nil"/>
              <w:left w:val="nil"/>
              <w:bottom w:val="nil"/>
              <w:right w:val="nil"/>
            </w:tcBorders>
          </w:tcPr>
          <w:p w14:paraId="75741FDF" w14:textId="77777777" w:rsidR="002627FD" w:rsidRPr="00DD0F4F" w:rsidRDefault="002627FD" w:rsidP="002627F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2F795F1" w14:textId="77777777" w:rsidR="002627FD" w:rsidRPr="00DD0F4F"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p>
        </w:tc>
      </w:tr>
      <w:tr w:rsidR="002627FD" w:rsidRPr="002627FD" w14:paraId="6132BF6B" w14:textId="77777777" w:rsidTr="00331ABA">
        <w:trPr>
          <w:trHeight w:val="230"/>
        </w:trPr>
        <w:tc>
          <w:tcPr>
            <w:tcW w:w="3780" w:type="dxa"/>
            <w:tcBorders>
              <w:top w:val="nil"/>
              <w:left w:val="nil"/>
              <w:bottom w:val="nil"/>
              <w:right w:val="nil"/>
            </w:tcBorders>
          </w:tcPr>
          <w:p w14:paraId="02D8CC5C"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lastRenderedPageBreak/>
              <w:t>Herkomst definitie attribuutsoort</w:t>
            </w:r>
          </w:p>
        </w:tc>
        <w:tc>
          <w:tcPr>
            <w:tcW w:w="5580" w:type="dxa"/>
            <w:tcBorders>
              <w:top w:val="nil"/>
              <w:left w:val="nil"/>
              <w:bottom w:val="nil"/>
              <w:right w:val="nil"/>
            </w:tcBorders>
          </w:tcPr>
          <w:p w14:paraId="522499F2"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 xml:space="preserve">KING </w:t>
            </w:r>
          </w:p>
        </w:tc>
      </w:tr>
      <w:tr w:rsidR="002627FD" w:rsidRPr="002627FD" w14:paraId="24B67026" w14:textId="77777777" w:rsidTr="00331ABA">
        <w:tc>
          <w:tcPr>
            <w:tcW w:w="3780" w:type="dxa"/>
            <w:tcBorders>
              <w:top w:val="nil"/>
              <w:left w:val="nil"/>
              <w:bottom w:val="nil"/>
              <w:right w:val="nil"/>
            </w:tcBorders>
          </w:tcPr>
          <w:p w14:paraId="72E648EE"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788C33B"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1BE9B3AE" w14:textId="77777777" w:rsidTr="00331ABA">
        <w:tc>
          <w:tcPr>
            <w:tcW w:w="3780" w:type="dxa"/>
            <w:tcBorders>
              <w:top w:val="nil"/>
              <w:left w:val="nil"/>
              <w:bottom w:val="nil"/>
              <w:right w:val="nil"/>
            </w:tcBorders>
          </w:tcPr>
          <w:p w14:paraId="05F920C0"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416A090B"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1 november 2009</w:t>
            </w:r>
          </w:p>
        </w:tc>
      </w:tr>
      <w:tr w:rsidR="002627FD" w:rsidRPr="002627FD" w14:paraId="54A38558" w14:textId="77777777" w:rsidTr="00331ABA">
        <w:tc>
          <w:tcPr>
            <w:tcW w:w="3780" w:type="dxa"/>
            <w:tcBorders>
              <w:top w:val="nil"/>
              <w:left w:val="nil"/>
              <w:bottom w:val="nil"/>
              <w:right w:val="nil"/>
            </w:tcBorders>
          </w:tcPr>
          <w:p w14:paraId="6F9ED507"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B5F5DF0"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AE6939" w14:paraId="47708F4F" w14:textId="77777777" w:rsidTr="00331ABA">
        <w:tc>
          <w:tcPr>
            <w:tcW w:w="3780" w:type="dxa"/>
            <w:tcBorders>
              <w:top w:val="nil"/>
              <w:left w:val="nil"/>
              <w:bottom w:val="nil"/>
              <w:right w:val="nil"/>
            </w:tcBorders>
          </w:tcPr>
          <w:p w14:paraId="203F73E9"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3D4E7D8C" w14:textId="4DC404D5" w:rsidR="002627FD"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Veelal zal de Inhoud uitgewisseld worden in de vorm van een fysiek bestand. De naam daarvan </w:t>
            </w:r>
            <w:r w:rsidR="00CB6254">
              <w:rPr>
                <w:rFonts w:ascii="Arial" w:eastAsia="Times New Roman" w:hAnsi="Arial" w:cs="Arial"/>
                <w:color w:val="000000"/>
                <w:sz w:val="20"/>
                <w:szCs w:val="20"/>
                <w:lang w:val="nl-NL"/>
              </w:rPr>
              <w:t>kan</w:t>
            </w:r>
            <w:r w:rsidR="00CB6254" w:rsidRPr="00DD0F4F">
              <w:rPr>
                <w:rFonts w:ascii="Arial" w:eastAsia="Times New Roman" w:hAnsi="Arial" w:cs="Arial"/>
                <w:color w:val="000000"/>
                <w:sz w:val="20"/>
                <w:szCs w:val="20"/>
                <w:lang w:val="nl-NL"/>
              </w:rPr>
              <w:t xml:space="preserve"> </w:t>
            </w:r>
            <w:r w:rsidR="00CB6254">
              <w:rPr>
                <w:rFonts w:ascii="Arial" w:eastAsia="Times New Roman" w:hAnsi="Arial" w:cs="Arial"/>
                <w:color w:val="000000"/>
                <w:sz w:val="20"/>
                <w:szCs w:val="20"/>
                <w:lang w:val="nl-NL"/>
              </w:rPr>
              <w:t>bestaan</w:t>
            </w:r>
            <w:r w:rsidRPr="00DD0F4F">
              <w:rPr>
                <w:rFonts w:ascii="Arial" w:eastAsia="Times New Roman" w:hAnsi="Arial" w:cs="Arial"/>
                <w:color w:val="000000"/>
                <w:sz w:val="20"/>
                <w:szCs w:val="20"/>
                <w:lang w:val="nl-NL"/>
              </w:rPr>
              <w:t xml:space="preserve"> uit de Titel</w:t>
            </w:r>
            <w:r w:rsidR="00CB6254">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xml:space="preserve"> </w:t>
            </w:r>
            <w:r w:rsidR="00CB6254">
              <w:rPr>
                <w:rFonts w:ascii="Arial" w:eastAsia="Times New Roman" w:hAnsi="Arial" w:cs="Arial"/>
                <w:color w:val="000000"/>
                <w:sz w:val="20"/>
                <w:szCs w:val="20"/>
                <w:lang w:val="nl-NL"/>
              </w:rPr>
              <w:t>aangevuld met de bestandsextensie</w:t>
            </w:r>
            <w:r w:rsidRPr="00DD0F4F">
              <w:rPr>
                <w:rFonts w:ascii="Arial" w:eastAsia="Times New Roman" w:hAnsi="Arial" w:cs="Arial"/>
                <w:color w:val="000000"/>
                <w:sz w:val="20"/>
                <w:szCs w:val="20"/>
                <w:lang w:val="nl-NL"/>
              </w:rPr>
              <w:t>, gescheiden door een punt.</w:t>
            </w:r>
            <w:r w:rsidR="00CB6254">
              <w:rPr>
                <w:rFonts w:ascii="Arial" w:eastAsia="Times New Roman" w:hAnsi="Arial" w:cs="Arial"/>
                <w:color w:val="000000"/>
                <w:sz w:val="20"/>
                <w:szCs w:val="20"/>
                <w:lang w:val="nl-NL"/>
              </w:rPr>
              <w:t xml:space="preserve"> Het kan ook een anders samengestelde naam zijn</w:t>
            </w:r>
            <w:r w:rsidR="0031569A">
              <w:rPr>
                <w:rFonts w:ascii="Arial" w:eastAsia="Times New Roman" w:hAnsi="Arial" w:cs="Arial"/>
                <w:color w:val="000000"/>
                <w:sz w:val="20"/>
                <w:szCs w:val="20"/>
                <w:lang w:val="nl-NL"/>
              </w:rPr>
              <w:t xml:space="preserve">, al dan </w:t>
            </w:r>
            <w:r w:rsidR="00331ABA">
              <w:rPr>
                <w:rFonts w:ascii="Arial" w:eastAsia="Times New Roman" w:hAnsi="Arial" w:cs="Arial"/>
                <w:color w:val="000000"/>
                <w:sz w:val="20"/>
                <w:szCs w:val="20"/>
                <w:lang w:val="nl-NL"/>
              </w:rPr>
              <w:t xml:space="preserve">niet </w:t>
            </w:r>
            <w:r w:rsidR="0031569A">
              <w:rPr>
                <w:rFonts w:ascii="Arial" w:eastAsia="Times New Roman" w:hAnsi="Arial" w:cs="Arial"/>
                <w:color w:val="000000"/>
                <w:sz w:val="20"/>
                <w:szCs w:val="20"/>
                <w:lang w:val="nl-NL"/>
              </w:rPr>
              <w:t>inclusief extensie</w:t>
            </w:r>
            <w:r w:rsidRPr="00DD0F4F">
              <w:rPr>
                <w:rFonts w:ascii="Arial" w:eastAsia="Times New Roman" w:hAnsi="Arial" w:cs="Arial"/>
                <w:color w:val="000000"/>
                <w:sz w:val="20"/>
                <w:szCs w:val="20"/>
                <w:lang w:val="nl-NL"/>
              </w:rPr>
              <w:t xml:space="preserve">. De voorwaarde is dat de ontvanger uit de bestandsnaam </w:t>
            </w:r>
            <w:r w:rsidR="0031569A">
              <w:rPr>
                <w:rFonts w:ascii="Arial" w:eastAsia="Times New Roman" w:hAnsi="Arial" w:cs="Arial"/>
                <w:color w:val="000000"/>
                <w:sz w:val="20"/>
                <w:szCs w:val="20"/>
                <w:lang w:val="nl-NL"/>
              </w:rPr>
              <w:t xml:space="preserve">(c.q. de extensie) dan wel uit Formaat </w:t>
            </w:r>
            <w:r w:rsidRPr="00DD0F4F">
              <w:rPr>
                <w:rFonts w:ascii="Arial" w:eastAsia="Times New Roman" w:hAnsi="Arial" w:cs="Arial"/>
                <w:color w:val="000000"/>
                <w:sz w:val="20"/>
                <w:szCs w:val="20"/>
                <w:lang w:val="nl-NL"/>
              </w:rPr>
              <w:t xml:space="preserve">het </w:t>
            </w:r>
            <w:r w:rsidR="00CB6254">
              <w:rPr>
                <w:rFonts w:ascii="Arial" w:eastAsia="Times New Roman" w:hAnsi="Arial" w:cs="Arial"/>
                <w:color w:val="000000"/>
                <w:sz w:val="20"/>
                <w:szCs w:val="20"/>
                <w:lang w:val="nl-NL"/>
              </w:rPr>
              <w:t>type bestand</w:t>
            </w:r>
            <w:r w:rsidR="00CB6254" w:rsidRPr="00DD0F4F">
              <w:rPr>
                <w:rFonts w:ascii="Arial" w:eastAsia="Times New Roman" w:hAnsi="Arial" w:cs="Arial"/>
                <w:color w:val="000000"/>
                <w:sz w:val="20"/>
                <w:szCs w:val="20"/>
                <w:lang w:val="nl-NL"/>
              </w:rPr>
              <w:t xml:space="preserve"> </w:t>
            </w:r>
            <w:r w:rsidRPr="00DD0F4F">
              <w:rPr>
                <w:rFonts w:ascii="Arial" w:eastAsia="Times New Roman" w:hAnsi="Arial" w:cs="Arial"/>
                <w:color w:val="000000"/>
                <w:sz w:val="20"/>
                <w:szCs w:val="20"/>
                <w:lang w:val="nl-NL"/>
              </w:rPr>
              <w:t>kan afleiden.</w:t>
            </w:r>
          </w:p>
          <w:p w14:paraId="07333DC7" w14:textId="77777777" w:rsidR="00331ABA" w:rsidRPr="00DD0F4F" w:rsidRDefault="00331ABA" w:rsidP="002627FD">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xml:space="preserve">Deze groepattrbuutsoort bevat de bestandsnaam in twee attribuutsoorten: de eigenlijke naam en de bestandsextensie. </w:t>
            </w:r>
          </w:p>
          <w:p w14:paraId="53D5AD92" w14:textId="77777777" w:rsidR="002627FD" w:rsidRPr="00DD0F4F" w:rsidRDefault="002627FD" w:rsidP="00CB625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Aangezien, bij bijvoorbeeld omzetting naar een duurzaam bewaarbaar informatieobject, de bestandsnaam kan wijzigen (omdat deze veelal ook </w:t>
            </w:r>
            <w:r w:rsidR="00CB6254">
              <w:rPr>
                <w:rFonts w:ascii="Arial" w:eastAsia="Times New Roman" w:hAnsi="Arial" w:cs="Arial"/>
                <w:color w:val="000000"/>
                <w:sz w:val="20"/>
                <w:szCs w:val="20"/>
                <w:lang w:val="nl-NL"/>
              </w:rPr>
              <w:t>de bestandsextebsie</w:t>
            </w:r>
            <w:r w:rsidRPr="00DD0F4F">
              <w:rPr>
                <w:rFonts w:ascii="Arial" w:eastAsia="Times New Roman" w:hAnsi="Arial" w:cs="Arial"/>
                <w:color w:val="000000"/>
                <w:sz w:val="20"/>
                <w:szCs w:val="20"/>
                <w:lang w:val="nl-NL"/>
              </w:rPr>
              <w:t xml:space="preserve"> bevat), kent deze attribuutsoort historie.</w:t>
            </w:r>
          </w:p>
        </w:tc>
      </w:tr>
      <w:tr w:rsidR="002627FD" w:rsidRPr="00AE6939" w14:paraId="542BCAA0" w14:textId="77777777" w:rsidTr="00331ABA">
        <w:tc>
          <w:tcPr>
            <w:tcW w:w="3780" w:type="dxa"/>
            <w:tcBorders>
              <w:top w:val="nil"/>
              <w:left w:val="nil"/>
              <w:bottom w:val="nil"/>
              <w:right w:val="nil"/>
            </w:tcBorders>
          </w:tcPr>
          <w:p w14:paraId="4436984D" w14:textId="77777777" w:rsidR="002627FD" w:rsidRPr="00DD0F4F" w:rsidRDefault="002627FD" w:rsidP="002627F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D7D8A33" w14:textId="77777777" w:rsidR="002627FD" w:rsidRPr="00DD0F4F"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p>
        </w:tc>
      </w:tr>
      <w:tr w:rsidR="002627FD" w:rsidRPr="002627FD" w14:paraId="0F152A7E" w14:textId="77777777" w:rsidTr="00331ABA">
        <w:trPr>
          <w:trHeight w:val="215"/>
        </w:trPr>
        <w:tc>
          <w:tcPr>
            <w:tcW w:w="3780" w:type="dxa"/>
            <w:tcBorders>
              <w:top w:val="nil"/>
              <w:left w:val="nil"/>
              <w:bottom w:val="nil"/>
              <w:right w:val="nil"/>
            </w:tcBorders>
          </w:tcPr>
          <w:p w14:paraId="529E7772"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245940BC" w14:textId="73FA48BA"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Ja</w:t>
            </w:r>
          </w:p>
        </w:tc>
      </w:tr>
      <w:tr w:rsidR="002627FD" w:rsidRPr="002627FD" w14:paraId="723C5776" w14:textId="77777777" w:rsidTr="00331ABA">
        <w:trPr>
          <w:trHeight w:val="230"/>
        </w:trPr>
        <w:tc>
          <w:tcPr>
            <w:tcW w:w="3780" w:type="dxa"/>
            <w:tcBorders>
              <w:top w:val="nil"/>
              <w:left w:val="nil"/>
              <w:bottom w:val="nil"/>
              <w:right w:val="nil"/>
            </w:tcBorders>
          </w:tcPr>
          <w:p w14:paraId="3A0BCE1C"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1EED3B2"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4772A26E" w14:textId="77777777" w:rsidTr="00331ABA">
        <w:trPr>
          <w:trHeight w:val="230"/>
        </w:trPr>
        <w:tc>
          <w:tcPr>
            <w:tcW w:w="3780" w:type="dxa"/>
            <w:tcBorders>
              <w:top w:val="nil"/>
              <w:left w:val="nil"/>
              <w:bottom w:val="nil"/>
              <w:right w:val="nil"/>
            </w:tcBorders>
          </w:tcPr>
          <w:p w14:paraId="0FF43731"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26F606E1"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2627FD" w:rsidRPr="002627FD" w14:paraId="351CBA9E" w14:textId="77777777" w:rsidTr="00331ABA">
        <w:trPr>
          <w:trHeight w:val="230"/>
        </w:trPr>
        <w:tc>
          <w:tcPr>
            <w:tcW w:w="3780" w:type="dxa"/>
            <w:tcBorders>
              <w:top w:val="nil"/>
              <w:left w:val="nil"/>
              <w:bottom w:val="nil"/>
              <w:right w:val="nil"/>
            </w:tcBorders>
          </w:tcPr>
          <w:p w14:paraId="13CE34C0"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8CA549B"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530C019D" w14:textId="77777777" w:rsidTr="00331ABA">
        <w:trPr>
          <w:trHeight w:val="230"/>
        </w:trPr>
        <w:tc>
          <w:tcPr>
            <w:tcW w:w="3780" w:type="dxa"/>
            <w:tcBorders>
              <w:top w:val="nil"/>
              <w:left w:val="nil"/>
              <w:bottom w:val="nil"/>
              <w:right w:val="nil"/>
            </w:tcBorders>
          </w:tcPr>
          <w:p w14:paraId="2A2FFFFD"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0E7C566B"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14440B02" w14:textId="77777777" w:rsidTr="00331ABA">
        <w:trPr>
          <w:trHeight w:val="230"/>
        </w:trPr>
        <w:tc>
          <w:tcPr>
            <w:tcW w:w="3780" w:type="dxa"/>
            <w:tcBorders>
              <w:top w:val="nil"/>
              <w:left w:val="nil"/>
              <w:bottom w:val="nil"/>
              <w:right w:val="nil"/>
            </w:tcBorders>
          </w:tcPr>
          <w:p w14:paraId="0EA6CD76"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024F126"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228099EC" w14:textId="77777777" w:rsidTr="00331ABA">
        <w:trPr>
          <w:trHeight w:val="230"/>
        </w:trPr>
        <w:tc>
          <w:tcPr>
            <w:tcW w:w="3780" w:type="dxa"/>
            <w:tcBorders>
              <w:top w:val="nil"/>
              <w:left w:val="nil"/>
              <w:bottom w:val="nil"/>
              <w:right w:val="nil"/>
            </w:tcBorders>
          </w:tcPr>
          <w:p w14:paraId="11671B27"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3B896F53"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2627FD" w:rsidRPr="002627FD" w14:paraId="4377E43F" w14:textId="77777777" w:rsidTr="00331ABA">
        <w:trPr>
          <w:trHeight w:val="230"/>
        </w:trPr>
        <w:tc>
          <w:tcPr>
            <w:tcW w:w="3780" w:type="dxa"/>
            <w:tcBorders>
              <w:top w:val="nil"/>
              <w:left w:val="nil"/>
              <w:bottom w:val="nil"/>
              <w:right w:val="nil"/>
            </w:tcBorders>
          </w:tcPr>
          <w:p w14:paraId="3A9DB340"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EF260C9"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4B93F6B8" w14:textId="77777777" w:rsidTr="00331ABA">
        <w:trPr>
          <w:trHeight w:val="411"/>
        </w:trPr>
        <w:tc>
          <w:tcPr>
            <w:tcW w:w="3780" w:type="dxa"/>
            <w:tcBorders>
              <w:top w:val="nil"/>
              <w:left w:val="nil"/>
              <w:bottom w:val="nil"/>
              <w:right w:val="nil"/>
            </w:tcBorders>
          </w:tcPr>
          <w:p w14:paraId="697C2DEF"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5BFB1CFD"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2627FD" w:rsidRPr="002627FD" w14:paraId="31580D35" w14:textId="77777777" w:rsidTr="00331ABA">
        <w:trPr>
          <w:trHeight w:val="245"/>
        </w:trPr>
        <w:tc>
          <w:tcPr>
            <w:tcW w:w="3780" w:type="dxa"/>
            <w:tcBorders>
              <w:top w:val="nil"/>
              <w:left w:val="nil"/>
              <w:bottom w:val="nil"/>
              <w:right w:val="nil"/>
            </w:tcBorders>
          </w:tcPr>
          <w:p w14:paraId="066CBE66"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4D10275"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055B405D" w14:textId="77777777" w:rsidTr="00331ABA">
        <w:trPr>
          <w:trHeight w:val="230"/>
        </w:trPr>
        <w:tc>
          <w:tcPr>
            <w:tcW w:w="3780" w:type="dxa"/>
            <w:tcBorders>
              <w:top w:val="nil"/>
              <w:left w:val="nil"/>
              <w:bottom w:val="nil"/>
              <w:right w:val="nil"/>
            </w:tcBorders>
          </w:tcPr>
          <w:p w14:paraId="19FF87C4"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7B08380D" w14:textId="77777777" w:rsidR="002627FD" w:rsidRPr="002627FD" w:rsidRDefault="00DA5D93"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Att.LowerBound</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0</w:t>
            </w:r>
            <w:r w:rsidRPr="002627FD">
              <w:rPr>
                <w:rFonts w:ascii="Arial" w:hAnsi="Arial" w:cs="Arial"/>
                <w:sz w:val="20"/>
                <w:szCs w:val="20"/>
                <w:lang w:val="en-AU"/>
              </w:rPr>
              <w:fldChar w:fldCharType="end"/>
            </w:r>
            <w:r w:rsidR="002627FD" w:rsidRPr="002627FD">
              <w:rPr>
                <w:rFonts w:ascii="Arial" w:eastAsia="Times New Roman" w:hAnsi="Arial" w:cs="Arial"/>
                <w:color w:val="000000"/>
                <w:sz w:val="20"/>
                <w:szCs w:val="20"/>
              </w:rPr>
              <w:t xml:space="preserve"> - </w:t>
            </w:r>
            <w:r w:rsidRPr="002627FD">
              <w:rPr>
                <w:rFonts w:ascii="Arial" w:eastAsia="Times New Roman" w:hAnsi="Arial" w:cs="Arial"/>
                <w:color w:val="000000"/>
                <w:sz w:val="20"/>
                <w:szCs w:val="20"/>
              </w:rPr>
              <w:fldChar w:fldCharType="begin" w:fldLock="1"/>
            </w:r>
            <w:r w:rsidR="002627FD" w:rsidRPr="002627FD">
              <w:rPr>
                <w:rFonts w:ascii="Arial" w:eastAsia="Times New Roman" w:hAnsi="Arial" w:cs="Arial"/>
                <w:color w:val="000000"/>
                <w:sz w:val="20"/>
                <w:szCs w:val="20"/>
              </w:rPr>
              <w:instrText>MERGEFIELD Att.UpperBound</w:instrText>
            </w:r>
            <w:r w:rsidRPr="002627FD">
              <w:rPr>
                <w:rFonts w:ascii="Arial" w:eastAsia="Times New Roman" w:hAnsi="Arial" w:cs="Arial"/>
                <w:color w:val="000000"/>
                <w:sz w:val="20"/>
                <w:szCs w:val="20"/>
              </w:rPr>
              <w:fldChar w:fldCharType="separate"/>
            </w:r>
            <w:r w:rsidR="002627FD" w:rsidRPr="002627FD">
              <w:rPr>
                <w:rFonts w:ascii="Arial" w:eastAsia="Times New Roman" w:hAnsi="Arial" w:cs="Arial"/>
                <w:color w:val="000000"/>
                <w:sz w:val="20"/>
                <w:szCs w:val="20"/>
              </w:rPr>
              <w:t>1</w:t>
            </w:r>
            <w:r w:rsidRPr="002627FD">
              <w:rPr>
                <w:rFonts w:ascii="Arial" w:eastAsia="Times New Roman" w:hAnsi="Arial" w:cs="Arial"/>
                <w:color w:val="000000"/>
                <w:sz w:val="20"/>
                <w:szCs w:val="20"/>
              </w:rPr>
              <w:fldChar w:fldCharType="end"/>
            </w:r>
          </w:p>
        </w:tc>
      </w:tr>
      <w:tr w:rsidR="002627FD" w:rsidRPr="002627FD" w14:paraId="2C5A816C" w14:textId="77777777" w:rsidTr="00331ABA">
        <w:trPr>
          <w:trHeight w:val="230"/>
        </w:trPr>
        <w:tc>
          <w:tcPr>
            <w:tcW w:w="3780" w:type="dxa"/>
            <w:tcBorders>
              <w:top w:val="nil"/>
              <w:left w:val="nil"/>
              <w:bottom w:val="nil"/>
              <w:right w:val="nil"/>
            </w:tcBorders>
          </w:tcPr>
          <w:p w14:paraId="18C0EA28"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BE3C71D"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6E1D996C" w14:textId="77777777" w:rsidTr="00331ABA">
        <w:trPr>
          <w:trHeight w:val="230"/>
        </w:trPr>
        <w:tc>
          <w:tcPr>
            <w:tcW w:w="3780" w:type="dxa"/>
            <w:tcBorders>
              <w:top w:val="nil"/>
              <w:left w:val="nil"/>
              <w:bottom w:val="nil"/>
              <w:right w:val="nil"/>
            </w:tcBorders>
          </w:tcPr>
          <w:p w14:paraId="2723D691"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24EB3359" w14:textId="63C4F03E" w:rsidR="002627FD" w:rsidRPr="002627FD" w:rsidRDefault="008C2BEE" w:rsidP="002627FD">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Kern</w:t>
            </w:r>
            <w:r w:rsidR="002627FD" w:rsidRPr="002627FD">
              <w:rPr>
                <w:rFonts w:ascii="Arial" w:eastAsia="Times New Roman" w:hAnsi="Arial" w:cs="Arial"/>
                <w:color w:val="000000"/>
                <w:sz w:val="20"/>
                <w:szCs w:val="20"/>
              </w:rPr>
              <w:t>gegeven</w:t>
            </w:r>
          </w:p>
        </w:tc>
      </w:tr>
      <w:tr w:rsidR="002627FD" w:rsidRPr="002627FD" w14:paraId="1FCAAED6" w14:textId="77777777" w:rsidTr="00331ABA">
        <w:trPr>
          <w:trHeight w:val="230"/>
        </w:trPr>
        <w:tc>
          <w:tcPr>
            <w:tcW w:w="3780" w:type="dxa"/>
            <w:tcBorders>
              <w:top w:val="nil"/>
              <w:left w:val="nil"/>
              <w:right w:val="nil"/>
            </w:tcBorders>
          </w:tcPr>
          <w:p w14:paraId="0093B801"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3E06A3E7"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5E066D" w14:paraId="5AF1CEDD" w14:textId="77777777" w:rsidTr="00331ABA">
        <w:trPr>
          <w:trHeight w:val="230"/>
        </w:trPr>
        <w:tc>
          <w:tcPr>
            <w:tcW w:w="3780" w:type="dxa"/>
            <w:tcBorders>
              <w:top w:val="nil"/>
              <w:left w:val="nil"/>
              <w:bottom w:val="single" w:sz="4" w:space="0" w:color="auto"/>
              <w:right w:val="nil"/>
            </w:tcBorders>
          </w:tcPr>
          <w:p w14:paraId="3DA2057C"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r w:rsidRPr="002627F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0BB9334D" w14:textId="4527775B" w:rsidR="002627FD" w:rsidRPr="00DD0F4F" w:rsidRDefault="002627FD" w:rsidP="00B914EC">
            <w:pPr>
              <w:autoSpaceDE w:val="0"/>
              <w:autoSpaceDN w:val="0"/>
              <w:adjustRightInd w:val="0"/>
              <w:spacing w:after="0" w:line="240" w:lineRule="auto"/>
              <w:rPr>
                <w:rFonts w:ascii="Arial" w:eastAsia="Times New Roman" w:hAnsi="Arial" w:cs="Arial"/>
                <w:color w:val="000000"/>
                <w:sz w:val="20"/>
                <w:szCs w:val="20"/>
                <w:lang w:val="nl-NL"/>
              </w:rPr>
            </w:pPr>
          </w:p>
        </w:tc>
      </w:tr>
    </w:tbl>
    <w:p w14:paraId="0999CF7A" w14:textId="77777777" w:rsidR="002627FD" w:rsidRDefault="002627FD" w:rsidP="0044638F">
      <w:pPr>
        <w:rPr>
          <w:lang w:val="nl-NL"/>
        </w:rPr>
      </w:pPr>
    </w:p>
    <w:p w14:paraId="6CB930F7" w14:textId="77777777" w:rsidR="00BE3409" w:rsidRPr="002627FD" w:rsidRDefault="00DA5D93" w:rsidP="00BE3409">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2627FD">
        <w:rPr>
          <w:rFonts w:ascii="Arial" w:hAnsi="Arial" w:cs="Arial"/>
          <w:sz w:val="20"/>
          <w:szCs w:val="20"/>
          <w:lang w:val="en-AU"/>
        </w:rPr>
        <w:fldChar w:fldCharType="begin" w:fldLock="1"/>
      </w:r>
      <w:r w:rsidR="00BE3409" w:rsidRPr="002627FD">
        <w:rPr>
          <w:rFonts w:ascii="Arial" w:hAnsi="Arial" w:cs="Arial"/>
          <w:sz w:val="20"/>
          <w:szCs w:val="20"/>
          <w:lang w:val="en-AU"/>
        </w:rPr>
        <w:instrText xml:space="preserve">MERGEFIELD </w:instrText>
      </w:r>
      <w:r w:rsidR="00BE3409"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BE3409">
        <w:rPr>
          <w:rFonts w:ascii="Arial" w:eastAsia="Times New Roman" w:hAnsi="Arial" w:cs="Arial"/>
          <w:b/>
          <w:bCs/>
          <w:color w:val="004080"/>
          <w:sz w:val="24"/>
          <w:szCs w:val="24"/>
        </w:rPr>
        <w:t>«Suba</w:t>
      </w:r>
      <w:r w:rsidR="00BE3409"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BE3409" w:rsidRPr="002627FD">
        <w:rPr>
          <w:rFonts w:ascii="Arial" w:eastAsia="Times New Roman" w:hAnsi="Arial" w:cs="Arial"/>
          <w:b/>
          <w:bCs/>
          <w:color w:val="004080"/>
          <w:sz w:val="24"/>
          <w:szCs w:val="24"/>
        </w:rPr>
        <w:t xml:space="preserve"> </w:t>
      </w:r>
      <w:r w:rsidRPr="002627FD">
        <w:rPr>
          <w:rFonts w:ascii="Arial" w:eastAsia="Times New Roman" w:hAnsi="Arial" w:cs="Arial"/>
          <w:b/>
          <w:bCs/>
          <w:color w:val="004080"/>
          <w:sz w:val="24"/>
          <w:szCs w:val="24"/>
        </w:rPr>
        <w:fldChar w:fldCharType="begin" w:fldLock="1"/>
      </w:r>
      <w:r w:rsidR="00BE3409" w:rsidRPr="002627FD">
        <w:rPr>
          <w:rFonts w:ascii="Arial" w:eastAsia="Times New Roman" w:hAnsi="Arial" w:cs="Arial"/>
          <w:b/>
          <w:bCs/>
          <w:color w:val="004080"/>
          <w:sz w:val="24"/>
          <w:szCs w:val="24"/>
        </w:rPr>
        <w:instrText>MERGEFIELD Att.Name</w:instrText>
      </w:r>
      <w:r w:rsidRPr="002627FD">
        <w:rPr>
          <w:rFonts w:ascii="Arial" w:eastAsia="Times New Roman" w:hAnsi="Arial" w:cs="Arial"/>
          <w:b/>
          <w:bCs/>
          <w:color w:val="004080"/>
          <w:sz w:val="24"/>
          <w:szCs w:val="24"/>
        </w:rPr>
        <w:fldChar w:fldCharType="separate"/>
      </w:r>
      <w:r w:rsidR="00BE3409">
        <w:rPr>
          <w:rFonts w:ascii="Arial" w:eastAsia="Times New Roman" w:hAnsi="Arial" w:cs="Arial"/>
          <w:b/>
          <w:bCs/>
          <w:color w:val="004080"/>
          <w:sz w:val="24"/>
          <w:szCs w:val="24"/>
        </w:rPr>
        <w:t>N</w:t>
      </w:r>
      <w:r w:rsidR="00BE3409" w:rsidRPr="002627FD">
        <w:rPr>
          <w:rFonts w:ascii="Arial" w:eastAsia="Times New Roman" w:hAnsi="Arial" w:cs="Arial"/>
          <w:b/>
          <w:bCs/>
          <w:color w:val="004080"/>
          <w:sz w:val="24"/>
          <w:szCs w:val="24"/>
        </w:rPr>
        <w:t>aam</w:t>
      </w:r>
      <w:r w:rsidRPr="002627FD">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BE3409" w:rsidRPr="002627FD" w14:paraId="24267B56" w14:textId="77777777" w:rsidTr="00AB7DA2">
        <w:trPr>
          <w:trHeight w:val="230"/>
        </w:trPr>
        <w:tc>
          <w:tcPr>
            <w:tcW w:w="3780" w:type="dxa"/>
            <w:tcBorders>
              <w:top w:val="single" w:sz="4" w:space="0" w:color="auto"/>
              <w:left w:val="nil"/>
              <w:bottom w:val="nil"/>
              <w:right w:val="nil"/>
            </w:tcBorders>
          </w:tcPr>
          <w:p w14:paraId="17987609"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4EF4E5F3" w14:textId="77777777" w:rsidR="00BE3409" w:rsidRPr="002627FD" w:rsidRDefault="00DA5D93" w:rsidP="00331ABA">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BE3409" w:rsidRPr="002627FD">
              <w:rPr>
                <w:rFonts w:ascii="Arial" w:hAnsi="Arial" w:cs="Arial"/>
                <w:sz w:val="20"/>
                <w:szCs w:val="20"/>
                <w:lang w:val="en-AU"/>
              </w:rPr>
              <w:instrText xml:space="preserve">MERGEFIELD </w:instrText>
            </w:r>
            <w:r w:rsidR="00BE3409" w:rsidRPr="002627FD">
              <w:rPr>
                <w:rFonts w:ascii="Arial" w:eastAsia="Times New Roman" w:hAnsi="Arial" w:cs="Arial"/>
                <w:color w:val="000000"/>
                <w:sz w:val="20"/>
                <w:szCs w:val="20"/>
              </w:rPr>
              <w:instrText>Att.Name</w:instrText>
            </w:r>
            <w:r w:rsidRPr="002627FD">
              <w:rPr>
                <w:rFonts w:ascii="Arial" w:hAnsi="Arial" w:cs="Arial"/>
                <w:sz w:val="20"/>
                <w:szCs w:val="20"/>
                <w:lang w:val="en-AU"/>
              </w:rPr>
              <w:fldChar w:fldCharType="separate"/>
            </w:r>
            <w:r w:rsidR="00331ABA">
              <w:rPr>
                <w:rFonts w:ascii="Arial" w:hAnsi="Arial" w:cs="Arial"/>
                <w:sz w:val="20"/>
                <w:szCs w:val="20"/>
                <w:lang w:val="en-AU"/>
              </w:rPr>
              <w:t>N</w:t>
            </w:r>
            <w:r w:rsidR="00BE3409" w:rsidRPr="002627FD">
              <w:rPr>
                <w:rFonts w:ascii="Arial" w:eastAsia="Times New Roman" w:hAnsi="Arial" w:cs="Arial"/>
                <w:color w:val="000000"/>
                <w:sz w:val="20"/>
                <w:szCs w:val="20"/>
              </w:rPr>
              <w:t>aam</w:t>
            </w:r>
            <w:r w:rsidRPr="002627FD">
              <w:rPr>
                <w:rFonts w:ascii="Arial" w:hAnsi="Arial" w:cs="Arial"/>
                <w:sz w:val="20"/>
                <w:szCs w:val="20"/>
                <w:lang w:val="en-AU"/>
              </w:rPr>
              <w:fldChar w:fldCharType="end"/>
            </w:r>
          </w:p>
        </w:tc>
      </w:tr>
      <w:tr w:rsidR="00BE3409" w:rsidRPr="002627FD" w14:paraId="17E4F605" w14:textId="77777777" w:rsidTr="00AB7DA2">
        <w:tc>
          <w:tcPr>
            <w:tcW w:w="3780" w:type="dxa"/>
            <w:tcBorders>
              <w:top w:val="nil"/>
              <w:left w:val="nil"/>
              <w:bottom w:val="nil"/>
              <w:right w:val="nil"/>
            </w:tcBorders>
          </w:tcPr>
          <w:p w14:paraId="735666D5"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4B3FC5A"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1B0D24FF" w14:textId="77777777" w:rsidTr="00AB7DA2">
        <w:tc>
          <w:tcPr>
            <w:tcW w:w="3780" w:type="dxa"/>
            <w:tcBorders>
              <w:top w:val="nil"/>
              <w:left w:val="nil"/>
              <w:bottom w:val="nil"/>
              <w:right w:val="nil"/>
            </w:tcBorders>
          </w:tcPr>
          <w:p w14:paraId="45BED1D1"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44841B03"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KING</w:t>
            </w:r>
          </w:p>
        </w:tc>
      </w:tr>
      <w:tr w:rsidR="00BE3409" w:rsidRPr="002627FD" w14:paraId="577C9FC8" w14:textId="77777777" w:rsidTr="00AB7DA2">
        <w:tc>
          <w:tcPr>
            <w:tcW w:w="3780" w:type="dxa"/>
            <w:tcBorders>
              <w:top w:val="nil"/>
              <w:left w:val="nil"/>
              <w:bottom w:val="nil"/>
              <w:right w:val="nil"/>
            </w:tcBorders>
          </w:tcPr>
          <w:p w14:paraId="62511B7C"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C983D83"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4E40F52D" w14:textId="77777777" w:rsidTr="00AB7DA2">
        <w:tc>
          <w:tcPr>
            <w:tcW w:w="3780" w:type="dxa"/>
            <w:tcBorders>
              <w:top w:val="nil"/>
              <w:left w:val="nil"/>
              <w:bottom w:val="nil"/>
              <w:right w:val="nil"/>
            </w:tcBorders>
          </w:tcPr>
          <w:p w14:paraId="630AA9A6"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2B1B3806"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42B7ED69" w14:textId="77777777" w:rsidTr="00AB7DA2">
        <w:tc>
          <w:tcPr>
            <w:tcW w:w="3780" w:type="dxa"/>
            <w:tcBorders>
              <w:top w:val="nil"/>
              <w:left w:val="nil"/>
              <w:bottom w:val="nil"/>
              <w:right w:val="nil"/>
            </w:tcBorders>
          </w:tcPr>
          <w:p w14:paraId="2D0AA5A0"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C80C2A5"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199A68EA" w14:textId="77777777" w:rsidTr="00AB7DA2">
        <w:tc>
          <w:tcPr>
            <w:tcW w:w="3780" w:type="dxa"/>
            <w:tcBorders>
              <w:top w:val="nil"/>
              <w:left w:val="nil"/>
              <w:bottom w:val="nil"/>
              <w:right w:val="nil"/>
            </w:tcBorders>
          </w:tcPr>
          <w:p w14:paraId="251BBB33"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33E95624" w14:textId="77777777" w:rsidR="00BE3409" w:rsidRPr="002627FD" w:rsidRDefault="00331ABA" w:rsidP="00AB7DA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naam</w:t>
            </w:r>
          </w:p>
        </w:tc>
      </w:tr>
      <w:tr w:rsidR="00BE3409" w:rsidRPr="002627FD" w14:paraId="10E29E0E" w14:textId="77777777" w:rsidTr="00AB7DA2">
        <w:tc>
          <w:tcPr>
            <w:tcW w:w="3780" w:type="dxa"/>
            <w:tcBorders>
              <w:top w:val="nil"/>
              <w:left w:val="nil"/>
              <w:bottom w:val="nil"/>
              <w:right w:val="nil"/>
            </w:tcBorders>
          </w:tcPr>
          <w:p w14:paraId="53B79792"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53EAF94"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AE6939" w14:paraId="7CDAC1F4" w14:textId="77777777" w:rsidTr="00AB7DA2">
        <w:tc>
          <w:tcPr>
            <w:tcW w:w="3780" w:type="dxa"/>
            <w:tcBorders>
              <w:top w:val="nil"/>
              <w:left w:val="nil"/>
              <w:bottom w:val="nil"/>
              <w:right w:val="nil"/>
            </w:tcBorders>
          </w:tcPr>
          <w:p w14:paraId="60D63808"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1530668C" w14:textId="77777777" w:rsidR="00BE3409" w:rsidRPr="00DD0F4F" w:rsidRDefault="00DA5D93" w:rsidP="00331ABA">
            <w:pPr>
              <w:autoSpaceDE w:val="0"/>
              <w:autoSpaceDN w:val="0"/>
              <w:adjustRightInd w:val="0"/>
              <w:spacing w:after="0" w:line="240" w:lineRule="auto"/>
              <w:rPr>
                <w:rFonts w:ascii="Arial" w:eastAsia="Times New Roman" w:hAnsi="Arial" w:cs="Arial"/>
                <w:color w:val="000000"/>
                <w:sz w:val="20"/>
                <w:szCs w:val="20"/>
                <w:lang w:val="nl-NL"/>
              </w:rPr>
            </w:pPr>
            <w:r w:rsidRPr="002627FD">
              <w:rPr>
                <w:rFonts w:ascii="Arial" w:hAnsi="Arial" w:cs="Arial"/>
                <w:sz w:val="20"/>
                <w:szCs w:val="20"/>
                <w:lang w:val="en-AU"/>
              </w:rPr>
              <w:fldChar w:fldCharType="begin" w:fldLock="1"/>
            </w:r>
            <w:r w:rsidR="00BE3409" w:rsidRPr="00DD0F4F">
              <w:rPr>
                <w:rFonts w:ascii="Arial" w:hAnsi="Arial" w:cs="Arial"/>
                <w:sz w:val="20"/>
                <w:szCs w:val="20"/>
                <w:lang w:val="nl-NL"/>
              </w:rPr>
              <w:instrText xml:space="preserve">MERGEFIELD </w:instrText>
            </w:r>
            <w:r w:rsidR="00BE3409" w:rsidRPr="00DD0F4F">
              <w:rPr>
                <w:rFonts w:ascii="Arial" w:eastAsia="Times New Roman" w:hAnsi="Arial" w:cs="Arial"/>
                <w:color w:val="000000"/>
                <w:sz w:val="20"/>
                <w:szCs w:val="20"/>
                <w:lang w:val="nl-NL"/>
              </w:rPr>
              <w:instrText>Att.Notes</w:instrText>
            </w:r>
            <w:r w:rsidRPr="002627FD">
              <w:rPr>
                <w:rFonts w:ascii="Arial" w:hAnsi="Arial" w:cs="Arial"/>
                <w:sz w:val="20"/>
                <w:szCs w:val="20"/>
                <w:lang w:val="en-AU"/>
              </w:rPr>
              <w:fldChar w:fldCharType="end"/>
            </w:r>
            <w:r w:rsidR="00BE3409" w:rsidRPr="00DD0F4F">
              <w:rPr>
                <w:rFonts w:ascii="Arial" w:eastAsia="Times New Roman" w:hAnsi="Arial" w:cs="Arial"/>
                <w:color w:val="610E6A"/>
                <w:sz w:val="20"/>
                <w:szCs w:val="20"/>
                <w:lang w:val="nl-NL"/>
              </w:rPr>
              <w:t xml:space="preserve">De naam van het fysieke bestand </w:t>
            </w:r>
            <w:r w:rsidR="00331ABA">
              <w:rPr>
                <w:rFonts w:ascii="Arial" w:eastAsia="Times New Roman" w:hAnsi="Arial" w:cs="Arial"/>
                <w:color w:val="610E6A"/>
                <w:sz w:val="20"/>
                <w:szCs w:val="20"/>
                <w:lang w:val="nl-NL"/>
              </w:rPr>
              <w:t>zonder aanduiding van het formaat in een extensie</w:t>
            </w:r>
            <w:r w:rsidR="00BE3409" w:rsidRPr="00DD0F4F">
              <w:rPr>
                <w:rFonts w:ascii="Arial" w:eastAsia="Times New Roman" w:hAnsi="Arial" w:cs="Arial"/>
                <w:color w:val="610E6A"/>
                <w:sz w:val="20"/>
                <w:szCs w:val="20"/>
                <w:lang w:val="nl-NL"/>
              </w:rPr>
              <w:t>.</w:t>
            </w:r>
          </w:p>
        </w:tc>
      </w:tr>
      <w:tr w:rsidR="00BE3409" w:rsidRPr="00AE6939" w14:paraId="63D6786E" w14:textId="77777777" w:rsidTr="00AB7DA2">
        <w:trPr>
          <w:trHeight w:val="230"/>
        </w:trPr>
        <w:tc>
          <w:tcPr>
            <w:tcW w:w="3780" w:type="dxa"/>
            <w:tcBorders>
              <w:top w:val="nil"/>
              <w:left w:val="nil"/>
              <w:bottom w:val="nil"/>
              <w:right w:val="nil"/>
            </w:tcBorders>
          </w:tcPr>
          <w:p w14:paraId="6F4F9736" w14:textId="77777777" w:rsidR="00BE3409" w:rsidRPr="00DD0F4F" w:rsidRDefault="00BE3409" w:rsidP="00AB7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B68F045" w14:textId="77777777" w:rsidR="00BE3409" w:rsidRPr="00DD0F4F" w:rsidRDefault="00BE3409" w:rsidP="00AB7DA2">
            <w:pPr>
              <w:autoSpaceDE w:val="0"/>
              <w:autoSpaceDN w:val="0"/>
              <w:adjustRightInd w:val="0"/>
              <w:spacing w:after="0" w:line="240" w:lineRule="auto"/>
              <w:rPr>
                <w:rFonts w:ascii="Arial" w:eastAsia="Times New Roman" w:hAnsi="Arial" w:cs="Arial"/>
                <w:color w:val="000000"/>
                <w:sz w:val="20"/>
                <w:szCs w:val="20"/>
                <w:lang w:val="nl-NL"/>
              </w:rPr>
            </w:pPr>
          </w:p>
        </w:tc>
      </w:tr>
      <w:tr w:rsidR="00BE3409" w:rsidRPr="002627FD" w14:paraId="0FE4BFCE" w14:textId="77777777" w:rsidTr="00AB7DA2">
        <w:trPr>
          <w:trHeight w:val="230"/>
        </w:trPr>
        <w:tc>
          <w:tcPr>
            <w:tcW w:w="3780" w:type="dxa"/>
            <w:tcBorders>
              <w:top w:val="nil"/>
              <w:left w:val="nil"/>
              <w:bottom w:val="nil"/>
              <w:right w:val="nil"/>
            </w:tcBorders>
          </w:tcPr>
          <w:p w14:paraId="35D70D59"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1627CCB4"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 xml:space="preserve">KING </w:t>
            </w:r>
          </w:p>
        </w:tc>
      </w:tr>
      <w:tr w:rsidR="00BE3409" w:rsidRPr="002627FD" w14:paraId="4A7AAF67" w14:textId="77777777" w:rsidTr="00AB7DA2">
        <w:tc>
          <w:tcPr>
            <w:tcW w:w="3780" w:type="dxa"/>
            <w:tcBorders>
              <w:top w:val="nil"/>
              <w:left w:val="nil"/>
              <w:bottom w:val="nil"/>
              <w:right w:val="nil"/>
            </w:tcBorders>
          </w:tcPr>
          <w:p w14:paraId="559EEDF8"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D1C1C68"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32E6333D" w14:textId="77777777" w:rsidTr="00AB7DA2">
        <w:tc>
          <w:tcPr>
            <w:tcW w:w="3780" w:type="dxa"/>
            <w:tcBorders>
              <w:top w:val="nil"/>
              <w:left w:val="nil"/>
              <w:bottom w:val="nil"/>
              <w:right w:val="nil"/>
            </w:tcBorders>
          </w:tcPr>
          <w:p w14:paraId="5FA7D24A"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443B52D9" w14:textId="77777777" w:rsidR="00BE3409" w:rsidRPr="002627FD" w:rsidRDefault="00BE3409" w:rsidP="00331ABA">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1 november 20</w:t>
            </w:r>
            <w:r w:rsidR="00331ABA">
              <w:rPr>
                <w:rFonts w:ascii="Arial" w:eastAsia="Times New Roman" w:hAnsi="Arial" w:cs="Arial"/>
                <w:color w:val="000000"/>
                <w:sz w:val="20"/>
                <w:szCs w:val="20"/>
              </w:rPr>
              <w:t>14</w:t>
            </w:r>
          </w:p>
        </w:tc>
      </w:tr>
      <w:tr w:rsidR="00BE3409" w:rsidRPr="002627FD" w14:paraId="0B3E938E" w14:textId="77777777" w:rsidTr="00AB7DA2">
        <w:tc>
          <w:tcPr>
            <w:tcW w:w="3780" w:type="dxa"/>
            <w:tcBorders>
              <w:top w:val="nil"/>
              <w:left w:val="nil"/>
              <w:bottom w:val="nil"/>
              <w:right w:val="nil"/>
            </w:tcBorders>
          </w:tcPr>
          <w:p w14:paraId="44486DEC"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9ADCA82"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AE6939" w14:paraId="212296E6" w14:textId="77777777" w:rsidTr="00AB7DA2">
        <w:tc>
          <w:tcPr>
            <w:tcW w:w="3780" w:type="dxa"/>
            <w:tcBorders>
              <w:top w:val="nil"/>
              <w:left w:val="nil"/>
              <w:bottom w:val="nil"/>
              <w:right w:val="nil"/>
            </w:tcBorders>
          </w:tcPr>
          <w:p w14:paraId="7AAF5625"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3388C60C" w14:textId="77777777" w:rsidR="00BE3409" w:rsidRPr="00DD0F4F" w:rsidRDefault="00E26818" w:rsidP="00AB7DA2">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xml:space="preserve">Het </w:t>
            </w:r>
            <w:r w:rsidRPr="00E26818">
              <w:rPr>
                <w:rFonts w:ascii="Arial" w:eastAsia="Times New Roman" w:hAnsi="Arial" w:cs="Arial"/>
                <w:color w:val="000000"/>
                <w:sz w:val="20"/>
                <w:szCs w:val="20"/>
                <w:lang w:val="nl-NL"/>
              </w:rPr>
              <w:t>betreft de naam van het bestand, zonder de formaat-extensie (zoals .pdf)</w:t>
            </w:r>
            <w:r>
              <w:rPr>
                <w:rFonts w:ascii="Arial" w:eastAsia="Times New Roman" w:hAnsi="Arial" w:cs="Arial"/>
                <w:color w:val="000000"/>
                <w:sz w:val="20"/>
                <w:szCs w:val="20"/>
                <w:lang w:val="nl-NL"/>
              </w:rPr>
              <w:t>. Deze extensie wordt vastgelegd met de tweede attribuutsoort van de groepattribuutsoort waarvan deze attribuutsoort deel uit maakt.</w:t>
            </w:r>
          </w:p>
        </w:tc>
      </w:tr>
      <w:tr w:rsidR="00BE3409" w:rsidRPr="00AE6939" w14:paraId="00663FE6" w14:textId="77777777" w:rsidTr="00AB7DA2">
        <w:tc>
          <w:tcPr>
            <w:tcW w:w="3780" w:type="dxa"/>
            <w:tcBorders>
              <w:top w:val="nil"/>
              <w:left w:val="nil"/>
              <w:bottom w:val="nil"/>
              <w:right w:val="nil"/>
            </w:tcBorders>
          </w:tcPr>
          <w:p w14:paraId="4703B58B" w14:textId="77777777" w:rsidR="00BE3409" w:rsidRPr="00DD0F4F" w:rsidRDefault="00BE3409" w:rsidP="00AB7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45873FA" w14:textId="77777777" w:rsidR="00BE3409" w:rsidRPr="00DD0F4F" w:rsidRDefault="00BE3409" w:rsidP="00AB7DA2">
            <w:pPr>
              <w:autoSpaceDE w:val="0"/>
              <w:autoSpaceDN w:val="0"/>
              <w:adjustRightInd w:val="0"/>
              <w:spacing w:after="0" w:line="240" w:lineRule="auto"/>
              <w:rPr>
                <w:rFonts w:ascii="Arial" w:eastAsia="Times New Roman" w:hAnsi="Arial" w:cs="Arial"/>
                <w:color w:val="000000"/>
                <w:sz w:val="20"/>
                <w:szCs w:val="20"/>
                <w:lang w:val="nl-NL"/>
              </w:rPr>
            </w:pPr>
          </w:p>
        </w:tc>
      </w:tr>
      <w:tr w:rsidR="00BE3409" w:rsidRPr="002627FD" w14:paraId="7207052C" w14:textId="77777777" w:rsidTr="00AB7DA2">
        <w:tc>
          <w:tcPr>
            <w:tcW w:w="3780" w:type="dxa"/>
            <w:tcBorders>
              <w:top w:val="nil"/>
              <w:left w:val="nil"/>
              <w:bottom w:val="nil"/>
              <w:right w:val="nil"/>
            </w:tcBorders>
          </w:tcPr>
          <w:p w14:paraId="6DAE1A9E"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4B4004DA" w14:textId="77777777" w:rsidR="00BE3409" w:rsidRPr="002627FD" w:rsidRDefault="00DA5D93"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BE3409" w:rsidRPr="002627FD">
              <w:rPr>
                <w:rFonts w:ascii="Arial" w:hAnsi="Arial" w:cs="Arial"/>
                <w:sz w:val="20"/>
                <w:szCs w:val="20"/>
                <w:lang w:val="en-AU"/>
              </w:rPr>
              <w:instrText xml:space="preserve">MERGEFIELD </w:instrText>
            </w:r>
            <w:r w:rsidR="00BE3409" w:rsidRPr="002627FD">
              <w:rPr>
                <w:rFonts w:ascii="Arial" w:eastAsia="Times New Roman" w:hAnsi="Arial" w:cs="Arial"/>
                <w:color w:val="000000"/>
                <w:sz w:val="20"/>
                <w:szCs w:val="20"/>
              </w:rPr>
              <w:instrText>Att.Type</w:instrText>
            </w:r>
            <w:r w:rsidRPr="002627FD">
              <w:rPr>
                <w:rFonts w:ascii="Arial" w:hAnsi="Arial" w:cs="Arial"/>
                <w:sz w:val="20"/>
                <w:szCs w:val="20"/>
                <w:lang w:val="en-AU"/>
              </w:rPr>
              <w:fldChar w:fldCharType="separate"/>
            </w:r>
            <w:r w:rsidR="00BE3409" w:rsidRPr="002627FD">
              <w:rPr>
                <w:rFonts w:ascii="Arial" w:eastAsia="Times New Roman" w:hAnsi="Arial" w:cs="Arial"/>
                <w:color w:val="000000"/>
                <w:sz w:val="20"/>
                <w:szCs w:val="20"/>
              </w:rPr>
              <w:t>AN255</w:t>
            </w:r>
            <w:r w:rsidRPr="002627FD">
              <w:rPr>
                <w:rFonts w:ascii="Arial" w:hAnsi="Arial" w:cs="Arial"/>
                <w:sz w:val="20"/>
                <w:szCs w:val="20"/>
                <w:lang w:val="en-AU"/>
              </w:rPr>
              <w:fldChar w:fldCharType="end"/>
            </w:r>
          </w:p>
        </w:tc>
      </w:tr>
      <w:tr w:rsidR="00BE3409" w:rsidRPr="002627FD" w14:paraId="4794E1A0" w14:textId="77777777" w:rsidTr="00AB7DA2">
        <w:trPr>
          <w:trHeight w:val="230"/>
        </w:trPr>
        <w:tc>
          <w:tcPr>
            <w:tcW w:w="3780" w:type="dxa"/>
            <w:tcBorders>
              <w:top w:val="nil"/>
              <w:left w:val="nil"/>
              <w:bottom w:val="nil"/>
              <w:right w:val="nil"/>
            </w:tcBorders>
          </w:tcPr>
          <w:p w14:paraId="125E4AFE"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66FBC3A"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AE6939" w14:paraId="69A74325" w14:textId="77777777" w:rsidTr="00AB7DA2">
        <w:trPr>
          <w:trHeight w:val="230"/>
        </w:trPr>
        <w:tc>
          <w:tcPr>
            <w:tcW w:w="3780" w:type="dxa"/>
            <w:tcBorders>
              <w:top w:val="nil"/>
              <w:left w:val="nil"/>
              <w:bottom w:val="nil"/>
              <w:right w:val="nil"/>
            </w:tcBorders>
          </w:tcPr>
          <w:p w14:paraId="35A087D3"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6A87752E" w14:textId="77777777" w:rsidR="00BE3409" w:rsidRPr="00DD0F4F" w:rsidRDefault="00BE3409" w:rsidP="00AB7DA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in fysieke bestandsnamen toegestane tekens</w:t>
            </w:r>
          </w:p>
        </w:tc>
      </w:tr>
      <w:tr w:rsidR="00BE3409" w:rsidRPr="00AE6939" w14:paraId="2B9DAB17" w14:textId="77777777" w:rsidTr="00AB7DA2">
        <w:trPr>
          <w:trHeight w:val="215"/>
        </w:trPr>
        <w:tc>
          <w:tcPr>
            <w:tcW w:w="3780" w:type="dxa"/>
            <w:tcBorders>
              <w:top w:val="nil"/>
              <w:left w:val="nil"/>
              <w:bottom w:val="nil"/>
              <w:right w:val="nil"/>
            </w:tcBorders>
          </w:tcPr>
          <w:p w14:paraId="50C7CFB0" w14:textId="77777777" w:rsidR="00BE3409" w:rsidRPr="00DD0F4F" w:rsidRDefault="00BE3409" w:rsidP="00AB7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1C776656" w14:textId="77777777" w:rsidR="00BE3409" w:rsidRPr="00DD0F4F" w:rsidRDefault="00BE3409" w:rsidP="00AB7DA2">
            <w:pPr>
              <w:autoSpaceDE w:val="0"/>
              <w:autoSpaceDN w:val="0"/>
              <w:adjustRightInd w:val="0"/>
              <w:spacing w:after="0" w:line="240" w:lineRule="auto"/>
              <w:rPr>
                <w:rFonts w:ascii="Arial" w:eastAsia="Times New Roman" w:hAnsi="Arial" w:cs="Arial"/>
                <w:color w:val="000000"/>
                <w:sz w:val="20"/>
                <w:szCs w:val="20"/>
                <w:lang w:val="nl-NL"/>
              </w:rPr>
            </w:pPr>
          </w:p>
        </w:tc>
      </w:tr>
      <w:tr w:rsidR="00BE3409" w:rsidRPr="002627FD" w14:paraId="54EFD46E" w14:textId="77777777" w:rsidTr="00AB7DA2">
        <w:trPr>
          <w:trHeight w:val="215"/>
        </w:trPr>
        <w:tc>
          <w:tcPr>
            <w:tcW w:w="3780" w:type="dxa"/>
            <w:tcBorders>
              <w:top w:val="nil"/>
              <w:left w:val="nil"/>
              <w:bottom w:val="nil"/>
              <w:right w:val="nil"/>
            </w:tcBorders>
          </w:tcPr>
          <w:p w14:paraId="5AB94D86"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11DFE20D" w14:textId="77777777" w:rsidR="00BE3409" w:rsidRPr="002627FD" w:rsidRDefault="00E26818" w:rsidP="00AB7DA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BE3409" w:rsidRPr="002627FD" w14:paraId="15896B59" w14:textId="77777777" w:rsidTr="00AB7DA2">
        <w:trPr>
          <w:trHeight w:val="230"/>
        </w:trPr>
        <w:tc>
          <w:tcPr>
            <w:tcW w:w="3780" w:type="dxa"/>
            <w:tcBorders>
              <w:top w:val="nil"/>
              <w:left w:val="nil"/>
              <w:bottom w:val="nil"/>
              <w:right w:val="nil"/>
            </w:tcBorders>
          </w:tcPr>
          <w:p w14:paraId="0FB55349"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A48CA66"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11C7E6EF" w14:textId="77777777" w:rsidTr="00AB7DA2">
        <w:trPr>
          <w:trHeight w:val="230"/>
        </w:trPr>
        <w:tc>
          <w:tcPr>
            <w:tcW w:w="3780" w:type="dxa"/>
            <w:tcBorders>
              <w:top w:val="nil"/>
              <w:left w:val="nil"/>
              <w:bottom w:val="nil"/>
              <w:right w:val="nil"/>
            </w:tcBorders>
          </w:tcPr>
          <w:p w14:paraId="53E7E2F6"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01FAE8F6" w14:textId="77777777" w:rsidR="00BE3409" w:rsidRPr="002627FD" w:rsidRDefault="00E26818" w:rsidP="00AB7DA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BE3409" w:rsidRPr="002627FD" w14:paraId="1A02963D" w14:textId="77777777" w:rsidTr="00AB7DA2">
        <w:trPr>
          <w:trHeight w:val="230"/>
        </w:trPr>
        <w:tc>
          <w:tcPr>
            <w:tcW w:w="3780" w:type="dxa"/>
            <w:tcBorders>
              <w:top w:val="nil"/>
              <w:left w:val="nil"/>
              <w:bottom w:val="nil"/>
              <w:right w:val="nil"/>
            </w:tcBorders>
          </w:tcPr>
          <w:p w14:paraId="3CF30FD5"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3B320EA"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66DE18BB" w14:textId="77777777" w:rsidTr="00AB7DA2">
        <w:trPr>
          <w:trHeight w:val="230"/>
        </w:trPr>
        <w:tc>
          <w:tcPr>
            <w:tcW w:w="3780" w:type="dxa"/>
            <w:tcBorders>
              <w:top w:val="nil"/>
              <w:left w:val="nil"/>
              <w:bottom w:val="nil"/>
              <w:right w:val="nil"/>
            </w:tcBorders>
          </w:tcPr>
          <w:p w14:paraId="704A64D8"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710BA5A2"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5B84B902" w14:textId="77777777" w:rsidTr="00AB7DA2">
        <w:trPr>
          <w:trHeight w:val="230"/>
        </w:trPr>
        <w:tc>
          <w:tcPr>
            <w:tcW w:w="3780" w:type="dxa"/>
            <w:tcBorders>
              <w:top w:val="nil"/>
              <w:left w:val="nil"/>
              <w:bottom w:val="nil"/>
              <w:right w:val="nil"/>
            </w:tcBorders>
          </w:tcPr>
          <w:p w14:paraId="7167B8E3"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32CDF71"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5CDC63F4" w14:textId="77777777" w:rsidTr="00AB7DA2">
        <w:trPr>
          <w:trHeight w:val="230"/>
        </w:trPr>
        <w:tc>
          <w:tcPr>
            <w:tcW w:w="3780" w:type="dxa"/>
            <w:tcBorders>
              <w:top w:val="nil"/>
              <w:left w:val="nil"/>
              <w:bottom w:val="nil"/>
              <w:right w:val="nil"/>
            </w:tcBorders>
          </w:tcPr>
          <w:p w14:paraId="0DBA5C18"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416BBA71" w14:textId="77777777" w:rsidR="00BE3409" w:rsidRPr="002627FD" w:rsidRDefault="00E26818" w:rsidP="00AB7DA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BE3409" w:rsidRPr="002627FD" w14:paraId="767B0A96" w14:textId="77777777" w:rsidTr="00AB7DA2">
        <w:trPr>
          <w:trHeight w:val="230"/>
        </w:trPr>
        <w:tc>
          <w:tcPr>
            <w:tcW w:w="3780" w:type="dxa"/>
            <w:tcBorders>
              <w:top w:val="nil"/>
              <w:left w:val="nil"/>
              <w:bottom w:val="nil"/>
              <w:right w:val="nil"/>
            </w:tcBorders>
          </w:tcPr>
          <w:p w14:paraId="0DF37EDB"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1564AA9"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5C73FB33" w14:textId="77777777" w:rsidTr="00AB7DA2">
        <w:trPr>
          <w:trHeight w:val="411"/>
        </w:trPr>
        <w:tc>
          <w:tcPr>
            <w:tcW w:w="3780" w:type="dxa"/>
            <w:tcBorders>
              <w:top w:val="nil"/>
              <w:left w:val="nil"/>
              <w:bottom w:val="nil"/>
              <w:right w:val="nil"/>
            </w:tcBorders>
          </w:tcPr>
          <w:p w14:paraId="69520A7C"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0B6929C4" w14:textId="77777777" w:rsidR="00BE3409" w:rsidRPr="002627FD" w:rsidRDefault="00E26818" w:rsidP="00AB7DA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BE3409" w:rsidRPr="002627FD" w14:paraId="255DBB88" w14:textId="77777777" w:rsidTr="00AB7DA2">
        <w:trPr>
          <w:trHeight w:val="245"/>
        </w:trPr>
        <w:tc>
          <w:tcPr>
            <w:tcW w:w="3780" w:type="dxa"/>
            <w:tcBorders>
              <w:top w:val="nil"/>
              <w:left w:val="nil"/>
              <w:bottom w:val="nil"/>
              <w:right w:val="nil"/>
            </w:tcBorders>
          </w:tcPr>
          <w:p w14:paraId="6878B9CD"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A7CEB59"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48DF4963" w14:textId="77777777" w:rsidTr="00AB7DA2">
        <w:trPr>
          <w:trHeight w:val="230"/>
        </w:trPr>
        <w:tc>
          <w:tcPr>
            <w:tcW w:w="3780" w:type="dxa"/>
            <w:tcBorders>
              <w:top w:val="nil"/>
              <w:left w:val="nil"/>
              <w:bottom w:val="nil"/>
              <w:right w:val="nil"/>
            </w:tcBorders>
          </w:tcPr>
          <w:p w14:paraId="17F0102C"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6FA93190" w14:textId="77777777" w:rsidR="00BE3409" w:rsidRPr="002627FD" w:rsidRDefault="00E26818" w:rsidP="00AB7DA2">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1</w:t>
            </w:r>
            <w:r w:rsidR="00BE3409" w:rsidRPr="002627FD">
              <w:rPr>
                <w:rFonts w:ascii="Arial" w:eastAsia="Times New Roman" w:hAnsi="Arial" w:cs="Arial"/>
                <w:color w:val="000000"/>
                <w:sz w:val="20"/>
                <w:szCs w:val="20"/>
              </w:rPr>
              <w:t xml:space="preserve"> - </w:t>
            </w:r>
            <w:r w:rsidR="00DA5D93" w:rsidRPr="002627FD">
              <w:rPr>
                <w:rFonts w:ascii="Arial" w:eastAsia="Times New Roman" w:hAnsi="Arial" w:cs="Arial"/>
                <w:color w:val="000000"/>
                <w:sz w:val="20"/>
                <w:szCs w:val="20"/>
              </w:rPr>
              <w:fldChar w:fldCharType="begin" w:fldLock="1"/>
            </w:r>
            <w:r w:rsidR="00BE3409" w:rsidRPr="002627FD">
              <w:rPr>
                <w:rFonts w:ascii="Arial" w:eastAsia="Times New Roman" w:hAnsi="Arial" w:cs="Arial"/>
                <w:color w:val="000000"/>
                <w:sz w:val="20"/>
                <w:szCs w:val="20"/>
              </w:rPr>
              <w:instrText>MERGEFIELD Att.UpperBound</w:instrText>
            </w:r>
            <w:r w:rsidR="00DA5D93" w:rsidRPr="002627FD">
              <w:rPr>
                <w:rFonts w:ascii="Arial" w:eastAsia="Times New Roman" w:hAnsi="Arial" w:cs="Arial"/>
                <w:color w:val="000000"/>
                <w:sz w:val="20"/>
                <w:szCs w:val="20"/>
              </w:rPr>
              <w:fldChar w:fldCharType="separate"/>
            </w:r>
            <w:r w:rsidR="00BE3409" w:rsidRPr="002627FD">
              <w:rPr>
                <w:rFonts w:ascii="Arial" w:eastAsia="Times New Roman" w:hAnsi="Arial" w:cs="Arial"/>
                <w:color w:val="000000"/>
                <w:sz w:val="20"/>
                <w:szCs w:val="20"/>
              </w:rPr>
              <w:t>1</w:t>
            </w:r>
            <w:r w:rsidR="00DA5D93" w:rsidRPr="002627FD">
              <w:rPr>
                <w:rFonts w:ascii="Arial" w:eastAsia="Times New Roman" w:hAnsi="Arial" w:cs="Arial"/>
                <w:color w:val="000000"/>
                <w:sz w:val="20"/>
                <w:szCs w:val="20"/>
              </w:rPr>
              <w:fldChar w:fldCharType="end"/>
            </w:r>
          </w:p>
        </w:tc>
      </w:tr>
      <w:tr w:rsidR="00BE3409" w:rsidRPr="002627FD" w14:paraId="1ECECBC8" w14:textId="77777777" w:rsidTr="00AB7DA2">
        <w:trPr>
          <w:trHeight w:val="230"/>
        </w:trPr>
        <w:tc>
          <w:tcPr>
            <w:tcW w:w="3780" w:type="dxa"/>
            <w:tcBorders>
              <w:top w:val="nil"/>
              <w:left w:val="nil"/>
              <w:bottom w:val="nil"/>
              <w:right w:val="nil"/>
            </w:tcBorders>
          </w:tcPr>
          <w:p w14:paraId="390F4058"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9244098"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1ABF5F63" w14:textId="77777777" w:rsidTr="00AB7DA2">
        <w:trPr>
          <w:trHeight w:val="230"/>
        </w:trPr>
        <w:tc>
          <w:tcPr>
            <w:tcW w:w="3780" w:type="dxa"/>
            <w:tcBorders>
              <w:top w:val="nil"/>
              <w:left w:val="nil"/>
              <w:bottom w:val="nil"/>
              <w:right w:val="nil"/>
            </w:tcBorders>
          </w:tcPr>
          <w:p w14:paraId="7E6C72D9"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217EDBB4"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p>
        </w:tc>
      </w:tr>
      <w:tr w:rsidR="00BE3409" w:rsidRPr="002627FD" w14:paraId="1DF5570D" w14:textId="77777777" w:rsidTr="00AB7DA2">
        <w:trPr>
          <w:trHeight w:val="230"/>
        </w:trPr>
        <w:tc>
          <w:tcPr>
            <w:tcW w:w="3780" w:type="dxa"/>
            <w:tcBorders>
              <w:top w:val="nil"/>
              <w:left w:val="nil"/>
              <w:right w:val="nil"/>
            </w:tcBorders>
          </w:tcPr>
          <w:p w14:paraId="3ABB0805"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342F845B"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5E066D" w14:paraId="0FE60A24" w14:textId="77777777" w:rsidTr="00AB7DA2">
        <w:trPr>
          <w:trHeight w:val="230"/>
        </w:trPr>
        <w:tc>
          <w:tcPr>
            <w:tcW w:w="3780" w:type="dxa"/>
            <w:tcBorders>
              <w:top w:val="nil"/>
              <w:left w:val="nil"/>
              <w:bottom w:val="single" w:sz="4" w:space="0" w:color="auto"/>
              <w:right w:val="nil"/>
            </w:tcBorders>
          </w:tcPr>
          <w:p w14:paraId="681945D8"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r w:rsidRPr="002627F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2C994B2F" w14:textId="77777777" w:rsidR="00BE3409" w:rsidRPr="00DD0F4F" w:rsidRDefault="00BE3409" w:rsidP="00AB7DA2">
            <w:pPr>
              <w:autoSpaceDE w:val="0"/>
              <w:autoSpaceDN w:val="0"/>
              <w:adjustRightInd w:val="0"/>
              <w:spacing w:after="0" w:line="240" w:lineRule="auto"/>
              <w:rPr>
                <w:rFonts w:ascii="Arial" w:eastAsia="Times New Roman" w:hAnsi="Arial" w:cs="Arial"/>
                <w:color w:val="000000"/>
                <w:sz w:val="20"/>
                <w:szCs w:val="20"/>
                <w:lang w:val="nl-NL"/>
              </w:rPr>
            </w:pPr>
          </w:p>
        </w:tc>
      </w:tr>
    </w:tbl>
    <w:p w14:paraId="071FC62C" w14:textId="77777777" w:rsidR="00BE3409" w:rsidRDefault="00BE3409" w:rsidP="0044638F">
      <w:pPr>
        <w:rPr>
          <w:lang w:val="nl-NL"/>
        </w:rPr>
      </w:pPr>
    </w:p>
    <w:p w14:paraId="69023736" w14:textId="77777777" w:rsidR="00BE3409" w:rsidRPr="002627FD" w:rsidRDefault="00DA5D93" w:rsidP="00BE3409">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2627FD">
        <w:rPr>
          <w:rFonts w:ascii="Arial" w:hAnsi="Arial" w:cs="Arial"/>
          <w:sz w:val="20"/>
          <w:szCs w:val="20"/>
          <w:lang w:val="en-AU"/>
        </w:rPr>
        <w:fldChar w:fldCharType="begin" w:fldLock="1"/>
      </w:r>
      <w:r w:rsidR="00BE3409" w:rsidRPr="002627FD">
        <w:rPr>
          <w:rFonts w:ascii="Arial" w:hAnsi="Arial" w:cs="Arial"/>
          <w:sz w:val="20"/>
          <w:szCs w:val="20"/>
          <w:lang w:val="en-AU"/>
        </w:rPr>
        <w:instrText xml:space="preserve">MERGEFIELD </w:instrText>
      </w:r>
      <w:r w:rsidR="00BE3409"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BE3409" w:rsidRPr="002627FD">
        <w:rPr>
          <w:rFonts w:ascii="Arial" w:eastAsia="Times New Roman" w:hAnsi="Arial" w:cs="Arial"/>
          <w:b/>
          <w:bCs/>
          <w:color w:val="004080"/>
          <w:sz w:val="24"/>
          <w:szCs w:val="24"/>
        </w:rPr>
        <w:t>«</w:t>
      </w:r>
      <w:r w:rsidR="00BE3409">
        <w:rPr>
          <w:rFonts w:ascii="Arial" w:eastAsia="Times New Roman" w:hAnsi="Arial" w:cs="Arial"/>
          <w:b/>
          <w:bCs/>
          <w:color w:val="004080"/>
          <w:sz w:val="24"/>
          <w:szCs w:val="24"/>
        </w:rPr>
        <w:t>Suba</w:t>
      </w:r>
      <w:r w:rsidR="00BE3409"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BE3409" w:rsidRPr="002627FD">
        <w:rPr>
          <w:rFonts w:ascii="Arial" w:eastAsia="Times New Roman" w:hAnsi="Arial" w:cs="Arial"/>
          <w:b/>
          <w:bCs/>
          <w:color w:val="004080"/>
          <w:sz w:val="24"/>
          <w:szCs w:val="24"/>
        </w:rPr>
        <w:t xml:space="preserve"> </w:t>
      </w:r>
      <w:r w:rsidR="00BE3409">
        <w:rPr>
          <w:rFonts w:ascii="Arial" w:eastAsia="Times New Roman" w:hAnsi="Arial" w:cs="Arial"/>
          <w:b/>
          <w:bCs/>
          <w:color w:val="004080"/>
          <w:sz w:val="24"/>
          <w:szCs w:val="24"/>
        </w:rPr>
        <w:t>Extensie</w:t>
      </w:r>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BE3409" w:rsidRPr="002627FD" w14:paraId="216D24D3" w14:textId="77777777" w:rsidTr="00AB7DA2">
        <w:trPr>
          <w:trHeight w:val="230"/>
        </w:trPr>
        <w:tc>
          <w:tcPr>
            <w:tcW w:w="3780" w:type="dxa"/>
            <w:tcBorders>
              <w:top w:val="single" w:sz="4" w:space="0" w:color="auto"/>
              <w:left w:val="nil"/>
              <w:bottom w:val="nil"/>
              <w:right w:val="nil"/>
            </w:tcBorders>
          </w:tcPr>
          <w:p w14:paraId="150CF96C"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2DC95FCE"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Extensie</w:t>
            </w:r>
          </w:p>
        </w:tc>
      </w:tr>
      <w:tr w:rsidR="00BE3409" w:rsidRPr="002627FD" w14:paraId="319A0023" w14:textId="77777777" w:rsidTr="00AB7DA2">
        <w:tc>
          <w:tcPr>
            <w:tcW w:w="3780" w:type="dxa"/>
            <w:tcBorders>
              <w:top w:val="nil"/>
              <w:left w:val="nil"/>
              <w:bottom w:val="nil"/>
              <w:right w:val="nil"/>
            </w:tcBorders>
          </w:tcPr>
          <w:p w14:paraId="732A74F6"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ED5F80E"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69227D1A" w14:textId="77777777" w:rsidTr="00AB7DA2">
        <w:tc>
          <w:tcPr>
            <w:tcW w:w="3780" w:type="dxa"/>
            <w:tcBorders>
              <w:top w:val="nil"/>
              <w:left w:val="nil"/>
              <w:bottom w:val="nil"/>
              <w:right w:val="nil"/>
            </w:tcBorders>
          </w:tcPr>
          <w:p w14:paraId="7C040A64"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420F89B3"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KING</w:t>
            </w:r>
          </w:p>
        </w:tc>
      </w:tr>
      <w:tr w:rsidR="00BE3409" w:rsidRPr="002627FD" w14:paraId="7D7FE36C" w14:textId="77777777" w:rsidTr="00AB7DA2">
        <w:tc>
          <w:tcPr>
            <w:tcW w:w="3780" w:type="dxa"/>
            <w:tcBorders>
              <w:top w:val="nil"/>
              <w:left w:val="nil"/>
              <w:bottom w:val="nil"/>
              <w:right w:val="nil"/>
            </w:tcBorders>
          </w:tcPr>
          <w:p w14:paraId="6B264FEB"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7D4E5C7"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1E852E0A" w14:textId="77777777" w:rsidTr="00AB7DA2">
        <w:tc>
          <w:tcPr>
            <w:tcW w:w="3780" w:type="dxa"/>
            <w:tcBorders>
              <w:top w:val="nil"/>
              <w:left w:val="nil"/>
              <w:bottom w:val="nil"/>
              <w:right w:val="nil"/>
            </w:tcBorders>
          </w:tcPr>
          <w:p w14:paraId="2E44A829"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1AF4058A"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3BB5FC47" w14:textId="77777777" w:rsidTr="00AB7DA2">
        <w:tc>
          <w:tcPr>
            <w:tcW w:w="3780" w:type="dxa"/>
            <w:tcBorders>
              <w:top w:val="nil"/>
              <w:left w:val="nil"/>
              <w:bottom w:val="nil"/>
              <w:right w:val="nil"/>
            </w:tcBorders>
          </w:tcPr>
          <w:p w14:paraId="7644043B"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A633A08"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270DF00F" w14:textId="77777777" w:rsidTr="00AB7DA2">
        <w:tc>
          <w:tcPr>
            <w:tcW w:w="3780" w:type="dxa"/>
            <w:tcBorders>
              <w:top w:val="nil"/>
              <w:left w:val="nil"/>
              <w:bottom w:val="nil"/>
              <w:right w:val="nil"/>
            </w:tcBorders>
          </w:tcPr>
          <w:p w14:paraId="4F9C128C"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31806E23"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extensie</w:t>
            </w:r>
          </w:p>
        </w:tc>
      </w:tr>
      <w:tr w:rsidR="00BE3409" w:rsidRPr="002627FD" w14:paraId="7D88F1D8" w14:textId="77777777" w:rsidTr="00AB7DA2">
        <w:tc>
          <w:tcPr>
            <w:tcW w:w="3780" w:type="dxa"/>
            <w:tcBorders>
              <w:top w:val="nil"/>
              <w:left w:val="nil"/>
              <w:bottom w:val="nil"/>
              <w:right w:val="nil"/>
            </w:tcBorders>
          </w:tcPr>
          <w:p w14:paraId="5CBF43E4"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09C76DE"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AE6939" w14:paraId="71CE553F" w14:textId="77777777" w:rsidTr="00AB7DA2">
        <w:tc>
          <w:tcPr>
            <w:tcW w:w="3780" w:type="dxa"/>
            <w:tcBorders>
              <w:top w:val="nil"/>
              <w:left w:val="nil"/>
              <w:bottom w:val="nil"/>
              <w:right w:val="nil"/>
            </w:tcBorders>
          </w:tcPr>
          <w:p w14:paraId="09B2EB73"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2FFF578C" w14:textId="77777777" w:rsidR="00BE3409" w:rsidRPr="00DD0F4F" w:rsidRDefault="00E26818" w:rsidP="00BE340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hAnsi="Arial" w:cs="Arial"/>
                <w:sz w:val="20"/>
                <w:szCs w:val="20"/>
                <w:lang w:val="nl-NL"/>
              </w:rPr>
              <w:t>Aanduiding van het format van het bestand</w:t>
            </w:r>
            <w:r w:rsidR="00DA5D93" w:rsidRPr="002627FD">
              <w:rPr>
                <w:rFonts w:ascii="Arial" w:hAnsi="Arial" w:cs="Arial"/>
                <w:sz w:val="20"/>
                <w:szCs w:val="20"/>
                <w:lang w:val="en-AU"/>
              </w:rPr>
              <w:fldChar w:fldCharType="begin" w:fldLock="1"/>
            </w:r>
            <w:r w:rsidR="00BE3409" w:rsidRPr="00DD0F4F">
              <w:rPr>
                <w:rFonts w:ascii="Arial" w:hAnsi="Arial" w:cs="Arial"/>
                <w:sz w:val="20"/>
                <w:szCs w:val="20"/>
                <w:lang w:val="nl-NL"/>
              </w:rPr>
              <w:instrText xml:space="preserve">MERGEFIELD </w:instrText>
            </w:r>
            <w:r w:rsidR="00BE3409" w:rsidRPr="00DD0F4F">
              <w:rPr>
                <w:rFonts w:ascii="Arial" w:eastAsia="Times New Roman" w:hAnsi="Arial" w:cs="Arial"/>
                <w:color w:val="000000"/>
                <w:sz w:val="20"/>
                <w:szCs w:val="20"/>
                <w:lang w:val="nl-NL"/>
              </w:rPr>
              <w:instrText>Att.Notes</w:instrText>
            </w:r>
            <w:r w:rsidR="00DA5D93" w:rsidRPr="002627FD">
              <w:rPr>
                <w:rFonts w:ascii="Arial" w:hAnsi="Arial" w:cs="Arial"/>
                <w:sz w:val="20"/>
                <w:szCs w:val="20"/>
                <w:lang w:val="en-AU"/>
              </w:rPr>
              <w:fldChar w:fldCharType="end"/>
            </w:r>
          </w:p>
        </w:tc>
      </w:tr>
      <w:tr w:rsidR="00BE3409" w:rsidRPr="00AE6939" w14:paraId="3ECA8A64" w14:textId="77777777" w:rsidTr="00AB7DA2">
        <w:trPr>
          <w:trHeight w:val="230"/>
        </w:trPr>
        <w:tc>
          <w:tcPr>
            <w:tcW w:w="3780" w:type="dxa"/>
            <w:tcBorders>
              <w:top w:val="nil"/>
              <w:left w:val="nil"/>
              <w:bottom w:val="nil"/>
              <w:right w:val="nil"/>
            </w:tcBorders>
          </w:tcPr>
          <w:p w14:paraId="13A9455B" w14:textId="77777777" w:rsidR="00BE3409" w:rsidRPr="00DD0F4F" w:rsidRDefault="00BE3409" w:rsidP="00AB7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FD66416" w14:textId="77777777" w:rsidR="00BE3409" w:rsidRPr="00DD0F4F" w:rsidRDefault="00BE3409" w:rsidP="00AB7DA2">
            <w:pPr>
              <w:autoSpaceDE w:val="0"/>
              <w:autoSpaceDN w:val="0"/>
              <w:adjustRightInd w:val="0"/>
              <w:spacing w:after="0" w:line="240" w:lineRule="auto"/>
              <w:rPr>
                <w:rFonts w:ascii="Arial" w:eastAsia="Times New Roman" w:hAnsi="Arial" w:cs="Arial"/>
                <w:color w:val="000000"/>
                <w:sz w:val="20"/>
                <w:szCs w:val="20"/>
                <w:lang w:val="nl-NL"/>
              </w:rPr>
            </w:pPr>
          </w:p>
        </w:tc>
      </w:tr>
      <w:tr w:rsidR="00BE3409" w:rsidRPr="002627FD" w14:paraId="7EC041B8" w14:textId="77777777" w:rsidTr="00AB7DA2">
        <w:trPr>
          <w:trHeight w:val="230"/>
        </w:trPr>
        <w:tc>
          <w:tcPr>
            <w:tcW w:w="3780" w:type="dxa"/>
            <w:tcBorders>
              <w:top w:val="nil"/>
              <w:left w:val="nil"/>
              <w:bottom w:val="nil"/>
              <w:right w:val="nil"/>
            </w:tcBorders>
          </w:tcPr>
          <w:p w14:paraId="7B2BF577"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6074DFF2"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 xml:space="preserve">KING </w:t>
            </w:r>
          </w:p>
        </w:tc>
      </w:tr>
      <w:tr w:rsidR="00BE3409" w:rsidRPr="002627FD" w14:paraId="1FC74055" w14:textId="77777777" w:rsidTr="00AB7DA2">
        <w:tc>
          <w:tcPr>
            <w:tcW w:w="3780" w:type="dxa"/>
            <w:tcBorders>
              <w:top w:val="nil"/>
              <w:left w:val="nil"/>
              <w:bottom w:val="nil"/>
              <w:right w:val="nil"/>
            </w:tcBorders>
          </w:tcPr>
          <w:p w14:paraId="30A624E2"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0E1C173"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6CF0D192" w14:textId="77777777" w:rsidTr="00AB7DA2">
        <w:tc>
          <w:tcPr>
            <w:tcW w:w="3780" w:type="dxa"/>
            <w:tcBorders>
              <w:top w:val="nil"/>
              <w:left w:val="nil"/>
              <w:bottom w:val="nil"/>
              <w:right w:val="nil"/>
            </w:tcBorders>
          </w:tcPr>
          <w:p w14:paraId="39FBB18E"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07D762AA"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 november 2011</w:t>
            </w:r>
          </w:p>
        </w:tc>
      </w:tr>
      <w:tr w:rsidR="00BE3409" w:rsidRPr="002627FD" w14:paraId="601F3BD4" w14:textId="77777777" w:rsidTr="00AB7DA2">
        <w:tc>
          <w:tcPr>
            <w:tcW w:w="3780" w:type="dxa"/>
            <w:tcBorders>
              <w:top w:val="nil"/>
              <w:left w:val="nil"/>
              <w:bottom w:val="nil"/>
              <w:right w:val="nil"/>
            </w:tcBorders>
          </w:tcPr>
          <w:p w14:paraId="6DA4C89F"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5B15BE5"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AE6939" w14:paraId="4E401816" w14:textId="77777777" w:rsidTr="00AB7DA2">
        <w:tc>
          <w:tcPr>
            <w:tcW w:w="3780" w:type="dxa"/>
            <w:tcBorders>
              <w:top w:val="nil"/>
              <w:left w:val="nil"/>
              <w:bottom w:val="nil"/>
              <w:right w:val="nil"/>
            </w:tcBorders>
          </w:tcPr>
          <w:p w14:paraId="2947137A"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26C2F288" w14:textId="77777777" w:rsidR="00E26818" w:rsidRPr="00E26818" w:rsidRDefault="00E26818" w:rsidP="00E26818">
            <w:pPr>
              <w:autoSpaceDE w:val="0"/>
              <w:autoSpaceDN w:val="0"/>
              <w:adjustRightInd w:val="0"/>
              <w:spacing w:after="0" w:line="240" w:lineRule="auto"/>
              <w:rPr>
                <w:rFonts w:ascii="Arial" w:eastAsia="Times New Roman" w:hAnsi="Arial" w:cs="Arial"/>
                <w:color w:val="000000"/>
                <w:sz w:val="20"/>
                <w:szCs w:val="20"/>
                <w:lang w:val="nl-NL"/>
              </w:rPr>
            </w:pPr>
            <w:r w:rsidRPr="00E26818">
              <w:rPr>
                <w:rFonts w:ascii="Arial" w:eastAsia="Times New Roman" w:hAnsi="Arial" w:cs="Arial"/>
                <w:color w:val="000000"/>
                <w:sz w:val="20"/>
                <w:szCs w:val="20"/>
                <w:lang w:val="nl-NL"/>
              </w:rPr>
              <w:t>De formaat-extensie van de bestandsnaam is een aanduiding van het bestandsformaat. Bij Windows-bestanden is dit de, meestal drieletterige, code na de meest rechtse punt.</w:t>
            </w:r>
          </w:p>
          <w:p w14:paraId="1FDF22A0" w14:textId="77777777" w:rsidR="00BE3409" w:rsidRPr="00DD0F4F" w:rsidRDefault="00E26818" w:rsidP="00E26818">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D</w:t>
            </w:r>
            <w:r w:rsidRPr="00E26818">
              <w:rPr>
                <w:rFonts w:ascii="Arial" w:eastAsia="Times New Roman" w:hAnsi="Arial" w:cs="Arial"/>
                <w:color w:val="000000"/>
                <w:sz w:val="20"/>
                <w:szCs w:val="20"/>
                <w:lang w:val="nl-NL"/>
              </w:rPr>
              <w:t xml:space="preserve">e extensie op zich kan </w:t>
            </w:r>
            <w:r>
              <w:rPr>
                <w:rFonts w:ascii="Arial" w:eastAsia="Times New Roman" w:hAnsi="Arial" w:cs="Arial"/>
                <w:color w:val="000000"/>
                <w:sz w:val="20"/>
                <w:szCs w:val="20"/>
                <w:lang w:val="nl-NL"/>
              </w:rPr>
              <w:t xml:space="preserve">omvolledige of </w:t>
            </w:r>
            <w:r w:rsidRPr="00E26818">
              <w:rPr>
                <w:rFonts w:ascii="Arial" w:eastAsia="Times New Roman" w:hAnsi="Arial" w:cs="Arial"/>
                <w:color w:val="000000"/>
                <w:sz w:val="20"/>
                <w:szCs w:val="20"/>
                <w:lang w:val="nl-NL"/>
              </w:rPr>
              <w:t xml:space="preserve">valse informatie geven </w:t>
            </w:r>
            <w:r>
              <w:rPr>
                <w:rFonts w:ascii="Arial" w:eastAsia="Times New Roman" w:hAnsi="Arial" w:cs="Arial"/>
                <w:color w:val="000000"/>
                <w:sz w:val="20"/>
                <w:szCs w:val="20"/>
                <w:lang w:val="nl-NL"/>
              </w:rPr>
              <w:t xml:space="preserve">over, </w:t>
            </w:r>
            <w:r w:rsidRPr="00E26818">
              <w:rPr>
                <w:rFonts w:ascii="Arial" w:eastAsia="Times New Roman" w:hAnsi="Arial" w:cs="Arial"/>
                <w:color w:val="000000"/>
                <w:sz w:val="20"/>
                <w:szCs w:val="20"/>
                <w:lang w:val="nl-NL"/>
              </w:rPr>
              <w:t>en niet overeenkomen met het eigenlijke bestandsformaat</w:t>
            </w:r>
            <w:r>
              <w:rPr>
                <w:rFonts w:ascii="Arial" w:eastAsia="Times New Roman" w:hAnsi="Arial" w:cs="Arial"/>
                <w:color w:val="000000"/>
                <w:sz w:val="20"/>
                <w:szCs w:val="20"/>
                <w:lang w:val="nl-NL"/>
              </w:rPr>
              <w:t xml:space="preserve"> dat wordt vastgelegd met de attribuutsoort Formaat.</w:t>
            </w:r>
          </w:p>
        </w:tc>
      </w:tr>
      <w:tr w:rsidR="00BE3409" w:rsidRPr="00AE6939" w14:paraId="34E09E38" w14:textId="77777777" w:rsidTr="00AB7DA2">
        <w:tc>
          <w:tcPr>
            <w:tcW w:w="3780" w:type="dxa"/>
            <w:tcBorders>
              <w:top w:val="nil"/>
              <w:left w:val="nil"/>
              <w:bottom w:val="nil"/>
              <w:right w:val="nil"/>
            </w:tcBorders>
          </w:tcPr>
          <w:p w14:paraId="0BE8D42B" w14:textId="77777777" w:rsidR="00BE3409" w:rsidRPr="00DD0F4F" w:rsidRDefault="00BE3409" w:rsidP="00AB7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E2036BB" w14:textId="77777777" w:rsidR="00BE3409" w:rsidRPr="00DD0F4F" w:rsidRDefault="00BE3409" w:rsidP="00AB7DA2">
            <w:pPr>
              <w:autoSpaceDE w:val="0"/>
              <w:autoSpaceDN w:val="0"/>
              <w:adjustRightInd w:val="0"/>
              <w:spacing w:after="0" w:line="240" w:lineRule="auto"/>
              <w:rPr>
                <w:rFonts w:ascii="Arial" w:eastAsia="Times New Roman" w:hAnsi="Arial" w:cs="Arial"/>
                <w:color w:val="000000"/>
                <w:sz w:val="20"/>
                <w:szCs w:val="20"/>
                <w:lang w:val="nl-NL"/>
              </w:rPr>
            </w:pPr>
          </w:p>
        </w:tc>
      </w:tr>
      <w:tr w:rsidR="00BE3409" w:rsidRPr="002627FD" w14:paraId="47180844" w14:textId="77777777" w:rsidTr="00AB7DA2">
        <w:tc>
          <w:tcPr>
            <w:tcW w:w="3780" w:type="dxa"/>
            <w:tcBorders>
              <w:top w:val="nil"/>
              <w:left w:val="nil"/>
              <w:bottom w:val="nil"/>
              <w:right w:val="nil"/>
            </w:tcBorders>
          </w:tcPr>
          <w:p w14:paraId="28228E9B"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50C595FE" w14:textId="77777777" w:rsidR="00BE3409" w:rsidRPr="002627FD" w:rsidRDefault="00DA5D93" w:rsidP="00BE3409">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BE3409" w:rsidRPr="002627FD">
              <w:rPr>
                <w:rFonts w:ascii="Arial" w:hAnsi="Arial" w:cs="Arial"/>
                <w:sz w:val="20"/>
                <w:szCs w:val="20"/>
                <w:lang w:val="en-AU"/>
              </w:rPr>
              <w:instrText xml:space="preserve">MERGEFIELD </w:instrText>
            </w:r>
            <w:r w:rsidR="00BE3409" w:rsidRPr="002627FD">
              <w:rPr>
                <w:rFonts w:ascii="Arial" w:eastAsia="Times New Roman" w:hAnsi="Arial" w:cs="Arial"/>
                <w:color w:val="000000"/>
                <w:sz w:val="20"/>
                <w:szCs w:val="20"/>
              </w:rPr>
              <w:instrText>Att.Type</w:instrText>
            </w:r>
            <w:r w:rsidRPr="002627FD">
              <w:rPr>
                <w:rFonts w:ascii="Arial" w:hAnsi="Arial" w:cs="Arial"/>
                <w:sz w:val="20"/>
                <w:szCs w:val="20"/>
                <w:lang w:val="en-AU"/>
              </w:rPr>
              <w:fldChar w:fldCharType="separate"/>
            </w:r>
            <w:r w:rsidR="00BE3409" w:rsidRPr="002627FD">
              <w:rPr>
                <w:rFonts w:ascii="Arial" w:eastAsia="Times New Roman" w:hAnsi="Arial" w:cs="Arial"/>
                <w:color w:val="000000"/>
                <w:sz w:val="20"/>
                <w:szCs w:val="20"/>
              </w:rPr>
              <w:t>AN5</w:t>
            </w:r>
            <w:r w:rsidRPr="002627FD">
              <w:rPr>
                <w:rFonts w:ascii="Arial" w:hAnsi="Arial" w:cs="Arial"/>
                <w:sz w:val="20"/>
                <w:szCs w:val="20"/>
                <w:lang w:val="en-AU"/>
              </w:rPr>
              <w:fldChar w:fldCharType="end"/>
            </w:r>
          </w:p>
        </w:tc>
      </w:tr>
      <w:tr w:rsidR="00BE3409" w:rsidRPr="002627FD" w14:paraId="09E73377" w14:textId="77777777" w:rsidTr="00AB7DA2">
        <w:trPr>
          <w:trHeight w:val="230"/>
        </w:trPr>
        <w:tc>
          <w:tcPr>
            <w:tcW w:w="3780" w:type="dxa"/>
            <w:tcBorders>
              <w:top w:val="nil"/>
              <w:left w:val="nil"/>
              <w:bottom w:val="nil"/>
              <w:right w:val="nil"/>
            </w:tcBorders>
          </w:tcPr>
          <w:p w14:paraId="0001EE20"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518F7CC"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AE6939" w14:paraId="7412ADFA" w14:textId="77777777" w:rsidTr="00AB7DA2">
        <w:trPr>
          <w:trHeight w:val="230"/>
        </w:trPr>
        <w:tc>
          <w:tcPr>
            <w:tcW w:w="3780" w:type="dxa"/>
            <w:tcBorders>
              <w:top w:val="nil"/>
              <w:left w:val="nil"/>
              <w:bottom w:val="nil"/>
              <w:right w:val="nil"/>
            </w:tcBorders>
          </w:tcPr>
          <w:p w14:paraId="05AE2238"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0463647C" w14:textId="77777777" w:rsidR="00BE3409" w:rsidRPr="00DD0F4F" w:rsidRDefault="00E26818" w:rsidP="00AB7DA2">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Alle aanduidingen van bestansformaten d.m.v. een bestandsextensie.</w:t>
            </w:r>
          </w:p>
        </w:tc>
      </w:tr>
      <w:tr w:rsidR="00BE3409" w:rsidRPr="00AE6939" w14:paraId="6FBCD954" w14:textId="77777777" w:rsidTr="00AB7DA2">
        <w:trPr>
          <w:trHeight w:val="215"/>
        </w:trPr>
        <w:tc>
          <w:tcPr>
            <w:tcW w:w="3780" w:type="dxa"/>
            <w:tcBorders>
              <w:top w:val="nil"/>
              <w:left w:val="nil"/>
              <w:bottom w:val="nil"/>
              <w:right w:val="nil"/>
            </w:tcBorders>
          </w:tcPr>
          <w:p w14:paraId="0BA95439" w14:textId="77777777" w:rsidR="00BE3409" w:rsidRPr="00DD0F4F" w:rsidRDefault="00BE3409" w:rsidP="00AB7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A10C0AE" w14:textId="77777777" w:rsidR="00BE3409" w:rsidRPr="00DD0F4F" w:rsidRDefault="00BE3409" w:rsidP="00AB7DA2">
            <w:pPr>
              <w:autoSpaceDE w:val="0"/>
              <w:autoSpaceDN w:val="0"/>
              <w:adjustRightInd w:val="0"/>
              <w:spacing w:after="0" w:line="240" w:lineRule="auto"/>
              <w:rPr>
                <w:rFonts w:ascii="Arial" w:eastAsia="Times New Roman" w:hAnsi="Arial" w:cs="Arial"/>
                <w:color w:val="000000"/>
                <w:sz w:val="20"/>
                <w:szCs w:val="20"/>
                <w:lang w:val="nl-NL"/>
              </w:rPr>
            </w:pPr>
          </w:p>
        </w:tc>
      </w:tr>
      <w:tr w:rsidR="00BE3409" w:rsidRPr="002627FD" w14:paraId="2382A058" w14:textId="77777777" w:rsidTr="00AB7DA2">
        <w:trPr>
          <w:trHeight w:val="215"/>
        </w:trPr>
        <w:tc>
          <w:tcPr>
            <w:tcW w:w="3780" w:type="dxa"/>
            <w:tcBorders>
              <w:top w:val="nil"/>
              <w:left w:val="nil"/>
              <w:bottom w:val="nil"/>
              <w:right w:val="nil"/>
            </w:tcBorders>
          </w:tcPr>
          <w:p w14:paraId="3AEA711D"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4F023A47"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BE3409" w:rsidRPr="002627FD" w14:paraId="61F076FB" w14:textId="77777777" w:rsidTr="00AB7DA2">
        <w:trPr>
          <w:trHeight w:val="230"/>
        </w:trPr>
        <w:tc>
          <w:tcPr>
            <w:tcW w:w="3780" w:type="dxa"/>
            <w:tcBorders>
              <w:top w:val="nil"/>
              <w:left w:val="nil"/>
              <w:bottom w:val="nil"/>
              <w:right w:val="nil"/>
            </w:tcBorders>
          </w:tcPr>
          <w:p w14:paraId="654E0EAF"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E962AAF"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14CA7B67" w14:textId="77777777" w:rsidTr="00AB7DA2">
        <w:trPr>
          <w:trHeight w:val="230"/>
        </w:trPr>
        <w:tc>
          <w:tcPr>
            <w:tcW w:w="3780" w:type="dxa"/>
            <w:tcBorders>
              <w:top w:val="nil"/>
              <w:left w:val="nil"/>
              <w:bottom w:val="nil"/>
              <w:right w:val="nil"/>
            </w:tcBorders>
          </w:tcPr>
          <w:p w14:paraId="61115B51"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71E90DFC"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BE3409" w:rsidRPr="002627FD" w14:paraId="74C07197" w14:textId="77777777" w:rsidTr="00AB7DA2">
        <w:trPr>
          <w:trHeight w:val="230"/>
        </w:trPr>
        <w:tc>
          <w:tcPr>
            <w:tcW w:w="3780" w:type="dxa"/>
            <w:tcBorders>
              <w:top w:val="nil"/>
              <w:left w:val="nil"/>
              <w:bottom w:val="nil"/>
              <w:right w:val="nil"/>
            </w:tcBorders>
          </w:tcPr>
          <w:p w14:paraId="36ECE5D3"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939AD77"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29ABB6DD" w14:textId="77777777" w:rsidTr="00AB7DA2">
        <w:trPr>
          <w:trHeight w:val="230"/>
        </w:trPr>
        <w:tc>
          <w:tcPr>
            <w:tcW w:w="3780" w:type="dxa"/>
            <w:tcBorders>
              <w:top w:val="nil"/>
              <w:left w:val="nil"/>
              <w:bottom w:val="nil"/>
              <w:right w:val="nil"/>
            </w:tcBorders>
          </w:tcPr>
          <w:p w14:paraId="15D29303"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4A5E95F5"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5B797267" w14:textId="77777777" w:rsidTr="00AB7DA2">
        <w:trPr>
          <w:trHeight w:val="230"/>
        </w:trPr>
        <w:tc>
          <w:tcPr>
            <w:tcW w:w="3780" w:type="dxa"/>
            <w:tcBorders>
              <w:top w:val="nil"/>
              <w:left w:val="nil"/>
              <w:bottom w:val="nil"/>
              <w:right w:val="nil"/>
            </w:tcBorders>
          </w:tcPr>
          <w:p w14:paraId="3B93147A"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4855E25"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79BD30AF" w14:textId="77777777" w:rsidTr="00AB7DA2">
        <w:trPr>
          <w:trHeight w:val="230"/>
        </w:trPr>
        <w:tc>
          <w:tcPr>
            <w:tcW w:w="3780" w:type="dxa"/>
            <w:tcBorders>
              <w:top w:val="nil"/>
              <w:left w:val="nil"/>
              <w:bottom w:val="nil"/>
              <w:right w:val="nil"/>
            </w:tcBorders>
          </w:tcPr>
          <w:p w14:paraId="5D26C5C3"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337DBCB5"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BE3409" w:rsidRPr="002627FD" w14:paraId="795DCEDD" w14:textId="77777777" w:rsidTr="00AB7DA2">
        <w:trPr>
          <w:trHeight w:val="230"/>
        </w:trPr>
        <w:tc>
          <w:tcPr>
            <w:tcW w:w="3780" w:type="dxa"/>
            <w:tcBorders>
              <w:top w:val="nil"/>
              <w:left w:val="nil"/>
              <w:bottom w:val="nil"/>
              <w:right w:val="nil"/>
            </w:tcBorders>
          </w:tcPr>
          <w:p w14:paraId="6A01ADF8"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D7C01CC"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02D8A03D" w14:textId="77777777" w:rsidTr="00AB7DA2">
        <w:trPr>
          <w:trHeight w:val="411"/>
        </w:trPr>
        <w:tc>
          <w:tcPr>
            <w:tcW w:w="3780" w:type="dxa"/>
            <w:tcBorders>
              <w:top w:val="nil"/>
              <w:left w:val="nil"/>
              <w:bottom w:val="nil"/>
              <w:right w:val="nil"/>
            </w:tcBorders>
          </w:tcPr>
          <w:p w14:paraId="1ED5F9BC"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11DA681B"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BE3409" w:rsidRPr="002627FD" w14:paraId="4588528D" w14:textId="77777777" w:rsidTr="00AB7DA2">
        <w:trPr>
          <w:trHeight w:val="245"/>
        </w:trPr>
        <w:tc>
          <w:tcPr>
            <w:tcW w:w="3780" w:type="dxa"/>
            <w:tcBorders>
              <w:top w:val="nil"/>
              <w:left w:val="nil"/>
              <w:bottom w:val="nil"/>
              <w:right w:val="nil"/>
            </w:tcBorders>
          </w:tcPr>
          <w:p w14:paraId="4B880220"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BC667C9"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6452B00E" w14:textId="77777777" w:rsidTr="00AB7DA2">
        <w:trPr>
          <w:trHeight w:val="230"/>
        </w:trPr>
        <w:tc>
          <w:tcPr>
            <w:tcW w:w="3780" w:type="dxa"/>
            <w:tcBorders>
              <w:top w:val="nil"/>
              <w:left w:val="nil"/>
              <w:bottom w:val="nil"/>
              <w:right w:val="nil"/>
            </w:tcBorders>
          </w:tcPr>
          <w:p w14:paraId="19D3BE78"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6B3ED3DD" w14:textId="77777777" w:rsidR="00BE3409" w:rsidRPr="002627FD" w:rsidRDefault="00AB7DA2" w:rsidP="00AB7DA2">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0</w:t>
            </w:r>
            <w:r w:rsidR="00BE3409" w:rsidRPr="002627FD">
              <w:rPr>
                <w:rFonts w:ascii="Arial" w:eastAsia="Times New Roman" w:hAnsi="Arial" w:cs="Arial"/>
                <w:color w:val="000000"/>
                <w:sz w:val="20"/>
                <w:szCs w:val="20"/>
              </w:rPr>
              <w:t xml:space="preserve"> - </w:t>
            </w:r>
            <w:r w:rsidR="00DA5D93" w:rsidRPr="002627FD">
              <w:rPr>
                <w:rFonts w:ascii="Arial" w:eastAsia="Times New Roman" w:hAnsi="Arial" w:cs="Arial"/>
                <w:color w:val="000000"/>
                <w:sz w:val="20"/>
                <w:szCs w:val="20"/>
              </w:rPr>
              <w:fldChar w:fldCharType="begin" w:fldLock="1"/>
            </w:r>
            <w:r w:rsidR="00BE3409" w:rsidRPr="002627FD">
              <w:rPr>
                <w:rFonts w:ascii="Arial" w:eastAsia="Times New Roman" w:hAnsi="Arial" w:cs="Arial"/>
                <w:color w:val="000000"/>
                <w:sz w:val="20"/>
                <w:szCs w:val="20"/>
              </w:rPr>
              <w:instrText>MERGEFIELD Att.UpperBound</w:instrText>
            </w:r>
            <w:r w:rsidR="00DA5D93" w:rsidRPr="002627FD">
              <w:rPr>
                <w:rFonts w:ascii="Arial" w:eastAsia="Times New Roman" w:hAnsi="Arial" w:cs="Arial"/>
                <w:color w:val="000000"/>
                <w:sz w:val="20"/>
                <w:szCs w:val="20"/>
              </w:rPr>
              <w:fldChar w:fldCharType="separate"/>
            </w:r>
            <w:r w:rsidR="00BE3409" w:rsidRPr="002627FD">
              <w:rPr>
                <w:rFonts w:ascii="Arial" w:eastAsia="Times New Roman" w:hAnsi="Arial" w:cs="Arial"/>
                <w:color w:val="000000"/>
                <w:sz w:val="20"/>
                <w:szCs w:val="20"/>
              </w:rPr>
              <w:t>1</w:t>
            </w:r>
            <w:r w:rsidR="00DA5D93" w:rsidRPr="002627FD">
              <w:rPr>
                <w:rFonts w:ascii="Arial" w:eastAsia="Times New Roman" w:hAnsi="Arial" w:cs="Arial"/>
                <w:color w:val="000000"/>
                <w:sz w:val="20"/>
                <w:szCs w:val="20"/>
              </w:rPr>
              <w:fldChar w:fldCharType="end"/>
            </w:r>
          </w:p>
        </w:tc>
      </w:tr>
      <w:tr w:rsidR="00BE3409" w:rsidRPr="002627FD" w14:paraId="57208EF1" w14:textId="77777777" w:rsidTr="00AB7DA2">
        <w:trPr>
          <w:trHeight w:val="230"/>
        </w:trPr>
        <w:tc>
          <w:tcPr>
            <w:tcW w:w="3780" w:type="dxa"/>
            <w:tcBorders>
              <w:top w:val="nil"/>
              <w:left w:val="nil"/>
              <w:bottom w:val="nil"/>
              <w:right w:val="nil"/>
            </w:tcBorders>
          </w:tcPr>
          <w:p w14:paraId="53390325"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D3A7829"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2627FD" w14:paraId="3586782F" w14:textId="77777777" w:rsidTr="00AB7DA2">
        <w:trPr>
          <w:trHeight w:val="230"/>
        </w:trPr>
        <w:tc>
          <w:tcPr>
            <w:tcW w:w="3780" w:type="dxa"/>
            <w:tcBorders>
              <w:top w:val="nil"/>
              <w:left w:val="nil"/>
              <w:bottom w:val="nil"/>
              <w:right w:val="nil"/>
            </w:tcBorders>
          </w:tcPr>
          <w:p w14:paraId="1718896C"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235CADDB"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p>
        </w:tc>
      </w:tr>
      <w:tr w:rsidR="00BE3409" w:rsidRPr="002627FD" w14:paraId="47B8708B" w14:textId="77777777" w:rsidTr="00AB7DA2">
        <w:trPr>
          <w:trHeight w:val="230"/>
        </w:trPr>
        <w:tc>
          <w:tcPr>
            <w:tcW w:w="3780" w:type="dxa"/>
            <w:tcBorders>
              <w:top w:val="nil"/>
              <w:left w:val="nil"/>
              <w:right w:val="nil"/>
            </w:tcBorders>
          </w:tcPr>
          <w:p w14:paraId="02BD83D0"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3B7662C8" w14:textId="77777777" w:rsidR="00BE3409" w:rsidRPr="002627FD" w:rsidRDefault="00BE3409" w:rsidP="00AB7DA2">
            <w:pPr>
              <w:autoSpaceDE w:val="0"/>
              <w:autoSpaceDN w:val="0"/>
              <w:adjustRightInd w:val="0"/>
              <w:spacing w:after="0" w:line="240" w:lineRule="auto"/>
              <w:rPr>
                <w:rFonts w:ascii="Arial" w:eastAsia="Times New Roman" w:hAnsi="Arial" w:cs="Arial"/>
                <w:color w:val="000000"/>
                <w:sz w:val="20"/>
                <w:szCs w:val="20"/>
              </w:rPr>
            </w:pPr>
          </w:p>
        </w:tc>
      </w:tr>
      <w:tr w:rsidR="00BE3409" w:rsidRPr="005E066D" w14:paraId="22C17977" w14:textId="77777777" w:rsidTr="00AB7DA2">
        <w:trPr>
          <w:trHeight w:val="230"/>
        </w:trPr>
        <w:tc>
          <w:tcPr>
            <w:tcW w:w="3780" w:type="dxa"/>
            <w:tcBorders>
              <w:top w:val="nil"/>
              <w:left w:val="nil"/>
              <w:bottom w:val="single" w:sz="4" w:space="0" w:color="auto"/>
              <w:right w:val="nil"/>
            </w:tcBorders>
          </w:tcPr>
          <w:p w14:paraId="09C265D5" w14:textId="77777777" w:rsidR="00BE3409" w:rsidRPr="002627FD" w:rsidRDefault="00BE3409" w:rsidP="00AB7DA2">
            <w:pPr>
              <w:autoSpaceDE w:val="0"/>
              <w:autoSpaceDN w:val="0"/>
              <w:adjustRightInd w:val="0"/>
              <w:spacing w:after="0" w:line="240" w:lineRule="auto"/>
              <w:rPr>
                <w:rFonts w:ascii="Arial" w:eastAsia="Times New Roman" w:hAnsi="Arial" w:cs="Arial"/>
                <w:b/>
                <w:bCs/>
                <w:color w:val="000000"/>
                <w:sz w:val="20"/>
                <w:szCs w:val="20"/>
              </w:rPr>
            </w:pPr>
            <w:r w:rsidRPr="002627F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01C94DFC" w14:textId="77777777" w:rsidR="00BE3409" w:rsidRPr="00DD0F4F" w:rsidRDefault="00BE3409" w:rsidP="00AB7DA2">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w:t>
            </w:r>
          </w:p>
        </w:tc>
      </w:tr>
    </w:tbl>
    <w:p w14:paraId="735D978E" w14:textId="77777777" w:rsidR="00BE3409" w:rsidRPr="00DD0F4F" w:rsidRDefault="00BE3409" w:rsidP="0044638F">
      <w:pPr>
        <w:rPr>
          <w:lang w:val="nl-NL"/>
        </w:rPr>
      </w:pPr>
    </w:p>
    <w:p w14:paraId="688C24CF" w14:textId="77777777" w:rsidR="0044638F" w:rsidRDefault="0044638F" w:rsidP="0044638F">
      <w:pPr>
        <w:pStyle w:val="Kop3"/>
      </w:pPr>
      <w:bookmarkStart w:id="1285" w:name="_Toc493816571"/>
      <w:bookmarkStart w:id="1286" w:name="_Toc493816686"/>
      <w:r>
        <w:t>Status</w:t>
      </w:r>
      <w:r w:rsidR="001E58EB">
        <w:t xml:space="preserve"> en Versie</w:t>
      </w:r>
      <w:bookmarkEnd w:id="1285"/>
      <w:bookmarkEnd w:id="1286"/>
    </w:p>
    <w:p w14:paraId="636D0DB6" w14:textId="77777777" w:rsidR="001E58EB" w:rsidRPr="00DD0F4F" w:rsidRDefault="001E58EB" w:rsidP="0044638F">
      <w:pPr>
        <w:rPr>
          <w:noProof/>
          <w:lang w:val="nl-NL"/>
        </w:rPr>
      </w:pPr>
      <w:r w:rsidRPr="00DD0F4F">
        <w:rPr>
          <w:noProof/>
          <w:lang w:val="nl-NL"/>
        </w:rPr>
        <w:t xml:space="preserve">Een ENKELVOUDIG INFORMATIEOBJECT betreft een </w:t>
      </w:r>
      <w:r w:rsidR="00433554" w:rsidRPr="00DD0F4F">
        <w:rPr>
          <w:noProof/>
          <w:lang w:val="nl-NL"/>
        </w:rPr>
        <w:t xml:space="preserve">naar aard en vorm als één geheel te beschouwen </w:t>
      </w:r>
      <w:r w:rsidRPr="00DD0F4F">
        <w:rPr>
          <w:noProof/>
          <w:lang w:val="nl-NL"/>
        </w:rPr>
        <w:t xml:space="preserve">bestand </w:t>
      </w:r>
      <w:r w:rsidR="00433554" w:rsidRPr="00DD0F4F">
        <w:rPr>
          <w:noProof/>
          <w:lang w:val="nl-NL"/>
        </w:rPr>
        <w:t xml:space="preserve">eenheid van gegevens. In de digitale praktijk betreft dit een bestand. Een INFORMATIEOBJECT is inhoudelijk vastgelegd in één bestand dan wel, in het geval het een SAMENGESTELD INFORMATIEOBJECT betreft in meer bestanden. In het laatste geval vormen die bestanden vanuit functioneel oogpunt één geheel. Slechts technische aspecten vormen de reden om een dergelijk geheel inhoudelijk in meerder fysieke eenheden (bestanden, enkelvoudige informatieobjecten) vast te leggen. Vanuit functioneel oogpunt hebben deze bestanden dezelfde versie en status. Om die redenen verplaatsen we de attributen Versie en Status naar INFORMATIEOBJECT. </w:t>
      </w:r>
    </w:p>
    <w:p w14:paraId="69B3EA43" w14:textId="77777777" w:rsidR="00433554" w:rsidRPr="00DD0F4F" w:rsidRDefault="00433554" w:rsidP="0044638F">
      <w:pPr>
        <w:rPr>
          <w:noProof/>
          <w:lang w:val="nl-NL"/>
        </w:rPr>
      </w:pPr>
      <w:r w:rsidRPr="00DD0F4F">
        <w:rPr>
          <w:noProof/>
          <w:lang w:val="nl-NL"/>
        </w:rPr>
        <w:t xml:space="preserve">De tweede reden hiervoor is de aansluiting op </w:t>
      </w:r>
      <w:r w:rsidRPr="00DD0F4F">
        <w:rPr>
          <w:lang w:val="nl-NL"/>
        </w:rPr>
        <w:t xml:space="preserve">het Toepassingsprofiel Lokale Overheden, het model van metadata van een (digitaal) record in verband met archiveringsdoeleinden. </w:t>
      </w:r>
      <w:r w:rsidR="00922EA9" w:rsidRPr="00DD0F4F">
        <w:rPr>
          <w:lang w:val="nl-NL"/>
        </w:rPr>
        <w:t xml:space="preserve">Dankzij deze verplaatsing is het mogelijk om van een informatieobject een </w:t>
      </w:r>
      <w:r w:rsidRPr="00DD0F4F">
        <w:rPr>
          <w:lang w:val="nl-NL"/>
        </w:rPr>
        <w:t xml:space="preserve">record </w:t>
      </w:r>
      <w:r w:rsidR="00922EA9" w:rsidRPr="00DD0F4F">
        <w:rPr>
          <w:lang w:val="nl-NL"/>
        </w:rPr>
        <w:t xml:space="preserve">te genereren en </w:t>
      </w:r>
      <w:r w:rsidRPr="00DD0F4F">
        <w:rPr>
          <w:lang w:val="nl-NL"/>
        </w:rPr>
        <w:t xml:space="preserve">van </w:t>
      </w:r>
      <w:r w:rsidR="00922EA9" w:rsidRPr="00DD0F4F">
        <w:rPr>
          <w:lang w:val="nl-NL"/>
        </w:rPr>
        <w:t xml:space="preserve">de gewenste </w:t>
      </w:r>
      <w:r w:rsidRPr="00DD0F4F">
        <w:rPr>
          <w:lang w:val="nl-NL"/>
        </w:rPr>
        <w:t>metadata te voorzien</w:t>
      </w:r>
      <w:r w:rsidR="00922EA9" w:rsidRPr="00DD0F4F">
        <w:rPr>
          <w:lang w:val="nl-NL"/>
        </w:rPr>
        <w:t>.</w:t>
      </w:r>
    </w:p>
    <w:p w14:paraId="6E94C0B5" w14:textId="77777777" w:rsidR="0044638F" w:rsidRPr="00DD0F4F" w:rsidRDefault="0044638F" w:rsidP="006D72E6">
      <w:pPr>
        <w:tabs>
          <w:tab w:val="left" w:pos="284"/>
        </w:tabs>
        <w:rPr>
          <w:lang w:val="nl-NL"/>
        </w:rPr>
      </w:pPr>
    </w:p>
    <w:p w14:paraId="5BB1D2B1" w14:textId="77777777" w:rsidR="003C47EC" w:rsidRDefault="003C47EC" w:rsidP="006D72E6">
      <w:pPr>
        <w:pStyle w:val="Kop3"/>
      </w:pPr>
      <w:bookmarkStart w:id="1287" w:name="_Toc493816572"/>
      <w:bookmarkStart w:id="1288" w:name="_Toc493816687"/>
      <w:r>
        <w:t>Bestands</w:t>
      </w:r>
      <w:r w:rsidR="00E300A7">
        <w:t>omvang</w:t>
      </w:r>
      <w:bookmarkEnd w:id="1287"/>
      <w:bookmarkEnd w:id="1288"/>
    </w:p>
    <w:p w14:paraId="4FECC2B7" w14:textId="77777777" w:rsidR="00E96E2B" w:rsidRPr="00DD0F4F" w:rsidRDefault="006D72E6" w:rsidP="003C47EC">
      <w:pPr>
        <w:rPr>
          <w:lang w:val="nl-NL"/>
        </w:rPr>
      </w:pPr>
      <w:r w:rsidRPr="00DD0F4F">
        <w:rPr>
          <w:lang w:val="nl-NL"/>
        </w:rPr>
        <w:t>De bestands</w:t>
      </w:r>
      <w:r w:rsidR="00E300A7" w:rsidRPr="00DD0F4F">
        <w:rPr>
          <w:lang w:val="nl-NL"/>
        </w:rPr>
        <w:t>omvang</w:t>
      </w:r>
      <w:r w:rsidRPr="00DD0F4F">
        <w:rPr>
          <w:lang w:val="nl-NL"/>
        </w:rPr>
        <w:t xml:space="preserve"> van een Enkelvoudig informatieobject is een relevant gegeven. Zo wordt in </w:t>
      </w:r>
      <w:r w:rsidR="003C47EC" w:rsidRPr="00DD0F4F">
        <w:rPr>
          <w:lang w:val="nl-NL"/>
        </w:rPr>
        <w:t>de webrichtlijnen gesteld dat bij te downloaden documenten vanaf een website getoond moet worden wat de bestands</w:t>
      </w:r>
      <w:r w:rsidR="00E300A7" w:rsidRPr="00DD0F4F">
        <w:rPr>
          <w:lang w:val="nl-NL"/>
        </w:rPr>
        <w:t>omvang</w:t>
      </w:r>
      <w:r w:rsidR="003C47EC" w:rsidRPr="00DD0F4F">
        <w:rPr>
          <w:lang w:val="nl-NL"/>
        </w:rPr>
        <w:t xml:space="preserve"> is.</w:t>
      </w:r>
      <w:r w:rsidRPr="00DD0F4F">
        <w:rPr>
          <w:lang w:val="nl-NL"/>
        </w:rPr>
        <w:t xml:space="preserve"> Ook betreft dit gegeven één van de metadata-elementen van de ‘Richtlijn metagegegevens overheid’ waarin de over zgn. records </w:t>
      </w:r>
      <w:r w:rsidR="00E300A7" w:rsidRPr="00DD0F4F">
        <w:rPr>
          <w:lang w:val="nl-NL"/>
        </w:rPr>
        <w:t xml:space="preserve">cq. archiefbescheiden </w:t>
      </w:r>
      <w:r w:rsidRPr="00DD0F4F">
        <w:rPr>
          <w:lang w:val="nl-NL"/>
        </w:rPr>
        <w:t xml:space="preserve">uit te wisselen metagegevens gespecificeerd worden. </w:t>
      </w:r>
      <w:r w:rsidR="00E96E2B" w:rsidRPr="00DD0F4F">
        <w:rPr>
          <w:lang w:val="nl-NL"/>
        </w:rPr>
        <w:br/>
      </w:r>
      <w:r w:rsidRPr="00DD0F4F">
        <w:rPr>
          <w:lang w:val="nl-NL"/>
        </w:rPr>
        <w:t>De bestands</w:t>
      </w:r>
      <w:r w:rsidR="00E300A7" w:rsidRPr="00DD0F4F">
        <w:rPr>
          <w:lang w:val="nl-NL"/>
        </w:rPr>
        <w:t>omvang</w:t>
      </w:r>
      <w:r w:rsidRPr="00DD0F4F">
        <w:rPr>
          <w:lang w:val="nl-NL"/>
        </w:rPr>
        <w:t xml:space="preserve"> is nu niet in het RGBZ opgenomen omdat dit een afleidbaar gegeven is. Het kunnen afleiden van dit gegeven</w:t>
      </w:r>
      <w:r w:rsidR="00E96E2B" w:rsidRPr="00DD0F4F">
        <w:rPr>
          <w:lang w:val="nl-NL"/>
        </w:rPr>
        <w:t xml:space="preserve"> veronderstelt dat het bestand zelf beschikbaar is om dit gegeven af te kunnen leiden en dat functionaliteiten hiervoor beschikbaar zijn. Het aangehaalde voorbeeld geeft aan dat hiervan niet altijd sprake is. Ook is dit gegeven in genoemde richtlijn opgenomen omdat verondersteld is dat genoemde functionaliteit niet altijd aanwezig zal zijn.</w:t>
      </w:r>
    </w:p>
    <w:p w14:paraId="48F6CE55" w14:textId="77777777" w:rsidR="003C47EC" w:rsidRPr="00DD0F4F" w:rsidRDefault="00E96E2B" w:rsidP="003C47EC">
      <w:pPr>
        <w:rPr>
          <w:lang w:val="nl-NL"/>
        </w:rPr>
      </w:pPr>
      <w:r w:rsidRPr="00DD0F4F">
        <w:rPr>
          <w:lang w:val="nl-NL"/>
        </w:rPr>
        <w:t xml:space="preserve">Het is om deze redenen dat  </w:t>
      </w:r>
      <w:r w:rsidR="00EA0DDA" w:rsidRPr="00DD0F4F">
        <w:rPr>
          <w:lang w:val="nl-NL"/>
        </w:rPr>
        <w:t xml:space="preserve">we </w:t>
      </w:r>
      <w:r w:rsidRPr="00DD0F4F">
        <w:rPr>
          <w:lang w:val="nl-NL"/>
        </w:rPr>
        <w:t>de attribuutsoort Bestands</w:t>
      </w:r>
      <w:r w:rsidR="00E300A7" w:rsidRPr="00DD0F4F">
        <w:rPr>
          <w:lang w:val="nl-NL"/>
        </w:rPr>
        <w:t>omvang</w:t>
      </w:r>
      <w:r w:rsidRPr="00DD0F4F">
        <w:rPr>
          <w:lang w:val="nl-NL"/>
        </w:rPr>
        <w:t xml:space="preserve"> op</w:t>
      </w:r>
      <w:r w:rsidR="00EA0DDA" w:rsidRPr="00DD0F4F">
        <w:rPr>
          <w:lang w:val="nl-NL"/>
        </w:rPr>
        <w:t>ne</w:t>
      </w:r>
      <w:r w:rsidRPr="00DD0F4F">
        <w:rPr>
          <w:lang w:val="nl-NL"/>
        </w:rPr>
        <w:t xml:space="preserve">men bij het Enkelvoudig informatieobject. </w:t>
      </w:r>
      <w:r w:rsidR="006D72E6" w:rsidRPr="00DD0F4F">
        <w:rPr>
          <w:lang w:val="nl-NL"/>
        </w:rPr>
        <w:t xml:space="preserve">   </w:t>
      </w:r>
    </w:p>
    <w:p w14:paraId="3F566347" w14:textId="77777777" w:rsidR="00660E22" w:rsidRPr="00660E22" w:rsidRDefault="00DA5D93" w:rsidP="00660E22">
      <w:pPr>
        <w:pStyle w:val="Kop41"/>
        <w:rPr>
          <w:rFonts w:eastAsia="Times New Roman"/>
          <w:shd w:val="clear" w:color="auto" w:fill="auto"/>
          <w:lang w:val="nl-NL"/>
        </w:rPr>
      </w:pPr>
      <w:r>
        <w:rPr>
          <w:b w:val="0"/>
          <w:bCs w:val="0"/>
          <w:color w:val="auto"/>
          <w:sz w:val="20"/>
          <w:szCs w:val="20"/>
          <w:shd w:val="clear" w:color="auto" w:fill="auto"/>
        </w:rPr>
        <w:fldChar w:fldCharType="begin" w:fldLock="1"/>
      </w:r>
      <w:r w:rsidR="00660E22">
        <w:rPr>
          <w:b w:val="0"/>
          <w:bCs w:val="0"/>
          <w:color w:val="auto"/>
          <w:sz w:val="20"/>
          <w:szCs w:val="20"/>
          <w:shd w:val="clear" w:color="auto" w:fill="auto"/>
        </w:rPr>
        <w:instrText xml:space="preserve">MERGEFIELD </w:instrText>
      </w:r>
      <w:r w:rsidR="00660E22">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660E22">
        <w:rPr>
          <w:rFonts w:eastAsia="Times New Roman"/>
          <w:shd w:val="clear" w:color="auto" w:fill="auto"/>
          <w:lang w:val="nl-NL"/>
        </w:rPr>
        <w:t>«Attribuutsoort»</w:t>
      </w:r>
      <w:r>
        <w:rPr>
          <w:b w:val="0"/>
          <w:bCs w:val="0"/>
          <w:color w:val="auto"/>
          <w:sz w:val="20"/>
          <w:szCs w:val="20"/>
          <w:shd w:val="clear" w:color="auto" w:fill="auto"/>
        </w:rPr>
        <w:fldChar w:fldCharType="end"/>
      </w:r>
      <w:r w:rsidR="00660E22">
        <w:rPr>
          <w:rFonts w:eastAsia="Times New Roman"/>
          <w:shd w:val="clear" w:color="auto" w:fill="auto"/>
          <w:lang w:val="nl-NL"/>
        </w:rPr>
        <w:t xml:space="preserve"> Bestandsomvang</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A0DDA" w:rsidRPr="00AB6562" w14:paraId="33E5A1B9" w14:textId="77777777" w:rsidTr="00EA0DDA">
        <w:trPr>
          <w:trHeight w:val="230"/>
        </w:trPr>
        <w:tc>
          <w:tcPr>
            <w:tcW w:w="3780" w:type="dxa"/>
            <w:tcBorders>
              <w:top w:val="single" w:sz="4" w:space="0" w:color="auto"/>
              <w:left w:val="nil"/>
              <w:bottom w:val="nil"/>
              <w:right w:val="nil"/>
            </w:tcBorders>
          </w:tcPr>
          <w:p w14:paraId="702B70CF"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lastRenderedPageBreak/>
              <w:t>Naam attribuutsoort</w:t>
            </w:r>
          </w:p>
        </w:tc>
        <w:tc>
          <w:tcPr>
            <w:tcW w:w="5580" w:type="dxa"/>
            <w:tcBorders>
              <w:top w:val="single" w:sz="4" w:space="0" w:color="auto"/>
              <w:left w:val="nil"/>
              <w:bottom w:val="nil"/>
              <w:right w:val="nil"/>
            </w:tcBorders>
          </w:tcPr>
          <w:p w14:paraId="4D93A31E" w14:textId="77777777" w:rsidR="00EA0DDA" w:rsidRPr="00AB6562" w:rsidRDefault="00DA5D93"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Att.Name</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Bestandsomvang</w:t>
            </w:r>
            <w:r w:rsidRPr="00AB6562">
              <w:rPr>
                <w:rFonts w:ascii="Arial" w:hAnsi="Arial" w:cs="Arial"/>
                <w:sz w:val="20"/>
                <w:szCs w:val="20"/>
                <w:lang w:val="en-AU"/>
              </w:rPr>
              <w:fldChar w:fldCharType="end"/>
            </w:r>
          </w:p>
        </w:tc>
      </w:tr>
      <w:tr w:rsidR="00EA0DDA" w:rsidRPr="00AB6562" w14:paraId="1E46E2F5" w14:textId="77777777" w:rsidTr="00EA0DDA">
        <w:tc>
          <w:tcPr>
            <w:tcW w:w="3780" w:type="dxa"/>
            <w:tcBorders>
              <w:top w:val="nil"/>
              <w:left w:val="nil"/>
              <w:bottom w:val="nil"/>
              <w:right w:val="nil"/>
            </w:tcBorders>
          </w:tcPr>
          <w:p w14:paraId="0B79F84C"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1373707"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6EACC6C5" w14:textId="77777777" w:rsidTr="00EA0DDA">
        <w:tc>
          <w:tcPr>
            <w:tcW w:w="3780" w:type="dxa"/>
            <w:tcBorders>
              <w:top w:val="nil"/>
              <w:left w:val="nil"/>
              <w:bottom w:val="nil"/>
              <w:right w:val="nil"/>
            </w:tcBorders>
          </w:tcPr>
          <w:p w14:paraId="207D9B8F"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0DC58C87"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KING</w:t>
            </w:r>
          </w:p>
        </w:tc>
      </w:tr>
      <w:tr w:rsidR="00EA0DDA" w:rsidRPr="00AB6562" w14:paraId="007C6E23" w14:textId="77777777" w:rsidTr="00EA0DDA">
        <w:tc>
          <w:tcPr>
            <w:tcW w:w="3780" w:type="dxa"/>
            <w:tcBorders>
              <w:top w:val="nil"/>
              <w:left w:val="nil"/>
              <w:bottom w:val="nil"/>
              <w:right w:val="nil"/>
            </w:tcBorders>
          </w:tcPr>
          <w:p w14:paraId="75526874"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57E11C3"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79DD1D11" w14:textId="77777777" w:rsidTr="00EA0DDA">
        <w:tc>
          <w:tcPr>
            <w:tcW w:w="3780" w:type="dxa"/>
            <w:tcBorders>
              <w:top w:val="nil"/>
              <w:left w:val="nil"/>
              <w:bottom w:val="nil"/>
              <w:right w:val="nil"/>
            </w:tcBorders>
          </w:tcPr>
          <w:p w14:paraId="4099F7C7"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6DC35692"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1CEBE596" w14:textId="77777777" w:rsidTr="00EA0DDA">
        <w:tc>
          <w:tcPr>
            <w:tcW w:w="3780" w:type="dxa"/>
            <w:tcBorders>
              <w:top w:val="nil"/>
              <w:left w:val="nil"/>
              <w:bottom w:val="nil"/>
              <w:right w:val="nil"/>
            </w:tcBorders>
          </w:tcPr>
          <w:p w14:paraId="32B10319"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BD09B8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05170E02" w14:textId="77777777" w:rsidTr="00EA0DDA">
        <w:tc>
          <w:tcPr>
            <w:tcW w:w="3780" w:type="dxa"/>
            <w:tcBorders>
              <w:top w:val="nil"/>
              <w:left w:val="nil"/>
              <w:bottom w:val="nil"/>
              <w:right w:val="nil"/>
            </w:tcBorders>
          </w:tcPr>
          <w:p w14:paraId="20D366E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691FD40E" w14:textId="77777777" w:rsidR="00EA0DDA" w:rsidRPr="00AB6562" w:rsidRDefault="00DA5D93"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Att.Alias</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omvang</w:t>
            </w:r>
            <w:r w:rsidRPr="00AB6562">
              <w:rPr>
                <w:rFonts w:ascii="Arial" w:hAnsi="Arial" w:cs="Arial"/>
                <w:sz w:val="20"/>
                <w:szCs w:val="20"/>
                <w:lang w:val="en-AU"/>
              </w:rPr>
              <w:fldChar w:fldCharType="end"/>
            </w:r>
          </w:p>
        </w:tc>
      </w:tr>
      <w:tr w:rsidR="00EA0DDA" w:rsidRPr="00AB6562" w14:paraId="79B0B4AE" w14:textId="77777777" w:rsidTr="00EA0DDA">
        <w:tc>
          <w:tcPr>
            <w:tcW w:w="3780" w:type="dxa"/>
            <w:tcBorders>
              <w:top w:val="nil"/>
              <w:left w:val="nil"/>
              <w:bottom w:val="nil"/>
              <w:right w:val="nil"/>
            </w:tcBorders>
          </w:tcPr>
          <w:p w14:paraId="60810BEF"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1B3CC48"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E6939" w14:paraId="0DCCC4D6" w14:textId="77777777" w:rsidTr="00EA0DDA">
        <w:tc>
          <w:tcPr>
            <w:tcW w:w="3780" w:type="dxa"/>
            <w:tcBorders>
              <w:top w:val="nil"/>
              <w:left w:val="nil"/>
              <w:bottom w:val="nil"/>
              <w:right w:val="nil"/>
            </w:tcBorders>
          </w:tcPr>
          <w:p w14:paraId="0B105ED7"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0E1319AD" w14:textId="77777777" w:rsidR="00EA0DDA" w:rsidRPr="00DD0F4F" w:rsidRDefault="00DA5D93" w:rsidP="00AB6562">
            <w:pPr>
              <w:autoSpaceDE w:val="0"/>
              <w:autoSpaceDN w:val="0"/>
              <w:adjustRightInd w:val="0"/>
              <w:spacing w:after="0" w:line="240" w:lineRule="auto"/>
              <w:rPr>
                <w:rFonts w:ascii="Arial" w:eastAsia="Times New Roman" w:hAnsi="Arial" w:cs="Arial"/>
                <w:color w:val="000000"/>
                <w:sz w:val="20"/>
                <w:szCs w:val="20"/>
                <w:lang w:val="nl-NL"/>
              </w:rPr>
            </w:pPr>
            <w:r w:rsidRPr="00AB6562">
              <w:rPr>
                <w:rFonts w:ascii="Arial" w:hAnsi="Arial" w:cs="Arial"/>
                <w:sz w:val="20"/>
                <w:szCs w:val="20"/>
                <w:lang w:val="en-AU"/>
              </w:rPr>
              <w:fldChar w:fldCharType="begin" w:fldLock="1"/>
            </w:r>
            <w:r w:rsidR="00EA0DDA" w:rsidRPr="00DD0F4F">
              <w:rPr>
                <w:rFonts w:ascii="Arial" w:hAnsi="Arial" w:cs="Arial"/>
                <w:sz w:val="20"/>
                <w:szCs w:val="20"/>
                <w:lang w:val="nl-NL"/>
              </w:rPr>
              <w:instrText xml:space="preserve">MERGEFIELD </w:instrText>
            </w:r>
            <w:r w:rsidR="00EA0DDA" w:rsidRPr="00DD0F4F">
              <w:rPr>
                <w:rFonts w:ascii="Arial" w:eastAsia="Times New Roman" w:hAnsi="Arial" w:cs="Arial"/>
                <w:color w:val="000000"/>
                <w:sz w:val="20"/>
                <w:szCs w:val="20"/>
                <w:lang w:val="nl-NL"/>
              </w:rPr>
              <w:instrText>Att.Notes</w:instrText>
            </w:r>
            <w:r w:rsidRPr="00AB6562">
              <w:rPr>
                <w:rFonts w:ascii="Arial" w:hAnsi="Arial" w:cs="Arial"/>
                <w:sz w:val="20"/>
                <w:szCs w:val="20"/>
                <w:lang w:val="en-AU"/>
              </w:rPr>
              <w:fldChar w:fldCharType="separate"/>
            </w:r>
            <w:r w:rsidR="00EA0DDA" w:rsidRPr="00DD0F4F">
              <w:rPr>
                <w:rFonts w:ascii="Arial" w:eastAsia="Times New Roman" w:hAnsi="Arial" w:cs="Arial"/>
                <w:color w:val="000000"/>
                <w:sz w:val="20"/>
                <w:szCs w:val="20"/>
                <w:lang w:val="nl-NL"/>
              </w:rPr>
              <w:t xml:space="preserve">Ruimtebeslag op het digitale opslagmedium waarin het fysieke bestand met de inhoud van het informatieobject is vastgelegd </w:t>
            </w:r>
            <w:r w:rsidRPr="00AB6562">
              <w:rPr>
                <w:rFonts w:ascii="Arial" w:hAnsi="Arial" w:cs="Arial"/>
                <w:sz w:val="20"/>
                <w:szCs w:val="20"/>
                <w:lang w:val="en-AU"/>
              </w:rPr>
              <w:fldChar w:fldCharType="end"/>
            </w:r>
          </w:p>
        </w:tc>
      </w:tr>
      <w:tr w:rsidR="00EA0DDA" w:rsidRPr="00AE6939" w14:paraId="0AF37833" w14:textId="77777777" w:rsidTr="00EA0DDA">
        <w:trPr>
          <w:trHeight w:val="230"/>
        </w:trPr>
        <w:tc>
          <w:tcPr>
            <w:tcW w:w="3780" w:type="dxa"/>
            <w:tcBorders>
              <w:top w:val="nil"/>
              <w:left w:val="nil"/>
              <w:bottom w:val="nil"/>
              <w:right w:val="nil"/>
            </w:tcBorders>
          </w:tcPr>
          <w:p w14:paraId="03A8080F" w14:textId="77777777" w:rsidR="00EA0DDA" w:rsidRPr="00DD0F4F" w:rsidRDefault="00EA0DDA" w:rsidP="00AB656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6049D168" w14:textId="77777777" w:rsidR="00EA0DDA" w:rsidRPr="00DD0F4F" w:rsidRDefault="00EA0DDA" w:rsidP="00AB6562">
            <w:pPr>
              <w:autoSpaceDE w:val="0"/>
              <w:autoSpaceDN w:val="0"/>
              <w:adjustRightInd w:val="0"/>
              <w:spacing w:after="0" w:line="240" w:lineRule="auto"/>
              <w:rPr>
                <w:rFonts w:ascii="Arial" w:eastAsia="Times New Roman" w:hAnsi="Arial" w:cs="Arial"/>
                <w:color w:val="000000"/>
                <w:sz w:val="20"/>
                <w:szCs w:val="20"/>
                <w:lang w:val="nl-NL"/>
              </w:rPr>
            </w:pPr>
          </w:p>
        </w:tc>
      </w:tr>
      <w:tr w:rsidR="00EA0DDA" w:rsidRPr="00AB6562" w14:paraId="360A8D53" w14:textId="77777777" w:rsidTr="00EA0DDA">
        <w:trPr>
          <w:trHeight w:val="230"/>
        </w:trPr>
        <w:tc>
          <w:tcPr>
            <w:tcW w:w="3780" w:type="dxa"/>
            <w:tcBorders>
              <w:top w:val="nil"/>
              <w:left w:val="nil"/>
              <w:bottom w:val="nil"/>
              <w:right w:val="nil"/>
            </w:tcBorders>
          </w:tcPr>
          <w:p w14:paraId="3956E1D8"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5522E07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 xml:space="preserve">KING </w:t>
            </w:r>
          </w:p>
        </w:tc>
      </w:tr>
      <w:tr w:rsidR="00EA0DDA" w:rsidRPr="00AB6562" w14:paraId="39477C9D" w14:textId="77777777" w:rsidTr="00EA0DDA">
        <w:tc>
          <w:tcPr>
            <w:tcW w:w="3780" w:type="dxa"/>
            <w:tcBorders>
              <w:top w:val="nil"/>
              <w:left w:val="nil"/>
              <w:bottom w:val="nil"/>
              <w:right w:val="nil"/>
            </w:tcBorders>
          </w:tcPr>
          <w:p w14:paraId="4DDC7D4C"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EBFA5C7"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6AFBE543" w14:textId="77777777" w:rsidTr="00EA0DDA">
        <w:tc>
          <w:tcPr>
            <w:tcW w:w="3780" w:type="dxa"/>
            <w:tcBorders>
              <w:top w:val="nil"/>
              <w:left w:val="nil"/>
              <w:bottom w:val="nil"/>
              <w:right w:val="nil"/>
            </w:tcBorders>
          </w:tcPr>
          <w:p w14:paraId="06846B28"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210F8206"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1-1-2013</w:t>
            </w:r>
          </w:p>
        </w:tc>
      </w:tr>
      <w:tr w:rsidR="00EA0DDA" w:rsidRPr="00AB6562" w14:paraId="04FC1D68" w14:textId="77777777" w:rsidTr="00EA0DDA">
        <w:tc>
          <w:tcPr>
            <w:tcW w:w="3780" w:type="dxa"/>
            <w:tcBorders>
              <w:top w:val="nil"/>
              <w:left w:val="nil"/>
              <w:bottom w:val="nil"/>
              <w:right w:val="nil"/>
            </w:tcBorders>
          </w:tcPr>
          <w:p w14:paraId="5C97274F"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DCBF82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13586F52" w14:textId="77777777" w:rsidTr="00EA0DDA">
        <w:tc>
          <w:tcPr>
            <w:tcW w:w="3780" w:type="dxa"/>
            <w:tcBorders>
              <w:top w:val="nil"/>
              <w:left w:val="nil"/>
              <w:bottom w:val="nil"/>
              <w:right w:val="nil"/>
            </w:tcBorders>
          </w:tcPr>
          <w:p w14:paraId="5700D075"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554A02C0"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Ofschoon dit een afleidbaar gegeven is, aangezien het af te leiden is uit het fysieke bestand, is er voor gekozen dit gegeven toch op te nemen. Het kunnen afleiden van dit gegeven veronderstelt dat het bestand zelf beschikbaar is om dit gegeven af te kunnen leiden en dat functionaliteiten hiervoor beschikbaar zijn. </w:t>
            </w:r>
            <w:r w:rsidRPr="00AB6562">
              <w:rPr>
                <w:rFonts w:ascii="Arial" w:eastAsia="Times New Roman" w:hAnsi="Arial" w:cs="Arial"/>
                <w:color w:val="000000"/>
                <w:sz w:val="20"/>
                <w:szCs w:val="20"/>
              </w:rPr>
              <w:t>Hiervan is niet altijd sprake.</w:t>
            </w:r>
          </w:p>
        </w:tc>
      </w:tr>
      <w:tr w:rsidR="00EA0DDA" w:rsidRPr="00AB6562" w14:paraId="64CCCE5A" w14:textId="77777777" w:rsidTr="00EA0DDA">
        <w:tc>
          <w:tcPr>
            <w:tcW w:w="3780" w:type="dxa"/>
            <w:tcBorders>
              <w:top w:val="nil"/>
              <w:left w:val="nil"/>
              <w:bottom w:val="nil"/>
              <w:right w:val="nil"/>
            </w:tcBorders>
          </w:tcPr>
          <w:p w14:paraId="42B36206"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6C453B9"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01BFF892" w14:textId="77777777" w:rsidTr="00EA0DDA">
        <w:tc>
          <w:tcPr>
            <w:tcW w:w="3780" w:type="dxa"/>
            <w:tcBorders>
              <w:top w:val="nil"/>
              <w:left w:val="nil"/>
              <w:bottom w:val="nil"/>
              <w:right w:val="nil"/>
            </w:tcBorders>
          </w:tcPr>
          <w:p w14:paraId="20152D23"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67715468" w14:textId="77777777" w:rsidR="00EA0DDA" w:rsidRPr="00AB6562" w:rsidRDefault="00DA5D93"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Att.Type</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N10</w:t>
            </w:r>
            <w:r w:rsidRPr="00AB6562">
              <w:rPr>
                <w:rFonts w:ascii="Arial" w:hAnsi="Arial" w:cs="Arial"/>
                <w:sz w:val="20"/>
                <w:szCs w:val="20"/>
                <w:lang w:val="en-AU"/>
              </w:rPr>
              <w:fldChar w:fldCharType="end"/>
            </w:r>
          </w:p>
        </w:tc>
      </w:tr>
      <w:tr w:rsidR="00EA0DDA" w:rsidRPr="00AB6562" w14:paraId="6EFAFA17" w14:textId="77777777" w:rsidTr="00EA0DDA">
        <w:trPr>
          <w:trHeight w:val="230"/>
        </w:trPr>
        <w:tc>
          <w:tcPr>
            <w:tcW w:w="3780" w:type="dxa"/>
            <w:tcBorders>
              <w:top w:val="nil"/>
              <w:left w:val="nil"/>
              <w:bottom w:val="nil"/>
              <w:right w:val="nil"/>
            </w:tcBorders>
          </w:tcPr>
          <w:p w14:paraId="3CAFA3E6"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92F8480"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E6939" w14:paraId="42FBBB37" w14:textId="77777777" w:rsidTr="00EA0DDA">
        <w:trPr>
          <w:trHeight w:val="230"/>
        </w:trPr>
        <w:tc>
          <w:tcPr>
            <w:tcW w:w="3780" w:type="dxa"/>
            <w:tcBorders>
              <w:top w:val="nil"/>
              <w:left w:val="nil"/>
              <w:bottom w:val="nil"/>
              <w:right w:val="nil"/>
            </w:tcBorders>
          </w:tcPr>
          <w:p w14:paraId="2D592B29"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50D97F76" w14:textId="77777777" w:rsidR="00EA0DDA" w:rsidRPr="00DD0F4F" w:rsidRDefault="00EA0DDA" w:rsidP="00AB656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Omvang van het fysieke bestand in </w:t>
            </w:r>
            <w:r w:rsidR="001715C8" w:rsidRPr="00DD0F4F">
              <w:rPr>
                <w:rFonts w:ascii="Arial" w:eastAsia="Times New Roman" w:hAnsi="Arial" w:cs="Arial"/>
                <w:color w:val="000000"/>
                <w:sz w:val="20"/>
                <w:szCs w:val="20"/>
                <w:lang w:val="nl-NL"/>
              </w:rPr>
              <w:t xml:space="preserve">aantal </w:t>
            </w:r>
            <w:r w:rsidRPr="00DD0F4F">
              <w:rPr>
                <w:rFonts w:ascii="Arial" w:eastAsia="Times New Roman" w:hAnsi="Arial" w:cs="Arial"/>
                <w:color w:val="000000"/>
                <w:sz w:val="20"/>
                <w:szCs w:val="20"/>
                <w:lang w:val="nl-NL"/>
              </w:rPr>
              <w:t>bytes.</w:t>
            </w:r>
          </w:p>
        </w:tc>
      </w:tr>
      <w:tr w:rsidR="00EA0DDA" w:rsidRPr="00AE6939" w14:paraId="7020D81B" w14:textId="77777777" w:rsidTr="00EA0DDA">
        <w:trPr>
          <w:trHeight w:val="215"/>
        </w:trPr>
        <w:tc>
          <w:tcPr>
            <w:tcW w:w="3780" w:type="dxa"/>
            <w:tcBorders>
              <w:top w:val="nil"/>
              <w:left w:val="nil"/>
              <w:bottom w:val="nil"/>
              <w:right w:val="nil"/>
            </w:tcBorders>
          </w:tcPr>
          <w:p w14:paraId="4E4A15A8" w14:textId="77777777" w:rsidR="00EA0DDA" w:rsidRPr="00DD0F4F" w:rsidRDefault="00EA0DDA" w:rsidP="00AB656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B2D9E5C" w14:textId="77777777" w:rsidR="00EA0DDA" w:rsidRPr="00DD0F4F" w:rsidRDefault="00EA0DDA" w:rsidP="00AB6562">
            <w:pPr>
              <w:autoSpaceDE w:val="0"/>
              <w:autoSpaceDN w:val="0"/>
              <w:adjustRightInd w:val="0"/>
              <w:spacing w:after="0" w:line="240" w:lineRule="auto"/>
              <w:rPr>
                <w:rFonts w:ascii="Arial" w:eastAsia="Times New Roman" w:hAnsi="Arial" w:cs="Arial"/>
                <w:color w:val="000000"/>
                <w:sz w:val="20"/>
                <w:szCs w:val="20"/>
                <w:lang w:val="nl-NL"/>
              </w:rPr>
            </w:pPr>
          </w:p>
        </w:tc>
      </w:tr>
      <w:tr w:rsidR="00EA0DDA" w:rsidRPr="00AB6562" w14:paraId="28BFFCA3" w14:textId="77777777" w:rsidTr="00EA0DDA">
        <w:trPr>
          <w:trHeight w:val="215"/>
        </w:trPr>
        <w:tc>
          <w:tcPr>
            <w:tcW w:w="3780" w:type="dxa"/>
            <w:tcBorders>
              <w:top w:val="nil"/>
              <w:left w:val="nil"/>
              <w:bottom w:val="nil"/>
              <w:right w:val="nil"/>
            </w:tcBorders>
          </w:tcPr>
          <w:p w14:paraId="370F75D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6728F15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Ja</w:t>
            </w:r>
          </w:p>
        </w:tc>
      </w:tr>
      <w:tr w:rsidR="00EA0DDA" w:rsidRPr="00AB6562" w14:paraId="5277A934" w14:textId="77777777" w:rsidTr="00EA0DDA">
        <w:trPr>
          <w:trHeight w:val="230"/>
        </w:trPr>
        <w:tc>
          <w:tcPr>
            <w:tcW w:w="3780" w:type="dxa"/>
            <w:tcBorders>
              <w:top w:val="nil"/>
              <w:left w:val="nil"/>
              <w:bottom w:val="nil"/>
              <w:right w:val="nil"/>
            </w:tcBorders>
          </w:tcPr>
          <w:p w14:paraId="684BC51D"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DD5E9D0"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01C4045F" w14:textId="77777777" w:rsidTr="00EA0DDA">
        <w:trPr>
          <w:trHeight w:val="230"/>
        </w:trPr>
        <w:tc>
          <w:tcPr>
            <w:tcW w:w="3780" w:type="dxa"/>
            <w:tcBorders>
              <w:top w:val="nil"/>
              <w:left w:val="nil"/>
              <w:bottom w:val="nil"/>
              <w:right w:val="nil"/>
            </w:tcBorders>
          </w:tcPr>
          <w:p w14:paraId="53A30528"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3009C47F"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Nee</w:t>
            </w:r>
          </w:p>
        </w:tc>
      </w:tr>
      <w:tr w:rsidR="00EA0DDA" w:rsidRPr="00AB6562" w14:paraId="5E2D70D6" w14:textId="77777777" w:rsidTr="00EA0DDA">
        <w:trPr>
          <w:trHeight w:val="230"/>
        </w:trPr>
        <w:tc>
          <w:tcPr>
            <w:tcW w:w="3780" w:type="dxa"/>
            <w:tcBorders>
              <w:top w:val="nil"/>
              <w:left w:val="nil"/>
              <w:bottom w:val="nil"/>
              <w:right w:val="nil"/>
            </w:tcBorders>
          </w:tcPr>
          <w:p w14:paraId="57E867E2"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9E62BDD"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452E179D" w14:textId="77777777" w:rsidTr="00EA0DDA">
        <w:trPr>
          <w:trHeight w:val="230"/>
        </w:trPr>
        <w:tc>
          <w:tcPr>
            <w:tcW w:w="3780" w:type="dxa"/>
            <w:tcBorders>
              <w:top w:val="nil"/>
              <w:left w:val="nil"/>
              <w:bottom w:val="nil"/>
              <w:right w:val="nil"/>
            </w:tcBorders>
          </w:tcPr>
          <w:p w14:paraId="104E9A63"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328576DF"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3E453B72" w14:textId="77777777" w:rsidTr="00EA0DDA">
        <w:trPr>
          <w:trHeight w:val="230"/>
        </w:trPr>
        <w:tc>
          <w:tcPr>
            <w:tcW w:w="3780" w:type="dxa"/>
            <w:tcBorders>
              <w:top w:val="nil"/>
              <w:left w:val="nil"/>
              <w:bottom w:val="nil"/>
              <w:right w:val="nil"/>
            </w:tcBorders>
          </w:tcPr>
          <w:p w14:paraId="144CAA45"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C2CD070"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1EBEF85F" w14:textId="77777777" w:rsidTr="00EA0DDA">
        <w:trPr>
          <w:trHeight w:val="230"/>
        </w:trPr>
        <w:tc>
          <w:tcPr>
            <w:tcW w:w="3780" w:type="dxa"/>
            <w:tcBorders>
              <w:top w:val="nil"/>
              <w:left w:val="nil"/>
              <w:bottom w:val="nil"/>
              <w:right w:val="nil"/>
            </w:tcBorders>
          </w:tcPr>
          <w:p w14:paraId="01064754"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68EB1CDB"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Nee</w:t>
            </w:r>
          </w:p>
        </w:tc>
      </w:tr>
      <w:tr w:rsidR="00EA0DDA" w:rsidRPr="00AB6562" w14:paraId="6C804314" w14:textId="77777777" w:rsidTr="00EA0DDA">
        <w:trPr>
          <w:trHeight w:val="230"/>
        </w:trPr>
        <w:tc>
          <w:tcPr>
            <w:tcW w:w="3780" w:type="dxa"/>
            <w:tcBorders>
              <w:top w:val="nil"/>
              <w:left w:val="nil"/>
              <w:bottom w:val="nil"/>
              <w:right w:val="nil"/>
            </w:tcBorders>
          </w:tcPr>
          <w:p w14:paraId="1F4B084A"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C89C611"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3C3F31DB" w14:textId="77777777" w:rsidTr="00EA0DDA">
        <w:trPr>
          <w:trHeight w:val="411"/>
        </w:trPr>
        <w:tc>
          <w:tcPr>
            <w:tcW w:w="3780" w:type="dxa"/>
            <w:tcBorders>
              <w:top w:val="nil"/>
              <w:left w:val="nil"/>
              <w:bottom w:val="nil"/>
              <w:right w:val="nil"/>
            </w:tcBorders>
          </w:tcPr>
          <w:p w14:paraId="0F9A4C5B"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2D6FFCB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Nee</w:t>
            </w:r>
          </w:p>
        </w:tc>
      </w:tr>
      <w:tr w:rsidR="00EA0DDA" w:rsidRPr="00AB6562" w14:paraId="3660D9BB" w14:textId="77777777" w:rsidTr="00EA0DDA">
        <w:trPr>
          <w:trHeight w:val="245"/>
        </w:trPr>
        <w:tc>
          <w:tcPr>
            <w:tcW w:w="3780" w:type="dxa"/>
            <w:tcBorders>
              <w:top w:val="nil"/>
              <w:left w:val="nil"/>
              <w:bottom w:val="nil"/>
              <w:right w:val="nil"/>
            </w:tcBorders>
          </w:tcPr>
          <w:p w14:paraId="5F686092"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24D9BD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35CB3730" w14:textId="77777777" w:rsidTr="00EA0DDA">
        <w:trPr>
          <w:trHeight w:val="230"/>
        </w:trPr>
        <w:tc>
          <w:tcPr>
            <w:tcW w:w="3780" w:type="dxa"/>
            <w:tcBorders>
              <w:top w:val="nil"/>
              <w:left w:val="nil"/>
              <w:bottom w:val="nil"/>
              <w:right w:val="nil"/>
            </w:tcBorders>
          </w:tcPr>
          <w:p w14:paraId="3C8DA51D"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21041CA2" w14:textId="77777777" w:rsidR="00EA0DDA" w:rsidRPr="00AB6562" w:rsidRDefault="00DA5D93"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Att.LowerBound</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0</w:t>
            </w:r>
            <w:r w:rsidRPr="00AB6562">
              <w:rPr>
                <w:rFonts w:ascii="Arial" w:hAnsi="Arial" w:cs="Arial"/>
                <w:sz w:val="20"/>
                <w:szCs w:val="20"/>
                <w:lang w:val="en-AU"/>
              </w:rPr>
              <w:fldChar w:fldCharType="end"/>
            </w:r>
            <w:r w:rsidR="00EA0DDA" w:rsidRPr="00AB6562">
              <w:rPr>
                <w:rFonts w:ascii="Arial" w:eastAsia="Times New Roman" w:hAnsi="Arial" w:cs="Arial"/>
                <w:color w:val="000000"/>
                <w:sz w:val="20"/>
                <w:szCs w:val="20"/>
              </w:rPr>
              <w:t xml:space="preserve"> - </w:t>
            </w:r>
            <w:r w:rsidRPr="00AB6562">
              <w:rPr>
                <w:rFonts w:ascii="Arial" w:eastAsia="Times New Roman" w:hAnsi="Arial" w:cs="Arial"/>
                <w:color w:val="000000"/>
                <w:sz w:val="20"/>
                <w:szCs w:val="20"/>
              </w:rPr>
              <w:fldChar w:fldCharType="begin" w:fldLock="1"/>
            </w:r>
            <w:r w:rsidR="00EA0DDA" w:rsidRPr="00AB6562">
              <w:rPr>
                <w:rFonts w:ascii="Arial" w:eastAsia="Times New Roman" w:hAnsi="Arial" w:cs="Arial"/>
                <w:color w:val="000000"/>
                <w:sz w:val="20"/>
                <w:szCs w:val="20"/>
              </w:rPr>
              <w:instrText>MERGEFIELD Att.UpperBound</w:instrText>
            </w:r>
            <w:r w:rsidRPr="00AB6562">
              <w:rPr>
                <w:rFonts w:ascii="Arial" w:eastAsia="Times New Roman" w:hAnsi="Arial" w:cs="Arial"/>
                <w:color w:val="000000"/>
                <w:sz w:val="20"/>
                <w:szCs w:val="20"/>
              </w:rPr>
              <w:fldChar w:fldCharType="separate"/>
            </w:r>
            <w:r w:rsidR="00EA0DDA" w:rsidRPr="00AB6562">
              <w:rPr>
                <w:rFonts w:ascii="Arial" w:eastAsia="Times New Roman" w:hAnsi="Arial" w:cs="Arial"/>
                <w:color w:val="000000"/>
                <w:sz w:val="20"/>
                <w:szCs w:val="20"/>
              </w:rPr>
              <w:t>1</w:t>
            </w:r>
            <w:r w:rsidRPr="00AB6562">
              <w:rPr>
                <w:rFonts w:ascii="Arial" w:eastAsia="Times New Roman" w:hAnsi="Arial" w:cs="Arial"/>
                <w:color w:val="000000"/>
                <w:sz w:val="20"/>
                <w:szCs w:val="20"/>
              </w:rPr>
              <w:fldChar w:fldCharType="end"/>
            </w:r>
          </w:p>
        </w:tc>
      </w:tr>
      <w:tr w:rsidR="00EA0DDA" w:rsidRPr="00AB6562" w14:paraId="066518DE" w14:textId="77777777" w:rsidTr="00EA0DDA">
        <w:trPr>
          <w:trHeight w:val="230"/>
        </w:trPr>
        <w:tc>
          <w:tcPr>
            <w:tcW w:w="3780" w:type="dxa"/>
            <w:tcBorders>
              <w:top w:val="nil"/>
              <w:left w:val="nil"/>
              <w:bottom w:val="nil"/>
              <w:right w:val="nil"/>
            </w:tcBorders>
          </w:tcPr>
          <w:p w14:paraId="5010F917"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630BA3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02AEE948" w14:textId="77777777" w:rsidTr="00EA0DDA">
        <w:trPr>
          <w:trHeight w:val="230"/>
        </w:trPr>
        <w:tc>
          <w:tcPr>
            <w:tcW w:w="3780" w:type="dxa"/>
            <w:tcBorders>
              <w:top w:val="nil"/>
              <w:left w:val="nil"/>
              <w:bottom w:val="nil"/>
              <w:right w:val="nil"/>
            </w:tcBorders>
          </w:tcPr>
          <w:p w14:paraId="6F77AF4C"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5D8CEEB8"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Gemeentelijk basisgegeven</w:t>
            </w:r>
          </w:p>
        </w:tc>
      </w:tr>
      <w:tr w:rsidR="00EA0DDA" w:rsidRPr="00AB6562" w14:paraId="312909DB" w14:textId="77777777" w:rsidTr="00EA0DDA">
        <w:trPr>
          <w:trHeight w:val="230"/>
        </w:trPr>
        <w:tc>
          <w:tcPr>
            <w:tcW w:w="3780" w:type="dxa"/>
            <w:tcBorders>
              <w:top w:val="nil"/>
              <w:left w:val="nil"/>
              <w:right w:val="nil"/>
            </w:tcBorders>
          </w:tcPr>
          <w:p w14:paraId="0B3819DE"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024521A9"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36AFE16F" w14:textId="77777777" w:rsidTr="00EA0DDA">
        <w:trPr>
          <w:trHeight w:val="230"/>
        </w:trPr>
        <w:tc>
          <w:tcPr>
            <w:tcW w:w="3780" w:type="dxa"/>
            <w:tcBorders>
              <w:top w:val="nil"/>
              <w:left w:val="nil"/>
              <w:bottom w:val="single" w:sz="4" w:space="0" w:color="auto"/>
              <w:right w:val="nil"/>
            </w:tcBorders>
          </w:tcPr>
          <w:p w14:paraId="0E6BED5C"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r w:rsidRPr="00AB656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5D7D9AFE" w14:textId="77777777" w:rsidR="00EA0DDA" w:rsidRPr="00AB6562" w:rsidRDefault="00EA0DDA" w:rsidP="004F5D06">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De attribuutsoort moet van een waarde zijn voorzien </w:t>
            </w:r>
            <w:r w:rsidR="001C6FC8" w:rsidRPr="00DD0F4F">
              <w:rPr>
                <w:rFonts w:ascii="Arial" w:eastAsia="Times New Roman" w:hAnsi="Arial" w:cs="Arial"/>
                <w:color w:val="000000"/>
                <w:sz w:val="20"/>
                <w:szCs w:val="20"/>
                <w:lang w:val="nl-NL"/>
              </w:rPr>
              <w:t>op het moment dat</w:t>
            </w:r>
            <w:r w:rsidRPr="00DD0F4F">
              <w:rPr>
                <w:rFonts w:ascii="Arial" w:eastAsia="Times New Roman" w:hAnsi="Arial" w:cs="Arial"/>
                <w:color w:val="000000"/>
                <w:sz w:val="20"/>
                <w:szCs w:val="20"/>
                <w:lang w:val="nl-NL"/>
              </w:rPr>
              <w:t xml:space="preserve"> het enkelvoudig informatieobject </w:t>
            </w:r>
            <w:r w:rsidR="004F5D06" w:rsidRPr="00DD0F4F">
              <w:rPr>
                <w:rFonts w:ascii="Arial" w:eastAsia="Times New Roman" w:hAnsi="Arial" w:cs="Arial"/>
                <w:color w:val="000000"/>
                <w:sz w:val="20"/>
                <w:szCs w:val="20"/>
                <w:lang w:val="nl-NL"/>
              </w:rPr>
              <w:t xml:space="preserve">een digitaal bestand betreft en </w:t>
            </w:r>
            <w:r w:rsidRPr="00DD0F4F">
              <w:rPr>
                <w:rFonts w:ascii="Arial" w:eastAsia="Times New Roman" w:hAnsi="Arial" w:cs="Arial"/>
                <w:color w:val="000000"/>
                <w:sz w:val="20"/>
                <w:szCs w:val="20"/>
                <w:lang w:val="nl-NL"/>
              </w:rPr>
              <w:t xml:space="preserve">gearchiveerd wordt d.w.z. </w:t>
            </w:r>
            <w:r w:rsidR="001C6FC8" w:rsidRPr="00DD0F4F">
              <w:rPr>
                <w:rFonts w:ascii="Arial" w:eastAsia="Times New Roman" w:hAnsi="Arial" w:cs="Arial"/>
                <w:color w:val="000000"/>
                <w:sz w:val="20"/>
                <w:szCs w:val="20"/>
                <w:lang w:val="nl-NL"/>
              </w:rPr>
              <w:t>wanneer</w:t>
            </w:r>
            <w:r w:rsidRPr="00DD0F4F">
              <w:rPr>
                <w:rFonts w:ascii="Arial" w:eastAsia="Times New Roman" w:hAnsi="Arial" w:cs="Arial"/>
                <w:color w:val="000000"/>
                <w:sz w:val="20"/>
                <w:szCs w:val="20"/>
                <w:lang w:val="nl-NL"/>
              </w:rPr>
              <w:t xml:space="preserve"> </w:t>
            </w:r>
            <w:r w:rsidR="004F5D06" w:rsidRPr="00DD0F4F">
              <w:rPr>
                <w:rFonts w:ascii="Arial" w:eastAsia="Times New Roman" w:hAnsi="Arial" w:cs="Arial"/>
                <w:color w:val="000000"/>
                <w:sz w:val="20"/>
                <w:szCs w:val="20"/>
                <w:lang w:val="nl-NL"/>
              </w:rPr>
              <w:t xml:space="preserve">de attribuutsoort Inhoud een waarde heeft en de attribuutsoort INFORMATIEOBJECT . </w:t>
            </w:r>
            <w:r w:rsidRPr="00AB6562">
              <w:rPr>
                <w:rFonts w:ascii="Arial" w:eastAsia="Times New Roman" w:hAnsi="Arial" w:cs="Arial"/>
                <w:color w:val="000000"/>
                <w:sz w:val="20"/>
                <w:szCs w:val="20"/>
              </w:rPr>
              <w:t>Status de waarde 'Gearchiveerd' krijgt.</w:t>
            </w:r>
          </w:p>
        </w:tc>
      </w:tr>
    </w:tbl>
    <w:p w14:paraId="14682D07" w14:textId="77777777" w:rsidR="00C05BD1" w:rsidRDefault="00C05BD1" w:rsidP="00C05BD1"/>
    <w:p w14:paraId="7B9426E1" w14:textId="77777777" w:rsidR="003C47EC" w:rsidRDefault="00C05BD1" w:rsidP="00C05BD1">
      <w:pPr>
        <w:pStyle w:val="Kop3"/>
      </w:pPr>
      <w:bookmarkStart w:id="1289" w:name="_Toc493816573"/>
      <w:bookmarkStart w:id="1290" w:name="_Toc493816688"/>
      <w:r>
        <w:t>Link (URL)</w:t>
      </w:r>
      <w:bookmarkEnd w:id="1289"/>
      <w:bookmarkEnd w:id="1290"/>
    </w:p>
    <w:p w14:paraId="7DA46E8F" w14:textId="77777777" w:rsidR="00C05BD1" w:rsidRDefault="00C05BD1" w:rsidP="0044638F">
      <w:r w:rsidRPr="005561F3">
        <w:rPr>
          <w:lang w:val="nl-NL"/>
        </w:rPr>
        <w:t xml:space="preserve">De attribuutsoort Documentlink heft als formaat AN200 en als waardenverzameling ‘URL’. Een URL kan evenwel een grotere lengte hebben. En als waardenverzameling van URL is international ‘anyURI’ de standaard. </w:t>
      </w:r>
      <w:r>
        <w:t xml:space="preserve">De attribuutsoort is hierop aangepast. </w:t>
      </w:r>
    </w:p>
    <w:p w14:paraId="283268A6" w14:textId="624F894F" w:rsidR="00C05BD1" w:rsidRPr="00C05BD1" w:rsidRDefault="00C05BD1" w:rsidP="00C05BD1">
      <w:pPr>
        <w:pStyle w:val="Kop41"/>
        <w:rPr>
          <w:rFonts w:eastAsia="Times New Roman"/>
          <w:shd w:val="clear" w:color="auto" w:fill="auto"/>
          <w:lang w:val="nl-NL"/>
        </w:rPr>
      </w:pPr>
      <w:r w:rsidRPr="00C05BD1">
        <w:rPr>
          <w:rFonts w:eastAsia="Times New Roman"/>
          <w:shd w:val="clear" w:color="auto" w:fill="auto"/>
          <w:lang w:val="nl-NL"/>
        </w:rPr>
        <w:lastRenderedPageBreak/>
        <w:t>«</w:t>
      </w:r>
      <w:r w:rsidR="00DA5D93" w:rsidRPr="00C05BD1">
        <w:rPr>
          <w:rFonts w:eastAsia="Times New Roman"/>
          <w:shd w:val="clear" w:color="auto" w:fill="auto"/>
          <w:lang w:val="nl-NL"/>
        </w:rPr>
        <w:fldChar w:fldCharType="begin" w:fldLock="1"/>
      </w:r>
      <w:r w:rsidRPr="00C05BD1">
        <w:rPr>
          <w:rFonts w:eastAsia="Times New Roman"/>
          <w:shd w:val="clear" w:color="auto" w:fill="auto"/>
          <w:lang w:val="nl-NL"/>
        </w:rPr>
        <w:instrText>MERGEFIELD Att.Stereotype</w:instrText>
      </w:r>
      <w:r w:rsidR="00DA5D93" w:rsidRPr="00C05BD1">
        <w:rPr>
          <w:rFonts w:eastAsia="Times New Roman"/>
          <w:shd w:val="clear" w:color="auto" w:fill="auto"/>
          <w:lang w:val="nl-NL"/>
        </w:rPr>
        <w:fldChar w:fldCharType="separate"/>
      </w:r>
      <w:r w:rsidRPr="00C05BD1">
        <w:rPr>
          <w:rFonts w:eastAsia="Times New Roman"/>
          <w:shd w:val="clear" w:color="auto" w:fill="auto"/>
          <w:lang w:val="nl-NL"/>
        </w:rPr>
        <w:t>Attribuutsoort</w:t>
      </w:r>
      <w:r w:rsidR="00DA5D93" w:rsidRPr="00C05BD1">
        <w:rPr>
          <w:rFonts w:eastAsia="Times New Roman"/>
          <w:shd w:val="clear" w:color="auto" w:fill="auto"/>
          <w:lang w:val="nl-NL"/>
        </w:rPr>
        <w:fldChar w:fldCharType="end"/>
      </w:r>
      <w:r w:rsidRPr="00C05BD1">
        <w:rPr>
          <w:rFonts w:eastAsia="Times New Roman"/>
          <w:shd w:val="clear" w:color="auto" w:fill="auto"/>
          <w:lang w:val="nl-NL"/>
        </w:rPr>
        <w:t xml:space="preserve">» </w:t>
      </w:r>
      <w:r>
        <w:rPr>
          <w:rFonts w:eastAsia="Times New Roman"/>
          <w:shd w:val="clear" w:color="auto" w:fill="auto"/>
          <w:lang w:val="nl-NL"/>
        </w:rPr>
        <w:t>L</w:t>
      </w:r>
      <w:r w:rsidRPr="00C05BD1">
        <w:rPr>
          <w:rFonts w:eastAsia="Times New Roman"/>
          <w:shd w:val="clear" w:color="auto" w:fill="auto"/>
          <w:lang w:val="nl-NL"/>
        </w:rPr>
        <w:t>ink</w:t>
      </w:r>
    </w:p>
    <w:tbl>
      <w:tblPr>
        <w:tblW w:w="0" w:type="auto"/>
        <w:tblLayout w:type="fixed"/>
        <w:tblCellMar>
          <w:top w:w="113" w:type="dxa"/>
        </w:tblCellMar>
        <w:tblLook w:val="0000" w:firstRow="0" w:lastRow="0" w:firstColumn="0" w:lastColumn="0" w:noHBand="0" w:noVBand="0"/>
      </w:tblPr>
      <w:tblGrid>
        <w:gridCol w:w="2808"/>
        <w:gridCol w:w="6120"/>
      </w:tblGrid>
      <w:tr w:rsidR="00C05BD1" w14:paraId="11B5DE6C" w14:textId="77777777" w:rsidTr="00C05BD1">
        <w:trPr>
          <w:cantSplit/>
        </w:trPr>
        <w:tc>
          <w:tcPr>
            <w:tcW w:w="2808" w:type="dxa"/>
            <w:shd w:val="clear" w:color="auto" w:fill="auto"/>
          </w:tcPr>
          <w:p w14:paraId="30E57628"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Naam attribuutsoort</w:t>
            </w:r>
          </w:p>
        </w:tc>
        <w:tc>
          <w:tcPr>
            <w:tcW w:w="6120" w:type="dxa"/>
            <w:shd w:val="clear" w:color="auto" w:fill="auto"/>
          </w:tcPr>
          <w:p w14:paraId="6DF2ABCE" w14:textId="2053801B"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w:t>
            </w:r>
            <w:r w:rsidRPr="00C05BD1">
              <w:rPr>
                <w:rFonts w:ascii="Arial" w:eastAsia="Times New Roman" w:hAnsi="Arial" w:cs="Arial"/>
                <w:color w:val="000000"/>
                <w:sz w:val="20"/>
                <w:szCs w:val="20"/>
              </w:rPr>
              <w:t>ink</w:t>
            </w:r>
          </w:p>
        </w:tc>
      </w:tr>
      <w:tr w:rsidR="00C05BD1" w14:paraId="35EB361F" w14:textId="77777777" w:rsidTr="00C05BD1">
        <w:trPr>
          <w:cantSplit/>
        </w:trPr>
        <w:tc>
          <w:tcPr>
            <w:tcW w:w="2808" w:type="dxa"/>
            <w:shd w:val="clear" w:color="auto" w:fill="auto"/>
          </w:tcPr>
          <w:p w14:paraId="09228DF5"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Herkomst attribuutsoort</w:t>
            </w:r>
          </w:p>
        </w:tc>
        <w:tc>
          <w:tcPr>
            <w:tcW w:w="6120" w:type="dxa"/>
            <w:shd w:val="clear" w:color="auto" w:fill="auto"/>
          </w:tcPr>
          <w:p w14:paraId="0DACB6BD"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KING</w:t>
            </w:r>
          </w:p>
        </w:tc>
      </w:tr>
      <w:tr w:rsidR="00C05BD1" w14:paraId="1C6478F3" w14:textId="77777777" w:rsidTr="00C05BD1">
        <w:trPr>
          <w:cantSplit/>
        </w:trPr>
        <w:tc>
          <w:tcPr>
            <w:tcW w:w="2808" w:type="dxa"/>
            <w:shd w:val="clear" w:color="auto" w:fill="auto"/>
          </w:tcPr>
          <w:p w14:paraId="1B88055A"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 xml:space="preserve">Code attribuutsoort </w:t>
            </w:r>
          </w:p>
        </w:tc>
        <w:tc>
          <w:tcPr>
            <w:tcW w:w="6120" w:type="dxa"/>
            <w:shd w:val="clear" w:color="auto" w:fill="auto"/>
          </w:tcPr>
          <w:p w14:paraId="4C42091D"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p>
        </w:tc>
      </w:tr>
      <w:tr w:rsidR="00C05BD1" w14:paraId="0AC924BD" w14:textId="77777777" w:rsidTr="00C05BD1">
        <w:trPr>
          <w:cantSplit/>
        </w:trPr>
        <w:tc>
          <w:tcPr>
            <w:tcW w:w="2808" w:type="dxa"/>
            <w:shd w:val="clear" w:color="auto" w:fill="auto"/>
          </w:tcPr>
          <w:p w14:paraId="5580CCD4"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XML-tag attribuutsoort</w:t>
            </w:r>
          </w:p>
        </w:tc>
        <w:tc>
          <w:tcPr>
            <w:tcW w:w="6120" w:type="dxa"/>
            <w:shd w:val="clear" w:color="auto" w:fill="auto"/>
          </w:tcPr>
          <w:p w14:paraId="493ED6F4"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link</w:t>
            </w:r>
          </w:p>
        </w:tc>
      </w:tr>
      <w:tr w:rsidR="00C05BD1" w:rsidRPr="00AE6939" w14:paraId="303473DE" w14:textId="77777777" w:rsidTr="00C05BD1">
        <w:trPr>
          <w:cantSplit/>
        </w:trPr>
        <w:tc>
          <w:tcPr>
            <w:tcW w:w="2808" w:type="dxa"/>
            <w:shd w:val="clear" w:color="auto" w:fill="auto"/>
          </w:tcPr>
          <w:p w14:paraId="61930ED2"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Definitie attribuutsoort</w:t>
            </w:r>
          </w:p>
        </w:tc>
        <w:tc>
          <w:tcPr>
            <w:tcW w:w="6120" w:type="dxa"/>
            <w:shd w:val="clear" w:color="auto" w:fill="auto"/>
          </w:tcPr>
          <w:p w14:paraId="61AC75EA" w14:textId="77777777" w:rsidR="00C05BD1" w:rsidRPr="005561F3" w:rsidRDefault="00C05BD1" w:rsidP="00C05BD1">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De URL waarmee de documentinhoud op te vragen is. </w:t>
            </w:r>
          </w:p>
        </w:tc>
      </w:tr>
      <w:tr w:rsidR="00C05BD1" w14:paraId="2C356489" w14:textId="77777777" w:rsidTr="00C05BD1">
        <w:trPr>
          <w:cantSplit/>
        </w:trPr>
        <w:tc>
          <w:tcPr>
            <w:tcW w:w="2808" w:type="dxa"/>
            <w:shd w:val="clear" w:color="auto" w:fill="auto"/>
          </w:tcPr>
          <w:p w14:paraId="674DC7AA"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Herkomst definitie attribuutsoort</w:t>
            </w:r>
          </w:p>
        </w:tc>
        <w:tc>
          <w:tcPr>
            <w:tcW w:w="6120" w:type="dxa"/>
            <w:shd w:val="clear" w:color="auto" w:fill="auto"/>
          </w:tcPr>
          <w:p w14:paraId="2DF1B18E"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KING</w:t>
            </w:r>
          </w:p>
        </w:tc>
      </w:tr>
      <w:tr w:rsidR="00C05BD1" w14:paraId="5DFB30F6" w14:textId="77777777" w:rsidTr="00C05BD1">
        <w:trPr>
          <w:cantSplit/>
        </w:trPr>
        <w:tc>
          <w:tcPr>
            <w:tcW w:w="2808" w:type="dxa"/>
            <w:shd w:val="clear" w:color="auto" w:fill="auto"/>
          </w:tcPr>
          <w:p w14:paraId="175EAE58"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Datum opname attribuutsoort</w:t>
            </w:r>
          </w:p>
        </w:tc>
        <w:tc>
          <w:tcPr>
            <w:tcW w:w="6120" w:type="dxa"/>
            <w:shd w:val="clear" w:color="auto" w:fill="auto"/>
          </w:tcPr>
          <w:p w14:paraId="26531FE4"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22 mei 2009</w:t>
            </w:r>
          </w:p>
        </w:tc>
      </w:tr>
      <w:tr w:rsidR="00C05BD1" w:rsidRPr="00AE6939" w14:paraId="2AB14C81" w14:textId="77777777" w:rsidTr="00C05BD1">
        <w:trPr>
          <w:cantSplit/>
        </w:trPr>
        <w:tc>
          <w:tcPr>
            <w:tcW w:w="2808" w:type="dxa"/>
            <w:shd w:val="clear" w:color="auto" w:fill="auto"/>
          </w:tcPr>
          <w:p w14:paraId="089243FB"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Toelichting attribuutsoort</w:t>
            </w:r>
          </w:p>
        </w:tc>
        <w:tc>
          <w:tcPr>
            <w:tcW w:w="6120" w:type="dxa"/>
            <w:shd w:val="clear" w:color="auto" w:fill="auto"/>
          </w:tcPr>
          <w:p w14:paraId="6E46BC43" w14:textId="7BFCF615" w:rsidR="00C05BD1" w:rsidRPr="005561F3" w:rsidRDefault="00C05BD1" w:rsidP="003465E8">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Vanwege vooral technische belemmeringen kan het voorkomen dat de attribuutsoort </w:t>
            </w:r>
            <w:r w:rsidR="003465E8" w:rsidRPr="005561F3">
              <w:rPr>
                <w:rFonts w:ascii="Arial" w:eastAsia="Times New Roman" w:hAnsi="Arial" w:cs="Arial"/>
                <w:color w:val="000000"/>
                <w:sz w:val="20"/>
                <w:szCs w:val="20"/>
                <w:lang w:val="nl-NL"/>
              </w:rPr>
              <w:t>I</w:t>
            </w:r>
            <w:r w:rsidRPr="005561F3">
              <w:rPr>
                <w:rFonts w:ascii="Arial" w:eastAsia="Times New Roman" w:hAnsi="Arial" w:cs="Arial"/>
                <w:color w:val="000000"/>
                <w:sz w:val="20"/>
                <w:szCs w:val="20"/>
                <w:lang w:val="nl-NL"/>
              </w:rPr>
              <w:t xml:space="preserve">nhoud geen waarde heeft d.w.z. dat de inhoud van het </w:t>
            </w:r>
            <w:r w:rsidR="003465E8" w:rsidRPr="005561F3">
              <w:rPr>
                <w:rFonts w:ascii="Arial" w:eastAsia="Times New Roman" w:hAnsi="Arial" w:cs="Arial"/>
                <w:color w:val="000000"/>
                <w:sz w:val="20"/>
                <w:szCs w:val="20"/>
                <w:lang w:val="nl-NL"/>
              </w:rPr>
              <w:t xml:space="preserve">informatieobject </w:t>
            </w:r>
            <w:r w:rsidRPr="005561F3">
              <w:rPr>
                <w:rFonts w:ascii="Arial" w:eastAsia="Times New Roman" w:hAnsi="Arial" w:cs="Arial"/>
                <w:color w:val="000000"/>
                <w:sz w:val="20"/>
                <w:szCs w:val="20"/>
                <w:lang w:val="nl-NL"/>
              </w:rPr>
              <w:t xml:space="preserve">('het document' in het spraakgebruik) niet uitgewisseld wordt. Het attribuutsoort </w:t>
            </w:r>
            <w:r w:rsidR="003465E8" w:rsidRPr="005561F3">
              <w:rPr>
                <w:rFonts w:ascii="Arial" w:eastAsia="Times New Roman" w:hAnsi="Arial" w:cs="Arial"/>
                <w:color w:val="000000"/>
                <w:sz w:val="20"/>
                <w:szCs w:val="20"/>
                <w:lang w:val="nl-NL"/>
              </w:rPr>
              <w:t>L</w:t>
            </w:r>
            <w:r w:rsidRPr="005561F3">
              <w:rPr>
                <w:rFonts w:ascii="Arial" w:eastAsia="Times New Roman" w:hAnsi="Arial" w:cs="Arial"/>
                <w:color w:val="000000"/>
                <w:sz w:val="20"/>
                <w:szCs w:val="20"/>
                <w:lang w:val="nl-NL"/>
              </w:rPr>
              <w:t xml:space="preserve">ink verwijst dan naar de locatie waar de inhoud ('het document') zich bevindt en schept de mogelijkheid de inhoud ('het document') op te vragen. Een meer structurelere wijze om de inhoud op te vragen, is uiteraard met behulp van de </w:t>
            </w:r>
            <w:r w:rsidR="003465E8" w:rsidRPr="005561F3">
              <w:rPr>
                <w:rFonts w:ascii="Arial" w:eastAsia="Times New Roman" w:hAnsi="Arial" w:cs="Arial"/>
                <w:color w:val="000000"/>
                <w:sz w:val="20"/>
                <w:szCs w:val="20"/>
                <w:lang w:val="nl-NL"/>
              </w:rPr>
              <w:t>I</w:t>
            </w:r>
            <w:r w:rsidRPr="005561F3">
              <w:rPr>
                <w:rFonts w:ascii="Arial" w:eastAsia="Times New Roman" w:hAnsi="Arial" w:cs="Arial"/>
                <w:color w:val="000000"/>
                <w:sz w:val="20"/>
                <w:szCs w:val="20"/>
                <w:lang w:val="nl-NL"/>
              </w:rPr>
              <w:t>dentificatie.</w:t>
            </w:r>
          </w:p>
        </w:tc>
      </w:tr>
      <w:tr w:rsidR="00C05BD1" w14:paraId="7EE977EF" w14:textId="77777777" w:rsidTr="00C05BD1">
        <w:trPr>
          <w:cantSplit/>
        </w:trPr>
        <w:tc>
          <w:tcPr>
            <w:tcW w:w="2808" w:type="dxa"/>
            <w:shd w:val="clear" w:color="auto" w:fill="auto"/>
          </w:tcPr>
          <w:p w14:paraId="6ED0B592"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Domein attribuutsoort</w:t>
            </w:r>
          </w:p>
        </w:tc>
        <w:tc>
          <w:tcPr>
            <w:tcW w:w="6120" w:type="dxa"/>
            <w:shd w:val="clear" w:color="auto" w:fill="auto"/>
          </w:tcPr>
          <w:p w14:paraId="57D29188" w14:textId="32798914"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Formaat:</w:t>
            </w:r>
            <w:r w:rsidRPr="00C05BD1">
              <w:rPr>
                <w:rFonts w:ascii="Arial" w:eastAsia="Times New Roman" w:hAnsi="Arial" w:cs="Arial"/>
                <w:color w:val="000000"/>
                <w:sz w:val="20"/>
                <w:szCs w:val="20"/>
              </w:rPr>
              <w:tab/>
            </w:r>
            <w:r>
              <w:rPr>
                <w:rFonts w:ascii="Arial" w:eastAsia="Times New Roman" w:hAnsi="Arial" w:cs="Arial"/>
                <w:color w:val="000000"/>
                <w:sz w:val="20"/>
                <w:szCs w:val="20"/>
              </w:rPr>
              <w:t>String</w:t>
            </w:r>
          </w:p>
          <w:p w14:paraId="4425F309" w14:textId="7B8C8B12" w:rsidR="00C05BD1" w:rsidRPr="00C05BD1" w:rsidRDefault="00C05BD1" w:rsidP="00C05BD1">
            <w:pPr>
              <w:autoSpaceDE w:val="0"/>
              <w:autoSpaceDN w:val="0"/>
              <w:adjustRightInd w:val="0"/>
              <w:spacing w:after="0" w:line="240" w:lineRule="auto"/>
              <w:ind w:left="1872" w:hanging="1872"/>
              <w:rPr>
                <w:rFonts w:ascii="Arial" w:eastAsia="Times New Roman" w:hAnsi="Arial" w:cs="Arial"/>
                <w:color w:val="000000"/>
                <w:sz w:val="20"/>
                <w:szCs w:val="20"/>
              </w:rPr>
            </w:pPr>
            <w:r w:rsidRPr="00C05BD1">
              <w:rPr>
                <w:rFonts w:ascii="Arial" w:eastAsia="Times New Roman" w:hAnsi="Arial" w:cs="Arial"/>
                <w:color w:val="000000"/>
                <w:sz w:val="20"/>
                <w:szCs w:val="20"/>
              </w:rPr>
              <w:t xml:space="preserve">Waardenverzameling: </w:t>
            </w:r>
            <w:r w:rsidRPr="00C05BD1">
              <w:rPr>
                <w:rFonts w:ascii="Arial" w:eastAsia="Times New Roman" w:hAnsi="Arial" w:cs="Arial"/>
                <w:color w:val="000000"/>
                <w:sz w:val="20"/>
                <w:szCs w:val="20"/>
              </w:rPr>
              <w:tab/>
            </w:r>
            <w:r>
              <w:rPr>
                <w:rFonts w:ascii="Arial" w:eastAsia="Times New Roman" w:hAnsi="Arial" w:cs="Arial"/>
                <w:color w:val="000000"/>
                <w:sz w:val="20"/>
                <w:szCs w:val="20"/>
              </w:rPr>
              <w:t>any</w:t>
            </w:r>
            <w:r w:rsidRPr="00C05BD1">
              <w:rPr>
                <w:rFonts w:ascii="Arial" w:eastAsia="Times New Roman" w:hAnsi="Arial" w:cs="Arial"/>
                <w:color w:val="000000"/>
                <w:sz w:val="20"/>
                <w:szCs w:val="20"/>
              </w:rPr>
              <w:t>UR</w:t>
            </w:r>
            <w:r>
              <w:rPr>
                <w:rFonts w:ascii="Arial" w:eastAsia="Times New Roman" w:hAnsi="Arial" w:cs="Arial"/>
                <w:color w:val="000000"/>
                <w:sz w:val="20"/>
                <w:szCs w:val="20"/>
              </w:rPr>
              <w:t>I</w:t>
            </w:r>
          </w:p>
        </w:tc>
      </w:tr>
      <w:tr w:rsidR="00C05BD1" w14:paraId="4D944823" w14:textId="77777777" w:rsidTr="00C05BD1">
        <w:trPr>
          <w:cantSplit/>
        </w:trPr>
        <w:tc>
          <w:tcPr>
            <w:tcW w:w="2808" w:type="dxa"/>
            <w:shd w:val="clear" w:color="auto" w:fill="auto"/>
          </w:tcPr>
          <w:p w14:paraId="5DAAF998"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Indicatie materiële historie</w:t>
            </w:r>
          </w:p>
        </w:tc>
        <w:tc>
          <w:tcPr>
            <w:tcW w:w="6120" w:type="dxa"/>
            <w:shd w:val="clear" w:color="auto" w:fill="auto"/>
          </w:tcPr>
          <w:p w14:paraId="03361A1C"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14:paraId="1D1C402B" w14:textId="77777777" w:rsidTr="00C05BD1">
        <w:trPr>
          <w:cantSplit/>
        </w:trPr>
        <w:tc>
          <w:tcPr>
            <w:tcW w:w="2808" w:type="dxa"/>
            <w:shd w:val="clear" w:color="auto" w:fill="auto"/>
          </w:tcPr>
          <w:p w14:paraId="4CA047C0"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Indicatie formele historie</w:t>
            </w:r>
          </w:p>
        </w:tc>
        <w:tc>
          <w:tcPr>
            <w:tcW w:w="6120" w:type="dxa"/>
            <w:shd w:val="clear" w:color="auto" w:fill="auto"/>
          </w:tcPr>
          <w:p w14:paraId="3BED63D9"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14:paraId="04DF5DC5" w14:textId="77777777" w:rsidTr="00C05BD1">
        <w:trPr>
          <w:cantSplit/>
        </w:trPr>
        <w:tc>
          <w:tcPr>
            <w:tcW w:w="2808" w:type="dxa"/>
            <w:shd w:val="clear" w:color="auto" w:fill="auto"/>
          </w:tcPr>
          <w:p w14:paraId="5FD67E45"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Aanduiding gebeurtenis</w:t>
            </w:r>
          </w:p>
        </w:tc>
        <w:tc>
          <w:tcPr>
            <w:tcW w:w="6120" w:type="dxa"/>
            <w:shd w:val="clear" w:color="auto" w:fill="auto"/>
          </w:tcPr>
          <w:p w14:paraId="42B7164D"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14:paraId="1F4BB9B7" w14:textId="77777777" w:rsidTr="00C05BD1">
        <w:trPr>
          <w:cantSplit/>
        </w:trPr>
        <w:tc>
          <w:tcPr>
            <w:tcW w:w="2808" w:type="dxa"/>
            <w:shd w:val="clear" w:color="auto" w:fill="auto"/>
          </w:tcPr>
          <w:p w14:paraId="081D0139"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Aanduiding brondocument</w:t>
            </w:r>
          </w:p>
        </w:tc>
        <w:tc>
          <w:tcPr>
            <w:tcW w:w="6120" w:type="dxa"/>
            <w:shd w:val="clear" w:color="auto" w:fill="auto"/>
          </w:tcPr>
          <w:p w14:paraId="5BC49317"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14:paraId="3FCC0D38" w14:textId="77777777" w:rsidTr="00C05BD1">
        <w:trPr>
          <w:cantSplit/>
        </w:trPr>
        <w:tc>
          <w:tcPr>
            <w:tcW w:w="2808" w:type="dxa"/>
            <w:shd w:val="clear" w:color="auto" w:fill="auto"/>
          </w:tcPr>
          <w:p w14:paraId="37206B96"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Indicatie in onderzoek</w:t>
            </w:r>
          </w:p>
        </w:tc>
        <w:tc>
          <w:tcPr>
            <w:tcW w:w="6120" w:type="dxa"/>
            <w:shd w:val="clear" w:color="auto" w:fill="auto"/>
          </w:tcPr>
          <w:p w14:paraId="71CC259E"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14:paraId="6F1DDF74" w14:textId="77777777" w:rsidTr="00C05BD1">
        <w:trPr>
          <w:cantSplit/>
        </w:trPr>
        <w:tc>
          <w:tcPr>
            <w:tcW w:w="2808" w:type="dxa"/>
            <w:shd w:val="clear" w:color="auto" w:fill="auto"/>
          </w:tcPr>
          <w:p w14:paraId="1223E9B3"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Aanduiding strijdigheid/nietigheid</w:t>
            </w:r>
          </w:p>
        </w:tc>
        <w:tc>
          <w:tcPr>
            <w:tcW w:w="6120" w:type="dxa"/>
            <w:shd w:val="clear" w:color="auto" w:fill="auto"/>
          </w:tcPr>
          <w:p w14:paraId="06C92F07"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14:paraId="1B39445C" w14:textId="77777777" w:rsidTr="00C05BD1">
        <w:trPr>
          <w:cantSplit/>
        </w:trPr>
        <w:tc>
          <w:tcPr>
            <w:tcW w:w="2808" w:type="dxa"/>
            <w:shd w:val="clear" w:color="auto" w:fill="auto"/>
          </w:tcPr>
          <w:p w14:paraId="68126305"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Indicatie kardinaliteit</w:t>
            </w:r>
          </w:p>
        </w:tc>
        <w:tc>
          <w:tcPr>
            <w:tcW w:w="6120" w:type="dxa"/>
            <w:shd w:val="clear" w:color="auto" w:fill="auto"/>
          </w:tcPr>
          <w:p w14:paraId="246D96A7"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0-1</w:t>
            </w:r>
          </w:p>
        </w:tc>
      </w:tr>
      <w:tr w:rsidR="00C05BD1" w14:paraId="2E3E4D60" w14:textId="77777777" w:rsidTr="00C05BD1">
        <w:trPr>
          <w:cantSplit/>
        </w:trPr>
        <w:tc>
          <w:tcPr>
            <w:tcW w:w="2808" w:type="dxa"/>
            <w:shd w:val="clear" w:color="auto" w:fill="auto"/>
          </w:tcPr>
          <w:p w14:paraId="7F004008"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Indicatie authentiek</w:t>
            </w:r>
          </w:p>
        </w:tc>
        <w:tc>
          <w:tcPr>
            <w:tcW w:w="6120" w:type="dxa"/>
            <w:shd w:val="clear" w:color="auto" w:fill="auto"/>
          </w:tcPr>
          <w:p w14:paraId="47A55F1A"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Gemeentelijk basisgegeven</w:t>
            </w:r>
          </w:p>
        </w:tc>
      </w:tr>
      <w:tr w:rsidR="00C05BD1" w14:paraId="5776ED09" w14:textId="77777777" w:rsidTr="00C05BD1">
        <w:trPr>
          <w:cantSplit/>
        </w:trPr>
        <w:tc>
          <w:tcPr>
            <w:tcW w:w="2808" w:type="dxa"/>
            <w:shd w:val="clear" w:color="auto" w:fill="auto"/>
          </w:tcPr>
          <w:p w14:paraId="272B290E"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Regels attribuutsoort</w:t>
            </w:r>
          </w:p>
        </w:tc>
        <w:tc>
          <w:tcPr>
            <w:tcW w:w="6120" w:type="dxa"/>
            <w:shd w:val="clear" w:color="auto" w:fill="auto"/>
          </w:tcPr>
          <w:p w14:paraId="3DD2B502"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w:t>
            </w:r>
          </w:p>
        </w:tc>
      </w:tr>
    </w:tbl>
    <w:p w14:paraId="08704DE9" w14:textId="77777777" w:rsidR="00035A5D" w:rsidRDefault="00035A5D" w:rsidP="0044638F"/>
    <w:p w14:paraId="57699CBD" w14:textId="77777777" w:rsidR="00C05BD1" w:rsidRDefault="00035A5D" w:rsidP="00035A5D">
      <w:pPr>
        <w:pStyle w:val="Kop3"/>
      </w:pPr>
      <w:bookmarkStart w:id="1291" w:name="_Toc493816574"/>
      <w:bookmarkStart w:id="1292" w:name="_Toc493816689"/>
      <w:r>
        <w:t>Taal</w:t>
      </w:r>
      <w:bookmarkEnd w:id="1291"/>
      <w:bookmarkEnd w:id="1292"/>
    </w:p>
    <w:p w14:paraId="09AEE83D" w14:textId="77777777" w:rsidR="00035A5D" w:rsidRPr="005561F3" w:rsidRDefault="00035A5D" w:rsidP="0044638F">
      <w:pPr>
        <w:rPr>
          <w:lang w:val="nl-NL"/>
        </w:rPr>
      </w:pPr>
      <w:r w:rsidRPr="005561F3">
        <w:rPr>
          <w:lang w:val="nl-NL"/>
        </w:rPr>
        <w:t xml:space="preserve">De taal waarin de inhoud van een ENKELVOUDIG INFORMATIEOBJECT gesteld is, is één van de metagegevens van het TMLO. Het TMLO geeft als aanbeveling voor het aanduiden van de desbetreffende taal gebruik te malen van de ISO 639-2/B-standaard. Voor het Nederlands is dit “dut”. Vanwege de aansluiting van het RGBZ op het TMLO nemen we deze voorkeurschrijfwijze over. </w:t>
      </w:r>
    </w:p>
    <w:p w14:paraId="16101D04" w14:textId="0674C1A7" w:rsidR="00035A5D" w:rsidRPr="00035A5D" w:rsidRDefault="00DA5D93" w:rsidP="00035A5D">
      <w:pPr>
        <w:pStyle w:val="Kop41"/>
        <w:rPr>
          <w:rFonts w:eastAsia="Times New Roman"/>
          <w:shd w:val="clear" w:color="auto" w:fill="auto"/>
          <w:lang w:val="nl-NL"/>
        </w:rPr>
      </w:pPr>
      <w:r w:rsidRPr="00035A5D">
        <w:rPr>
          <w:rFonts w:eastAsia="Times New Roman"/>
          <w:shd w:val="clear" w:color="auto" w:fill="auto"/>
          <w:lang w:val="nl-NL"/>
        </w:rPr>
        <w:fldChar w:fldCharType="begin" w:fldLock="1"/>
      </w:r>
      <w:r w:rsidR="00035A5D" w:rsidRPr="00035A5D">
        <w:rPr>
          <w:rFonts w:eastAsia="Times New Roman"/>
          <w:shd w:val="clear" w:color="auto" w:fill="auto"/>
          <w:lang w:val="nl-NL"/>
        </w:rPr>
        <w:instrText>MERGEFIELD Att.Stereotype</w:instrText>
      </w:r>
      <w:r w:rsidRPr="00035A5D">
        <w:rPr>
          <w:rFonts w:eastAsia="Times New Roman"/>
          <w:shd w:val="clear" w:color="auto" w:fill="auto"/>
          <w:lang w:val="nl-NL"/>
        </w:rPr>
        <w:fldChar w:fldCharType="separate"/>
      </w:r>
      <w:r w:rsidR="00035A5D" w:rsidRPr="00035A5D">
        <w:rPr>
          <w:rFonts w:eastAsia="Times New Roman"/>
          <w:shd w:val="clear" w:color="auto" w:fill="auto"/>
          <w:lang w:val="nl-NL"/>
        </w:rPr>
        <w:t>«Attribuutsoort»</w:t>
      </w:r>
      <w:r w:rsidRPr="00035A5D">
        <w:rPr>
          <w:rFonts w:eastAsia="Times New Roman"/>
          <w:shd w:val="clear" w:color="auto" w:fill="auto"/>
          <w:lang w:val="nl-NL"/>
        </w:rPr>
        <w:fldChar w:fldCharType="end"/>
      </w:r>
      <w:r w:rsidR="00035A5D" w:rsidRPr="00035A5D">
        <w:rPr>
          <w:rFonts w:eastAsia="Times New Roman"/>
          <w:shd w:val="clear" w:color="auto" w:fill="auto"/>
          <w:lang w:val="nl-NL"/>
        </w:rPr>
        <w:t xml:space="preserve"> </w:t>
      </w:r>
      <w:r w:rsidR="00035A5D">
        <w:rPr>
          <w:rFonts w:eastAsia="Times New Roman"/>
          <w:shd w:val="clear" w:color="auto" w:fill="auto"/>
          <w:lang w:val="nl-NL"/>
        </w:rPr>
        <w:t>T</w:t>
      </w:r>
      <w:r w:rsidR="00035A5D" w:rsidRPr="00035A5D">
        <w:rPr>
          <w:rFonts w:eastAsia="Times New Roman"/>
          <w:shd w:val="clear" w:color="auto" w:fill="auto"/>
          <w:lang w:val="nl-NL"/>
        </w:rPr>
        <w:t>aal</w:t>
      </w:r>
    </w:p>
    <w:tbl>
      <w:tblPr>
        <w:tblW w:w="0" w:type="auto"/>
        <w:tblLayout w:type="fixed"/>
        <w:tblCellMar>
          <w:top w:w="113" w:type="dxa"/>
        </w:tblCellMar>
        <w:tblLook w:val="0000" w:firstRow="0" w:lastRow="0" w:firstColumn="0" w:lastColumn="0" w:noHBand="0" w:noVBand="0"/>
      </w:tblPr>
      <w:tblGrid>
        <w:gridCol w:w="2808"/>
        <w:gridCol w:w="6120"/>
      </w:tblGrid>
      <w:tr w:rsidR="00035A5D" w14:paraId="211F3AB1" w14:textId="77777777" w:rsidTr="00035A5D">
        <w:trPr>
          <w:cantSplit/>
        </w:trPr>
        <w:tc>
          <w:tcPr>
            <w:tcW w:w="2808" w:type="dxa"/>
            <w:shd w:val="clear" w:color="auto" w:fill="auto"/>
          </w:tcPr>
          <w:p w14:paraId="0335E66B"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Naam attribuutsoort</w:t>
            </w:r>
          </w:p>
        </w:tc>
        <w:tc>
          <w:tcPr>
            <w:tcW w:w="6120" w:type="dxa"/>
            <w:shd w:val="clear" w:color="auto" w:fill="auto"/>
          </w:tcPr>
          <w:p w14:paraId="45D540AE" w14:textId="4835E83A"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w:t>
            </w:r>
            <w:r w:rsidRPr="00035A5D">
              <w:rPr>
                <w:rFonts w:ascii="Arial" w:eastAsia="Times New Roman" w:hAnsi="Arial" w:cs="Arial"/>
                <w:color w:val="000000"/>
                <w:sz w:val="20"/>
                <w:szCs w:val="20"/>
              </w:rPr>
              <w:t>aal</w:t>
            </w:r>
          </w:p>
        </w:tc>
      </w:tr>
      <w:tr w:rsidR="00035A5D" w:rsidRPr="00AE6939" w14:paraId="2B644631" w14:textId="77777777" w:rsidTr="00035A5D">
        <w:trPr>
          <w:cantSplit/>
        </w:trPr>
        <w:tc>
          <w:tcPr>
            <w:tcW w:w="2808" w:type="dxa"/>
            <w:shd w:val="clear" w:color="auto" w:fill="auto"/>
          </w:tcPr>
          <w:p w14:paraId="461B5CDC"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Herkomst attribuutsoort</w:t>
            </w:r>
          </w:p>
        </w:tc>
        <w:tc>
          <w:tcPr>
            <w:tcW w:w="6120" w:type="dxa"/>
            <w:shd w:val="clear" w:color="auto" w:fill="auto"/>
          </w:tcPr>
          <w:p w14:paraId="22C6457B" w14:textId="77777777" w:rsidR="00035A5D" w:rsidRPr="005561F3" w:rsidRDefault="00035A5D" w:rsidP="00035A5D">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KING op basis van de Dublin Core</w:t>
            </w:r>
          </w:p>
        </w:tc>
      </w:tr>
      <w:tr w:rsidR="00035A5D" w14:paraId="539CD6E7" w14:textId="77777777" w:rsidTr="00035A5D">
        <w:trPr>
          <w:cantSplit/>
        </w:trPr>
        <w:tc>
          <w:tcPr>
            <w:tcW w:w="2808" w:type="dxa"/>
            <w:shd w:val="clear" w:color="auto" w:fill="auto"/>
          </w:tcPr>
          <w:p w14:paraId="40E59CB8"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 xml:space="preserve">Code attribuutsoort </w:t>
            </w:r>
          </w:p>
        </w:tc>
        <w:tc>
          <w:tcPr>
            <w:tcW w:w="6120" w:type="dxa"/>
            <w:shd w:val="clear" w:color="auto" w:fill="auto"/>
          </w:tcPr>
          <w:p w14:paraId="43BA0D4B"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p>
        </w:tc>
      </w:tr>
      <w:tr w:rsidR="00035A5D" w14:paraId="3110FE7C" w14:textId="77777777" w:rsidTr="00035A5D">
        <w:trPr>
          <w:cantSplit/>
        </w:trPr>
        <w:tc>
          <w:tcPr>
            <w:tcW w:w="2808" w:type="dxa"/>
            <w:shd w:val="clear" w:color="auto" w:fill="auto"/>
          </w:tcPr>
          <w:p w14:paraId="42ED41E5"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XML-tag attribuutsoort</w:t>
            </w:r>
          </w:p>
        </w:tc>
        <w:tc>
          <w:tcPr>
            <w:tcW w:w="6120" w:type="dxa"/>
            <w:shd w:val="clear" w:color="auto" w:fill="auto"/>
          </w:tcPr>
          <w:p w14:paraId="2305D033"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taal</w:t>
            </w:r>
          </w:p>
        </w:tc>
      </w:tr>
      <w:tr w:rsidR="00035A5D" w:rsidRPr="00AE6939" w14:paraId="23038887" w14:textId="77777777" w:rsidTr="00035A5D">
        <w:trPr>
          <w:cantSplit/>
        </w:trPr>
        <w:tc>
          <w:tcPr>
            <w:tcW w:w="2808" w:type="dxa"/>
            <w:shd w:val="clear" w:color="auto" w:fill="auto"/>
          </w:tcPr>
          <w:p w14:paraId="73FF993C"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lastRenderedPageBreak/>
              <w:t>Definitie attribuutsoort</w:t>
            </w:r>
          </w:p>
        </w:tc>
        <w:tc>
          <w:tcPr>
            <w:tcW w:w="6120" w:type="dxa"/>
            <w:shd w:val="clear" w:color="auto" w:fill="auto"/>
          </w:tcPr>
          <w:p w14:paraId="2FA689DC" w14:textId="77777777" w:rsidR="00035A5D" w:rsidRPr="005561F3" w:rsidRDefault="00035A5D" w:rsidP="00035A5D">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Een taal van de intellectuele inhoud van het ENKELVOUDIG DOCUMENT</w:t>
            </w:r>
          </w:p>
        </w:tc>
      </w:tr>
      <w:tr w:rsidR="00035A5D" w:rsidRPr="00AE6939" w14:paraId="471CFEE2" w14:textId="77777777" w:rsidTr="00035A5D">
        <w:trPr>
          <w:cantSplit/>
        </w:trPr>
        <w:tc>
          <w:tcPr>
            <w:tcW w:w="2808" w:type="dxa"/>
            <w:shd w:val="clear" w:color="auto" w:fill="auto"/>
          </w:tcPr>
          <w:p w14:paraId="59996115"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Herkomst definitie attribuutsoort</w:t>
            </w:r>
          </w:p>
        </w:tc>
        <w:tc>
          <w:tcPr>
            <w:tcW w:w="6120" w:type="dxa"/>
            <w:shd w:val="clear" w:color="auto" w:fill="auto"/>
          </w:tcPr>
          <w:p w14:paraId="6C2E4BC0" w14:textId="77777777" w:rsidR="00035A5D" w:rsidRPr="005561F3" w:rsidRDefault="00035A5D" w:rsidP="00035A5D">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KING op basis van de Dublin Core</w:t>
            </w:r>
          </w:p>
        </w:tc>
      </w:tr>
      <w:tr w:rsidR="00035A5D" w14:paraId="3C2067B9" w14:textId="77777777" w:rsidTr="00035A5D">
        <w:trPr>
          <w:cantSplit/>
        </w:trPr>
        <w:tc>
          <w:tcPr>
            <w:tcW w:w="2808" w:type="dxa"/>
            <w:shd w:val="clear" w:color="auto" w:fill="auto"/>
          </w:tcPr>
          <w:p w14:paraId="3E6B00F0"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Datum opname attribuutsoort</w:t>
            </w:r>
          </w:p>
        </w:tc>
        <w:tc>
          <w:tcPr>
            <w:tcW w:w="6120" w:type="dxa"/>
            <w:shd w:val="clear" w:color="auto" w:fill="auto"/>
          </w:tcPr>
          <w:p w14:paraId="2A0FD30D"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1 juni 2008</w:t>
            </w:r>
          </w:p>
        </w:tc>
      </w:tr>
      <w:tr w:rsidR="00035A5D" w14:paraId="53AE7D60" w14:textId="77777777" w:rsidTr="00035A5D">
        <w:trPr>
          <w:cantSplit/>
        </w:trPr>
        <w:tc>
          <w:tcPr>
            <w:tcW w:w="2808" w:type="dxa"/>
            <w:shd w:val="clear" w:color="auto" w:fill="auto"/>
          </w:tcPr>
          <w:p w14:paraId="4238016B"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Toelichting attribuutsoort</w:t>
            </w:r>
          </w:p>
        </w:tc>
        <w:tc>
          <w:tcPr>
            <w:tcW w:w="6120" w:type="dxa"/>
            <w:shd w:val="clear" w:color="auto" w:fill="auto"/>
          </w:tcPr>
          <w:p w14:paraId="799B3E35"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Het betreft het Dublin Core metadata-element ‘Language’ met als toelichting: Recommended best practice is to use RFC 3066 (RFC3066), which, in conjunction with ISO 639 (ISO639), defines two- and three-letter primary language tags with optional subtags. Examples include “en” or “eng” for English, “akk" for Akkadian, and “en-GB” for English used in the United Kingdom.</w:t>
            </w:r>
            <w:r w:rsidR="00BD7674">
              <w:rPr>
                <w:rFonts w:ascii="Arial" w:eastAsia="Times New Roman" w:hAnsi="Arial" w:cs="Arial"/>
                <w:color w:val="000000"/>
                <w:sz w:val="20"/>
                <w:szCs w:val="20"/>
              </w:rPr>
              <w:t xml:space="preserve"> De Nederlandse taal wordt gecodeerd als “dut”.</w:t>
            </w:r>
          </w:p>
        </w:tc>
      </w:tr>
      <w:tr w:rsidR="00035A5D" w:rsidRPr="00AE6939" w14:paraId="572EFEC6" w14:textId="77777777" w:rsidTr="00035A5D">
        <w:trPr>
          <w:cantSplit/>
        </w:trPr>
        <w:tc>
          <w:tcPr>
            <w:tcW w:w="2808" w:type="dxa"/>
            <w:shd w:val="clear" w:color="auto" w:fill="auto"/>
          </w:tcPr>
          <w:p w14:paraId="680CAB1B"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Domein attribuutsoort</w:t>
            </w:r>
          </w:p>
        </w:tc>
        <w:tc>
          <w:tcPr>
            <w:tcW w:w="6120" w:type="dxa"/>
            <w:shd w:val="clear" w:color="auto" w:fill="auto"/>
          </w:tcPr>
          <w:p w14:paraId="490D25D7" w14:textId="77777777" w:rsidR="00035A5D" w:rsidRPr="005561F3" w:rsidRDefault="00035A5D" w:rsidP="00035A5D">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Formaat:</w:t>
            </w:r>
            <w:r w:rsidRPr="005561F3">
              <w:rPr>
                <w:rFonts w:ascii="Arial" w:eastAsia="Times New Roman" w:hAnsi="Arial" w:cs="Arial"/>
                <w:color w:val="000000"/>
                <w:sz w:val="20"/>
                <w:szCs w:val="20"/>
                <w:lang w:val="nl-NL"/>
              </w:rPr>
              <w:tab/>
              <w:t>AN20</w:t>
            </w:r>
          </w:p>
          <w:p w14:paraId="18718CB0" w14:textId="571ADAA0" w:rsidR="00035A5D" w:rsidRPr="005561F3" w:rsidRDefault="00035A5D" w:rsidP="00035A5D">
            <w:pPr>
              <w:autoSpaceDE w:val="0"/>
              <w:autoSpaceDN w:val="0"/>
              <w:adjustRightInd w:val="0"/>
              <w:spacing w:after="0" w:line="240" w:lineRule="auto"/>
              <w:ind w:left="1872" w:hanging="1872"/>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Waardenverzameling: </w:t>
            </w:r>
            <w:r w:rsidRPr="005561F3">
              <w:rPr>
                <w:rFonts w:ascii="Arial" w:eastAsia="Times New Roman" w:hAnsi="Arial" w:cs="Arial"/>
                <w:color w:val="000000"/>
                <w:sz w:val="20"/>
                <w:szCs w:val="20"/>
                <w:lang w:val="nl-NL"/>
              </w:rPr>
              <w:tab/>
              <w:t xml:space="preserve">bij voorkeur </w:t>
            </w:r>
            <w:r w:rsidRPr="005561F3">
              <w:rPr>
                <w:lang w:val="nl-NL"/>
              </w:rPr>
              <w:t xml:space="preserve">ISO 639-2/B </w:t>
            </w:r>
            <w:r w:rsidRPr="005561F3">
              <w:rPr>
                <w:rFonts w:ascii="Arial" w:eastAsia="Times New Roman" w:hAnsi="Arial" w:cs="Arial"/>
                <w:color w:val="000000"/>
                <w:sz w:val="20"/>
                <w:szCs w:val="20"/>
                <w:lang w:val="nl-NL"/>
              </w:rPr>
              <w:t xml:space="preserve"> (zie toelichting)</w:t>
            </w:r>
          </w:p>
        </w:tc>
      </w:tr>
      <w:tr w:rsidR="00035A5D" w14:paraId="259CF23D" w14:textId="77777777" w:rsidTr="00035A5D">
        <w:trPr>
          <w:cantSplit/>
        </w:trPr>
        <w:tc>
          <w:tcPr>
            <w:tcW w:w="2808" w:type="dxa"/>
            <w:shd w:val="clear" w:color="auto" w:fill="auto"/>
          </w:tcPr>
          <w:p w14:paraId="40F0CCAB"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Indicatie materiële historie</w:t>
            </w:r>
          </w:p>
        </w:tc>
        <w:tc>
          <w:tcPr>
            <w:tcW w:w="6120" w:type="dxa"/>
            <w:shd w:val="clear" w:color="auto" w:fill="auto"/>
          </w:tcPr>
          <w:p w14:paraId="70E894AF"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14:paraId="29E4D327" w14:textId="77777777" w:rsidTr="00035A5D">
        <w:trPr>
          <w:cantSplit/>
        </w:trPr>
        <w:tc>
          <w:tcPr>
            <w:tcW w:w="2808" w:type="dxa"/>
            <w:shd w:val="clear" w:color="auto" w:fill="auto"/>
          </w:tcPr>
          <w:p w14:paraId="1105E0F6"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Indicatie formele historie</w:t>
            </w:r>
          </w:p>
        </w:tc>
        <w:tc>
          <w:tcPr>
            <w:tcW w:w="6120" w:type="dxa"/>
            <w:shd w:val="clear" w:color="auto" w:fill="auto"/>
          </w:tcPr>
          <w:p w14:paraId="2993E5D5"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14:paraId="10A72BCD" w14:textId="77777777" w:rsidTr="00035A5D">
        <w:trPr>
          <w:cantSplit/>
        </w:trPr>
        <w:tc>
          <w:tcPr>
            <w:tcW w:w="2808" w:type="dxa"/>
            <w:shd w:val="clear" w:color="auto" w:fill="auto"/>
          </w:tcPr>
          <w:p w14:paraId="4A85508A"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Aanduiding gebeurtenis</w:t>
            </w:r>
          </w:p>
        </w:tc>
        <w:tc>
          <w:tcPr>
            <w:tcW w:w="6120" w:type="dxa"/>
            <w:shd w:val="clear" w:color="auto" w:fill="auto"/>
          </w:tcPr>
          <w:p w14:paraId="776FA202"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14:paraId="54654B94" w14:textId="77777777" w:rsidTr="00035A5D">
        <w:trPr>
          <w:cantSplit/>
        </w:trPr>
        <w:tc>
          <w:tcPr>
            <w:tcW w:w="2808" w:type="dxa"/>
            <w:shd w:val="clear" w:color="auto" w:fill="auto"/>
          </w:tcPr>
          <w:p w14:paraId="784821B9"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Aanduiding brondocument</w:t>
            </w:r>
          </w:p>
        </w:tc>
        <w:tc>
          <w:tcPr>
            <w:tcW w:w="6120" w:type="dxa"/>
            <w:shd w:val="clear" w:color="auto" w:fill="auto"/>
          </w:tcPr>
          <w:p w14:paraId="0242B6A3"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14:paraId="47BD183B" w14:textId="77777777" w:rsidTr="00035A5D">
        <w:trPr>
          <w:cantSplit/>
        </w:trPr>
        <w:tc>
          <w:tcPr>
            <w:tcW w:w="2808" w:type="dxa"/>
            <w:shd w:val="clear" w:color="auto" w:fill="auto"/>
          </w:tcPr>
          <w:p w14:paraId="4D1147BB"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Indicatie in onderzoek</w:t>
            </w:r>
          </w:p>
        </w:tc>
        <w:tc>
          <w:tcPr>
            <w:tcW w:w="6120" w:type="dxa"/>
            <w:shd w:val="clear" w:color="auto" w:fill="auto"/>
          </w:tcPr>
          <w:p w14:paraId="2AF9AF0C"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14:paraId="6F6E5860" w14:textId="77777777" w:rsidTr="00035A5D">
        <w:trPr>
          <w:cantSplit/>
        </w:trPr>
        <w:tc>
          <w:tcPr>
            <w:tcW w:w="2808" w:type="dxa"/>
            <w:shd w:val="clear" w:color="auto" w:fill="auto"/>
          </w:tcPr>
          <w:p w14:paraId="3C57641A"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Aanduiding strijdigheid/nietigheid</w:t>
            </w:r>
          </w:p>
        </w:tc>
        <w:tc>
          <w:tcPr>
            <w:tcW w:w="6120" w:type="dxa"/>
            <w:shd w:val="clear" w:color="auto" w:fill="auto"/>
          </w:tcPr>
          <w:p w14:paraId="7FA81D05"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14:paraId="3B9EAA36" w14:textId="77777777" w:rsidTr="00035A5D">
        <w:trPr>
          <w:cantSplit/>
        </w:trPr>
        <w:tc>
          <w:tcPr>
            <w:tcW w:w="2808" w:type="dxa"/>
            <w:shd w:val="clear" w:color="auto" w:fill="auto"/>
          </w:tcPr>
          <w:p w14:paraId="77415BF9"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Indicatie kardinaliteit</w:t>
            </w:r>
          </w:p>
        </w:tc>
        <w:tc>
          <w:tcPr>
            <w:tcW w:w="6120" w:type="dxa"/>
            <w:shd w:val="clear" w:color="auto" w:fill="auto"/>
          </w:tcPr>
          <w:p w14:paraId="21725E76"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1-1</w:t>
            </w:r>
          </w:p>
        </w:tc>
      </w:tr>
      <w:tr w:rsidR="00035A5D" w14:paraId="2E1040F9" w14:textId="77777777" w:rsidTr="00035A5D">
        <w:trPr>
          <w:cantSplit/>
        </w:trPr>
        <w:tc>
          <w:tcPr>
            <w:tcW w:w="2808" w:type="dxa"/>
            <w:shd w:val="clear" w:color="auto" w:fill="auto"/>
          </w:tcPr>
          <w:p w14:paraId="50F4AF2F"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Indicatie authentiek</w:t>
            </w:r>
          </w:p>
        </w:tc>
        <w:tc>
          <w:tcPr>
            <w:tcW w:w="6120" w:type="dxa"/>
            <w:shd w:val="clear" w:color="auto" w:fill="auto"/>
          </w:tcPr>
          <w:p w14:paraId="55F1888C"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Gemeentelijk basisgegeven</w:t>
            </w:r>
          </w:p>
        </w:tc>
      </w:tr>
      <w:tr w:rsidR="00035A5D" w14:paraId="13711EA8" w14:textId="77777777" w:rsidTr="00035A5D">
        <w:trPr>
          <w:cantSplit/>
        </w:trPr>
        <w:tc>
          <w:tcPr>
            <w:tcW w:w="2808" w:type="dxa"/>
            <w:shd w:val="clear" w:color="auto" w:fill="auto"/>
          </w:tcPr>
          <w:p w14:paraId="40994954"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Regels attribuutsoort</w:t>
            </w:r>
          </w:p>
        </w:tc>
        <w:tc>
          <w:tcPr>
            <w:tcW w:w="6120" w:type="dxa"/>
            <w:shd w:val="clear" w:color="auto" w:fill="auto"/>
          </w:tcPr>
          <w:p w14:paraId="539EF02F"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w:t>
            </w:r>
          </w:p>
        </w:tc>
      </w:tr>
    </w:tbl>
    <w:p w14:paraId="75B1D5DD" w14:textId="77777777" w:rsidR="00035A5D" w:rsidRDefault="00035A5D" w:rsidP="0044638F"/>
    <w:p w14:paraId="42668063" w14:textId="77777777" w:rsidR="00AB7DA2" w:rsidRDefault="00AB7DA2" w:rsidP="00AB7DA2">
      <w:pPr>
        <w:pStyle w:val="Kop3"/>
      </w:pPr>
      <w:bookmarkStart w:id="1293" w:name="_Toc493816575"/>
      <w:bookmarkStart w:id="1294" w:name="_Toc493816690"/>
      <w:r>
        <w:t>Integriteit</w:t>
      </w:r>
      <w:bookmarkEnd w:id="1293"/>
      <w:bookmarkEnd w:id="1294"/>
    </w:p>
    <w:p w14:paraId="71582E9A" w14:textId="77777777" w:rsidR="00A01DCE" w:rsidRPr="005561F3" w:rsidRDefault="00AB7DA2" w:rsidP="00A01DCE">
      <w:pPr>
        <w:rPr>
          <w:lang w:val="nl-NL"/>
        </w:rPr>
      </w:pPr>
      <w:r>
        <w:rPr>
          <w:lang w:val="nl-NL"/>
        </w:rPr>
        <w:t xml:space="preserve">Om te kunnen verifieren of een digitaal bestand volledig en onbeschadigd is, kent het Toepassingsprofiel Metadatering Lokale Overheden het element ‘Integriteit’ </w:t>
      </w:r>
      <w:r w:rsidR="00A01DCE">
        <w:rPr>
          <w:lang w:val="nl-NL"/>
        </w:rPr>
        <w:t>waarin e</w:t>
      </w:r>
      <w:r w:rsidRPr="00AB7DA2">
        <w:rPr>
          <w:lang w:val="nl-NL"/>
        </w:rPr>
        <w:t xml:space="preserve">en waarde </w:t>
      </w:r>
      <w:r w:rsidR="00A01DCE">
        <w:rPr>
          <w:lang w:val="nl-NL"/>
        </w:rPr>
        <w:t xml:space="preserve">van een digitaal bestand wordt vastgelegd </w:t>
      </w:r>
      <w:r w:rsidRPr="00AB7DA2">
        <w:rPr>
          <w:lang w:val="nl-NL"/>
        </w:rPr>
        <w:t xml:space="preserve">waarmee in een later stadium de integriteit </w:t>
      </w:r>
      <w:r w:rsidR="00A01DCE">
        <w:rPr>
          <w:lang w:val="nl-NL"/>
        </w:rPr>
        <w:t xml:space="preserve">van het bestand </w:t>
      </w:r>
      <w:r w:rsidRPr="00AB7DA2">
        <w:rPr>
          <w:lang w:val="nl-NL"/>
        </w:rPr>
        <w:t>kan worden gecontroleerd.</w:t>
      </w:r>
      <w:r w:rsidR="00A01DCE">
        <w:rPr>
          <w:lang w:val="nl-NL"/>
        </w:rPr>
        <w:t xml:space="preserve"> Vanuit oogpunt van conformiteit met het TMLO nemen we dit gegeven op in het RGBZ</w:t>
      </w:r>
    </w:p>
    <w:p w14:paraId="5F00C593" w14:textId="77777777" w:rsidR="00A01DCE" w:rsidRPr="002627FD" w:rsidRDefault="00DA5D93" w:rsidP="00A01DCE">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2627FD">
        <w:rPr>
          <w:rFonts w:ascii="Arial" w:hAnsi="Arial" w:cs="Arial"/>
          <w:sz w:val="20"/>
          <w:szCs w:val="20"/>
          <w:lang w:val="en-AU"/>
        </w:rPr>
        <w:fldChar w:fldCharType="begin" w:fldLock="1"/>
      </w:r>
      <w:r w:rsidR="00A01DCE" w:rsidRPr="002627FD">
        <w:rPr>
          <w:rFonts w:ascii="Arial" w:hAnsi="Arial" w:cs="Arial"/>
          <w:sz w:val="20"/>
          <w:szCs w:val="20"/>
          <w:lang w:val="en-AU"/>
        </w:rPr>
        <w:instrText xml:space="preserve">MERGEFIELD </w:instrText>
      </w:r>
      <w:r w:rsidR="00A01DCE"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A01DCE" w:rsidRPr="002627FD">
        <w:rPr>
          <w:rFonts w:ascii="Arial" w:eastAsia="Times New Roman" w:hAnsi="Arial" w:cs="Arial"/>
          <w:b/>
          <w:bCs/>
          <w:color w:val="004080"/>
          <w:sz w:val="24"/>
          <w:szCs w:val="24"/>
        </w:rPr>
        <w:t>«</w:t>
      </w:r>
      <w:r w:rsidR="00A01DCE">
        <w:rPr>
          <w:rFonts w:ascii="Arial" w:eastAsia="Times New Roman" w:hAnsi="Arial" w:cs="Arial"/>
          <w:b/>
          <w:bCs/>
          <w:color w:val="004080"/>
          <w:sz w:val="24"/>
          <w:szCs w:val="24"/>
        </w:rPr>
        <w:t>Groepa</w:t>
      </w:r>
      <w:r w:rsidR="00A01DCE"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A01DCE" w:rsidRPr="002627FD">
        <w:rPr>
          <w:rFonts w:ascii="Arial" w:eastAsia="Times New Roman" w:hAnsi="Arial" w:cs="Arial"/>
          <w:b/>
          <w:bCs/>
          <w:color w:val="004080"/>
          <w:sz w:val="24"/>
          <w:szCs w:val="24"/>
        </w:rPr>
        <w:t xml:space="preserve"> </w:t>
      </w:r>
      <w:r w:rsidR="00A01DCE">
        <w:rPr>
          <w:rFonts w:ascii="Arial" w:eastAsia="Times New Roman" w:hAnsi="Arial" w:cs="Arial"/>
          <w:b/>
          <w:bCs/>
          <w:color w:val="004080"/>
          <w:sz w:val="24"/>
          <w:szCs w:val="24"/>
        </w:rPr>
        <w:t>Integriteit</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A01DCE" w:rsidRPr="002627FD" w14:paraId="47CE95C1" w14:textId="77777777" w:rsidTr="00355852">
        <w:trPr>
          <w:trHeight w:val="230"/>
        </w:trPr>
        <w:tc>
          <w:tcPr>
            <w:tcW w:w="3780" w:type="dxa"/>
            <w:tcBorders>
              <w:top w:val="single" w:sz="4" w:space="0" w:color="auto"/>
              <w:left w:val="nil"/>
              <w:bottom w:val="nil"/>
              <w:right w:val="nil"/>
            </w:tcBorders>
          </w:tcPr>
          <w:p w14:paraId="3BA88D84"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4C49D71F"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Integriteit</w:t>
            </w:r>
          </w:p>
        </w:tc>
      </w:tr>
      <w:tr w:rsidR="00A01DCE" w:rsidRPr="002627FD" w14:paraId="21BE625A" w14:textId="77777777" w:rsidTr="00355852">
        <w:tc>
          <w:tcPr>
            <w:tcW w:w="3780" w:type="dxa"/>
            <w:tcBorders>
              <w:top w:val="nil"/>
              <w:left w:val="nil"/>
              <w:bottom w:val="nil"/>
              <w:right w:val="nil"/>
            </w:tcBorders>
          </w:tcPr>
          <w:p w14:paraId="5B53F09E"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E42BFA1"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7103ABD3" w14:textId="77777777" w:rsidTr="00355852">
        <w:tc>
          <w:tcPr>
            <w:tcW w:w="3780" w:type="dxa"/>
            <w:tcBorders>
              <w:top w:val="nil"/>
              <w:left w:val="nil"/>
              <w:bottom w:val="nil"/>
              <w:right w:val="nil"/>
            </w:tcBorders>
          </w:tcPr>
          <w:p w14:paraId="1FCFC886"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014C8E81"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Richtlijn Metadatering Overheidsinformatie (RMO)</w:t>
            </w:r>
          </w:p>
        </w:tc>
      </w:tr>
      <w:tr w:rsidR="00A01DCE" w:rsidRPr="002627FD" w14:paraId="480B5BE2" w14:textId="77777777" w:rsidTr="00355852">
        <w:tc>
          <w:tcPr>
            <w:tcW w:w="3780" w:type="dxa"/>
            <w:tcBorders>
              <w:top w:val="nil"/>
              <w:left w:val="nil"/>
              <w:bottom w:val="nil"/>
              <w:right w:val="nil"/>
            </w:tcBorders>
          </w:tcPr>
          <w:p w14:paraId="34E3AA00"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CFD9A0B"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445FD95F" w14:textId="77777777" w:rsidTr="00355852">
        <w:tc>
          <w:tcPr>
            <w:tcW w:w="3780" w:type="dxa"/>
            <w:tcBorders>
              <w:top w:val="nil"/>
              <w:left w:val="nil"/>
              <w:bottom w:val="nil"/>
              <w:right w:val="nil"/>
            </w:tcBorders>
          </w:tcPr>
          <w:p w14:paraId="76D0B64E"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3FEEB9EF"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4EDD18E3" w14:textId="77777777" w:rsidTr="00355852">
        <w:tc>
          <w:tcPr>
            <w:tcW w:w="3780" w:type="dxa"/>
            <w:tcBorders>
              <w:top w:val="nil"/>
              <w:left w:val="nil"/>
              <w:bottom w:val="nil"/>
              <w:right w:val="nil"/>
            </w:tcBorders>
          </w:tcPr>
          <w:p w14:paraId="2C22D94B"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FF6EC89"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076CF2E0" w14:textId="77777777" w:rsidTr="00355852">
        <w:tc>
          <w:tcPr>
            <w:tcW w:w="3780" w:type="dxa"/>
            <w:tcBorders>
              <w:top w:val="nil"/>
              <w:left w:val="nil"/>
              <w:bottom w:val="nil"/>
              <w:right w:val="nil"/>
            </w:tcBorders>
          </w:tcPr>
          <w:p w14:paraId="1310A37F"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005CE940"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integriteit</w:t>
            </w:r>
          </w:p>
        </w:tc>
      </w:tr>
      <w:tr w:rsidR="00A01DCE" w:rsidRPr="002627FD" w14:paraId="7191EDFB" w14:textId="77777777" w:rsidTr="00355852">
        <w:tc>
          <w:tcPr>
            <w:tcW w:w="3780" w:type="dxa"/>
            <w:tcBorders>
              <w:top w:val="nil"/>
              <w:left w:val="nil"/>
              <w:bottom w:val="nil"/>
              <w:right w:val="nil"/>
            </w:tcBorders>
          </w:tcPr>
          <w:p w14:paraId="79AE3ECF"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CAC85B3"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AE6939" w14:paraId="0729F5B2" w14:textId="77777777" w:rsidTr="00355852">
        <w:tc>
          <w:tcPr>
            <w:tcW w:w="3780" w:type="dxa"/>
            <w:tcBorders>
              <w:top w:val="nil"/>
              <w:left w:val="nil"/>
              <w:bottom w:val="nil"/>
              <w:right w:val="nil"/>
            </w:tcBorders>
          </w:tcPr>
          <w:p w14:paraId="06639ABE"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36341582" w14:textId="77777777" w:rsidR="00A01DCE" w:rsidRPr="00DD0F4F" w:rsidRDefault="0062522E" w:rsidP="00A01DCE">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hAnsi="Arial" w:cs="Arial"/>
                <w:sz w:val="20"/>
                <w:szCs w:val="20"/>
                <w:lang w:val="nl-NL"/>
              </w:rPr>
              <w:t xml:space="preserve">Uitdrukking van mate van volledigheid en onbeschadigd zijn van digitaal bestand </w:t>
            </w:r>
            <w:r w:rsidR="00DA5D93" w:rsidRPr="002627FD">
              <w:rPr>
                <w:rFonts w:ascii="Arial" w:hAnsi="Arial" w:cs="Arial"/>
                <w:sz w:val="20"/>
                <w:szCs w:val="20"/>
                <w:lang w:val="en-AU"/>
              </w:rPr>
              <w:fldChar w:fldCharType="begin" w:fldLock="1"/>
            </w:r>
            <w:r w:rsidR="00A01DCE" w:rsidRPr="00DD0F4F">
              <w:rPr>
                <w:rFonts w:ascii="Arial" w:hAnsi="Arial" w:cs="Arial"/>
                <w:sz w:val="20"/>
                <w:szCs w:val="20"/>
                <w:lang w:val="nl-NL"/>
              </w:rPr>
              <w:instrText xml:space="preserve">MERGEFIELD </w:instrText>
            </w:r>
            <w:r w:rsidR="00A01DCE" w:rsidRPr="00DD0F4F">
              <w:rPr>
                <w:rFonts w:ascii="Arial" w:eastAsia="Times New Roman" w:hAnsi="Arial" w:cs="Arial"/>
                <w:color w:val="000000"/>
                <w:sz w:val="20"/>
                <w:szCs w:val="20"/>
                <w:lang w:val="nl-NL"/>
              </w:rPr>
              <w:instrText>Att.Notes</w:instrText>
            </w:r>
            <w:r w:rsidR="00DA5D93" w:rsidRPr="002627FD">
              <w:rPr>
                <w:rFonts w:ascii="Arial" w:hAnsi="Arial" w:cs="Arial"/>
                <w:sz w:val="20"/>
                <w:szCs w:val="20"/>
                <w:lang w:val="en-AU"/>
              </w:rPr>
              <w:fldChar w:fldCharType="end"/>
            </w:r>
          </w:p>
        </w:tc>
      </w:tr>
      <w:tr w:rsidR="00A01DCE" w:rsidRPr="00AE6939" w14:paraId="4DC1C0EB" w14:textId="77777777" w:rsidTr="00355852">
        <w:trPr>
          <w:trHeight w:val="230"/>
        </w:trPr>
        <w:tc>
          <w:tcPr>
            <w:tcW w:w="3780" w:type="dxa"/>
            <w:tcBorders>
              <w:top w:val="nil"/>
              <w:left w:val="nil"/>
              <w:bottom w:val="nil"/>
              <w:right w:val="nil"/>
            </w:tcBorders>
          </w:tcPr>
          <w:p w14:paraId="6FC35C7E" w14:textId="77777777" w:rsidR="00A01DCE" w:rsidRPr="00DD0F4F" w:rsidRDefault="00A01DCE" w:rsidP="0035585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34C03BC5" w14:textId="77777777" w:rsidR="00A01DCE" w:rsidRPr="00DD0F4F" w:rsidRDefault="00A01DCE" w:rsidP="00355852">
            <w:pPr>
              <w:autoSpaceDE w:val="0"/>
              <w:autoSpaceDN w:val="0"/>
              <w:adjustRightInd w:val="0"/>
              <w:spacing w:after="0" w:line="240" w:lineRule="auto"/>
              <w:rPr>
                <w:rFonts w:ascii="Arial" w:eastAsia="Times New Roman" w:hAnsi="Arial" w:cs="Arial"/>
                <w:color w:val="000000"/>
                <w:sz w:val="20"/>
                <w:szCs w:val="20"/>
                <w:lang w:val="nl-NL"/>
              </w:rPr>
            </w:pPr>
          </w:p>
        </w:tc>
      </w:tr>
      <w:tr w:rsidR="00A01DCE" w:rsidRPr="002627FD" w14:paraId="72471F21" w14:textId="77777777" w:rsidTr="00355852">
        <w:trPr>
          <w:trHeight w:val="230"/>
        </w:trPr>
        <w:tc>
          <w:tcPr>
            <w:tcW w:w="3780" w:type="dxa"/>
            <w:tcBorders>
              <w:top w:val="nil"/>
              <w:left w:val="nil"/>
              <w:bottom w:val="nil"/>
              <w:right w:val="nil"/>
            </w:tcBorders>
          </w:tcPr>
          <w:p w14:paraId="1D12D4BC"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7677F035" w14:textId="77777777" w:rsidR="00A01DCE" w:rsidRPr="002627FD" w:rsidRDefault="0062522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RMO</w:t>
            </w:r>
          </w:p>
        </w:tc>
      </w:tr>
      <w:tr w:rsidR="00A01DCE" w:rsidRPr="002627FD" w14:paraId="4CE87478" w14:textId="77777777" w:rsidTr="00355852">
        <w:tc>
          <w:tcPr>
            <w:tcW w:w="3780" w:type="dxa"/>
            <w:tcBorders>
              <w:top w:val="nil"/>
              <w:left w:val="nil"/>
              <w:bottom w:val="nil"/>
              <w:right w:val="nil"/>
            </w:tcBorders>
          </w:tcPr>
          <w:p w14:paraId="2D823B30"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8256033"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3967C309" w14:textId="77777777" w:rsidTr="00355852">
        <w:tc>
          <w:tcPr>
            <w:tcW w:w="3780" w:type="dxa"/>
            <w:tcBorders>
              <w:top w:val="nil"/>
              <w:left w:val="nil"/>
              <w:bottom w:val="nil"/>
              <w:right w:val="nil"/>
            </w:tcBorders>
          </w:tcPr>
          <w:p w14:paraId="0CC907D3"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173DD02B"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 november 2011</w:t>
            </w:r>
          </w:p>
        </w:tc>
      </w:tr>
      <w:tr w:rsidR="00A01DCE" w:rsidRPr="002627FD" w14:paraId="4FBC92CD" w14:textId="77777777" w:rsidTr="00355852">
        <w:tc>
          <w:tcPr>
            <w:tcW w:w="3780" w:type="dxa"/>
            <w:tcBorders>
              <w:top w:val="nil"/>
              <w:left w:val="nil"/>
              <w:bottom w:val="nil"/>
              <w:right w:val="nil"/>
            </w:tcBorders>
          </w:tcPr>
          <w:p w14:paraId="5CB1F9B3"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2C5222B"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5E066D" w14:paraId="16C6CC04" w14:textId="77777777" w:rsidTr="00355852">
        <w:tc>
          <w:tcPr>
            <w:tcW w:w="3780" w:type="dxa"/>
            <w:tcBorders>
              <w:top w:val="nil"/>
              <w:left w:val="nil"/>
              <w:bottom w:val="nil"/>
              <w:right w:val="nil"/>
            </w:tcBorders>
          </w:tcPr>
          <w:p w14:paraId="1058B1BF"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35A795C0" w14:textId="77777777" w:rsidR="0062522E" w:rsidRPr="0062522E" w:rsidRDefault="0062522E" w:rsidP="0062522E">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De kern hiervan betreft e</w:t>
            </w:r>
            <w:r w:rsidRPr="0062522E">
              <w:rPr>
                <w:rFonts w:ascii="Arial" w:eastAsia="Times New Roman" w:hAnsi="Arial" w:cs="Arial"/>
                <w:color w:val="000000"/>
                <w:sz w:val="20"/>
                <w:szCs w:val="20"/>
                <w:lang w:val="nl-NL"/>
              </w:rPr>
              <w:t>en waarde waarmee in een later stadium de integriteit kan worden gecontroleerd. Bijvoorbeeld door berekening van de checksum, of door middel van een digitale handtekening of digitaal watermerk.</w:t>
            </w:r>
          </w:p>
          <w:p w14:paraId="7928A46A" w14:textId="77777777" w:rsidR="0062522E" w:rsidRPr="0062522E" w:rsidRDefault="0062522E" w:rsidP="0062522E">
            <w:pPr>
              <w:autoSpaceDE w:val="0"/>
              <w:autoSpaceDN w:val="0"/>
              <w:adjustRightInd w:val="0"/>
              <w:spacing w:after="0" w:line="240" w:lineRule="auto"/>
              <w:rPr>
                <w:rFonts w:ascii="Arial" w:eastAsia="Times New Roman" w:hAnsi="Arial" w:cs="Arial"/>
                <w:color w:val="000000"/>
                <w:sz w:val="20"/>
                <w:szCs w:val="20"/>
                <w:lang w:val="nl-NL"/>
              </w:rPr>
            </w:pPr>
            <w:r w:rsidRPr="0062522E">
              <w:rPr>
                <w:rFonts w:ascii="Arial" w:eastAsia="Times New Roman" w:hAnsi="Arial" w:cs="Arial"/>
                <w:color w:val="000000"/>
                <w:sz w:val="20"/>
                <w:szCs w:val="20"/>
                <w:lang w:val="nl-NL"/>
              </w:rPr>
              <w:t xml:space="preserve">Het </w:t>
            </w:r>
            <w:r>
              <w:rPr>
                <w:rFonts w:ascii="Arial" w:eastAsia="Times New Roman" w:hAnsi="Arial" w:cs="Arial"/>
                <w:color w:val="000000"/>
                <w:sz w:val="20"/>
                <w:szCs w:val="20"/>
                <w:lang w:val="nl-NL"/>
              </w:rPr>
              <w:t xml:space="preserve">bestaat </w:t>
            </w:r>
            <w:r w:rsidRPr="0062522E">
              <w:rPr>
                <w:rFonts w:ascii="Arial" w:eastAsia="Times New Roman" w:hAnsi="Arial" w:cs="Arial"/>
                <w:color w:val="000000"/>
                <w:sz w:val="20"/>
                <w:szCs w:val="20"/>
                <w:lang w:val="nl-NL"/>
              </w:rPr>
              <w:t xml:space="preserve">uit de </w:t>
            </w:r>
            <w:r>
              <w:rPr>
                <w:rFonts w:ascii="Arial" w:eastAsia="Times New Roman" w:hAnsi="Arial" w:cs="Arial"/>
                <w:color w:val="000000"/>
                <w:sz w:val="20"/>
                <w:szCs w:val="20"/>
                <w:lang w:val="nl-NL"/>
              </w:rPr>
              <w:t>attribuutsoorten:</w:t>
            </w:r>
            <w:r w:rsidRPr="0062522E">
              <w:rPr>
                <w:rFonts w:ascii="Arial" w:eastAsia="Times New Roman" w:hAnsi="Arial" w:cs="Arial"/>
                <w:color w:val="000000"/>
                <w:sz w:val="20"/>
                <w:szCs w:val="20"/>
                <w:lang w:val="nl-NL"/>
              </w:rPr>
              <w:t>:</w:t>
            </w:r>
          </w:p>
          <w:p w14:paraId="27386328" w14:textId="77777777" w:rsidR="0062522E" w:rsidRPr="0062522E" w:rsidRDefault="0062522E" w:rsidP="0062522E">
            <w:pPr>
              <w:autoSpaceDE w:val="0"/>
              <w:autoSpaceDN w:val="0"/>
              <w:adjustRightInd w:val="0"/>
              <w:spacing w:after="0" w:line="240" w:lineRule="auto"/>
              <w:rPr>
                <w:rFonts w:ascii="Arial" w:eastAsia="Times New Roman" w:hAnsi="Arial" w:cs="Arial"/>
                <w:color w:val="000000"/>
                <w:sz w:val="20"/>
                <w:szCs w:val="20"/>
                <w:lang w:val="nl-NL"/>
              </w:rPr>
            </w:pPr>
            <w:r w:rsidRPr="0062522E">
              <w:rPr>
                <w:rFonts w:ascii="Arial" w:eastAsia="Times New Roman" w:hAnsi="Arial" w:cs="Arial"/>
                <w:color w:val="000000"/>
                <w:sz w:val="20"/>
                <w:szCs w:val="20"/>
                <w:lang w:val="nl-NL"/>
              </w:rPr>
              <w:t>-</w:t>
            </w:r>
            <w:r w:rsidRPr="0062522E">
              <w:rPr>
                <w:rFonts w:ascii="Arial" w:eastAsia="Times New Roman" w:hAnsi="Arial" w:cs="Arial"/>
                <w:color w:val="000000"/>
                <w:sz w:val="20"/>
                <w:szCs w:val="20"/>
                <w:lang w:val="nl-NL"/>
              </w:rPr>
              <w:tab/>
              <w:t>Algoritme</w:t>
            </w:r>
          </w:p>
          <w:p w14:paraId="3940B7B2" w14:textId="77777777" w:rsidR="0062522E" w:rsidRPr="0062522E" w:rsidRDefault="0062522E" w:rsidP="0062522E">
            <w:pPr>
              <w:autoSpaceDE w:val="0"/>
              <w:autoSpaceDN w:val="0"/>
              <w:adjustRightInd w:val="0"/>
              <w:spacing w:after="0" w:line="240" w:lineRule="auto"/>
              <w:rPr>
                <w:rFonts w:ascii="Arial" w:eastAsia="Times New Roman" w:hAnsi="Arial" w:cs="Arial"/>
                <w:color w:val="000000"/>
                <w:sz w:val="20"/>
                <w:szCs w:val="20"/>
                <w:lang w:val="nl-NL"/>
              </w:rPr>
            </w:pPr>
            <w:r w:rsidRPr="0062522E">
              <w:rPr>
                <w:rFonts w:ascii="Arial" w:eastAsia="Times New Roman" w:hAnsi="Arial" w:cs="Arial"/>
                <w:color w:val="000000"/>
                <w:sz w:val="20"/>
                <w:szCs w:val="20"/>
                <w:lang w:val="nl-NL"/>
              </w:rPr>
              <w:t>-</w:t>
            </w:r>
            <w:r w:rsidRPr="0062522E">
              <w:rPr>
                <w:rFonts w:ascii="Arial" w:eastAsia="Times New Roman" w:hAnsi="Arial" w:cs="Arial"/>
                <w:color w:val="000000"/>
                <w:sz w:val="20"/>
                <w:szCs w:val="20"/>
                <w:lang w:val="nl-NL"/>
              </w:rPr>
              <w:tab/>
              <w:t>Waarde</w:t>
            </w:r>
          </w:p>
          <w:p w14:paraId="02D3EA0E" w14:textId="77777777" w:rsidR="00A01DCE" w:rsidRPr="00DD0F4F" w:rsidRDefault="0062522E" w:rsidP="0062522E">
            <w:pPr>
              <w:autoSpaceDE w:val="0"/>
              <w:autoSpaceDN w:val="0"/>
              <w:adjustRightInd w:val="0"/>
              <w:spacing w:after="0" w:line="240" w:lineRule="auto"/>
              <w:rPr>
                <w:rFonts w:ascii="Arial" w:eastAsia="Times New Roman" w:hAnsi="Arial" w:cs="Arial"/>
                <w:color w:val="000000"/>
                <w:sz w:val="20"/>
                <w:szCs w:val="20"/>
                <w:lang w:val="nl-NL"/>
              </w:rPr>
            </w:pPr>
            <w:r w:rsidRPr="0062522E">
              <w:rPr>
                <w:rFonts w:ascii="Arial" w:eastAsia="Times New Roman" w:hAnsi="Arial" w:cs="Arial"/>
                <w:color w:val="000000"/>
                <w:sz w:val="20"/>
                <w:szCs w:val="20"/>
                <w:lang w:val="nl-NL"/>
              </w:rPr>
              <w:t>-</w:t>
            </w:r>
            <w:r w:rsidRPr="0062522E">
              <w:rPr>
                <w:rFonts w:ascii="Arial" w:eastAsia="Times New Roman" w:hAnsi="Arial" w:cs="Arial"/>
                <w:color w:val="000000"/>
                <w:sz w:val="20"/>
                <w:szCs w:val="20"/>
                <w:lang w:val="nl-NL"/>
              </w:rPr>
              <w:tab/>
              <w:t>Datum</w:t>
            </w:r>
            <w:r>
              <w:rPr>
                <w:rFonts w:ascii="Arial" w:eastAsia="Times New Roman" w:hAnsi="Arial" w:cs="Arial"/>
                <w:color w:val="000000"/>
                <w:sz w:val="20"/>
                <w:szCs w:val="20"/>
                <w:lang w:val="nl-NL"/>
              </w:rPr>
              <w:t>.</w:t>
            </w:r>
          </w:p>
        </w:tc>
      </w:tr>
      <w:tr w:rsidR="00A01DCE" w:rsidRPr="005E066D" w14:paraId="2D6F95D1" w14:textId="77777777" w:rsidTr="00355852">
        <w:tc>
          <w:tcPr>
            <w:tcW w:w="3780" w:type="dxa"/>
            <w:tcBorders>
              <w:top w:val="nil"/>
              <w:left w:val="nil"/>
              <w:bottom w:val="nil"/>
              <w:right w:val="nil"/>
            </w:tcBorders>
          </w:tcPr>
          <w:p w14:paraId="638D8062" w14:textId="77777777" w:rsidR="00A01DCE" w:rsidRPr="00DD0F4F" w:rsidRDefault="00A01DCE" w:rsidP="0035585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468312A8" w14:textId="77777777" w:rsidR="00A01DCE" w:rsidRPr="00DD0F4F" w:rsidRDefault="00A01DCE" w:rsidP="00355852">
            <w:pPr>
              <w:autoSpaceDE w:val="0"/>
              <w:autoSpaceDN w:val="0"/>
              <w:adjustRightInd w:val="0"/>
              <w:spacing w:after="0" w:line="240" w:lineRule="auto"/>
              <w:rPr>
                <w:rFonts w:ascii="Arial" w:eastAsia="Times New Roman" w:hAnsi="Arial" w:cs="Arial"/>
                <w:color w:val="000000"/>
                <w:sz w:val="20"/>
                <w:szCs w:val="20"/>
                <w:lang w:val="nl-NL"/>
              </w:rPr>
            </w:pPr>
          </w:p>
        </w:tc>
      </w:tr>
      <w:tr w:rsidR="00A01DCE" w:rsidRPr="002627FD" w14:paraId="1802F557" w14:textId="77777777" w:rsidTr="00355852">
        <w:trPr>
          <w:trHeight w:val="215"/>
        </w:trPr>
        <w:tc>
          <w:tcPr>
            <w:tcW w:w="3780" w:type="dxa"/>
            <w:tcBorders>
              <w:top w:val="nil"/>
              <w:left w:val="nil"/>
              <w:bottom w:val="nil"/>
              <w:right w:val="nil"/>
            </w:tcBorders>
          </w:tcPr>
          <w:p w14:paraId="2CD34426"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3FEA3BBF" w14:textId="77777777" w:rsidR="00A01DCE" w:rsidRPr="002627FD" w:rsidRDefault="00E2054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A01DCE" w:rsidRPr="002627FD" w14:paraId="74A1E837" w14:textId="77777777" w:rsidTr="00355852">
        <w:trPr>
          <w:trHeight w:val="230"/>
        </w:trPr>
        <w:tc>
          <w:tcPr>
            <w:tcW w:w="3780" w:type="dxa"/>
            <w:tcBorders>
              <w:top w:val="nil"/>
              <w:left w:val="nil"/>
              <w:bottom w:val="nil"/>
              <w:right w:val="nil"/>
            </w:tcBorders>
          </w:tcPr>
          <w:p w14:paraId="448AD41C"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CF81748"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6221F0AE" w14:textId="77777777" w:rsidTr="00355852">
        <w:trPr>
          <w:trHeight w:val="230"/>
        </w:trPr>
        <w:tc>
          <w:tcPr>
            <w:tcW w:w="3780" w:type="dxa"/>
            <w:tcBorders>
              <w:top w:val="nil"/>
              <w:left w:val="nil"/>
              <w:bottom w:val="nil"/>
              <w:right w:val="nil"/>
            </w:tcBorders>
          </w:tcPr>
          <w:p w14:paraId="025675A1"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49EB477A"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A01DCE" w:rsidRPr="002627FD" w14:paraId="005D9B5E" w14:textId="77777777" w:rsidTr="00355852">
        <w:trPr>
          <w:trHeight w:val="230"/>
        </w:trPr>
        <w:tc>
          <w:tcPr>
            <w:tcW w:w="3780" w:type="dxa"/>
            <w:tcBorders>
              <w:top w:val="nil"/>
              <w:left w:val="nil"/>
              <w:bottom w:val="nil"/>
              <w:right w:val="nil"/>
            </w:tcBorders>
          </w:tcPr>
          <w:p w14:paraId="4B1B407E"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F85F039"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7C1FE6F3" w14:textId="77777777" w:rsidTr="00355852">
        <w:trPr>
          <w:trHeight w:val="230"/>
        </w:trPr>
        <w:tc>
          <w:tcPr>
            <w:tcW w:w="3780" w:type="dxa"/>
            <w:tcBorders>
              <w:top w:val="nil"/>
              <w:left w:val="nil"/>
              <w:bottom w:val="nil"/>
              <w:right w:val="nil"/>
            </w:tcBorders>
          </w:tcPr>
          <w:p w14:paraId="221E24EA"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797AEE96"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33168E8E" w14:textId="77777777" w:rsidTr="00355852">
        <w:trPr>
          <w:trHeight w:val="230"/>
        </w:trPr>
        <w:tc>
          <w:tcPr>
            <w:tcW w:w="3780" w:type="dxa"/>
            <w:tcBorders>
              <w:top w:val="nil"/>
              <w:left w:val="nil"/>
              <w:bottom w:val="nil"/>
              <w:right w:val="nil"/>
            </w:tcBorders>
          </w:tcPr>
          <w:p w14:paraId="6EEBFF38"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EAB0CCA"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630C69EA" w14:textId="77777777" w:rsidTr="00355852">
        <w:trPr>
          <w:trHeight w:val="230"/>
        </w:trPr>
        <w:tc>
          <w:tcPr>
            <w:tcW w:w="3780" w:type="dxa"/>
            <w:tcBorders>
              <w:top w:val="nil"/>
              <w:left w:val="nil"/>
              <w:bottom w:val="nil"/>
              <w:right w:val="nil"/>
            </w:tcBorders>
          </w:tcPr>
          <w:p w14:paraId="0367AA17"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3AF4F94A"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A01DCE" w:rsidRPr="002627FD" w14:paraId="31104BA5" w14:textId="77777777" w:rsidTr="00355852">
        <w:trPr>
          <w:trHeight w:val="230"/>
        </w:trPr>
        <w:tc>
          <w:tcPr>
            <w:tcW w:w="3780" w:type="dxa"/>
            <w:tcBorders>
              <w:top w:val="nil"/>
              <w:left w:val="nil"/>
              <w:bottom w:val="nil"/>
              <w:right w:val="nil"/>
            </w:tcBorders>
          </w:tcPr>
          <w:p w14:paraId="6E4834A2"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3182A01"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1FA2A02B" w14:textId="77777777" w:rsidTr="00355852">
        <w:trPr>
          <w:trHeight w:val="411"/>
        </w:trPr>
        <w:tc>
          <w:tcPr>
            <w:tcW w:w="3780" w:type="dxa"/>
            <w:tcBorders>
              <w:top w:val="nil"/>
              <w:left w:val="nil"/>
              <w:bottom w:val="nil"/>
              <w:right w:val="nil"/>
            </w:tcBorders>
          </w:tcPr>
          <w:p w14:paraId="5932C644"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0BED09EE"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A01DCE" w:rsidRPr="002627FD" w14:paraId="156E52CA" w14:textId="77777777" w:rsidTr="00355852">
        <w:trPr>
          <w:trHeight w:val="245"/>
        </w:trPr>
        <w:tc>
          <w:tcPr>
            <w:tcW w:w="3780" w:type="dxa"/>
            <w:tcBorders>
              <w:top w:val="nil"/>
              <w:left w:val="nil"/>
              <w:bottom w:val="nil"/>
              <w:right w:val="nil"/>
            </w:tcBorders>
          </w:tcPr>
          <w:p w14:paraId="3CE747A5"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FB45D5C"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03C82BF9" w14:textId="77777777" w:rsidTr="00355852">
        <w:trPr>
          <w:trHeight w:val="230"/>
        </w:trPr>
        <w:tc>
          <w:tcPr>
            <w:tcW w:w="3780" w:type="dxa"/>
            <w:tcBorders>
              <w:top w:val="nil"/>
              <w:left w:val="nil"/>
              <w:bottom w:val="nil"/>
              <w:right w:val="nil"/>
            </w:tcBorders>
          </w:tcPr>
          <w:p w14:paraId="446AC3FC"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4EED61A7" w14:textId="77777777" w:rsidR="00A01DCE" w:rsidRPr="002627FD" w:rsidRDefault="00DA5D93"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A01DCE" w:rsidRPr="002627FD">
              <w:rPr>
                <w:rFonts w:ascii="Arial" w:hAnsi="Arial" w:cs="Arial"/>
                <w:sz w:val="20"/>
                <w:szCs w:val="20"/>
                <w:lang w:val="en-AU"/>
              </w:rPr>
              <w:instrText xml:space="preserve">MERGEFIELD </w:instrText>
            </w:r>
            <w:r w:rsidR="00A01DCE" w:rsidRPr="002627FD">
              <w:rPr>
                <w:rFonts w:ascii="Arial" w:eastAsia="Times New Roman" w:hAnsi="Arial" w:cs="Arial"/>
                <w:color w:val="000000"/>
                <w:sz w:val="20"/>
                <w:szCs w:val="20"/>
              </w:rPr>
              <w:instrText>Att.LowerBound</w:instrText>
            </w:r>
            <w:r w:rsidRPr="002627FD">
              <w:rPr>
                <w:rFonts w:ascii="Arial" w:hAnsi="Arial" w:cs="Arial"/>
                <w:sz w:val="20"/>
                <w:szCs w:val="20"/>
                <w:lang w:val="en-AU"/>
              </w:rPr>
              <w:fldChar w:fldCharType="separate"/>
            </w:r>
            <w:r w:rsidR="00A01DCE" w:rsidRPr="002627FD">
              <w:rPr>
                <w:rFonts w:ascii="Arial" w:eastAsia="Times New Roman" w:hAnsi="Arial" w:cs="Arial"/>
                <w:color w:val="000000"/>
                <w:sz w:val="20"/>
                <w:szCs w:val="20"/>
              </w:rPr>
              <w:t>0</w:t>
            </w:r>
            <w:r w:rsidRPr="002627FD">
              <w:rPr>
                <w:rFonts w:ascii="Arial" w:hAnsi="Arial" w:cs="Arial"/>
                <w:sz w:val="20"/>
                <w:szCs w:val="20"/>
                <w:lang w:val="en-AU"/>
              </w:rPr>
              <w:fldChar w:fldCharType="end"/>
            </w:r>
            <w:r w:rsidR="00A01DCE" w:rsidRPr="002627FD">
              <w:rPr>
                <w:rFonts w:ascii="Arial" w:eastAsia="Times New Roman" w:hAnsi="Arial" w:cs="Arial"/>
                <w:color w:val="000000"/>
                <w:sz w:val="20"/>
                <w:szCs w:val="20"/>
              </w:rPr>
              <w:t xml:space="preserve"> - </w:t>
            </w:r>
            <w:r w:rsidRPr="002627FD">
              <w:rPr>
                <w:rFonts w:ascii="Arial" w:eastAsia="Times New Roman" w:hAnsi="Arial" w:cs="Arial"/>
                <w:color w:val="000000"/>
                <w:sz w:val="20"/>
                <w:szCs w:val="20"/>
              </w:rPr>
              <w:fldChar w:fldCharType="begin" w:fldLock="1"/>
            </w:r>
            <w:r w:rsidR="00A01DCE" w:rsidRPr="002627FD">
              <w:rPr>
                <w:rFonts w:ascii="Arial" w:eastAsia="Times New Roman" w:hAnsi="Arial" w:cs="Arial"/>
                <w:color w:val="000000"/>
                <w:sz w:val="20"/>
                <w:szCs w:val="20"/>
              </w:rPr>
              <w:instrText>MERGEFIELD Att.UpperBound</w:instrText>
            </w:r>
            <w:r w:rsidRPr="002627FD">
              <w:rPr>
                <w:rFonts w:ascii="Arial" w:eastAsia="Times New Roman" w:hAnsi="Arial" w:cs="Arial"/>
                <w:color w:val="000000"/>
                <w:sz w:val="20"/>
                <w:szCs w:val="20"/>
              </w:rPr>
              <w:fldChar w:fldCharType="separate"/>
            </w:r>
            <w:r w:rsidR="00A01DCE" w:rsidRPr="002627FD">
              <w:rPr>
                <w:rFonts w:ascii="Arial" w:eastAsia="Times New Roman" w:hAnsi="Arial" w:cs="Arial"/>
                <w:color w:val="000000"/>
                <w:sz w:val="20"/>
                <w:szCs w:val="20"/>
              </w:rPr>
              <w:t>1</w:t>
            </w:r>
            <w:r w:rsidRPr="002627FD">
              <w:rPr>
                <w:rFonts w:ascii="Arial" w:eastAsia="Times New Roman" w:hAnsi="Arial" w:cs="Arial"/>
                <w:color w:val="000000"/>
                <w:sz w:val="20"/>
                <w:szCs w:val="20"/>
              </w:rPr>
              <w:fldChar w:fldCharType="end"/>
            </w:r>
          </w:p>
        </w:tc>
      </w:tr>
      <w:tr w:rsidR="00A01DCE" w:rsidRPr="002627FD" w14:paraId="26D1D646" w14:textId="77777777" w:rsidTr="00355852">
        <w:trPr>
          <w:trHeight w:val="230"/>
        </w:trPr>
        <w:tc>
          <w:tcPr>
            <w:tcW w:w="3780" w:type="dxa"/>
            <w:tcBorders>
              <w:top w:val="nil"/>
              <w:left w:val="nil"/>
              <w:bottom w:val="nil"/>
              <w:right w:val="nil"/>
            </w:tcBorders>
          </w:tcPr>
          <w:p w14:paraId="314B9CF1"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CD086D8"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598667C0" w14:textId="77777777" w:rsidTr="00355852">
        <w:trPr>
          <w:trHeight w:val="230"/>
        </w:trPr>
        <w:tc>
          <w:tcPr>
            <w:tcW w:w="3780" w:type="dxa"/>
            <w:tcBorders>
              <w:top w:val="nil"/>
              <w:left w:val="nil"/>
              <w:bottom w:val="nil"/>
              <w:right w:val="nil"/>
            </w:tcBorders>
          </w:tcPr>
          <w:p w14:paraId="5B16120C"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78BF2F4C"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p>
        </w:tc>
      </w:tr>
      <w:tr w:rsidR="00A01DCE" w:rsidRPr="002627FD" w14:paraId="15B1E8B1" w14:textId="77777777" w:rsidTr="00355852">
        <w:trPr>
          <w:trHeight w:val="230"/>
        </w:trPr>
        <w:tc>
          <w:tcPr>
            <w:tcW w:w="3780" w:type="dxa"/>
            <w:tcBorders>
              <w:top w:val="nil"/>
              <w:left w:val="nil"/>
              <w:right w:val="nil"/>
            </w:tcBorders>
          </w:tcPr>
          <w:p w14:paraId="14471562"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060C01E9"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5E066D" w14:paraId="120F4954" w14:textId="77777777" w:rsidTr="00355852">
        <w:trPr>
          <w:trHeight w:val="230"/>
        </w:trPr>
        <w:tc>
          <w:tcPr>
            <w:tcW w:w="3780" w:type="dxa"/>
            <w:tcBorders>
              <w:top w:val="nil"/>
              <w:left w:val="nil"/>
              <w:bottom w:val="single" w:sz="4" w:space="0" w:color="auto"/>
              <w:right w:val="nil"/>
            </w:tcBorders>
          </w:tcPr>
          <w:p w14:paraId="653885BF"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r w:rsidRPr="002627F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446FDA1C" w14:textId="77777777" w:rsidR="00A01DCE" w:rsidRPr="00DD0F4F" w:rsidRDefault="00A01DCE" w:rsidP="00355852">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w:t>
            </w:r>
          </w:p>
        </w:tc>
      </w:tr>
    </w:tbl>
    <w:p w14:paraId="6F7CD73B" w14:textId="77777777" w:rsidR="00A01DCE" w:rsidRPr="002627FD" w:rsidRDefault="00DA5D93" w:rsidP="00A01DCE">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2627FD">
        <w:rPr>
          <w:rFonts w:ascii="Arial" w:hAnsi="Arial" w:cs="Arial"/>
          <w:sz w:val="20"/>
          <w:szCs w:val="20"/>
          <w:lang w:val="en-AU"/>
        </w:rPr>
        <w:fldChar w:fldCharType="begin" w:fldLock="1"/>
      </w:r>
      <w:r w:rsidR="00A01DCE" w:rsidRPr="002627FD">
        <w:rPr>
          <w:rFonts w:ascii="Arial" w:hAnsi="Arial" w:cs="Arial"/>
          <w:sz w:val="20"/>
          <w:szCs w:val="20"/>
          <w:lang w:val="en-AU"/>
        </w:rPr>
        <w:instrText xml:space="preserve">MERGEFIELD </w:instrText>
      </w:r>
      <w:r w:rsidR="00A01DCE"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A01DCE">
        <w:rPr>
          <w:rFonts w:ascii="Arial" w:eastAsia="Times New Roman" w:hAnsi="Arial" w:cs="Arial"/>
          <w:b/>
          <w:bCs/>
          <w:color w:val="004080"/>
          <w:sz w:val="24"/>
          <w:szCs w:val="24"/>
        </w:rPr>
        <w:t>«Suba</w:t>
      </w:r>
      <w:r w:rsidR="00A01DCE"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A01DCE" w:rsidRPr="002627FD">
        <w:rPr>
          <w:rFonts w:ascii="Arial" w:eastAsia="Times New Roman" w:hAnsi="Arial" w:cs="Arial"/>
          <w:b/>
          <w:bCs/>
          <w:color w:val="004080"/>
          <w:sz w:val="24"/>
          <w:szCs w:val="24"/>
        </w:rPr>
        <w:t xml:space="preserve"> </w:t>
      </w:r>
      <w:r w:rsidR="00E2054E">
        <w:rPr>
          <w:rFonts w:ascii="Arial" w:eastAsia="Times New Roman" w:hAnsi="Arial" w:cs="Arial"/>
          <w:b/>
          <w:bCs/>
          <w:color w:val="004080"/>
          <w:sz w:val="24"/>
          <w:szCs w:val="24"/>
        </w:rPr>
        <w:t>Algoritme</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A01DCE" w:rsidRPr="002627FD" w14:paraId="73782CDD" w14:textId="77777777" w:rsidTr="00A01DCE">
        <w:trPr>
          <w:trHeight w:val="230"/>
        </w:trPr>
        <w:tc>
          <w:tcPr>
            <w:tcW w:w="3780" w:type="dxa"/>
            <w:tcBorders>
              <w:top w:val="single" w:sz="4" w:space="0" w:color="auto"/>
              <w:left w:val="nil"/>
              <w:bottom w:val="nil"/>
              <w:right w:val="nil"/>
            </w:tcBorders>
          </w:tcPr>
          <w:p w14:paraId="2359E9B9"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4B681847" w14:textId="77777777" w:rsidR="00A01DCE" w:rsidRPr="002627FD" w:rsidRDefault="0062522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Algoritme</w:t>
            </w:r>
          </w:p>
        </w:tc>
      </w:tr>
      <w:tr w:rsidR="00A01DCE" w:rsidRPr="002627FD" w14:paraId="4C150FE9" w14:textId="77777777" w:rsidTr="00A01DCE">
        <w:tc>
          <w:tcPr>
            <w:tcW w:w="3780" w:type="dxa"/>
            <w:tcBorders>
              <w:top w:val="nil"/>
              <w:left w:val="nil"/>
              <w:bottom w:val="nil"/>
              <w:right w:val="nil"/>
            </w:tcBorders>
          </w:tcPr>
          <w:p w14:paraId="645E08A7"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67EDDF1"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5972EA5D" w14:textId="77777777" w:rsidTr="00A01DCE">
        <w:tc>
          <w:tcPr>
            <w:tcW w:w="3780" w:type="dxa"/>
            <w:tcBorders>
              <w:top w:val="nil"/>
              <w:left w:val="nil"/>
              <w:bottom w:val="nil"/>
              <w:right w:val="nil"/>
            </w:tcBorders>
          </w:tcPr>
          <w:p w14:paraId="5F1041AC"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0DB45022"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Richtlijn Metadatering Overheidsinformatie (RMO)</w:t>
            </w:r>
          </w:p>
        </w:tc>
      </w:tr>
      <w:tr w:rsidR="00A01DCE" w:rsidRPr="002627FD" w14:paraId="70B9EE13" w14:textId="77777777" w:rsidTr="00A01DCE">
        <w:tc>
          <w:tcPr>
            <w:tcW w:w="3780" w:type="dxa"/>
            <w:tcBorders>
              <w:top w:val="nil"/>
              <w:left w:val="nil"/>
              <w:bottom w:val="nil"/>
              <w:right w:val="nil"/>
            </w:tcBorders>
          </w:tcPr>
          <w:p w14:paraId="2895CC9A"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5D6E91E"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25873DC9" w14:textId="77777777" w:rsidTr="00A01DCE">
        <w:tc>
          <w:tcPr>
            <w:tcW w:w="3780" w:type="dxa"/>
            <w:tcBorders>
              <w:top w:val="nil"/>
              <w:left w:val="nil"/>
              <w:bottom w:val="nil"/>
              <w:right w:val="nil"/>
            </w:tcBorders>
          </w:tcPr>
          <w:p w14:paraId="27EF485D"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21B7DC32"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460756CA" w14:textId="77777777" w:rsidTr="00A01DCE">
        <w:tc>
          <w:tcPr>
            <w:tcW w:w="3780" w:type="dxa"/>
            <w:tcBorders>
              <w:top w:val="nil"/>
              <w:left w:val="nil"/>
              <w:bottom w:val="nil"/>
              <w:right w:val="nil"/>
            </w:tcBorders>
          </w:tcPr>
          <w:p w14:paraId="505A16C5"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B2859BC"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76142F85" w14:textId="77777777" w:rsidTr="00A01DCE">
        <w:tc>
          <w:tcPr>
            <w:tcW w:w="3780" w:type="dxa"/>
            <w:tcBorders>
              <w:top w:val="nil"/>
              <w:left w:val="nil"/>
              <w:bottom w:val="nil"/>
              <w:right w:val="nil"/>
            </w:tcBorders>
          </w:tcPr>
          <w:p w14:paraId="229966E4"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720CF4B1" w14:textId="77777777" w:rsidR="00A01DCE" w:rsidRPr="002627FD" w:rsidRDefault="0062522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algoritme</w:t>
            </w:r>
          </w:p>
        </w:tc>
      </w:tr>
      <w:tr w:rsidR="00A01DCE" w:rsidRPr="002627FD" w14:paraId="33A2896F" w14:textId="77777777" w:rsidTr="00A01DCE">
        <w:tc>
          <w:tcPr>
            <w:tcW w:w="3780" w:type="dxa"/>
            <w:tcBorders>
              <w:top w:val="nil"/>
              <w:left w:val="nil"/>
              <w:bottom w:val="nil"/>
              <w:right w:val="nil"/>
            </w:tcBorders>
          </w:tcPr>
          <w:p w14:paraId="7F700004"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6BD9FA7"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AE6939" w14:paraId="4880F6A7" w14:textId="77777777" w:rsidTr="00A01DCE">
        <w:tc>
          <w:tcPr>
            <w:tcW w:w="3780" w:type="dxa"/>
            <w:tcBorders>
              <w:top w:val="nil"/>
              <w:left w:val="nil"/>
              <w:bottom w:val="nil"/>
              <w:right w:val="nil"/>
            </w:tcBorders>
          </w:tcPr>
          <w:p w14:paraId="7D7F30E6"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1383F5FF" w14:textId="77777777" w:rsidR="00A01DCE" w:rsidRPr="00DD0F4F" w:rsidRDefault="0062522E" w:rsidP="00355852">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hAnsi="Arial" w:cs="Arial"/>
                <w:sz w:val="20"/>
                <w:szCs w:val="20"/>
                <w:lang w:val="nl-NL"/>
              </w:rPr>
              <w:t>Aanduiding van algoritme, gebruikt om de checksum te maken.</w:t>
            </w:r>
            <w:r w:rsidR="00DA5D93" w:rsidRPr="002627FD">
              <w:rPr>
                <w:rFonts w:ascii="Arial" w:hAnsi="Arial" w:cs="Arial"/>
                <w:sz w:val="20"/>
                <w:szCs w:val="20"/>
                <w:lang w:val="en-AU"/>
              </w:rPr>
              <w:fldChar w:fldCharType="begin" w:fldLock="1"/>
            </w:r>
            <w:r w:rsidR="00A01DCE" w:rsidRPr="00DD0F4F">
              <w:rPr>
                <w:rFonts w:ascii="Arial" w:hAnsi="Arial" w:cs="Arial"/>
                <w:sz w:val="20"/>
                <w:szCs w:val="20"/>
                <w:lang w:val="nl-NL"/>
              </w:rPr>
              <w:instrText xml:space="preserve">MERGEFIELD </w:instrText>
            </w:r>
            <w:r w:rsidR="00A01DCE" w:rsidRPr="00DD0F4F">
              <w:rPr>
                <w:rFonts w:ascii="Arial" w:eastAsia="Times New Roman" w:hAnsi="Arial" w:cs="Arial"/>
                <w:color w:val="000000"/>
                <w:sz w:val="20"/>
                <w:szCs w:val="20"/>
                <w:lang w:val="nl-NL"/>
              </w:rPr>
              <w:instrText>Att.Notes</w:instrText>
            </w:r>
            <w:r w:rsidR="00DA5D93" w:rsidRPr="002627FD">
              <w:rPr>
                <w:rFonts w:ascii="Arial" w:hAnsi="Arial" w:cs="Arial"/>
                <w:sz w:val="20"/>
                <w:szCs w:val="20"/>
                <w:lang w:val="en-AU"/>
              </w:rPr>
              <w:fldChar w:fldCharType="end"/>
            </w:r>
          </w:p>
        </w:tc>
      </w:tr>
      <w:tr w:rsidR="00A01DCE" w:rsidRPr="00AE6939" w14:paraId="192FBA65" w14:textId="77777777" w:rsidTr="00A01DCE">
        <w:trPr>
          <w:trHeight w:val="230"/>
        </w:trPr>
        <w:tc>
          <w:tcPr>
            <w:tcW w:w="3780" w:type="dxa"/>
            <w:tcBorders>
              <w:top w:val="nil"/>
              <w:left w:val="nil"/>
              <w:bottom w:val="nil"/>
              <w:right w:val="nil"/>
            </w:tcBorders>
          </w:tcPr>
          <w:p w14:paraId="1683354B" w14:textId="77777777" w:rsidR="00A01DCE" w:rsidRPr="00DD0F4F" w:rsidRDefault="00A01DCE" w:rsidP="0035585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42A042CE" w14:textId="77777777" w:rsidR="00A01DCE" w:rsidRPr="00DD0F4F" w:rsidRDefault="00A01DCE" w:rsidP="00355852">
            <w:pPr>
              <w:autoSpaceDE w:val="0"/>
              <w:autoSpaceDN w:val="0"/>
              <w:adjustRightInd w:val="0"/>
              <w:spacing w:after="0" w:line="240" w:lineRule="auto"/>
              <w:rPr>
                <w:rFonts w:ascii="Arial" w:eastAsia="Times New Roman" w:hAnsi="Arial" w:cs="Arial"/>
                <w:color w:val="000000"/>
                <w:sz w:val="20"/>
                <w:szCs w:val="20"/>
                <w:lang w:val="nl-NL"/>
              </w:rPr>
            </w:pPr>
          </w:p>
        </w:tc>
      </w:tr>
      <w:tr w:rsidR="00A01DCE" w:rsidRPr="002627FD" w14:paraId="4BFE25DD" w14:textId="77777777" w:rsidTr="00A01DCE">
        <w:trPr>
          <w:trHeight w:val="230"/>
        </w:trPr>
        <w:tc>
          <w:tcPr>
            <w:tcW w:w="3780" w:type="dxa"/>
            <w:tcBorders>
              <w:top w:val="nil"/>
              <w:left w:val="nil"/>
              <w:bottom w:val="nil"/>
              <w:right w:val="nil"/>
            </w:tcBorders>
          </w:tcPr>
          <w:p w14:paraId="570E7B33"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61992A71"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RMO</w:t>
            </w:r>
          </w:p>
        </w:tc>
      </w:tr>
      <w:tr w:rsidR="00A01DCE" w:rsidRPr="002627FD" w14:paraId="17E25B20" w14:textId="77777777" w:rsidTr="00A01DCE">
        <w:tc>
          <w:tcPr>
            <w:tcW w:w="3780" w:type="dxa"/>
            <w:tcBorders>
              <w:top w:val="nil"/>
              <w:left w:val="nil"/>
              <w:bottom w:val="nil"/>
              <w:right w:val="nil"/>
            </w:tcBorders>
          </w:tcPr>
          <w:p w14:paraId="6FFF6FF1"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5765687"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7169E051" w14:textId="77777777" w:rsidTr="00A01DCE">
        <w:tc>
          <w:tcPr>
            <w:tcW w:w="3780" w:type="dxa"/>
            <w:tcBorders>
              <w:top w:val="nil"/>
              <w:left w:val="nil"/>
              <w:bottom w:val="nil"/>
              <w:right w:val="nil"/>
            </w:tcBorders>
          </w:tcPr>
          <w:p w14:paraId="61CEAB8C"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5097FA4B"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 november 2011</w:t>
            </w:r>
          </w:p>
        </w:tc>
      </w:tr>
      <w:tr w:rsidR="00A01DCE" w:rsidRPr="002627FD" w14:paraId="6E9C312D" w14:textId="77777777" w:rsidTr="00A01DCE">
        <w:tc>
          <w:tcPr>
            <w:tcW w:w="3780" w:type="dxa"/>
            <w:tcBorders>
              <w:top w:val="nil"/>
              <w:left w:val="nil"/>
              <w:bottom w:val="nil"/>
              <w:right w:val="nil"/>
            </w:tcBorders>
          </w:tcPr>
          <w:p w14:paraId="05CF71CD"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24D6805"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AE6939" w14:paraId="36922910" w14:textId="77777777" w:rsidTr="00A01DCE">
        <w:tc>
          <w:tcPr>
            <w:tcW w:w="3780" w:type="dxa"/>
            <w:tcBorders>
              <w:top w:val="nil"/>
              <w:left w:val="nil"/>
              <w:bottom w:val="nil"/>
              <w:right w:val="nil"/>
            </w:tcBorders>
          </w:tcPr>
          <w:p w14:paraId="79176F60"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1318B987" w14:textId="77777777" w:rsidR="00A01DCE" w:rsidRPr="00DD0F4F" w:rsidRDefault="0062522E" w:rsidP="00355852">
            <w:pPr>
              <w:autoSpaceDE w:val="0"/>
              <w:autoSpaceDN w:val="0"/>
              <w:adjustRightInd w:val="0"/>
              <w:spacing w:after="0" w:line="240" w:lineRule="auto"/>
              <w:rPr>
                <w:rFonts w:ascii="Arial" w:eastAsia="Times New Roman" w:hAnsi="Arial" w:cs="Arial"/>
                <w:color w:val="000000"/>
                <w:sz w:val="20"/>
                <w:szCs w:val="20"/>
                <w:lang w:val="nl-NL"/>
              </w:rPr>
            </w:pPr>
            <w:r w:rsidRPr="0062522E">
              <w:rPr>
                <w:rFonts w:ascii="Arial" w:eastAsia="Times New Roman" w:hAnsi="Arial" w:cs="Arial"/>
                <w:color w:val="000000"/>
                <w:sz w:val="20"/>
                <w:szCs w:val="20"/>
                <w:lang w:val="nl-NL"/>
              </w:rPr>
              <w:t>De aanduiding van het algoritme maakt het mogelijk de checksum te controleren</w:t>
            </w:r>
            <w:r>
              <w:rPr>
                <w:rFonts w:ascii="Arial" w:eastAsia="Times New Roman" w:hAnsi="Arial" w:cs="Arial"/>
                <w:color w:val="000000"/>
                <w:sz w:val="20"/>
                <w:szCs w:val="20"/>
                <w:lang w:val="nl-NL"/>
              </w:rPr>
              <w:t>.</w:t>
            </w:r>
          </w:p>
        </w:tc>
      </w:tr>
      <w:tr w:rsidR="00A01DCE" w:rsidRPr="00AE6939" w14:paraId="09760435" w14:textId="77777777" w:rsidTr="00A01DCE">
        <w:tc>
          <w:tcPr>
            <w:tcW w:w="3780" w:type="dxa"/>
            <w:tcBorders>
              <w:top w:val="nil"/>
              <w:left w:val="nil"/>
              <w:bottom w:val="nil"/>
              <w:right w:val="nil"/>
            </w:tcBorders>
          </w:tcPr>
          <w:p w14:paraId="203E2D6C" w14:textId="77777777" w:rsidR="00A01DCE" w:rsidRPr="00DD0F4F" w:rsidRDefault="00A01DCE" w:rsidP="0035585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C613D36" w14:textId="77777777" w:rsidR="00A01DCE" w:rsidRPr="00DD0F4F" w:rsidRDefault="00A01DCE" w:rsidP="00355852">
            <w:pPr>
              <w:autoSpaceDE w:val="0"/>
              <w:autoSpaceDN w:val="0"/>
              <w:adjustRightInd w:val="0"/>
              <w:spacing w:after="0" w:line="240" w:lineRule="auto"/>
              <w:rPr>
                <w:rFonts w:ascii="Arial" w:eastAsia="Times New Roman" w:hAnsi="Arial" w:cs="Arial"/>
                <w:color w:val="000000"/>
                <w:sz w:val="20"/>
                <w:szCs w:val="20"/>
                <w:lang w:val="nl-NL"/>
              </w:rPr>
            </w:pPr>
          </w:p>
        </w:tc>
      </w:tr>
      <w:tr w:rsidR="00A01DCE" w:rsidRPr="002627FD" w14:paraId="410D1BAA" w14:textId="77777777" w:rsidTr="00A01DCE">
        <w:tc>
          <w:tcPr>
            <w:tcW w:w="3780" w:type="dxa"/>
            <w:tcBorders>
              <w:top w:val="nil"/>
              <w:left w:val="nil"/>
              <w:bottom w:val="nil"/>
              <w:right w:val="nil"/>
            </w:tcBorders>
          </w:tcPr>
          <w:p w14:paraId="0F8C1297"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0BB1DA37" w14:textId="77777777" w:rsidR="00A01DCE" w:rsidRPr="002627FD" w:rsidRDefault="0062522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String</w:t>
            </w:r>
          </w:p>
        </w:tc>
      </w:tr>
      <w:tr w:rsidR="00A01DCE" w:rsidRPr="002627FD" w14:paraId="3D90BFCC" w14:textId="77777777" w:rsidTr="00A01DCE">
        <w:trPr>
          <w:trHeight w:val="230"/>
        </w:trPr>
        <w:tc>
          <w:tcPr>
            <w:tcW w:w="3780" w:type="dxa"/>
            <w:tcBorders>
              <w:top w:val="nil"/>
              <w:left w:val="nil"/>
              <w:bottom w:val="nil"/>
              <w:right w:val="nil"/>
            </w:tcBorders>
          </w:tcPr>
          <w:p w14:paraId="2EEB1EA1"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D02C01D"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5E066D" w14:paraId="5A457EC2" w14:textId="77777777" w:rsidTr="00A01DCE">
        <w:trPr>
          <w:trHeight w:val="230"/>
        </w:trPr>
        <w:tc>
          <w:tcPr>
            <w:tcW w:w="3780" w:type="dxa"/>
            <w:tcBorders>
              <w:top w:val="nil"/>
              <w:left w:val="nil"/>
              <w:bottom w:val="nil"/>
              <w:right w:val="nil"/>
            </w:tcBorders>
          </w:tcPr>
          <w:p w14:paraId="751AD5D7"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218A860E" w14:textId="77777777" w:rsidR="00A01DCE" w:rsidRPr="00DD0F4F" w:rsidRDefault="0062522E" w:rsidP="00355852">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Namen van toepasselijke algoritmen</w:t>
            </w:r>
          </w:p>
        </w:tc>
      </w:tr>
      <w:tr w:rsidR="00A01DCE" w:rsidRPr="005E066D" w14:paraId="5EAAABC4" w14:textId="77777777" w:rsidTr="00A01DCE">
        <w:trPr>
          <w:trHeight w:val="215"/>
        </w:trPr>
        <w:tc>
          <w:tcPr>
            <w:tcW w:w="3780" w:type="dxa"/>
            <w:tcBorders>
              <w:top w:val="nil"/>
              <w:left w:val="nil"/>
              <w:bottom w:val="nil"/>
              <w:right w:val="nil"/>
            </w:tcBorders>
          </w:tcPr>
          <w:p w14:paraId="371CB0BE" w14:textId="77777777" w:rsidR="00A01DCE" w:rsidRPr="00DD0F4F" w:rsidRDefault="00A01DCE" w:rsidP="0035585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62B541D0" w14:textId="77777777" w:rsidR="00A01DCE" w:rsidRPr="00DD0F4F" w:rsidRDefault="00A01DCE" w:rsidP="00355852">
            <w:pPr>
              <w:autoSpaceDE w:val="0"/>
              <w:autoSpaceDN w:val="0"/>
              <w:adjustRightInd w:val="0"/>
              <w:spacing w:after="0" w:line="240" w:lineRule="auto"/>
              <w:rPr>
                <w:rFonts w:ascii="Arial" w:eastAsia="Times New Roman" w:hAnsi="Arial" w:cs="Arial"/>
                <w:color w:val="000000"/>
                <w:sz w:val="20"/>
                <w:szCs w:val="20"/>
                <w:lang w:val="nl-NL"/>
              </w:rPr>
            </w:pPr>
          </w:p>
        </w:tc>
      </w:tr>
      <w:tr w:rsidR="00A01DCE" w:rsidRPr="002627FD" w14:paraId="498B08F5" w14:textId="77777777" w:rsidTr="00A01DCE">
        <w:trPr>
          <w:trHeight w:val="215"/>
        </w:trPr>
        <w:tc>
          <w:tcPr>
            <w:tcW w:w="3780" w:type="dxa"/>
            <w:tcBorders>
              <w:top w:val="nil"/>
              <w:left w:val="nil"/>
              <w:bottom w:val="nil"/>
              <w:right w:val="nil"/>
            </w:tcBorders>
          </w:tcPr>
          <w:p w14:paraId="548C6AEC"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29EECF14"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A01DCE" w:rsidRPr="002627FD" w14:paraId="1B1567B0" w14:textId="77777777" w:rsidTr="00A01DCE">
        <w:trPr>
          <w:trHeight w:val="230"/>
        </w:trPr>
        <w:tc>
          <w:tcPr>
            <w:tcW w:w="3780" w:type="dxa"/>
            <w:tcBorders>
              <w:top w:val="nil"/>
              <w:left w:val="nil"/>
              <w:bottom w:val="nil"/>
              <w:right w:val="nil"/>
            </w:tcBorders>
          </w:tcPr>
          <w:p w14:paraId="75E37EE9"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3889DAB"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7428F098" w14:textId="77777777" w:rsidTr="00A01DCE">
        <w:trPr>
          <w:trHeight w:val="230"/>
        </w:trPr>
        <w:tc>
          <w:tcPr>
            <w:tcW w:w="3780" w:type="dxa"/>
            <w:tcBorders>
              <w:top w:val="nil"/>
              <w:left w:val="nil"/>
              <w:bottom w:val="nil"/>
              <w:right w:val="nil"/>
            </w:tcBorders>
          </w:tcPr>
          <w:p w14:paraId="1F37981E"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32D36DD2"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A01DCE" w:rsidRPr="002627FD" w14:paraId="5BA459EA" w14:textId="77777777" w:rsidTr="00A01DCE">
        <w:trPr>
          <w:trHeight w:val="230"/>
        </w:trPr>
        <w:tc>
          <w:tcPr>
            <w:tcW w:w="3780" w:type="dxa"/>
            <w:tcBorders>
              <w:top w:val="nil"/>
              <w:left w:val="nil"/>
              <w:bottom w:val="nil"/>
              <w:right w:val="nil"/>
            </w:tcBorders>
          </w:tcPr>
          <w:p w14:paraId="61A2F938"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43FB8E1"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568D711D" w14:textId="77777777" w:rsidTr="00A01DCE">
        <w:trPr>
          <w:trHeight w:val="230"/>
        </w:trPr>
        <w:tc>
          <w:tcPr>
            <w:tcW w:w="3780" w:type="dxa"/>
            <w:tcBorders>
              <w:top w:val="nil"/>
              <w:left w:val="nil"/>
              <w:bottom w:val="nil"/>
              <w:right w:val="nil"/>
            </w:tcBorders>
          </w:tcPr>
          <w:p w14:paraId="4B1A5F77"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lastRenderedPageBreak/>
              <w:t>Aanduiding brondocument</w:t>
            </w:r>
          </w:p>
        </w:tc>
        <w:tc>
          <w:tcPr>
            <w:tcW w:w="5580" w:type="dxa"/>
            <w:tcBorders>
              <w:top w:val="nil"/>
              <w:left w:val="nil"/>
              <w:bottom w:val="nil"/>
              <w:right w:val="nil"/>
            </w:tcBorders>
          </w:tcPr>
          <w:p w14:paraId="4DCD42EE"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029CB76C" w14:textId="77777777" w:rsidTr="00A01DCE">
        <w:trPr>
          <w:trHeight w:val="230"/>
        </w:trPr>
        <w:tc>
          <w:tcPr>
            <w:tcW w:w="3780" w:type="dxa"/>
            <w:tcBorders>
              <w:top w:val="nil"/>
              <w:left w:val="nil"/>
              <w:bottom w:val="nil"/>
              <w:right w:val="nil"/>
            </w:tcBorders>
          </w:tcPr>
          <w:p w14:paraId="0B393869"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D35C393"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71FFE995" w14:textId="77777777" w:rsidTr="00A01DCE">
        <w:trPr>
          <w:trHeight w:val="230"/>
        </w:trPr>
        <w:tc>
          <w:tcPr>
            <w:tcW w:w="3780" w:type="dxa"/>
            <w:tcBorders>
              <w:top w:val="nil"/>
              <w:left w:val="nil"/>
              <w:bottom w:val="nil"/>
              <w:right w:val="nil"/>
            </w:tcBorders>
          </w:tcPr>
          <w:p w14:paraId="5135559E"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06226EC3"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A01DCE" w:rsidRPr="002627FD" w14:paraId="0DAC32BA" w14:textId="77777777" w:rsidTr="00A01DCE">
        <w:trPr>
          <w:trHeight w:val="230"/>
        </w:trPr>
        <w:tc>
          <w:tcPr>
            <w:tcW w:w="3780" w:type="dxa"/>
            <w:tcBorders>
              <w:top w:val="nil"/>
              <w:left w:val="nil"/>
              <w:bottom w:val="nil"/>
              <w:right w:val="nil"/>
            </w:tcBorders>
          </w:tcPr>
          <w:p w14:paraId="01B0E28F"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9F02AF0"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2BFBFED5" w14:textId="77777777" w:rsidTr="00A01DCE">
        <w:trPr>
          <w:trHeight w:val="411"/>
        </w:trPr>
        <w:tc>
          <w:tcPr>
            <w:tcW w:w="3780" w:type="dxa"/>
            <w:tcBorders>
              <w:top w:val="nil"/>
              <w:left w:val="nil"/>
              <w:bottom w:val="nil"/>
              <w:right w:val="nil"/>
            </w:tcBorders>
          </w:tcPr>
          <w:p w14:paraId="2222C597"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2B02F84A"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A01DCE" w:rsidRPr="002627FD" w14:paraId="420B9486" w14:textId="77777777" w:rsidTr="00A01DCE">
        <w:trPr>
          <w:trHeight w:val="245"/>
        </w:trPr>
        <w:tc>
          <w:tcPr>
            <w:tcW w:w="3780" w:type="dxa"/>
            <w:tcBorders>
              <w:top w:val="nil"/>
              <w:left w:val="nil"/>
              <w:bottom w:val="nil"/>
              <w:right w:val="nil"/>
            </w:tcBorders>
          </w:tcPr>
          <w:p w14:paraId="7D6C03F2"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3E06190"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3F3C6E20" w14:textId="77777777" w:rsidTr="00A01DCE">
        <w:trPr>
          <w:trHeight w:val="230"/>
        </w:trPr>
        <w:tc>
          <w:tcPr>
            <w:tcW w:w="3780" w:type="dxa"/>
            <w:tcBorders>
              <w:top w:val="nil"/>
              <w:left w:val="nil"/>
              <w:bottom w:val="nil"/>
              <w:right w:val="nil"/>
            </w:tcBorders>
          </w:tcPr>
          <w:p w14:paraId="514DAFE5"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2C61CE84"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1</w:t>
            </w:r>
            <w:r w:rsidRPr="002627FD">
              <w:rPr>
                <w:rFonts w:ascii="Arial" w:eastAsia="Times New Roman" w:hAnsi="Arial" w:cs="Arial"/>
                <w:color w:val="000000"/>
                <w:sz w:val="20"/>
                <w:szCs w:val="20"/>
              </w:rPr>
              <w:t xml:space="preserve"> - </w:t>
            </w:r>
            <w:r w:rsidR="00DA5D93" w:rsidRPr="002627FD">
              <w:rPr>
                <w:rFonts w:ascii="Arial" w:eastAsia="Times New Roman" w:hAnsi="Arial" w:cs="Arial"/>
                <w:color w:val="000000"/>
                <w:sz w:val="20"/>
                <w:szCs w:val="20"/>
              </w:rPr>
              <w:fldChar w:fldCharType="begin" w:fldLock="1"/>
            </w:r>
            <w:r w:rsidRPr="002627FD">
              <w:rPr>
                <w:rFonts w:ascii="Arial" w:eastAsia="Times New Roman" w:hAnsi="Arial" w:cs="Arial"/>
                <w:color w:val="000000"/>
                <w:sz w:val="20"/>
                <w:szCs w:val="20"/>
              </w:rPr>
              <w:instrText>MERGEFIELD Att.UpperBound</w:instrText>
            </w:r>
            <w:r w:rsidR="00DA5D93" w:rsidRPr="002627FD">
              <w:rPr>
                <w:rFonts w:ascii="Arial" w:eastAsia="Times New Roman" w:hAnsi="Arial" w:cs="Arial"/>
                <w:color w:val="000000"/>
                <w:sz w:val="20"/>
                <w:szCs w:val="20"/>
              </w:rPr>
              <w:fldChar w:fldCharType="separate"/>
            </w:r>
            <w:r w:rsidRPr="002627FD">
              <w:rPr>
                <w:rFonts w:ascii="Arial" w:eastAsia="Times New Roman" w:hAnsi="Arial" w:cs="Arial"/>
                <w:color w:val="000000"/>
                <w:sz w:val="20"/>
                <w:szCs w:val="20"/>
              </w:rPr>
              <w:t>1</w:t>
            </w:r>
            <w:r w:rsidR="00DA5D93" w:rsidRPr="002627FD">
              <w:rPr>
                <w:rFonts w:ascii="Arial" w:eastAsia="Times New Roman" w:hAnsi="Arial" w:cs="Arial"/>
                <w:color w:val="000000"/>
                <w:sz w:val="20"/>
                <w:szCs w:val="20"/>
              </w:rPr>
              <w:fldChar w:fldCharType="end"/>
            </w:r>
          </w:p>
        </w:tc>
      </w:tr>
      <w:tr w:rsidR="00A01DCE" w:rsidRPr="002627FD" w14:paraId="66CEC068" w14:textId="77777777" w:rsidTr="00A01DCE">
        <w:trPr>
          <w:trHeight w:val="230"/>
        </w:trPr>
        <w:tc>
          <w:tcPr>
            <w:tcW w:w="3780" w:type="dxa"/>
            <w:tcBorders>
              <w:top w:val="nil"/>
              <w:left w:val="nil"/>
              <w:bottom w:val="nil"/>
              <w:right w:val="nil"/>
            </w:tcBorders>
          </w:tcPr>
          <w:p w14:paraId="0C59A91B"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6B91E5D"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7511D724" w14:textId="77777777" w:rsidTr="00A01DCE">
        <w:trPr>
          <w:trHeight w:val="230"/>
        </w:trPr>
        <w:tc>
          <w:tcPr>
            <w:tcW w:w="3780" w:type="dxa"/>
            <w:tcBorders>
              <w:top w:val="nil"/>
              <w:left w:val="nil"/>
              <w:bottom w:val="nil"/>
              <w:right w:val="nil"/>
            </w:tcBorders>
          </w:tcPr>
          <w:p w14:paraId="24B841D4"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4BC23902"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p>
        </w:tc>
      </w:tr>
      <w:tr w:rsidR="00A01DCE" w:rsidRPr="002627FD" w14:paraId="14FF3158" w14:textId="77777777" w:rsidTr="00A01DCE">
        <w:trPr>
          <w:trHeight w:val="230"/>
        </w:trPr>
        <w:tc>
          <w:tcPr>
            <w:tcW w:w="3780" w:type="dxa"/>
            <w:tcBorders>
              <w:top w:val="nil"/>
              <w:left w:val="nil"/>
              <w:right w:val="nil"/>
            </w:tcBorders>
          </w:tcPr>
          <w:p w14:paraId="487782FA"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2BE89740"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5E066D" w14:paraId="6424D7A9" w14:textId="77777777" w:rsidTr="00A01DCE">
        <w:trPr>
          <w:trHeight w:val="230"/>
        </w:trPr>
        <w:tc>
          <w:tcPr>
            <w:tcW w:w="3780" w:type="dxa"/>
            <w:tcBorders>
              <w:top w:val="nil"/>
              <w:left w:val="nil"/>
              <w:bottom w:val="single" w:sz="4" w:space="0" w:color="auto"/>
              <w:right w:val="nil"/>
            </w:tcBorders>
          </w:tcPr>
          <w:p w14:paraId="1D14AE33"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r w:rsidRPr="002627F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3D6B9AF7" w14:textId="77777777" w:rsidR="00A01DCE" w:rsidRPr="00DD0F4F" w:rsidRDefault="0062522E" w:rsidP="00355852">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w:t>
            </w:r>
          </w:p>
        </w:tc>
      </w:tr>
    </w:tbl>
    <w:p w14:paraId="747257BE" w14:textId="77777777" w:rsidR="00A01DCE" w:rsidRPr="002627FD" w:rsidRDefault="00DA5D93" w:rsidP="00A01DCE">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2627FD">
        <w:rPr>
          <w:rFonts w:ascii="Arial" w:hAnsi="Arial" w:cs="Arial"/>
          <w:sz w:val="20"/>
          <w:szCs w:val="20"/>
          <w:lang w:val="en-AU"/>
        </w:rPr>
        <w:fldChar w:fldCharType="begin" w:fldLock="1"/>
      </w:r>
      <w:r w:rsidR="00A01DCE" w:rsidRPr="002627FD">
        <w:rPr>
          <w:rFonts w:ascii="Arial" w:hAnsi="Arial" w:cs="Arial"/>
          <w:sz w:val="20"/>
          <w:szCs w:val="20"/>
          <w:lang w:val="en-AU"/>
        </w:rPr>
        <w:instrText xml:space="preserve">MERGEFIELD </w:instrText>
      </w:r>
      <w:r w:rsidR="00A01DCE"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A01DCE">
        <w:rPr>
          <w:rFonts w:ascii="Arial" w:eastAsia="Times New Roman" w:hAnsi="Arial" w:cs="Arial"/>
          <w:b/>
          <w:bCs/>
          <w:color w:val="004080"/>
          <w:sz w:val="24"/>
          <w:szCs w:val="24"/>
        </w:rPr>
        <w:t>«Suba</w:t>
      </w:r>
      <w:r w:rsidR="00A01DCE"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A01DCE" w:rsidRPr="002627FD">
        <w:rPr>
          <w:rFonts w:ascii="Arial" w:eastAsia="Times New Roman" w:hAnsi="Arial" w:cs="Arial"/>
          <w:b/>
          <w:bCs/>
          <w:color w:val="004080"/>
          <w:sz w:val="24"/>
          <w:szCs w:val="24"/>
        </w:rPr>
        <w:t xml:space="preserve"> </w:t>
      </w:r>
      <w:r w:rsidR="00E2054E">
        <w:rPr>
          <w:rFonts w:ascii="Arial" w:eastAsia="Times New Roman" w:hAnsi="Arial" w:cs="Arial"/>
          <w:b/>
          <w:bCs/>
          <w:color w:val="004080"/>
          <w:sz w:val="24"/>
          <w:szCs w:val="24"/>
        </w:rPr>
        <w:t>Waarde</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A01DCE" w:rsidRPr="002627FD" w14:paraId="69033E9D" w14:textId="77777777" w:rsidTr="00355852">
        <w:trPr>
          <w:trHeight w:val="230"/>
        </w:trPr>
        <w:tc>
          <w:tcPr>
            <w:tcW w:w="3780" w:type="dxa"/>
            <w:tcBorders>
              <w:top w:val="single" w:sz="4" w:space="0" w:color="auto"/>
              <w:left w:val="nil"/>
              <w:bottom w:val="nil"/>
              <w:right w:val="nil"/>
            </w:tcBorders>
          </w:tcPr>
          <w:p w14:paraId="619CFCB2"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5E972F6D" w14:textId="77777777" w:rsidR="00A01DCE" w:rsidRPr="002627FD" w:rsidRDefault="0062522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Waarde</w:t>
            </w:r>
          </w:p>
        </w:tc>
      </w:tr>
      <w:tr w:rsidR="00A01DCE" w:rsidRPr="002627FD" w14:paraId="49410D72" w14:textId="77777777" w:rsidTr="00355852">
        <w:tc>
          <w:tcPr>
            <w:tcW w:w="3780" w:type="dxa"/>
            <w:tcBorders>
              <w:top w:val="nil"/>
              <w:left w:val="nil"/>
              <w:bottom w:val="nil"/>
              <w:right w:val="nil"/>
            </w:tcBorders>
          </w:tcPr>
          <w:p w14:paraId="3C85FAF5"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AF94E62"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4073A732" w14:textId="77777777" w:rsidTr="00355852">
        <w:tc>
          <w:tcPr>
            <w:tcW w:w="3780" w:type="dxa"/>
            <w:tcBorders>
              <w:top w:val="nil"/>
              <w:left w:val="nil"/>
              <w:bottom w:val="nil"/>
              <w:right w:val="nil"/>
            </w:tcBorders>
          </w:tcPr>
          <w:p w14:paraId="5FADB464"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25EE4256"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Richtlijn Metadatering Overheidsinformatie (RMO)</w:t>
            </w:r>
          </w:p>
        </w:tc>
      </w:tr>
      <w:tr w:rsidR="00A01DCE" w:rsidRPr="002627FD" w14:paraId="2694CC07" w14:textId="77777777" w:rsidTr="00355852">
        <w:tc>
          <w:tcPr>
            <w:tcW w:w="3780" w:type="dxa"/>
            <w:tcBorders>
              <w:top w:val="nil"/>
              <w:left w:val="nil"/>
              <w:bottom w:val="nil"/>
              <w:right w:val="nil"/>
            </w:tcBorders>
          </w:tcPr>
          <w:p w14:paraId="2FE20DB8"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E351C8B"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689AD88D" w14:textId="77777777" w:rsidTr="00355852">
        <w:tc>
          <w:tcPr>
            <w:tcW w:w="3780" w:type="dxa"/>
            <w:tcBorders>
              <w:top w:val="nil"/>
              <w:left w:val="nil"/>
              <w:bottom w:val="nil"/>
              <w:right w:val="nil"/>
            </w:tcBorders>
          </w:tcPr>
          <w:p w14:paraId="3563DF9E"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53867748"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03F4DD26" w14:textId="77777777" w:rsidTr="00355852">
        <w:tc>
          <w:tcPr>
            <w:tcW w:w="3780" w:type="dxa"/>
            <w:tcBorders>
              <w:top w:val="nil"/>
              <w:left w:val="nil"/>
              <w:bottom w:val="nil"/>
              <w:right w:val="nil"/>
            </w:tcBorders>
          </w:tcPr>
          <w:p w14:paraId="1772796F"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DA9537E"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6DA471DD" w14:textId="77777777" w:rsidTr="00355852">
        <w:tc>
          <w:tcPr>
            <w:tcW w:w="3780" w:type="dxa"/>
            <w:tcBorders>
              <w:top w:val="nil"/>
              <w:left w:val="nil"/>
              <w:bottom w:val="nil"/>
              <w:right w:val="nil"/>
            </w:tcBorders>
          </w:tcPr>
          <w:p w14:paraId="63D49C25"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6E77311F" w14:textId="77777777" w:rsidR="00A01DCE" w:rsidRPr="002627FD" w:rsidRDefault="0062522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waarde</w:t>
            </w:r>
          </w:p>
        </w:tc>
      </w:tr>
      <w:tr w:rsidR="00A01DCE" w:rsidRPr="002627FD" w14:paraId="33CC3811" w14:textId="77777777" w:rsidTr="00355852">
        <w:tc>
          <w:tcPr>
            <w:tcW w:w="3780" w:type="dxa"/>
            <w:tcBorders>
              <w:top w:val="nil"/>
              <w:left w:val="nil"/>
              <w:bottom w:val="nil"/>
              <w:right w:val="nil"/>
            </w:tcBorders>
          </w:tcPr>
          <w:p w14:paraId="58B11203"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C0CD821"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AE6939" w14:paraId="4016FEE8" w14:textId="77777777" w:rsidTr="00355852">
        <w:tc>
          <w:tcPr>
            <w:tcW w:w="3780" w:type="dxa"/>
            <w:tcBorders>
              <w:top w:val="nil"/>
              <w:left w:val="nil"/>
              <w:bottom w:val="nil"/>
              <w:right w:val="nil"/>
            </w:tcBorders>
          </w:tcPr>
          <w:p w14:paraId="3C8FA1FE"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6D46617E" w14:textId="77777777" w:rsidR="00A01DCE" w:rsidRPr="00DD0F4F" w:rsidRDefault="0062522E" w:rsidP="00355852">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hAnsi="Arial" w:cs="Arial"/>
                <w:sz w:val="20"/>
                <w:szCs w:val="20"/>
                <w:lang w:val="nl-NL"/>
              </w:rPr>
              <w:t>De waarde van de checksum.</w:t>
            </w:r>
            <w:r w:rsidR="00DA5D93" w:rsidRPr="002627FD">
              <w:rPr>
                <w:rFonts w:ascii="Arial" w:hAnsi="Arial" w:cs="Arial"/>
                <w:sz w:val="20"/>
                <w:szCs w:val="20"/>
                <w:lang w:val="en-AU"/>
              </w:rPr>
              <w:fldChar w:fldCharType="begin" w:fldLock="1"/>
            </w:r>
            <w:r w:rsidR="00A01DCE" w:rsidRPr="00DD0F4F">
              <w:rPr>
                <w:rFonts w:ascii="Arial" w:hAnsi="Arial" w:cs="Arial"/>
                <w:sz w:val="20"/>
                <w:szCs w:val="20"/>
                <w:lang w:val="nl-NL"/>
              </w:rPr>
              <w:instrText xml:space="preserve">MERGEFIELD </w:instrText>
            </w:r>
            <w:r w:rsidR="00A01DCE" w:rsidRPr="00DD0F4F">
              <w:rPr>
                <w:rFonts w:ascii="Arial" w:eastAsia="Times New Roman" w:hAnsi="Arial" w:cs="Arial"/>
                <w:color w:val="000000"/>
                <w:sz w:val="20"/>
                <w:szCs w:val="20"/>
                <w:lang w:val="nl-NL"/>
              </w:rPr>
              <w:instrText>Att.Notes</w:instrText>
            </w:r>
            <w:r w:rsidR="00DA5D93" w:rsidRPr="002627FD">
              <w:rPr>
                <w:rFonts w:ascii="Arial" w:hAnsi="Arial" w:cs="Arial"/>
                <w:sz w:val="20"/>
                <w:szCs w:val="20"/>
                <w:lang w:val="en-AU"/>
              </w:rPr>
              <w:fldChar w:fldCharType="end"/>
            </w:r>
          </w:p>
        </w:tc>
      </w:tr>
      <w:tr w:rsidR="00A01DCE" w:rsidRPr="00AE6939" w14:paraId="51927997" w14:textId="77777777" w:rsidTr="00355852">
        <w:trPr>
          <w:trHeight w:val="230"/>
        </w:trPr>
        <w:tc>
          <w:tcPr>
            <w:tcW w:w="3780" w:type="dxa"/>
            <w:tcBorders>
              <w:top w:val="nil"/>
              <w:left w:val="nil"/>
              <w:bottom w:val="nil"/>
              <w:right w:val="nil"/>
            </w:tcBorders>
          </w:tcPr>
          <w:p w14:paraId="4D3DE5EB" w14:textId="77777777" w:rsidR="00A01DCE" w:rsidRPr="00DD0F4F" w:rsidRDefault="00A01DCE" w:rsidP="0035585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AAA47D4" w14:textId="77777777" w:rsidR="00A01DCE" w:rsidRPr="00DD0F4F" w:rsidRDefault="00A01DCE" w:rsidP="00355852">
            <w:pPr>
              <w:autoSpaceDE w:val="0"/>
              <w:autoSpaceDN w:val="0"/>
              <w:adjustRightInd w:val="0"/>
              <w:spacing w:after="0" w:line="240" w:lineRule="auto"/>
              <w:rPr>
                <w:rFonts w:ascii="Arial" w:eastAsia="Times New Roman" w:hAnsi="Arial" w:cs="Arial"/>
                <w:color w:val="000000"/>
                <w:sz w:val="20"/>
                <w:szCs w:val="20"/>
                <w:lang w:val="nl-NL"/>
              </w:rPr>
            </w:pPr>
          </w:p>
        </w:tc>
      </w:tr>
      <w:tr w:rsidR="00A01DCE" w:rsidRPr="002627FD" w14:paraId="08D72F89" w14:textId="77777777" w:rsidTr="00355852">
        <w:trPr>
          <w:trHeight w:val="230"/>
        </w:trPr>
        <w:tc>
          <w:tcPr>
            <w:tcW w:w="3780" w:type="dxa"/>
            <w:tcBorders>
              <w:top w:val="nil"/>
              <w:left w:val="nil"/>
              <w:bottom w:val="nil"/>
              <w:right w:val="nil"/>
            </w:tcBorders>
          </w:tcPr>
          <w:p w14:paraId="7B4F6D12"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311835DD"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RMO</w:t>
            </w:r>
          </w:p>
        </w:tc>
      </w:tr>
      <w:tr w:rsidR="00A01DCE" w:rsidRPr="002627FD" w14:paraId="163A3F46" w14:textId="77777777" w:rsidTr="00355852">
        <w:tc>
          <w:tcPr>
            <w:tcW w:w="3780" w:type="dxa"/>
            <w:tcBorders>
              <w:top w:val="nil"/>
              <w:left w:val="nil"/>
              <w:bottom w:val="nil"/>
              <w:right w:val="nil"/>
            </w:tcBorders>
          </w:tcPr>
          <w:p w14:paraId="424762DA"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7A814FE"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0A81889B" w14:textId="77777777" w:rsidTr="00355852">
        <w:tc>
          <w:tcPr>
            <w:tcW w:w="3780" w:type="dxa"/>
            <w:tcBorders>
              <w:top w:val="nil"/>
              <w:left w:val="nil"/>
              <w:bottom w:val="nil"/>
              <w:right w:val="nil"/>
            </w:tcBorders>
          </w:tcPr>
          <w:p w14:paraId="539A2297"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5B2DE39B"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 november 2011</w:t>
            </w:r>
          </w:p>
        </w:tc>
      </w:tr>
      <w:tr w:rsidR="00A01DCE" w:rsidRPr="002627FD" w14:paraId="4799FC73" w14:textId="77777777" w:rsidTr="00355852">
        <w:tc>
          <w:tcPr>
            <w:tcW w:w="3780" w:type="dxa"/>
            <w:tcBorders>
              <w:top w:val="nil"/>
              <w:left w:val="nil"/>
              <w:bottom w:val="nil"/>
              <w:right w:val="nil"/>
            </w:tcBorders>
          </w:tcPr>
          <w:p w14:paraId="266246E0"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345CB6E"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AE6939" w14:paraId="2D84F9B5" w14:textId="77777777" w:rsidTr="00355852">
        <w:tc>
          <w:tcPr>
            <w:tcW w:w="3780" w:type="dxa"/>
            <w:tcBorders>
              <w:top w:val="nil"/>
              <w:left w:val="nil"/>
              <w:bottom w:val="nil"/>
              <w:right w:val="nil"/>
            </w:tcBorders>
          </w:tcPr>
          <w:p w14:paraId="7976982C"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55B8CC5D" w14:textId="77777777" w:rsidR="00A01DCE" w:rsidRPr="00DD0F4F" w:rsidRDefault="0062522E" w:rsidP="00355852">
            <w:pPr>
              <w:autoSpaceDE w:val="0"/>
              <w:autoSpaceDN w:val="0"/>
              <w:adjustRightInd w:val="0"/>
              <w:spacing w:after="0" w:line="240" w:lineRule="auto"/>
              <w:rPr>
                <w:rFonts w:ascii="Arial" w:eastAsia="Times New Roman" w:hAnsi="Arial" w:cs="Arial"/>
                <w:color w:val="000000"/>
                <w:sz w:val="20"/>
                <w:szCs w:val="20"/>
                <w:lang w:val="nl-NL"/>
              </w:rPr>
            </w:pPr>
            <w:r w:rsidRPr="0062522E">
              <w:rPr>
                <w:rFonts w:ascii="Arial" w:eastAsia="Times New Roman" w:hAnsi="Arial" w:cs="Arial"/>
                <w:color w:val="000000"/>
                <w:sz w:val="20"/>
                <w:szCs w:val="20"/>
                <w:lang w:val="nl-NL"/>
              </w:rPr>
              <w:t>De waarde van de checksum, het controlegetal, maakt het mogelijk te controleren of het bestand niet gecorrumpeerd is.</w:t>
            </w:r>
          </w:p>
        </w:tc>
      </w:tr>
      <w:tr w:rsidR="00A01DCE" w:rsidRPr="00AE6939" w14:paraId="43EEAE11" w14:textId="77777777" w:rsidTr="00355852">
        <w:tc>
          <w:tcPr>
            <w:tcW w:w="3780" w:type="dxa"/>
            <w:tcBorders>
              <w:top w:val="nil"/>
              <w:left w:val="nil"/>
              <w:bottom w:val="nil"/>
              <w:right w:val="nil"/>
            </w:tcBorders>
          </w:tcPr>
          <w:p w14:paraId="616C5A23" w14:textId="77777777" w:rsidR="00A01DCE" w:rsidRPr="00DD0F4F" w:rsidRDefault="00A01DCE" w:rsidP="0035585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14CAD233" w14:textId="77777777" w:rsidR="00A01DCE" w:rsidRPr="00DD0F4F" w:rsidRDefault="00A01DCE" w:rsidP="00355852">
            <w:pPr>
              <w:autoSpaceDE w:val="0"/>
              <w:autoSpaceDN w:val="0"/>
              <w:adjustRightInd w:val="0"/>
              <w:spacing w:after="0" w:line="240" w:lineRule="auto"/>
              <w:rPr>
                <w:rFonts w:ascii="Arial" w:eastAsia="Times New Roman" w:hAnsi="Arial" w:cs="Arial"/>
                <w:color w:val="000000"/>
                <w:sz w:val="20"/>
                <w:szCs w:val="20"/>
                <w:lang w:val="nl-NL"/>
              </w:rPr>
            </w:pPr>
          </w:p>
        </w:tc>
      </w:tr>
      <w:tr w:rsidR="00A01DCE" w:rsidRPr="002627FD" w14:paraId="3E389E44" w14:textId="77777777" w:rsidTr="00355852">
        <w:tc>
          <w:tcPr>
            <w:tcW w:w="3780" w:type="dxa"/>
            <w:tcBorders>
              <w:top w:val="nil"/>
              <w:left w:val="nil"/>
              <w:bottom w:val="nil"/>
              <w:right w:val="nil"/>
            </w:tcBorders>
          </w:tcPr>
          <w:p w14:paraId="36989D37"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17D4150F" w14:textId="77777777" w:rsidR="00A01DCE" w:rsidRPr="002627FD" w:rsidRDefault="00456B6B"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String</w:t>
            </w:r>
          </w:p>
        </w:tc>
      </w:tr>
      <w:tr w:rsidR="00A01DCE" w:rsidRPr="002627FD" w14:paraId="10538337" w14:textId="77777777" w:rsidTr="00355852">
        <w:trPr>
          <w:trHeight w:val="230"/>
        </w:trPr>
        <w:tc>
          <w:tcPr>
            <w:tcW w:w="3780" w:type="dxa"/>
            <w:tcBorders>
              <w:top w:val="nil"/>
              <w:left w:val="nil"/>
              <w:bottom w:val="nil"/>
              <w:right w:val="nil"/>
            </w:tcBorders>
          </w:tcPr>
          <w:p w14:paraId="1D1C6AED"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63EBFDE"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5E066D" w14:paraId="46DA9FB5" w14:textId="77777777" w:rsidTr="00355852">
        <w:trPr>
          <w:trHeight w:val="230"/>
        </w:trPr>
        <w:tc>
          <w:tcPr>
            <w:tcW w:w="3780" w:type="dxa"/>
            <w:tcBorders>
              <w:top w:val="nil"/>
              <w:left w:val="nil"/>
              <w:bottom w:val="nil"/>
              <w:right w:val="nil"/>
            </w:tcBorders>
          </w:tcPr>
          <w:p w14:paraId="6EDD871B"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43950481" w14:textId="77777777" w:rsidR="00A01DCE" w:rsidRPr="00DD0F4F" w:rsidRDefault="00456B6B" w:rsidP="00355852">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Aaneengesloten cijfers</w:t>
            </w:r>
          </w:p>
        </w:tc>
      </w:tr>
      <w:tr w:rsidR="00A01DCE" w:rsidRPr="005E066D" w14:paraId="0DFE8102" w14:textId="77777777" w:rsidTr="00355852">
        <w:trPr>
          <w:trHeight w:val="215"/>
        </w:trPr>
        <w:tc>
          <w:tcPr>
            <w:tcW w:w="3780" w:type="dxa"/>
            <w:tcBorders>
              <w:top w:val="nil"/>
              <w:left w:val="nil"/>
              <w:bottom w:val="nil"/>
              <w:right w:val="nil"/>
            </w:tcBorders>
          </w:tcPr>
          <w:p w14:paraId="4C2DAA3C" w14:textId="77777777" w:rsidR="00A01DCE" w:rsidRPr="00DD0F4F" w:rsidRDefault="00A01DCE" w:rsidP="0035585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EE8A494" w14:textId="77777777" w:rsidR="00A01DCE" w:rsidRPr="00DD0F4F" w:rsidRDefault="00A01DCE" w:rsidP="00355852">
            <w:pPr>
              <w:autoSpaceDE w:val="0"/>
              <w:autoSpaceDN w:val="0"/>
              <w:adjustRightInd w:val="0"/>
              <w:spacing w:after="0" w:line="240" w:lineRule="auto"/>
              <w:rPr>
                <w:rFonts w:ascii="Arial" w:eastAsia="Times New Roman" w:hAnsi="Arial" w:cs="Arial"/>
                <w:color w:val="000000"/>
                <w:sz w:val="20"/>
                <w:szCs w:val="20"/>
                <w:lang w:val="nl-NL"/>
              </w:rPr>
            </w:pPr>
          </w:p>
        </w:tc>
      </w:tr>
      <w:tr w:rsidR="00A01DCE" w:rsidRPr="002627FD" w14:paraId="77A525CB" w14:textId="77777777" w:rsidTr="00355852">
        <w:trPr>
          <w:trHeight w:val="215"/>
        </w:trPr>
        <w:tc>
          <w:tcPr>
            <w:tcW w:w="3780" w:type="dxa"/>
            <w:tcBorders>
              <w:top w:val="nil"/>
              <w:left w:val="nil"/>
              <w:bottom w:val="nil"/>
              <w:right w:val="nil"/>
            </w:tcBorders>
          </w:tcPr>
          <w:p w14:paraId="77A7E8E3"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7F9E5162"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A01DCE" w:rsidRPr="002627FD" w14:paraId="0AC09DB8" w14:textId="77777777" w:rsidTr="00355852">
        <w:trPr>
          <w:trHeight w:val="230"/>
        </w:trPr>
        <w:tc>
          <w:tcPr>
            <w:tcW w:w="3780" w:type="dxa"/>
            <w:tcBorders>
              <w:top w:val="nil"/>
              <w:left w:val="nil"/>
              <w:bottom w:val="nil"/>
              <w:right w:val="nil"/>
            </w:tcBorders>
          </w:tcPr>
          <w:p w14:paraId="15A7CD11"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172C371"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2221652D" w14:textId="77777777" w:rsidTr="00355852">
        <w:trPr>
          <w:trHeight w:val="230"/>
        </w:trPr>
        <w:tc>
          <w:tcPr>
            <w:tcW w:w="3780" w:type="dxa"/>
            <w:tcBorders>
              <w:top w:val="nil"/>
              <w:left w:val="nil"/>
              <w:bottom w:val="nil"/>
              <w:right w:val="nil"/>
            </w:tcBorders>
          </w:tcPr>
          <w:p w14:paraId="1A6F6341"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3E3F6C10"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A01DCE" w:rsidRPr="002627FD" w14:paraId="0AA6211C" w14:textId="77777777" w:rsidTr="00355852">
        <w:trPr>
          <w:trHeight w:val="230"/>
        </w:trPr>
        <w:tc>
          <w:tcPr>
            <w:tcW w:w="3780" w:type="dxa"/>
            <w:tcBorders>
              <w:top w:val="nil"/>
              <w:left w:val="nil"/>
              <w:bottom w:val="nil"/>
              <w:right w:val="nil"/>
            </w:tcBorders>
          </w:tcPr>
          <w:p w14:paraId="76332E22"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47DD6CC"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4E4DED6B" w14:textId="77777777" w:rsidTr="00355852">
        <w:trPr>
          <w:trHeight w:val="230"/>
        </w:trPr>
        <w:tc>
          <w:tcPr>
            <w:tcW w:w="3780" w:type="dxa"/>
            <w:tcBorders>
              <w:top w:val="nil"/>
              <w:left w:val="nil"/>
              <w:bottom w:val="nil"/>
              <w:right w:val="nil"/>
            </w:tcBorders>
          </w:tcPr>
          <w:p w14:paraId="2250F036"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161C1492"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6BD0FEBF" w14:textId="77777777" w:rsidTr="00355852">
        <w:trPr>
          <w:trHeight w:val="230"/>
        </w:trPr>
        <w:tc>
          <w:tcPr>
            <w:tcW w:w="3780" w:type="dxa"/>
            <w:tcBorders>
              <w:top w:val="nil"/>
              <w:left w:val="nil"/>
              <w:bottom w:val="nil"/>
              <w:right w:val="nil"/>
            </w:tcBorders>
          </w:tcPr>
          <w:p w14:paraId="1E9A0D8C"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7066803"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618F97F8" w14:textId="77777777" w:rsidTr="00355852">
        <w:trPr>
          <w:trHeight w:val="230"/>
        </w:trPr>
        <w:tc>
          <w:tcPr>
            <w:tcW w:w="3780" w:type="dxa"/>
            <w:tcBorders>
              <w:top w:val="nil"/>
              <w:left w:val="nil"/>
              <w:bottom w:val="nil"/>
              <w:right w:val="nil"/>
            </w:tcBorders>
          </w:tcPr>
          <w:p w14:paraId="4BC9E66A"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1B994242"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A01DCE" w:rsidRPr="002627FD" w14:paraId="5928F481" w14:textId="77777777" w:rsidTr="00355852">
        <w:trPr>
          <w:trHeight w:val="230"/>
        </w:trPr>
        <w:tc>
          <w:tcPr>
            <w:tcW w:w="3780" w:type="dxa"/>
            <w:tcBorders>
              <w:top w:val="nil"/>
              <w:left w:val="nil"/>
              <w:bottom w:val="nil"/>
              <w:right w:val="nil"/>
            </w:tcBorders>
          </w:tcPr>
          <w:p w14:paraId="5CC5F58F"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16A6171"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2E57CA03" w14:textId="77777777" w:rsidTr="00355852">
        <w:trPr>
          <w:trHeight w:val="411"/>
        </w:trPr>
        <w:tc>
          <w:tcPr>
            <w:tcW w:w="3780" w:type="dxa"/>
            <w:tcBorders>
              <w:top w:val="nil"/>
              <w:left w:val="nil"/>
              <w:bottom w:val="nil"/>
              <w:right w:val="nil"/>
            </w:tcBorders>
          </w:tcPr>
          <w:p w14:paraId="1338EB82"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09AF8A42"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A01DCE" w:rsidRPr="002627FD" w14:paraId="6A43B7D3" w14:textId="77777777" w:rsidTr="00355852">
        <w:trPr>
          <w:trHeight w:val="245"/>
        </w:trPr>
        <w:tc>
          <w:tcPr>
            <w:tcW w:w="3780" w:type="dxa"/>
            <w:tcBorders>
              <w:top w:val="nil"/>
              <w:left w:val="nil"/>
              <w:bottom w:val="nil"/>
              <w:right w:val="nil"/>
            </w:tcBorders>
          </w:tcPr>
          <w:p w14:paraId="78EDAC3A"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0F536CA"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09D8E71E" w14:textId="77777777" w:rsidTr="00355852">
        <w:trPr>
          <w:trHeight w:val="230"/>
        </w:trPr>
        <w:tc>
          <w:tcPr>
            <w:tcW w:w="3780" w:type="dxa"/>
            <w:tcBorders>
              <w:top w:val="nil"/>
              <w:left w:val="nil"/>
              <w:bottom w:val="nil"/>
              <w:right w:val="nil"/>
            </w:tcBorders>
          </w:tcPr>
          <w:p w14:paraId="42F00EB1"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0E706B81"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1</w:t>
            </w:r>
            <w:r w:rsidRPr="002627FD">
              <w:rPr>
                <w:rFonts w:ascii="Arial" w:eastAsia="Times New Roman" w:hAnsi="Arial" w:cs="Arial"/>
                <w:color w:val="000000"/>
                <w:sz w:val="20"/>
                <w:szCs w:val="20"/>
              </w:rPr>
              <w:t xml:space="preserve"> - </w:t>
            </w:r>
            <w:r w:rsidR="00DA5D93" w:rsidRPr="002627FD">
              <w:rPr>
                <w:rFonts w:ascii="Arial" w:eastAsia="Times New Roman" w:hAnsi="Arial" w:cs="Arial"/>
                <w:color w:val="000000"/>
                <w:sz w:val="20"/>
                <w:szCs w:val="20"/>
              </w:rPr>
              <w:fldChar w:fldCharType="begin" w:fldLock="1"/>
            </w:r>
            <w:r w:rsidRPr="002627FD">
              <w:rPr>
                <w:rFonts w:ascii="Arial" w:eastAsia="Times New Roman" w:hAnsi="Arial" w:cs="Arial"/>
                <w:color w:val="000000"/>
                <w:sz w:val="20"/>
                <w:szCs w:val="20"/>
              </w:rPr>
              <w:instrText>MERGEFIELD Att.UpperBound</w:instrText>
            </w:r>
            <w:r w:rsidR="00DA5D93" w:rsidRPr="002627FD">
              <w:rPr>
                <w:rFonts w:ascii="Arial" w:eastAsia="Times New Roman" w:hAnsi="Arial" w:cs="Arial"/>
                <w:color w:val="000000"/>
                <w:sz w:val="20"/>
                <w:szCs w:val="20"/>
              </w:rPr>
              <w:fldChar w:fldCharType="separate"/>
            </w:r>
            <w:r w:rsidRPr="002627FD">
              <w:rPr>
                <w:rFonts w:ascii="Arial" w:eastAsia="Times New Roman" w:hAnsi="Arial" w:cs="Arial"/>
                <w:color w:val="000000"/>
                <w:sz w:val="20"/>
                <w:szCs w:val="20"/>
              </w:rPr>
              <w:t>1</w:t>
            </w:r>
            <w:r w:rsidR="00DA5D93" w:rsidRPr="002627FD">
              <w:rPr>
                <w:rFonts w:ascii="Arial" w:eastAsia="Times New Roman" w:hAnsi="Arial" w:cs="Arial"/>
                <w:color w:val="000000"/>
                <w:sz w:val="20"/>
                <w:szCs w:val="20"/>
              </w:rPr>
              <w:fldChar w:fldCharType="end"/>
            </w:r>
          </w:p>
        </w:tc>
      </w:tr>
      <w:tr w:rsidR="00A01DCE" w:rsidRPr="002627FD" w14:paraId="32F5C7B1" w14:textId="77777777" w:rsidTr="00355852">
        <w:trPr>
          <w:trHeight w:val="230"/>
        </w:trPr>
        <w:tc>
          <w:tcPr>
            <w:tcW w:w="3780" w:type="dxa"/>
            <w:tcBorders>
              <w:top w:val="nil"/>
              <w:left w:val="nil"/>
              <w:bottom w:val="nil"/>
              <w:right w:val="nil"/>
            </w:tcBorders>
          </w:tcPr>
          <w:p w14:paraId="612726AA"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6032D83"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70ED0F47" w14:textId="77777777" w:rsidTr="00355852">
        <w:trPr>
          <w:trHeight w:val="230"/>
        </w:trPr>
        <w:tc>
          <w:tcPr>
            <w:tcW w:w="3780" w:type="dxa"/>
            <w:tcBorders>
              <w:top w:val="nil"/>
              <w:left w:val="nil"/>
              <w:bottom w:val="nil"/>
              <w:right w:val="nil"/>
            </w:tcBorders>
          </w:tcPr>
          <w:p w14:paraId="19FAA79F"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3FFD3BD4"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p>
        </w:tc>
      </w:tr>
      <w:tr w:rsidR="00A01DCE" w:rsidRPr="002627FD" w14:paraId="2BCF6C9A" w14:textId="77777777" w:rsidTr="00355852">
        <w:trPr>
          <w:trHeight w:val="230"/>
        </w:trPr>
        <w:tc>
          <w:tcPr>
            <w:tcW w:w="3780" w:type="dxa"/>
            <w:tcBorders>
              <w:top w:val="nil"/>
              <w:left w:val="nil"/>
              <w:right w:val="nil"/>
            </w:tcBorders>
          </w:tcPr>
          <w:p w14:paraId="516FF9C6"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4FCDF8D2"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5E066D" w14:paraId="2E2D6CF0" w14:textId="77777777" w:rsidTr="00355852">
        <w:trPr>
          <w:trHeight w:val="230"/>
        </w:trPr>
        <w:tc>
          <w:tcPr>
            <w:tcW w:w="3780" w:type="dxa"/>
            <w:tcBorders>
              <w:top w:val="nil"/>
              <w:left w:val="nil"/>
              <w:bottom w:val="single" w:sz="4" w:space="0" w:color="auto"/>
              <w:right w:val="nil"/>
            </w:tcBorders>
          </w:tcPr>
          <w:p w14:paraId="4F862164"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r w:rsidRPr="002627F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67BBE42C" w14:textId="77777777" w:rsidR="00A01DCE" w:rsidRPr="00DD0F4F" w:rsidRDefault="0062522E" w:rsidP="00355852">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w:t>
            </w:r>
          </w:p>
        </w:tc>
      </w:tr>
    </w:tbl>
    <w:p w14:paraId="1FB8FDD2" w14:textId="77777777" w:rsidR="00A01DCE" w:rsidRPr="002627FD" w:rsidRDefault="00DA5D93" w:rsidP="00A01DCE">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2627FD">
        <w:rPr>
          <w:rFonts w:ascii="Arial" w:hAnsi="Arial" w:cs="Arial"/>
          <w:sz w:val="20"/>
          <w:szCs w:val="20"/>
          <w:lang w:val="en-AU"/>
        </w:rPr>
        <w:fldChar w:fldCharType="begin" w:fldLock="1"/>
      </w:r>
      <w:r w:rsidR="00A01DCE" w:rsidRPr="002627FD">
        <w:rPr>
          <w:rFonts w:ascii="Arial" w:hAnsi="Arial" w:cs="Arial"/>
          <w:sz w:val="20"/>
          <w:szCs w:val="20"/>
          <w:lang w:val="en-AU"/>
        </w:rPr>
        <w:instrText xml:space="preserve">MERGEFIELD </w:instrText>
      </w:r>
      <w:r w:rsidR="00A01DCE"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A01DCE">
        <w:rPr>
          <w:rFonts w:ascii="Arial" w:eastAsia="Times New Roman" w:hAnsi="Arial" w:cs="Arial"/>
          <w:b/>
          <w:bCs/>
          <w:color w:val="004080"/>
          <w:sz w:val="24"/>
          <w:szCs w:val="24"/>
        </w:rPr>
        <w:t>«Suba</w:t>
      </w:r>
      <w:r w:rsidR="00A01DCE"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A01DCE" w:rsidRPr="002627FD">
        <w:rPr>
          <w:rFonts w:ascii="Arial" w:eastAsia="Times New Roman" w:hAnsi="Arial" w:cs="Arial"/>
          <w:b/>
          <w:bCs/>
          <w:color w:val="004080"/>
          <w:sz w:val="24"/>
          <w:szCs w:val="24"/>
        </w:rPr>
        <w:t xml:space="preserve"> </w:t>
      </w:r>
      <w:r w:rsidR="00E2054E">
        <w:rPr>
          <w:rFonts w:ascii="Arial" w:eastAsia="Times New Roman" w:hAnsi="Arial" w:cs="Arial"/>
          <w:b/>
          <w:bCs/>
          <w:color w:val="004080"/>
          <w:sz w:val="24"/>
          <w:szCs w:val="24"/>
        </w:rPr>
        <w:t>Datum</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A01DCE" w:rsidRPr="002627FD" w14:paraId="7A395B92" w14:textId="77777777" w:rsidTr="00355852">
        <w:trPr>
          <w:trHeight w:val="230"/>
        </w:trPr>
        <w:tc>
          <w:tcPr>
            <w:tcW w:w="3780" w:type="dxa"/>
            <w:tcBorders>
              <w:top w:val="single" w:sz="4" w:space="0" w:color="auto"/>
              <w:left w:val="nil"/>
              <w:bottom w:val="nil"/>
              <w:right w:val="nil"/>
            </w:tcBorders>
          </w:tcPr>
          <w:p w14:paraId="16EE1179"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4620FA91" w14:textId="77777777" w:rsidR="00A01DCE" w:rsidRPr="002627FD" w:rsidRDefault="0062522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Datum</w:t>
            </w:r>
          </w:p>
        </w:tc>
      </w:tr>
      <w:tr w:rsidR="00A01DCE" w:rsidRPr="002627FD" w14:paraId="5EA99E93" w14:textId="77777777" w:rsidTr="00355852">
        <w:tc>
          <w:tcPr>
            <w:tcW w:w="3780" w:type="dxa"/>
            <w:tcBorders>
              <w:top w:val="nil"/>
              <w:left w:val="nil"/>
              <w:bottom w:val="nil"/>
              <w:right w:val="nil"/>
            </w:tcBorders>
          </w:tcPr>
          <w:p w14:paraId="057AFA83"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9E91A7A"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7F77B495" w14:textId="77777777" w:rsidTr="00355852">
        <w:tc>
          <w:tcPr>
            <w:tcW w:w="3780" w:type="dxa"/>
            <w:tcBorders>
              <w:top w:val="nil"/>
              <w:left w:val="nil"/>
              <w:bottom w:val="nil"/>
              <w:right w:val="nil"/>
            </w:tcBorders>
          </w:tcPr>
          <w:p w14:paraId="2C354897"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lastRenderedPageBreak/>
              <w:t>Herkomst attribuutsoort</w:t>
            </w:r>
          </w:p>
        </w:tc>
        <w:tc>
          <w:tcPr>
            <w:tcW w:w="5580" w:type="dxa"/>
            <w:tcBorders>
              <w:top w:val="nil"/>
              <w:left w:val="nil"/>
              <w:bottom w:val="nil"/>
              <w:right w:val="nil"/>
            </w:tcBorders>
          </w:tcPr>
          <w:p w14:paraId="132EA4DF"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Richtlijn Metadatering Overheidsinformatie (RMO)</w:t>
            </w:r>
          </w:p>
        </w:tc>
      </w:tr>
      <w:tr w:rsidR="00A01DCE" w:rsidRPr="002627FD" w14:paraId="2C5AE576" w14:textId="77777777" w:rsidTr="00355852">
        <w:tc>
          <w:tcPr>
            <w:tcW w:w="3780" w:type="dxa"/>
            <w:tcBorders>
              <w:top w:val="nil"/>
              <w:left w:val="nil"/>
              <w:bottom w:val="nil"/>
              <w:right w:val="nil"/>
            </w:tcBorders>
          </w:tcPr>
          <w:p w14:paraId="2E57B376"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58C8F1B"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168D8D4D" w14:textId="77777777" w:rsidTr="00355852">
        <w:tc>
          <w:tcPr>
            <w:tcW w:w="3780" w:type="dxa"/>
            <w:tcBorders>
              <w:top w:val="nil"/>
              <w:left w:val="nil"/>
              <w:bottom w:val="nil"/>
              <w:right w:val="nil"/>
            </w:tcBorders>
          </w:tcPr>
          <w:p w14:paraId="3621B403"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4603B041"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6E9FF0AE" w14:textId="77777777" w:rsidTr="00355852">
        <w:tc>
          <w:tcPr>
            <w:tcW w:w="3780" w:type="dxa"/>
            <w:tcBorders>
              <w:top w:val="nil"/>
              <w:left w:val="nil"/>
              <w:bottom w:val="nil"/>
              <w:right w:val="nil"/>
            </w:tcBorders>
          </w:tcPr>
          <w:p w14:paraId="4F7274B9"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4F4CE6C"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09D9C247" w14:textId="77777777" w:rsidTr="00355852">
        <w:tc>
          <w:tcPr>
            <w:tcW w:w="3780" w:type="dxa"/>
            <w:tcBorders>
              <w:top w:val="nil"/>
              <w:left w:val="nil"/>
              <w:bottom w:val="nil"/>
              <w:right w:val="nil"/>
            </w:tcBorders>
          </w:tcPr>
          <w:p w14:paraId="08E12F56"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41E1ADEA" w14:textId="77777777" w:rsidR="00A01DCE" w:rsidRPr="002627FD" w:rsidRDefault="0062522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datum</w:t>
            </w:r>
          </w:p>
        </w:tc>
      </w:tr>
      <w:tr w:rsidR="00A01DCE" w:rsidRPr="002627FD" w14:paraId="7B080294" w14:textId="77777777" w:rsidTr="00355852">
        <w:tc>
          <w:tcPr>
            <w:tcW w:w="3780" w:type="dxa"/>
            <w:tcBorders>
              <w:top w:val="nil"/>
              <w:left w:val="nil"/>
              <w:bottom w:val="nil"/>
              <w:right w:val="nil"/>
            </w:tcBorders>
          </w:tcPr>
          <w:p w14:paraId="01FED039"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786D78D"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AE6939" w14:paraId="62B49192" w14:textId="77777777" w:rsidTr="00355852">
        <w:tc>
          <w:tcPr>
            <w:tcW w:w="3780" w:type="dxa"/>
            <w:tcBorders>
              <w:top w:val="nil"/>
              <w:left w:val="nil"/>
              <w:bottom w:val="nil"/>
              <w:right w:val="nil"/>
            </w:tcBorders>
          </w:tcPr>
          <w:p w14:paraId="7D57EE1C"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31569C3D" w14:textId="77777777" w:rsidR="00A01DCE" w:rsidRPr="00DD0F4F" w:rsidRDefault="0062522E" w:rsidP="0062522E">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hAnsi="Arial" w:cs="Arial"/>
                <w:sz w:val="20"/>
                <w:szCs w:val="20"/>
                <w:lang w:val="nl-NL"/>
              </w:rPr>
              <w:t>Datum waarop de checksum is gemaakt.</w:t>
            </w:r>
            <w:r w:rsidR="00DA5D93" w:rsidRPr="002627FD">
              <w:rPr>
                <w:rFonts w:ascii="Arial" w:hAnsi="Arial" w:cs="Arial"/>
                <w:sz w:val="20"/>
                <w:szCs w:val="20"/>
                <w:lang w:val="en-AU"/>
              </w:rPr>
              <w:fldChar w:fldCharType="begin" w:fldLock="1"/>
            </w:r>
            <w:r w:rsidR="00A01DCE" w:rsidRPr="00DD0F4F">
              <w:rPr>
                <w:rFonts w:ascii="Arial" w:hAnsi="Arial" w:cs="Arial"/>
                <w:sz w:val="20"/>
                <w:szCs w:val="20"/>
                <w:lang w:val="nl-NL"/>
              </w:rPr>
              <w:instrText xml:space="preserve">MERGEFIELD </w:instrText>
            </w:r>
            <w:r w:rsidR="00A01DCE" w:rsidRPr="00DD0F4F">
              <w:rPr>
                <w:rFonts w:ascii="Arial" w:eastAsia="Times New Roman" w:hAnsi="Arial" w:cs="Arial"/>
                <w:color w:val="000000"/>
                <w:sz w:val="20"/>
                <w:szCs w:val="20"/>
                <w:lang w:val="nl-NL"/>
              </w:rPr>
              <w:instrText>Att.Notes</w:instrText>
            </w:r>
            <w:r w:rsidR="00DA5D93" w:rsidRPr="002627FD">
              <w:rPr>
                <w:rFonts w:ascii="Arial" w:hAnsi="Arial" w:cs="Arial"/>
                <w:sz w:val="20"/>
                <w:szCs w:val="20"/>
                <w:lang w:val="en-AU"/>
              </w:rPr>
              <w:fldChar w:fldCharType="end"/>
            </w:r>
          </w:p>
        </w:tc>
      </w:tr>
      <w:tr w:rsidR="00A01DCE" w:rsidRPr="00AE6939" w14:paraId="53566B7F" w14:textId="77777777" w:rsidTr="00355852">
        <w:trPr>
          <w:trHeight w:val="230"/>
        </w:trPr>
        <w:tc>
          <w:tcPr>
            <w:tcW w:w="3780" w:type="dxa"/>
            <w:tcBorders>
              <w:top w:val="nil"/>
              <w:left w:val="nil"/>
              <w:bottom w:val="nil"/>
              <w:right w:val="nil"/>
            </w:tcBorders>
          </w:tcPr>
          <w:p w14:paraId="44417DD5" w14:textId="77777777" w:rsidR="00A01DCE" w:rsidRPr="00DD0F4F" w:rsidRDefault="00A01DCE" w:rsidP="0035585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1F852E85" w14:textId="77777777" w:rsidR="00A01DCE" w:rsidRPr="00DD0F4F" w:rsidRDefault="00A01DCE" w:rsidP="00355852">
            <w:pPr>
              <w:autoSpaceDE w:val="0"/>
              <w:autoSpaceDN w:val="0"/>
              <w:adjustRightInd w:val="0"/>
              <w:spacing w:after="0" w:line="240" w:lineRule="auto"/>
              <w:rPr>
                <w:rFonts w:ascii="Arial" w:eastAsia="Times New Roman" w:hAnsi="Arial" w:cs="Arial"/>
                <w:color w:val="000000"/>
                <w:sz w:val="20"/>
                <w:szCs w:val="20"/>
                <w:lang w:val="nl-NL"/>
              </w:rPr>
            </w:pPr>
          </w:p>
        </w:tc>
      </w:tr>
      <w:tr w:rsidR="00A01DCE" w:rsidRPr="002627FD" w14:paraId="2F2AEFE5" w14:textId="77777777" w:rsidTr="00355852">
        <w:trPr>
          <w:trHeight w:val="230"/>
        </w:trPr>
        <w:tc>
          <w:tcPr>
            <w:tcW w:w="3780" w:type="dxa"/>
            <w:tcBorders>
              <w:top w:val="nil"/>
              <w:left w:val="nil"/>
              <w:bottom w:val="nil"/>
              <w:right w:val="nil"/>
            </w:tcBorders>
          </w:tcPr>
          <w:p w14:paraId="3566D668"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453C2381"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RMO</w:t>
            </w:r>
          </w:p>
        </w:tc>
      </w:tr>
      <w:tr w:rsidR="00A01DCE" w:rsidRPr="002627FD" w14:paraId="495EF3B1" w14:textId="77777777" w:rsidTr="00355852">
        <w:tc>
          <w:tcPr>
            <w:tcW w:w="3780" w:type="dxa"/>
            <w:tcBorders>
              <w:top w:val="nil"/>
              <w:left w:val="nil"/>
              <w:bottom w:val="nil"/>
              <w:right w:val="nil"/>
            </w:tcBorders>
          </w:tcPr>
          <w:p w14:paraId="1D41EA7A"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4CD0C56"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4B2FCBD4" w14:textId="77777777" w:rsidTr="00355852">
        <w:tc>
          <w:tcPr>
            <w:tcW w:w="3780" w:type="dxa"/>
            <w:tcBorders>
              <w:top w:val="nil"/>
              <w:left w:val="nil"/>
              <w:bottom w:val="nil"/>
              <w:right w:val="nil"/>
            </w:tcBorders>
          </w:tcPr>
          <w:p w14:paraId="5AB7ACD5"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536E57EC"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 november 2011</w:t>
            </w:r>
          </w:p>
        </w:tc>
      </w:tr>
      <w:tr w:rsidR="00A01DCE" w:rsidRPr="002627FD" w14:paraId="74F3FE38" w14:textId="77777777" w:rsidTr="00355852">
        <w:tc>
          <w:tcPr>
            <w:tcW w:w="3780" w:type="dxa"/>
            <w:tcBorders>
              <w:top w:val="nil"/>
              <w:left w:val="nil"/>
              <w:bottom w:val="nil"/>
              <w:right w:val="nil"/>
            </w:tcBorders>
          </w:tcPr>
          <w:p w14:paraId="03AB6EB8"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2C32F21"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5E066D" w14:paraId="23AC5A93" w14:textId="77777777" w:rsidTr="00355852">
        <w:tc>
          <w:tcPr>
            <w:tcW w:w="3780" w:type="dxa"/>
            <w:tcBorders>
              <w:top w:val="nil"/>
              <w:left w:val="nil"/>
              <w:bottom w:val="nil"/>
              <w:right w:val="nil"/>
            </w:tcBorders>
          </w:tcPr>
          <w:p w14:paraId="4F6CA680"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163C5598" w14:textId="77777777" w:rsidR="00A01DCE" w:rsidRPr="00DD0F4F" w:rsidRDefault="00A01DCE" w:rsidP="00355852">
            <w:pPr>
              <w:autoSpaceDE w:val="0"/>
              <w:autoSpaceDN w:val="0"/>
              <w:adjustRightInd w:val="0"/>
              <w:spacing w:after="0" w:line="240" w:lineRule="auto"/>
              <w:rPr>
                <w:rFonts w:ascii="Arial" w:eastAsia="Times New Roman" w:hAnsi="Arial" w:cs="Arial"/>
                <w:color w:val="000000"/>
                <w:sz w:val="20"/>
                <w:szCs w:val="20"/>
                <w:lang w:val="nl-NL"/>
              </w:rPr>
            </w:pPr>
          </w:p>
        </w:tc>
      </w:tr>
      <w:tr w:rsidR="00A01DCE" w:rsidRPr="005E066D" w14:paraId="6A6B6308" w14:textId="77777777" w:rsidTr="00355852">
        <w:tc>
          <w:tcPr>
            <w:tcW w:w="3780" w:type="dxa"/>
            <w:tcBorders>
              <w:top w:val="nil"/>
              <w:left w:val="nil"/>
              <w:bottom w:val="nil"/>
              <w:right w:val="nil"/>
            </w:tcBorders>
          </w:tcPr>
          <w:p w14:paraId="261B6F47" w14:textId="77777777" w:rsidR="00A01DCE" w:rsidRPr="00DD0F4F" w:rsidRDefault="00A01DCE" w:rsidP="0035585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588C147" w14:textId="77777777" w:rsidR="00A01DCE" w:rsidRPr="00DD0F4F" w:rsidRDefault="00A01DCE" w:rsidP="00355852">
            <w:pPr>
              <w:autoSpaceDE w:val="0"/>
              <w:autoSpaceDN w:val="0"/>
              <w:adjustRightInd w:val="0"/>
              <w:spacing w:after="0" w:line="240" w:lineRule="auto"/>
              <w:rPr>
                <w:rFonts w:ascii="Arial" w:eastAsia="Times New Roman" w:hAnsi="Arial" w:cs="Arial"/>
                <w:color w:val="000000"/>
                <w:sz w:val="20"/>
                <w:szCs w:val="20"/>
                <w:lang w:val="nl-NL"/>
              </w:rPr>
            </w:pPr>
          </w:p>
        </w:tc>
      </w:tr>
      <w:tr w:rsidR="00A01DCE" w:rsidRPr="002627FD" w14:paraId="776B5A4F" w14:textId="77777777" w:rsidTr="00355852">
        <w:tc>
          <w:tcPr>
            <w:tcW w:w="3780" w:type="dxa"/>
            <w:tcBorders>
              <w:top w:val="nil"/>
              <w:left w:val="nil"/>
              <w:bottom w:val="nil"/>
              <w:right w:val="nil"/>
            </w:tcBorders>
          </w:tcPr>
          <w:p w14:paraId="34C32A7C"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3E41A533" w14:textId="77777777" w:rsidR="00A01DCE" w:rsidRPr="002627FD" w:rsidRDefault="00060495"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Datum</w:t>
            </w:r>
          </w:p>
        </w:tc>
      </w:tr>
      <w:tr w:rsidR="00A01DCE" w:rsidRPr="002627FD" w14:paraId="2E00AF68" w14:textId="77777777" w:rsidTr="00355852">
        <w:trPr>
          <w:trHeight w:val="230"/>
        </w:trPr>
        <w:tc>
          <w:tcPr>
            <w:tcW w:w="3780" w:type="dxa"/>
            <w:tcBorders>
              <w:top w:val="nil"/>
              <w:left w:val="nil"/>
              <w:bottom w:val="nil"/>
              <w:right w:val="nil"/>
            </w:tcBorders>
          </w:tcPr>
          <w:p w14:paraId="6C747F29"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C3F287A"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5E066D" w14:paraId="53C984AB" w14:textId="77777777" w:rsidTr="00355852">
        <w:trPr>
          <w:trHeight w:val="230"/>
        </w:trPr>
        <w:tc>
          <w:tcPr>
            <w:tcW w:w="3780" w:type="dxa"/>
            <w:tcBorders>
              <w:top w:val="nil"/>
              <w:left w:val="nil"/>
              <w:bottom w:val="nil"/>
              <w:right w:val="nil"/>
            </w:tcBorders>
          </w:tcPr>
          <w:p w14:paraId="6B55EF83"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5AD26069" w14:textId="77777777" w:rsidR="00A01DCE" w:rsidRPr="00DD0F4F" w:rsidRDefault="00060495" w:rsidP="00355852">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Alle geldige datums (jjjjmmdd)</w:t>
            </w:r>
          </w:p>
        </w:tc>
      </w:tr>
      <w:tr w:rsidR="00A01DCE" w:rsidRPr="005E066D" w14:paraId="726AD156" w14:textId="77777777" w:rsidTr="00355852">
        <w:trPr>
          <w:trHeight w:val="215"/>
        </w:trPr>
        <w:tc>
          <w:tcPr>
            <w:tcW w:w="3780" w:type="dxa"/>
            <w:tcBorders>
              <w:top w:val="nil"/>
              <w:left w:val="nil"/>
              <w:bottom w:val="nil"/>
              <w:right w:val="nil"/>
            </w:tcBorders>
          </w:tcPr>
          <w:p w14:paraId="74F37CDE" w14:textId="77777777" w:rsidR="00A01DCE" w:rsidRPr="00DD0F4F" w:rsidRDefault="00A01DCE" w:rsidP="0035585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3C0A4E4E" w14:textId="77777777" w:rsidR="00A01DCE" w:rsidRPr="00DD0F4F" w:rsidRDefault="00A01DCE" w:rsidP="00355852">
            <w:pPr>
              <w:autoSpaceDE w:val="0"/>
              <w:autoSpaceDN w:val="0"/>
              <w:adjustRightInd w:val="0"/>
              <w:spacing w:after="0" w:line="240" w:lineRule="auto"/>
              <w:rPr>
                <w:rFonts w:ascii="Arial" w:eastAsia="Times New Roman" w:hAnsi="Arial" w:cs="Arial"/>
                <w:color w:val="000000"/>
                <w:sz w:val="20"/>
                <w:szCs w:val="20"/>
                <w:lang w:val="nl-NL"/>
              </w:rPr>
            </w:pPr>
          </w:p>
        </w:tc>
      </w:tr>
      <w:tr w:rsidR="00A01DCE" w:rsidRPr="002627FD" w14:paraId="6577BC54" w14:textId="77777777" w:rsidTr="00355852">
        <w:trPr>
          <w:trHeight w:val="215"/>
        </w:trPr>
        <w:tc>
          <w:tcPr>
            <w:tcW w:w="3780" w:type="dxa"/>
            <w:tcBorders>
              <w:top w:val="nil"/>
              <w:left w:val="nil"/>
              <w:bottom w:val="nil"/>
              <w:right w:val="nil"/>
            </w:tcBorders>
          </w:tcPr>
          <w:p w14:paraId="06EDC9A1"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6B5CE2DA"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A01DCE" w:rsidRPr="002627FD" w14:paraId="2C48B1D7" w14:textId="77777777" w:rsidTr="00355852">
        <w:trPr>
          <w:trHeight w:val="230"/>
        </w:trPr>
        <w:tc>
          <w:tcPr>
            <w:tcW w:w="3780" w:type="dxa"/>
            <w:tcBorders>
              <w:top w:val="nil"/>
              <w:left w:val="nil"/>
              <w:bottom w:val="nil"/>
              <w:right w:val="nil"/>
            </w:tcBorders>
          </w:tcPr>
          <w:p w14:paraId="3D80DB86"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3728AEF"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1EE3E268" w14:textId="77777777" w:rsidTr="00355852">
        <w:trPr>
          <w:trHeight w:val="230"/>
        </w:trPr>
        <w:tc>
          <w:tcPr>
            <w:tcW w:w="3780" w:type="dxa"/>
            <w:tcBorders>
              <w:top w:val="nil"/>
              <w:left w:val="nil"/>
              <w:bottom w:val="nil"/>
              <w:right w:val="nil"/>
            </w:tcBorders>
          </w:tcPr>
          <w:p w14:paraId="7BDB55BA"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2874AB7F"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A01DCE" w:rsidRPr="002627FD" w14:paraId="55D2BDC1" w14:textId="77777777" w:rsidTr="00355852">
        <w:trPr>
          <w:trHeight w:val="230"/>
        </w:trPr>
        <w:tc>
          <w:tcPr>
            <w:tcW w:w="3780" w:type="dxa"/>
            <w:tcBorders>
              <w:top w:val="nil"/>
              <w:left w:val="nil"/>
              <w:bottom w:val="nil"/>
              <w:right w:val="nil"/>
            </w:tcBorders>
          </w:tcPr>
          <w:p w14:paraId="27717D42"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7DF1FC6"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01B201A5" w14:textId="77777777" w:rsidTr="00355852">
        <w:trPr>
          <w:trHeight w:val="230"/>
        </w:trPr>
        <w:tc>
          <w:tcPr>
            <w:tcW w:w="3780" w:type="dxa"/>
            <w:tcBorders>
              <w:top w:val="nil"/>
              <w:left w:val="nil"/>
              <w:bottom w:val="nil"/>
              <w:right w:val="nil"/>
            </w:tcBorders>
          </w:tcPr>
          <w:p w14:paraId="10C67241"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2819D2A0"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6DF773C7" w14:textId="77777777" w:rsidTr="00355852">
        <w:trPr>
          <w:trHeight w:val="230"/>
        </w:trPr>
        <w:tc>
          <w:tcPr>
            <w:tcW w:w="3780" w:type="dxa"/>
            <w:tcBorders>
              <w:top w:val="nil"/>
              <w:left w:val="nil"/>
              <w:bottom w:val="nil"/>
              <w:right w:val="nil"/>
            </w:tcBorders>
          </w:tcPr>
          <w:p w14:paraId="24F5CF4A"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51E1425"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2BC4193C" w14:textId="77777777" w:rsidTr="00355852">
        <w:trPr>
          <w:trHeight w:val="230"/>
        </w:trPr>
        <w:tc>
          <w:tcPr>
            <w:tcW w:w="3780" w:type="dxa"/>
            <w:tcBorders>
              <w:top w:val="nil"/>
              <w:left w:val="nil"/>
              <w:bottom w:val="nil"/>
              <w:right w:val="nil"/>
            </w:tcBorders>
          </w:tcPr>
          <w:p w14:paraId="49219D2B"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29974879"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A01DCE" w:rsidRPr="002627FD" w14:paraId="2D1521FF" w14:textId="77777777" w:rsidTr="00355852">
        <w:trPr>
          <w:trHeight w:val="230"/>
        </w:trPr>
        <w:tc>
          <w:tcPr>
            <w:tcW w:w="3780" w:type="dxa"/>
            <w:tcBorders>
              <w:top w:val="nil"/>
              <w:left w:val="nil"/>
              <w:bottom w:val="nil"/>
              <w:right w:val="nil"/>
            </w:tcBorders>
          </w:tcPr>
          <w:p w14:paraId="1D08CD05"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5ADF176"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1BE4DB48" w14:textId="77777777" w:rsidTr="00355852">
        <w:trPr>
          <w:trHeight w:val="411"/>
        </w:trPr>
        <w:tc>
          <w:tcPr>
            <w:tcW w:w="3780" w:type="dxa"/>
            <w:tcBorders>
              <w:top w:val="nil"/>
              <w:left w:val="nil"/>
              <w:bottom w:val="nil"/>
              <w:right w:val="nil"/>
            </w:tcBorders>
          </w:tcPr>
          <w:p w14:paraId="1EC5FD4B"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2C92EEEE"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A01DCE" w:rsidRPr="002627FD" w14:paraId="593F9328" w14:textId="77777777" w:rsidTr="00355852">
        <w:trPr>
          <w:trHeight w:val="245"/>
        </w:trPr>
        <w:tc>
          <w:tcPr>
            <w:tcW w:w="3780" w:type="dxa"/>
            <w:tcBorders>
              <w:top w:val="nil"/>
              <w:left w:val="nil"/>
              <w:bottom w:val="nil"/>
              <w:right w:val="nil"/>
            </w:tcBorders>
          </w:tcPr>
          <w:p w14:paraId="35BD2330"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3FBAD99"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4B0049D2" w14:textId="77777777" w:rsidTr="00355852">
        <w:trPr>
          <w:trHeight w:val="230"/>
        </w:trPr>
        <w:tc>
          <w:tcPr>
            <w:tcW w:w="3780" w:type="dxa"/>
            <w:tcBorders>
              <w:top w:val="nil"/>
              <w:left w:val="nil"/>
              <w:bottom w:val="nil"/>
              <w:right w:val="nil"/>
            </w:tcBorders>
          </w:tcPr>
          <w:p w14:paraId="76FD57CB"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701E0705"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1</w:t>
            </w:r>
            <w:r w:rsidRPr="002627FD">
              <w:rPr>
                <w:rFonts w:ascii="Arial" w:eastAsia="Times New Roman" w:hAnsi="Arial" w:cs="Arial"/>
                <w:color w:val="000000"/>
                <w:sz w:val="20"/>
                <w:szCs w:val="20"/>
              </w:rPr>
              <w:t xml:space="preserve"> - </w:t>
            </w:r>
            <w:r w:rsidR="00DA5D93" w:rsidRPr="002627FD">
              <w:rPr>
                <w:rFonts w:ascii="Arial" w:eastAsia="Times New Roman" w:hAnsi="Arial" w:cs="Arial"/>
                <w:color w:val="000000"/>
                <w:sz w:val="20"/>
                <w:szCs w:val="20"/>
              </w:rPr>
              <w:fldChar w:fldCharType="begin" w:fldLock="1"/>
            </w:r>
            <w:r w:rsidRPr="002627FD">
              <w:rPr>
                <w:rFonts w:ascii="Arial" w:eastAsia="Times New Roman" w:hAnsi="Arial" w:cs="Arial"/>
                <w:color w:val="000000"/>
                <w:sz w:val="20"/>
                <w:szCs w:val="20"/>
              </w:rPr>
              <w:instrText>MERGEFIELD Att.UpperBound</w:instrText>
            </w:r>
            <w:r w:rsidR="00DA5D93" w:rsidRPr="002627FD">
              <w:rPr>
                <w:rFonts w:ascii="Arial" w:eastAsia="Times New Roman" w:hAnsi="Arial" w:cs="Arial"/>
                <w:color w:val="000000"/>
                <w:sz w:val="20"/>
                <w:szCs w:val="20"/>
              </w:rPr>
              <w:fldChar w:fldCharType="separate"/>
            </w:r>
            <w:r w:rsidRPr="002627FD">
              <w:rPr>
                <w:rFonts w:ascii="Arial" w:eastAsia="Times New Roman" w:hAnsi="Arial" w:cs="Arial"/>
                <w:color w:val="000000"/>
                <w:sz w:val="20"/>
                <w:szCs w:val="20"/>
              </w:rPr>
              <w:t>1</w:t>
            </w:r>
            <w:r w:rsidR="00DA5D93" w:rsidRPr="002627FD">
              <w:rPr>
                <w:rFonts w:ascii="Arial" w:eastAsia="Times New Roman" w:hAnsi="Arial" w:cs="Arial"/>
                <w:color w:val="000000"/>
                <w:sz w:val="20"/>
                <w:szCs w:val="20"/>
              </w:rPr>
              <w:fldChar w:fldCharType="end"/>
            </w:r>
          </w:p>
        </w:tc>
      </w:tr>
      <w:tr w:rsidR="00A01DCE" w:rsidRPr="002627FD" w14:paraId="526B0158" w14:textId="77777777" w:rsidTr="00355852">
        <w:trPr>
          <w:trHeight w:val="230"/>
        </w:trPr>
        <w:tc>
          <w:tcPr>
            <w:tcW w:w="3780" w:type="dxa"/>
            <w:tcBorders>
              <w:top w:val="nil"/>
              <w:left w:val="nil"/>
              <w:bottom w:val="nil"/>
              <w:right w:val="nil"/>
            </w:tcBorders>
          </w:tcPr>
          <w:p w14:paraId="651CD2A1"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DC9666C"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2627FD" w14:paraId="4881AC3E" w14:textId="77777777" w:rsidTr="00355852">
        <w:trPr>
          <w:trHeight w:val="230"/>
        </w:trPr>
        <w:tc>
          <w:tcPr>
            <w:tcW w:w="3780" w:type="dxa"/>
            <w:tcBorders>
              <w:top w:val="nil"/>
              <w:left w:val="nil"/>
              <w:bottom w:val="nil"/>
              <w:right w:val="nil"/>
            </w:tcBorders>
          </w:tcPr>
          <w:p w14:paraId="6E1F6B14"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465BBD80"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p>
        </w:tc>
      </w:tr>
      <w:tr w:rsidR="00A01DCE" w:rsidRPr="002627FD" w14:paraId="71B15C82" w14:textId="77777777" w:rsidTr="00355852">
        <w:trPr>
          <w:trHeight w:val="230"/>
        </w:trPr>
        <w:tc>
          <w:tcPr>
            <w:tcW w:w="3780" w:type="dxa"/>
            <w:tcBorders>
              <w:top w:val="nil"/>
              <w:left w:val="nil"/>
              <w:right w:val="nil"/>
            </w:tcBorders>
          </w:tcPr>
          <w:p w14:paraId="31B9B113"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3BCAE49E" w14:textId="77777777" w:rsidR="00A01DCE" w:rsidRPr="002627FD" w:rsidRDefault="00A01DCE" w:rsidP="00355852">
            <w:pPr>
              <w:autoSpaceDE w:val="0"/>
              <w:autoSpaceDN w:val="0"/>
              <w:adjustRightInd w:val="0"/>
              <w:spacing w:after="0" w:line="240" w:lineRule="auto"/>
              <w:rPr>
                <w:rFonts w:ascii="Arial" w:eastAsia="Times New Roman" w:hAnsi="Arial" w:cs="Arial"/>
                <w:color w:val="000000"/>
                <w:sz w:val="20"/>
                <w:szCs w:val="20"/>
              </w:rPr>
            </w:pPr>
          </w:p>
        </w:tc>
      </w:tr>
      <w:tr w:rsidR="00A01DCE" w:rsidRPr="005E066D" w14:paraId="6546DF1B" w14:textId="77777777" w:rsidTr="00355852">
        <w:trPr>
          <w:trHeight w:val="230"/>
        </w:trPr>
        <w:tc>
          <w:tcPr>
            <w:tcW w:w="3780" w:type="dxa"/>
            <w:tcBorders>
              <w:top w:val="nil"/>
              <w:left w:val="nil"/>
              <w:bottom w:val="single" w:sz="4" w:space="0" w:color="auto"/>
              <w:right w:val="nil"/>
            </w:tcBorders>
          </w:tcPr>
          <w:p w14:paraId="3C36E2A2" w14:textId="77777777" w:rsidR="00A01DCE" w:rsidRPr="002627FD" w:rsidRDefault="00A01DCE" w:rsidP="00355852">
            <w:pPr>
              <w:autoSpaceDE w:val="0"/>
              <w:autoSpaceDN w:val="0"/>
              <w:adjustRightInd w:val="0"/>
              <w:spacing w:after="0" w:line="240" w:lineRule="auto"/>
              <w:rPr>
                <w:rFonts w:ascii="Arial" w:eastAsia="Times New Roman" w:hAnsi="Arial" w:cs="Arial"/>
                <w:b/>
                <w:bCs/>
                <w:color w:val="000000"/>
                <w:sz w:val="20"/>
                <w:szCs w:val="20"/>
              </w:rPr>
            </w:pPr>
            <w:r w:rsidRPr="002627F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20A140FD" w14:textId="77777777" w:rsidR="00A01DCE" w:rsidRPr="00DD0F4F" w:rsidRDefault="00060495" w:rsidP="00355852">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w:t>
            </w:r>
          </w:p>
        </w:tc>
      </w:tr>
    </w:tbl>
    <w:p w14:paraId="6AEA0DA9" w14:textId="77777777" w:rsidR="00AB7DA2" w:rsidRDefault="00AB7DA2" w:rsidP="0044638F"/>
    <w:p w14:paraId="301AFA17" w14:textId="77777777" w:rsidR="00D768A4" w:rsidRDefault="000E1D99" w:rsidP="00D768A4">
      <w:pPr>
        <w:pStyle w:val="Kop2"/>
        <w:rPr>
          <w:noProof/>
        </w:rPr>
      </w:pPr>
      <w:bookmarkStart w:id="1295" w:name="_Toc493816576"/>
      <w:bookmarkStart w:id="1296" w:name="_Toc493816691"/>
      <w:r>
        <w:rPr>
          <w:noProof/>
        </w:rPr>
        <w:t>INFORMATIE</w:t>
      </w:r>
      <w:r w:rsidR="00D768A4">
        <w:rPr>
          <w:noProof/>
        </w:rPr>
        <w:t>OBJECT</w:t>
      </w:r>
      <w:bookmarkEnd w:id="1295"/>
      <w:bookmarkEnd w:id="1296"/>
    </w:p>
    <w:p w14:paraId="15F91B33" w14:textId="77777777" w:rsidR="005F3452" w:rsidRDefault="00D768A4" w:rsidP="0044638F">
      <w:r w:rsidRPr="00DD0F4F">
        <w:rPr>
          <w:lang w:val="nl-NL"/>
        </w:rPr>
        <w:t>In de Baseline Informatiehuishouding is de term ‘document’ verlaten. Daarvoor in de plaats is de me</w:t>
      </w:r>
      <w:r w:rsidR="000E1D99" w:rsidRPr="00DD0F4F">
        <w:rPr>
          <w:lang w:val="nl-NL"/>
        </w:rPr>
        <w:t>er generiekere term ‘informatie</w:t>
      </w:r>
      <w:r w:rsidRPr="00DD0F4F">
        <w:rPr>
          <w:lang w:val="nl-NL"/>
        </w:rPr>
        <w:t>object’ gekomen. Deze nieuwe terminologie wordt steeds meer gemeengoed in ‘de wereld van de documentaire informatiehuishouding’ en ‘de archiefwereld’.  Om hierbij aan te sluiten hebben we de term ‘document’ integraal vervangen door ‘</w:t>
      </w:r>
      <w:r w:rsidR="00860585" w:rsidRPr="00DD0F4F">
        <w:rPr>
          <w:lang w:val="nl-NL"/>
        </w:rPr>
        <w:t>i</w:t>
      </w:r>
      <w:r w:rsidR="000E1D99" w:rsidRPr="00DD0F4F">
        <w:rPr>
          <w:lang w:val="nl-NL"/>
        </w:rPr>
        <w:t>nformatie</w:t>
      </w:r>
      <w:r w:rsidRPr="00DD0F4F">
        <w:rPr>
          <w:lang w:val="nl-NL"/>
        </w:rPr>
        <w:t>object’.</w:t>
      </w:r>
      <w:r w:rsidR="005F3452" w:rsidRPr="00DD0F4F">
        <w:rPr>
          <w:lang w:val="nl-NL"/>
        </w:rPr>
        <w:t xml:space="preserve"> Verder is het objecttype aangepast op </w:t>
      </w:r>
      <w:r w:rsidR="00660E22" w:rsidRPr="00DD0F4F">
        <w:rPr>
          <w:lang w:val="nl-NL"/>
        </w:rPr>
        <w:t>vijf</w:t>
      </w:r>
      <w:r w:rsidR="005F3452" w:rsidRPr="00DD0F4F">
        <w:rPr>
          <w:lang w:val="nl-NL"/>
        </w:rPr>
        <w:t xml:space="preserve"> punten: de unieke aanduiding</w:t>
      </w:r>
      <w:r w:rsidR="00660E22" w:rsidRPr="00DD0F4F">
        <w:rPr>
          <w:lang w:val="nl-NL"/>
        </w:rPr>
        <w:t>,</w:t>
      </w:r>
      <w:r w:rsidR="005F3452" w:rsidRPr="00DD0F4F">
        <w:rPr>
          <w:lang w:val="nl-NL"/>
        </w:rPr>
        <w:t xml:space="preserve"> de auteur van het informatieobject</w:t>
      </w:r>
      <w:r w:rsidR="00660E22" w:rsidRPr="00DD0F4F">
        <w:rPr>
          <w:lang w:val="nl-NL"/>
        </w:rPr>
        <w:t>, de verplaatsing hiernaar van de attribuutsoorten Versie en Status (vanuit ENKELVOUDIG INFORMATIEOBJECT), het archiefregime en het toegevoegde attribuut Gebruiksrechten</w:t>
      </w:r>
      <w:r w:rsidR="005F3452" w:rsidRPr="00DD0F4F">
        <w:rPr>
          <w:lang w:val="nl-NL"/>
        </w:rPr>
        <w:t xml:space="preserve">. </w:t>
      </w:r>
      <w:r w:rsidR="005F3452">
        <w:t>Zie hiervoor de navolgende paragrafen.</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B7296C" w:rsidRPr="00B7296C" w14:paraId="1AEB5A78" w14:textId="77777777" w:rsidTr="004140A0">
        <w:tc>
          <w:tcPr>
            <w:tcW w:w="3600" w:type="dxa"/>
            <w:tcBorders>
              <w:top w:val="single" w:sz="4" w:space="0" w:color="auto"/>
              <w:left w:val="nil"/>
              <w:bottom w:val="nil"/>
              <w:right w:val="nil"/>
            </w:tcBorders>
          </w:tcPr>
          <w:p w14:paraId="10953B03"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14:paraId="4805A081" w14:textId="3C4218FF"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INFORMATIEOBJECT</w:t>
            </w:r>
          </w:p>
        </w:tc>
      </w:tr>
      <w:tr w:rsidR="00B7296C" w:rsidRPr="00B7296C" w14:paraId="066B94F4" w14:textId="77777777" w:rsidTr="004140A0">
        <w:tc>
          <w:tcPr>
            <w:tcW w:w="3600" w:type="dxa"/>
            <w:tcBorders>
              <w:top w:val="nil"/>
              <w:left w:val="nil"/>
              <w:bottom w:val="nil"/>
              <w:right w:val="nil"/>
            </w:tcBorders>
          </w:tcPr>
          <w:p w14:paraId="51FA6CC2"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0F2B2D0A"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14:paraId="4BFDD013" w14:textId="77777777" w:rsidTr="004140A0">
        <w:tc>
          <w:tcPr>
            <w:tcW w:w="3600" w:type="dxa"/>
            <w:tcBorders>
              <w:top w:val="nil"/>
              <w:left w:val="nil"/>
              <w:bottom w:val="nil"/>
              <w:right w:val="nil"/>
            </w:tcBorders>
          </w:tcPr>
          <w:p w14:paraId="683E1095"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14:paraId="300F09F5" w14:textId="77777777" w:rsidR="00B7296C" w:rsidRPr="00B7296C" w:rsidRDefault="00DA5D93"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Element.Alias</w:instrText>
            </w:r>
            <w:r w:rsidRPr="00B7296C">
              <w:rPr>
                <w:rFonts w:ascii="Arial" w:hAnsi="Arial" w:cs="Arial"/>
                <w:sz w:val="20"/>
                <w:szCs w:val="20"/>
                <w:lang w:val="en-AU"/>
              </w:rPr>
              <w:fldChar w:fldCharType="separate"/>
            </w:r>
            <w:r w:rsidR="00B7296C" w:rsidRPr="00B7296C">
              <w:rPr>
                <w:rFonts w:ascii="Arial" w:eastAsia="Times New Roman" w:hAnsi="Arial" w:cs="Arial"/>
                <w:color w:val="000000"/>
                <w:sz w:val="20"/>
                <w:szCs w:val="20"/>
              </w:rPr>
              <w:t>DOC</w:t>
            </w:r>
            <w:r w:rsidRPr="00B7296C">
              <w:rPr>
                <w:rFonts w:ascii="Arial" w:hAnsi="Arial" w:cs="Arial"/>
                <w:sz w:val="20"/>
                <w:szCs w:val="20"/>
                <w:lang w:val="en-AU"/>
              </w:rPr>
              <w:fldChar w:fldCharType="end"/>
            </w:r>
          </w:p>
        </w:tc>
      </w:tr>
      <w:tr w:rsidR="00B7296C" w:rsidRPr="00B7296C" w14:paraId="04470936" w14:textId="77777777" w:rsidTr="004140A0">
        <w:tc>
          <w:tcPr>
            <w:tcW w:w="3600" w:type="dxa"/>
            <w:tcBorders>
              <w:top w:val="nil"/>
              <w:left w:val="nil"/>
              <w:bottom w:val="nil"/>
              <w:right w:val="nil"/>
            </w:tcBorders>
          </w:tcPr>
          <w:p w14:paraId="63243B19"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7FFC11E2"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14:paraId="779D0855" w14:textId="77777777" w:rsidTr="004140A0">
        <w:tc>
          <w:tcPr>
            <w:tcW w:w="3600" w:type="dxa"/>
            <w:tcBorders>
              <w:top w:val="nil"/>
              <w:left w:val="nil"/>
              <w:bottom w:val="nil"/>
              <w:right w:val="nil"/>
            </w:tcBorders>
          </w:tcPr>
          <w:p w14:paraId="343904B4"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14:paraId="0A764E0D"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B7296C" w:rsidRPr="00B7296C" w14:paraId="2999C172" w14:textId="77777777" w:rsidTr="004140A0">
        <w:trPr>
          <w:trHeight w:val="230"/>
        </w:trPr>
        <w:tc>
          <w:tcPr>
            <w:tcW w:w="3600" w:type="dxa"/>
            <w:tcBorders>
              <w:top w:val="nil"/>
              <w:left w:val="nil"/>
              <w:bottom w:val="nil"/>
              <w:right w:val="nil"/>
            </w:tcBorders>
          </w:tcPr>
          <w:p w14:paraId="5E55AD3F"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7E43A35"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14:paraId="74B1B23F" w14:textId="77777777" w:rsidTr="004140A0">
        <w:trPr>
          <w:trHeight w:val="230"/>
        </w:trPr>
        <w:tc>
          <w:tcPr>
            <w:tcW w:w="3600" w:type="dxa"/>
            <w:tcBorders>
              <w:top w:val="nil"/>
              <w:left w:val="nil"/>
              <w:bottom w:val="nil"/>
              <w:right w:val="nil"/>
            </w:tcBorders>
          </w:tcPr>
          <w:p w14:paraId="0A9F031E"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14:paraId="11473B11"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14:paraId="5411E656" w14:textId="77777777" w:rsidTr="004140A0">
        <w:trPr>
          <w:trHeight w:val="230"/>
        </w:trPr>
        <w:tc>
          <w:tcPr>
            <w:tcW w:w="3600" w:type="dxa"/>
            <w:tcBorders>
              <w:top w:val="nil"/>
              <w:left w:val="nil"/>
              <w:bottom w:val="nil"/>
              <w:right w:val="nil"/>
            </w:tcBorders>
          </w:tcPr>
          <w:p w14:paraId="60100821"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214D3E5"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AE6939" w14:paraId="60FD7CB4" w14:textId="77777777" w:rsidTr="004140A0">
        <w:trPr>
          <w:trHeight w:val="230"/>
        </w:trPr>
        <w:tc>
          <w:tcPr>
            <w:tcW w:w="3600" w:type="dxa"/>
            <w:tcBorders>
              <w:top w:val="nil"/>
              <w:left w:val="nil"/>
              <w:bottom w:val="nil"/>
              <w:right w:val="nil"/>
            </w:tcBorders>
          </w:tcPr>
          <w:p w14:paraId="4DBE4B88"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14:paraId="18647587" w14:textId="5C6CE4ED" w:rsidR="00B7296C" w:rsidRPr="00DD0F4F" w:rsidRDefault="00DA5D93" w:rsidP="00B7296C">
            <w:pPr>
              <w:autoSpaceDE w:val="0"/>
              <w:autoSpaceDN w:val="0"/>
              <w:adjustRightInd w:val="0"/>
              <w:spacing w:after="0" w:line="240" w:lineRule="auto"/>
              <w:rPr>
                <w:rFonts w:ascii="Arial" w:eastAsia="Times New Roman" w:hAnsi="Arial" w:cs="Arial"/>
                <w:color w:val="000000"/>
                <w:sz w:val="20"/>
                <w:szCs w:val="20"/>
                <w:lang w:val="nl-NL"/>
              </w:rPr>
            </w:pPr>
            <w:r w:rsidRPr="00B7296C">
              <w:rPr>
                <w:rFonts w:ascii="Arial" w:hAnsi="Arial" w:cs="Arial"/>
                <w:sz w:val="20"/>
                <w:szCs w:val="20"/>
                <w:lang w:val="en-AU"/>
              </w:rPr>
              <w:fldChar w:fldCharType="begin" w:fldLock="1"/>
            </w:r>
            <w:r w:rsidR="00B7296C" w:rsidRPr="00DD0F4F">
              <w:rPr>
                <w:rFonts w:ascii="Arial" w:hAnsi="Arial" w:cs="Arial"/>
                <w:sz w:val="20"/>
                <w:szCs w:val="20"/>
                <w:lang w:val="nl-NL"/>
              </w:rPr>
              <w:instrText xml:space="preserve">MERGEFIELD </w:instrText>
            </w:r>
            <w:r w:rsidR="00B7296C" w:rsidRPr="00DD0F4F">
              <w:rPr>
                <w:rFonts w:ascii="Arial" w:eastAsia="Times New Roman" w:hAnsi="Arial" w:cs="Arial"/>
                <w:color w:val="000000"/>
                <w:sz w:val="20"/>
                <w:szCs w:val="20"/>
                <w:lang w:val="nl-NL"/>
              </w:rPr>
              <w:instrText>Element.Notes</w:instrText>
            </w:r>
            <w:r w:rsidRPr="00B7296C">
              <w:rPr>
                <w:rFonts w:ascii="Arial" w:hAnsi="Arial" w:cs="Arial"/>
                <w:sz w:val="20"/>
                <w:szCs w:val="20"/>
                <w:lang w:val="en-AU"/>
              </w:rPr>
              <w:fldChar w:fldCharType="end"/>
            </w:r>
            <w:r w:rsidR="00B7296C" w:rsidRPr="00DD0F4F">
              <w:rPr>
                <w:rFonts w:ascii="Arial" w:eastAsia="Times New Roman" w:hAnsi="Arial" w:cs="Arial"/>
                <w:color w:val="610E6A"/>
                <w:sz w:val="20"/>
                <w:szCs w:val="20"/>
                <w:lang w:val="nl-NL"/>
              </w:rPr>
              <w:t xml:space="preserve">Geheel van gegevens met een eigen identiteit ongeacht zijn vorm, met de bijbehorende metadata ontvangen of opgemaakt door een natuurlijke en/of rechtspersoon bij de uitvoering van taken, zijnde een ENKELVOUDIG </w:t>
            </w:r>
            <w:r w:rsidR="00B7296C" w:rsidRPr="00DD0F4F">
              <w:rPr>
                <w:rFonts w:ascii="Arial" w:hAnsi="Arial" w:cs="Arial"/>
                <w:sz w:val="20"/>
                <w:szCs w:val="20"/>
                <w:lang w:val="nl-NL"/>
              </w:rPr>
              <w:t>INFORMATIEOBJECT</w:t>
            </w:r>
            <w:r w:rsidR="00B7296C" w:rsidRPr="00DD0F4F">
              <w:rPr>
                <w:rFonts w:ascii="Arial" w:eastAsia="Times New Roman" w:hAnsi="Arial" w:cs="Arial"/>
                <w:color w:val="610E6A"/>
                <w:sz w:val="20"/>
                <w:szCs w:val="20"/>
                <w:lang w:val="nl-NL"/>
              </w:rPr>
              <w:t xml:space="preserve"> of een SAMENGESTELD</w:t>
            </w:r>
            <w:r w:rsidR="00B7296C" w:rsidRPr="00DD0F4F">
              <w:rPr>
                <w:rFonts w:ascii="Arial" w:hAnsi="Arial" w:cs="Arial"/>
                <w:sz w:val="20"/>
                <w:szCs w:val="20"/>
                <w:lang w:val="nl-NL"/>
              </w:rPr>
              <w:t xml:space="preserve"> INFORMATIEOBJECT</w:t>
            </w:r>
            <w:r w:rsidR="00B7296C" w:rsidRPr="00DD0F4F">
              <w:rPr>
                <w:rFonts w:ascii="Arial" w:eastAsia="Times New Roman" w:hAnsi="Arial" w:cs="Arial"/>
                <w:color w:val="610E6A"/>
                <w:sz w:val="20"/>
                <w:szCs w:val="20"/>
                <w:lang w:val="nl-NL"/>
              </w:rPr>
              <w:t>.</w:t>
            </w:r>
          </w:p>
        </w:tc>
      </w:tr>
      <w:tr w:rsidR="00B7296C" w:rsidRPr="00AE6939" w14:paraId="255674F6" w14:textId="77777777" w:rsidTr="004140A0">
        <w:tc>
          <w:tcPr>
            <w:tcW w:w="3600" w:type="dxa"/>
            <w:tcBorders>
              <w:top w:val="nil"/>
              <w:left w:val="nil"/>
              <w:bottom w:val="nil"/>
              <w:right w:val="nil"/>
            </w:tcBorders>
          </w:tcPr>
          <w:p w14:paraId="77A5FC39" w14:textId="77777777"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35CA1A0F"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AE6939" w14:paraId="1CD867A0" w14:textId="77777777" w:rsidTr="004140A0">
        <w:tc>
          <w:tcPr>
            <w:tcW w:w="3600" w:type="dxa"/>
            <w:tcBorders>
              <w:top w:val="nil"/>
              <w:left w:val="nil"/>
              <w:bottom w:val="nil"/>
              <w:right w:val="nil"/>
            </w:tcBorders>
          </w:tcPr>
          <w:p w14:paraId="00D1CE19"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14:paraId="0BDC4890"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NEN 2082</w:t>
            </w:r>
          </w:p>
        </w:tc>
      </w:tr>
      <w:tr w:rsidR="00B7296C" w:rsidRPr="00AE6939" w14:paraId="50F592A9" w14:textId="77777777" w:rsidTr="004140A0">
        <w:trPr>
          <w:trHeight w:val="230"/>
        </w:trPr>
        <w:tc>
          <w:tcPr>
            <w:tcW w:w="3600" w:type="dxa"/>
            <w:tcBorders>
              <w:top w:val="nil"/>
              <w:left w:val="nil"/>
              <w:bottom w:val="nil"/>
              <w:right w:val="nil"/>
            </w:tcBorders>
          </w:tcPr>
          <w:p w14:paraId="350C23A7" w14:textId="77777777"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2DC09A8B"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B7296C" w14:paraId="6535F07D" w14:textId="77777777" w:rsidTr="004140A0">
        <w:tc>
          <w:tcPr>
            <w:tcW w:w="3600" w:type="dxa"/>
            <w:tcBorders>
              <w:top w:val="nil"/>
              <w:left w:val="nil"/>
              <w:bottom w:val="nil"/>
              <w:right w:val="nil"/>
            </w:tcBorders>
          </w:tcPr>
          <w:p w14:paraId="78083C83"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14:paraId="6F067150"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1 juni 2008</w:t>
            </w:r>
          </w:p>
        </w:tc>
      </w:tr>
      <w:tr w:rsidR="00B7296C" w:rsidRPr="00B7296C" w14:paraId="2E073312" w14:textId="77777777" w:rsidTr="004140A0">
        <w:trPr>
          <w:trHeight w:val="260"/>
        </w:trPr>
        <w:tc>
          <w:tcPr>
            <w:tcW w:w="3600" w:type="dxa"/>
            <w:tcBorders>
              <w:top w:val="nil"/>
              <w:left w:val="nil"/>
              <w:bottom w:val="nil"/>
              <w:right w:val="nil"/>
            </w:tcBorders>
          </w:tcPr>
          <w:p w14:paraId="6157D0F0"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00F765C0"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AE6939" w14:paraId="294BA1FC" w14:textId="77777777" w:rsidTr="004140A0">
        <w:tc>
          <w:tcPr>
            <w:tcW w:w="3600" w:type="dxa"/>
            <w:tcBorders>
              <w:top w:val="nil"/>
              <w:left w:val="nil"/>
              <w:bottom w:val="nil"/>
              <w:right w:val="nil"/>
            </w:tcBorders>
          </w:tcPr>
          <w:p w14:paraId="653EF57B"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3B5C6103" w14:textId="30A3ED6A"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informatieobject is een generiekere term voor het veelgebruikte begrip document dat beperkter van reikwijdte is. Een informatieobject kan van alles zijn, ongeacht aard en vorm: een tekstverwerkingsdocument, een papieren brief, een webpagina, een landkaart, een foto, een geluidsopname, een dataset, een blog, etcetera. En ook een digitaal ontvangen of gecreeerd  informatieobject dat bestaat uit meerdere fysieke informatieobjecten, zoals een aanvraag (als tekstdocument) met bijbehorende tekening (CAD-formaat) en berekening (spreadsheet) of een email met bijlage(n). Net zoals dezelfde aanvraag op papier met bijlagen als één informatieobject beschouwd kan worden. De fysieke vorm van hetgeen ontvangen of gecreeerd is, is dus niet (alleen) bepalend voor de afbakening van dat wat als informatieobject beschouwd wordt.</w:t>
            </w:r>
          </w:p>
          <w:p w14:paraId="620292D8"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p w14:paraId="17C851BF" w14:textId="2EABC3A3"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Zie Diagram Abstracte en concrete objecttypen / informatieobjecten</w:t>
            </w:r>
          </w:p>
          <w:p w14:paraId="7AF4C7BA"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p w14:paraId="1B9F2561" w14:textId="22D37D4D"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informatieobject dat door bijvoorbeeld de initiator van een zaak als één informatieobject wordt beschouwd, kan fysiek uit meerdere informatieobjecten bestaan. Een dergelijke groep fysieke informatieobjecten kan beschouwd worden als één informatieobject. Gezien de definitie kan er immers sprake zijn van het 'geheel van gegevens met een eigen identiteit' waarbij alleen de vorm er toe heeft geleid dat er drie fysieke informatieobjecten zijn ontvangen (tekstverwerkingsdocument, CAD-file en rekenblad). Evenzogoed zouden we het ontvangen materiaal kunnen beschouwen als drie afzonderlijke informatieobjecten. Ook kan het zijn dat een informatieobject dat fysiek dezelfde vorm heeft toch beschouwd wordt als bestaande uit meerdere informatieobjecten, bijvoorbeeld een informatieobject met omvangrijke bijlagen, omdat dit beter aansluit bij het gebruik er van. Organisaties gaan hier verschillend mee om. Om in te spelen op de verschillende beschouwingswijzen hebben we INFORMATIEOBJECT</w:t>
            </w:r>
            <w:r w:rsidR="00355B15" w:rsidRPr="00DD0F4F">
              <w:rPr>
                <w:rFonts w:ascii="Arial" w:eastAsia="Times New Roman" w:hAnsi="Arial" w:cs="Arial"/>
                <w:color w:val="000000"/>
                <w:sz w:val="20"/>
                <w:szCs w:val="20"/>
                <w:lang w:val="nl-NL"/>
              </w:rPr>
              <w:t xml:space="preserve"> </w:t>
            </w:r>
            <w:r w:rsidRPr="00DD0F4F">
              <w:rPr>
                <w:rFonts w:ascii="Arial" w:eastAsia="Times New Roman" w:hAnsi="Arial" w:cs="Arial"/>
                <w:color w:val="000000"/>
                <w:sz w:val="20"/>
                <w:szCs w:val="20"/>
                <w:lang w:val="nl-NL"/>
              </w:rPr>
              <w:t>zodanig gemodelleerd dat dit dan wel een zelfstandig (fysiek) informatieobject is, het ENKELVOUDIGINFORMATIEOBJECT, dan wel een groep van bij elkaar horende informatieobjecten, passend binnen de definitie, het SAMENGESTELDINFORMATIEOBJECT. Een SAMENGESTELD INFORMATIEOBJECT bestaat telkens uit twee of meer ENKELVOUDIGE INFORMATIEOBJECTen. Organisaties kunnen er voor kiezen alleen de eerste mogelijkheid, het INFORMATIEOBJECT</w:t>
            </w:r>
            <w:r w:rsidR="00355B15" w:rsidRPr="00DD0F4F">
              <w:rPr>
                <w:rFonts w:ascii="Arial" w:eastAsia="Times New Roman" w:hAnsi="Arial" w:cs="Arial"/>
                <w:color w:val="000000"/>
                <w:sz w:val="20"/>
                <w:szCs w:val="20"/>
                <w:lang w:val="nl-NL"/>
              </w:rPr>
              <w:t xml:space="preserve"> </w:t>
            </w:r>
            <w:r w:rsidRPr="00DD0F4F">
              <w:rPr>
                <w:rFonts w:ascii="Arial" w:eastAsia="Times New Roman" w:hAnsi="Arial" w:cs="Arial"/>
                <w:color w:val="000000"/>
                <w:sz w:val="20"/>
                <w:szCs w:val="20"/>
                <w:lang w:val="nl-NL"/>
              </w:rPr>
              <w:t xml:space="preserve">als ENKELVOUDIG </w:t>
            </w:r>
            <w:r w:rsidRPr="00DD0F4F">
              <w:rPr>
                <w:rFonts w:ascii="Arial" w:eastAsia="Times New Roman" w:hAnsi="Arial" w:cs="Arial"/>
                <w:color w:val="000000"/>
                <w:sz w:val="20"/>
                <w:szCs w:val="20"/>
                <w:lang w:val="nl-NL"/>
              </w:rPr>
              <w:lastRenderedPageBreak/>
              <w:t>INFORMATIEOBJECT te implementeren. Wel moeten zij er mee rekening houden dat zij van andere organisaties, via geautomatiseerde berichtenuitwisseling, samengestelde informatieobjecten 'aangereikt' krijgen en deze transformeren tot enkelvoudige  informatieobjecten.</w:t>
            </w:r>
          </w:p>
          <w:p w14:paraId="4369C8FD"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p w14:paraId="4C506814" w14:textId="1DEB9DEB" w:rsidR="00B7296C" w:rsidRPr="00DD0F4F" w:rsidRDefault="00355B15" w:rsidP="00355B1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INFORMATIEOBJECT </w:t>
            </w:r>
            <w:r w:rsidR="00B7296C" w:rsidRPr="00DD0F4F">
              <w:rPr>
                <w:rFonts w:ascii="Arial" w:eastAsia="Times New Roman" w:hAnsi="Arial" w:cs="Arial"/>
                <w:color w:val="000000"/>
                <w:sz w:val="20"/>
                <w:szCs w:val="20"/>
                <w:lang w:val="nl-NL"/>
              </w:rPr>
              <w:t xml:space="preserve">heeft een N:M-relatie naar ZAAK waarmee we aangeven dat een </w:t>
            </w:r>
            <w:r w:rsidRPr="00DD0F4F">
              <w:rPr>
                <w:rFonts w:ascii="Arial" w:eastAsia="Times New Roman" w:hAnsi="Arial" w:cs="Arial"/>
                <w:color w:val="000000"/>
                <w:sz w:val="20"/>
                <w:szCs w:val="20"/>
                <w:lang w:val="nl-NL"/>
              </w:rPr>
              <w:t>informatieobject</w:t>
            </w:r>
            <w:r w:rsidR="00B7296C" w:rsidRPr="00DD0F4F">
              <w:rPr>
                <w:rFonts w:ascii="Arial" w:eastAsia="Times New Roman" w:hAnsi="Arial" w:cs="Arial"/>
                <w:color w:val="000000"/>
                <w:sz w:val="20"/>
                <w:szCs w:val="20"/>
                <w:lang w:val="nl-NL"/>
              </w:rPr>
              <w:t xml:space="preserve"> relevant kan zijn voor meer dan één zaak. Dit modelleren we via het objecttype ZAAK</w:t>
            </w:r>
            <w:r w:rsidRPr="00DD0F4F">
              <w:rPr>
                <w:rFonts w:ascii="Arial" w:eastAsia="Times New Roman" w:hAnsi="Arial" w:cs="Arial"/>
                <w:color w:val="000000"/>
                <w:sz w:val="20"/>
                <w:szCs w:val="20"/>
                <w:lang w:val="nl-NL"/>
              </w:rPr>
              <w:t>INFORMATIEOBJECT</w:t>
            </w:r>
            <w:r w:rsidR="00B7296C" w:rsidRPr="00DD0F4F">
              <w:rPr>
                <w:rFonts w:ascii="Arial" w:eastAsia="Times New Roman" w:hAnsi="Arial" w:cs="Arial"/>
                <w:color w:val="000000"/>
                <w:sz w:val="20"/>
                <w:szCs w:val="20"/>
                <w:lang w:val="nl-NL"/>
              </w:rPr>
              <w:t xml:space="preserve">. Dit is bijvoorbeeld het geval bij zgn. samengestelde brieven: één brief waarin meerdere zaken aanhangig gemaakt worden zoals een verzoek en een klacht. Door </w:t>
            </w:r>
            <w:r w:rsidRPr="00DD0F4F">
              <w:rPr>
                <w:rFonts w:ascii="Arial" w:eastAsia="Times New Roman" w:hAnsi="Arial" w:cs="Arial"/>
                <w:color w:val="000000"/>
                <w:sz w:val="20"/>
                <w:szCs w:val="20"/>
                <w:lang w:val="nl-NL"/>
              </w:rPr>
              <w:t xml:space="preserve"> informatieobject</w:t>
            </w:r>
            <w:r w:rsidR="00B7296C" w:rsidRPr="00DD0F4F">
              <w:rPr>
                <w:rFonts w:ascii="Arial" w:eastAsia="Times New Roman" w:hAnsi="Arial" w:cs="Arial"/>
                <w:color w:val="000000"/>
                <w:sz w:val="20"/>
                <w:szCs w:val="20"/>
                <w:lang w:val="nl-NL"/>
              </w:rPr>
              <w:t xml:space="preserve">en te registreren en aan een zaak te relateren wordt het archief bij/van de zaak opgebouwd; alle </w:t>
            </w:r>
            <w:r w:rsidRPr="00DD0F4F">
              <w:rPr>
                <w:rFonts w:ascii="Arial" w:eastAsia="Times New Roman" w:hAnsi="Arial" w:cs="Arial"/>
                <w:color w:val="000000"/>
                <w:sz w:val="20"/>
                <w:szCs w:val="20"/>
                <w:lang w:val="nl-NL"/>
              </w:rPr>
              <w:t xml:space="preserve"> informatieobject</w:t>
            </w:r>
            <w:r w:rsidR="00B7296C" w:rsidRPr="00DD0F4F">
              <w:rPr>
                <w:rFonts w:ascii="Arial" w:eastAsia="Times New Roman" w:hAnsi="Arial" w:cs="Arial"/>
                <w:color w:val="000000"/>
                <w:sz w:val="20"/>
                <w:szCs w:val="20"/>
                <w:lang w:val="nl-NL"/>
              </w:rPr>
              <w:t xml:space="preserve">en bij een zaak vormen tezamen met de zaakkenmerken het zaakdossier. Het zaakdossier modelleren we dus niet als apart objecttype. Evenmin modelleren we een zgn. objectdossier. Dit betreft immers alle zaken, met bijbehorende kenmerken en </w:t>
            </w:r>
            <w:r w:rsidRPr="00DD0F4F">
              <w:rPr>
                <w:rFonts w:ascii="Arial" w:eastAsia="Times New Roman" w:hAnsi="Arial" w:cs="Arial"/>
                <w:color w:val="000000"/>
                <w:sz w:val="20"/>
                <w:szCs w:val="20"/>
                <w:lang w:val="nl-NL"/>
              </w:rPr>
              <w:t>informatieobject</w:t>
            </w:r>
            <w:r w:rsidR="00B7296C" w:rsidRPr="00DD0F4F">
              <w:rPr>
                <w:rFonts w:ascii="Arial" w:eastAsia="Times New Roman" w:hAnsi="Arial" w:cs="Arial"/>
                <w:color w:val="000000"/>
                <w:sz w:val="20"/>
                <w:szCs w:val="20"/>
                <w:lang w:val="nl-NL"/>
              </w:rPr>
              <w:t xml:space="preserve">en, eventueel van bepaalde zaaktypen, die gerelateerd zijn aan een bepaald OBJECT. We hebben er voor gekozen om </w:t>
            </w:r>
            <w:r w:rsidRPr="00DD0F4F">
              <w:rPr>
                <w:rFonts w:ascii="Arial" w:eastAsia="Times New Roman" w:hAnsi="Arial" w:cs="Arial"/>
                <w:color w:val="000000"/>
                <w:sz w:val="20"/>
                <w:szCs w:val="20"/>
                <w:lang w:val="nl-NL"/>
              </w:rPr>
              <w:t>informatieobject</w:t>
            </w:r>
            <w:r w:rsidR="00B7296C" w:rsidRPr="00DD0F4F">
              <w:rPr>
                <w:rFonts w:ascii="Arial" w:eastAsia="Times New Roman" w:hAnsi="Arial" w:cs="Arial"/>
                <w:color w:val="000000"/>
                <w:sz w:val="20"/>
                <w:szCs w:val="20"/>
                <w:lang w:val="nl-NL"/>
              </w:rPr>
              <w:t xml:space="preserve">en niet te modelleren indien zij niet aan een zaak gekoppeld worden d.w.z. niet tot een zaak leiden. Dergelijke </w:t>
            </w:r>
            <w:r w:rsidRPr="00DD0F4F">
              <w:rPr>
                <w:rFonts w:ascii="Arial" w:eastAsia="Times New Roman" w:hAnsi="Arial" w:cs="Arial"/>
                <w:color w:val="000000"/>
                <w:sz w:val="20"/>
                <w:szCs w:val="20"/>
                <w:lang w:val="nl-NL"/>
              </w:rPr>
              <w:t>informatieobject</w:t>
            </w:r>
            <w:r w:rsidR="00B7296C" w:rsidRPr="00DD0F4F">
              <w:rPr>
                <w:rFonts w:ascii="Arial" w:eastAsia="Times New Roman" w:hAnsi="Arial" w:cs="Arial"/>
                <w:color w:val="000000"/>
                <w:sz w:val="20"/>
                <w:szCs w:val="20"/>
                <w:lang w:val="nl-NL"/>
              </w:rPr>
              <w:t xml:space="preserve">en zijn klaarblijkelijk zodanig onbelangrijk dat zij niet archiefwaardig zijn d.w.z. niet bewaard hoeven te worden om te voldoen aan wettelijke en/of administratieve eisen en/of maatschappelijke behoeften. Een </w:t>
            </w:r>
            <w:r w:rsidRPr="00DD0F4F">
              <w:rPr>
                <w:rFonts w:ascii="Arial" w:eastAsia="Times New Roman" w:hAnsi="Arial" w:cs="Arial"/>
                <w:color w:val="000000"/>
                <w:sz w:val="20"/>
                <w:szCs w:val="20"/>
                <w:lang w:val="nl-NL"/>
              </w:rPr>
              <w:t xml:space="preserve">informatieobject </w:t>
            </w:r>
            <w:r w:rsidR="00B7296C" w:rsidRPr="00DD0F4F">
              <w:rPr>
                <w:rFonts w:ascii="Arial" w:eastAsia="Times New Roman" w:hAnsi="Arial" w:cs="Arial"/>
                <w:color w:val="000000"/>
                <w:sz w:val="20"/>
                <w:szCs w:val="20"/>
                <w:lang w:val="nl-NL"/>
              </w:rPr>
              <w:t>zoals hier bedoeld</w:t>
            </w:r>
            <w:r w:rsidRPr="00DD0F4F">
              <w:rPr>
                <w:rFonts w:ascii="Arial" w:eastAsia="Times New Roman" w:hAnsi="Arial" w:cs="Arial"/>
                <w:color w:val="000000"/>
                <w:sz w:val="20"/>
                <w:szCs w:val="20"/>
                <w:lang w:val="nl-NL"/>
              </w:rPr>
              <w:t>,</w:t>
            </w:r>
            <w:r w:rsidR="00B7296C" w:rsidRPr="00DD0F4F">
              <w:rPr>
                <w:rFonts w:ascii="Arial" w:eastAsia="Times New Roman" w:hAnsi="Arial" w:cs="Arial"/>
                <w:color w:val="000000"/>
                <w:sz w:val="20"/>
                <w:szCs w:val="20"/>
                <w:lang w:val="nl-NL"/>
              </w:rPr>
              <w:t xml:space="preserve"> wordt een </w:t>
            </w:r>
            <w:r w:rsidRPr="00DD0F4F">
              <w:rPr>
                <w:rFonts w:ascii="Arial" w:eastAsia="Times New Roman" w:hAnsi="Arial" w:cs="Arial"/>
                <w:color w:val="000000"/>
                <w:sz w:val="20"/>
                <w:szCs w:val="20"/>
                <w:lang w:val="nl-NL"/>
              </w:rPr>
              <w:t>zgn. gearchiveerd informatieelement (‘</w:t>
            </w:r>
            <w:r w:rsidR="00B7296C" w:rsidRPr="00DD0F4F">
              <w:rPr>
                <w:rFonts w:ascii="Arial" w:eastAsia="Times New Roman" w:hAnsi="Arial" w:cs="Arial"/>
                <w:color w:val="000000"/>
                <w:sz w:val="20"/>
                <w:szCs w:val="20"/>
                <w:lang w:val="nl-NL"/>
              </w:rPr>
              <w:t>archiefstuk</w:t>
            </w:r>
            <w:r w:rsidRPr="00DD0F4F">
              <w:rPr>
                <w:rFonts w:ascii="Arial" w:eastAsia="Times New Roman" w:hAnsi="Arial" w:cs="Arial"/>
                <w:color w:val="000000"/>
                <w:sz w:val="20"/>
                <w:szCs w:val="20"/>
                <w:lang w:val="nl-NL"/>
              </w:rPr>
              <w:t>’;</w:t>
            </w:r>
            <w:r w:rsidR="00B7296C" w:rsidRPr="00DD0F4F">
              <w:rPr>
                <w:rFonts w:ascii="Arial" w:eastAsia="Times New Roman" w:hAnsi="Arial" w:cs="Arial"/>
                <w:color w:val="000000"/>
                <w:sz w:val="20"/>
                <w:szCs w:val="20"/>
                <w:lang w:val="nl-NL"/>
              </w:rPr>
              <w:t xml:space="preserve"> in het engels 'record') zo gauw de zaakkenmerken aangeven dat alle daaraan gekoppelde </w:t>
            </w:r>
            <w:r w:rsidRPr="00DD0F4F">
              <w:rPr>
                <w:rFonts w:ascii="Arial" w:eastAsia="Times New Roman" w:hAnsi="Arial" w:cs="Arial"/>
                <w:color w:val="000000"/>
                <w:sz w:val="20"/>
                <w:szCs w:val="20"/>
                <w:lang w:val="nl-NL"/>
              </w:rPr>
              <w:t>informatieobject</w:t>
            </w:r>
            <w:r w:rsidR="00B7296C" w:rsidRPr="00DD0F4F">
              <w:rPr>
                <w:rFonts w:ascii="Arial" w:eastAsia="Times New Roman" w:hAnsi="Arial" w:cs="Arial"/>
                <w:color w:val="000000"/>
                <w:sz w:val="20"/>
                <w:szCs w:val="20"/>
                <w:lang w:val="nl-NL"/>
              </w:rPr>
              <w:t>en gearchiveerd dienen te zijn.</w:t>
            </w:r>
          </w:p>
          <w:p w14:paraId="43B59CC2" w14:textId="77777777" w:rsidR="001F11C7" w:rsidRPr="00DD0F4F" w:rsidRDefault="001F11C7" w:rsidP="00355B1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Van ontvangen en verzonden informatieobjecten kunnen de afzender</w:t>
            </w:r>
            <w:r w:rsidR="009F44E5" w:rsidRPr="00DD0F4F">
              <w:rPr>
                <w:rFonts w:ascii="Arial" w:eastAsia="Times New Roman" w:hAnsi="Arial" w:cs="Arial"/>
                <w:color w:val="000000"/>
                <w:sz w:val="20"/>
                <w:szCs w:val="20"/>
                <w:lang w:val="nl-NL"/>
              </w:rPr>
              <w:t xml:space="preserve">s en geadresseerden telkens op één van twee wijzen vastgelegd worden: gestructureerd door middel van de relatie naar BETROKKENE en ongestructureerd met de desbetreffende attribuutsoorten. </w:t>
            </w:r>
          </w:p>
        </w:tc>
      </w:tr>
      <w:tr w:rsidR="00B7296C" w:rsidRPr="00AE6939" w14:paraId="33DDE757" w14:textId="77777777" w:rsidTr="004140A0">
        <w:tc>
          <w:tcPr>
            <w:tcW w:w="3600" w:type="dxa"/>
            <w:tcBorders>
              <w:top w:val="nil"/>
              <w:left w:val="nil"/>
              <w:bottom w:val="nil"/>
              <w:right w:val="nil"/>
            </w:tcBorders>
          </w:tcPr>
          <w:p w14:paraId="5591FC6A" w14:textId="77777777"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5C8D4D5E"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AE6939" w14:paraId="53808C14" w14:textId="77777777" w:rsidTr="004140A0">
        <w:tc>
          <w:tcPr>
            <w:tcW w:w="3600" w:type="dxa"/>
            <w:tcBorders>
              <w:top w:val="nil"/>
              <w:left w:val="nil"/>
              <w:bottom w:val="nil"/>
              <w:right w:val="nil"/>
            </w:tcBorders>
          </w:tcPr>
          <w:p w14:paraId="6300C66D"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14:paraId="2FC92AED" w14:textId="7315FD49" w:rsidR="00B7296C" w:rsidRPr="00DD0F4F" w:rsidRDefault="005F3452" w:rsidP="00B116C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combinatie van ‘</w:t>
            </w:r>
            <w:r w:rsidR="00B116C1" w:rsidRPr="00DD0F4F">
              <w:rPr>
                <w:rFonts w:ascii="Arial" w:eastAsia="Times New Roman" w:hAnsi="Arial" w:cs="Arial"/>
                <w:color w:val="000000"/>
                <w:sz w:val="20"/>
                <w:szCs w:val="20"/>
                <w:lang w:val="nl-NL"/>
              </w:rPr>
              <w:t>Bron</w:t>
            </w:r>
            <w:r w:rsidRPr="00DD0F4F">
              <w:rPr>
                <w:rFonts w:ascii="Arial" w:eastAsia="Times New Roman" w:hAnsi="Arial" w:cs="Arial"/>
                <w:color w:val="000000"/>
                <w:sz w:val="20"/>
                <w:szCs w:val="20"/>
                <w:lang w:val="nl-NL"/>
              </w:rPr>
              <w:t>organisatie’ en  ‘</w:t>
            </w:r>
            <w:r w:rsidR="00EC611E" w:rsidRPr="00DD0F4F">
              <w:rPr>
                <w:rFonts w:ascii="Arial" w:eastAsia="Times New Roman" w:hAnsi="Arial" w:cs="Arial"/>
                <w:color w:val="000000"/>
                <w:sz w:val="20"/>
                <w:szCs w:val="20"/>
                <w:lang w:val="nl-NL"/>
              </w:rPr>
              <w:t>I</w:t>
            </w:r>
            <w:r w:rsidR="006401AC" w:rsidRPr="00DD0F4F">
              <w:rPr>
                <w:rFonts w:ascii="Arial" w:eastAsia="Times New Roman" w:hAnsi="Arial" w:cs="Arial"/>
                <w:color w:val="000000"/>
                <w:sz w:val="20"/>
                <w:szCs w:val="20"/>
                <w:lang w:val="nl-NL"/>
              </w:rPr>
              <w:t>nformatieobject</w:t>
            </w:r>
            <w:r w:rsidR="00B7296C" w:rsidRPr="00DD0F4F">
              <w:rPr>
                <w:rFonts w:ascii="Arial" w:eastAsia="Times New Roman" w:hAnsi="Arial" w:cs="Arial"/>
                <w:color w:val="000000"/>
                <w:sz w:val="20"/>
                <w:szCs w:val="20"/>
                <w:lang w:val="nl-NL"/>
              </w:rPr>
              <w:t>identificatie</w:t>
            </w:r>
            <w:r w:rsidRPr="00DD0F4F">
              <w:rPr>
                <w:rFonts w:ascii="Arial" w:eastAsia="Times New Roman" w:hAnsi="Arial" w:cs="Arial"/>
                <w:color w:val="000000"/>
                <w:sz w:val="20"/>
                <w:szCs w:val="20"/>
                <w:lang w:val="nl-NL"/>
              </w:rPr>
              <w:t>’</w:t>
            </w:r>
          </w:p>
        </w:tc>
      </w:tr>
      <w:tr w:rsidR="00B7296C" w:rsidRPr="00AE6939" w14:paraId="1D74D58F" w14:textId="77777777" w:rsidTr="004140A0">
        <w:tc>
          <w:tcPr>
            <w:tcW w:w="3600" w:type="dxa"/>
            <w:tcBorders>
              <w:top w:val="nil"/>
              <w:left w:val="nil"/>
              <w:bottom w:val="nil"/>
              <w:right w:val="nil"/>
            </w:tcBorders>
          </w:tcPr>
          <w:p w14:paraId="058ACE22" w14:textId="77777777"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3912B349"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AE6939" w14:paraId="77AC42E0" w14:textId="77777777" w:rsidTr="004140A0">
        <w:tc>
          <w:tcPr>
            <w:tcW w:w="3600" w:type="dxa"/>
            <w:tcBorders>
              <w:top w:val="nil"/>
              <w:left w:val="nil"/>
              <w:bottom w:val="nil"/>
              <w:right w:val="nil"/>
            </w:tcBorders>
          </w:tcPr>
          <w:p w14:paraId="263180DA"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14:paraId="542903FC" w14:textId="59A7557A"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Alle </w:t>
            </w:r>
            <w:r w:rsidR="006401AC" w:rsidRPr="00DD0F4F">
              <w:rPr>
                <w:rFonts w:ascii="Arial" w:eastAsia="Times New Roman" w:hAnsi="Arial" w:cs="Arial"/>
                <w:color w:val="000000"/>
                <w:sz w:val="20"/>
                <w:szCs w:val="20"/>
                <w:lang w:val="nl-NL"/>
              </w:rPr>
              <w:t>informatieobject</w:t>
            </w:r>
            <w:r w:rsidRPr="00DD0F4F">
              <w:rPr>
                <w:rFonts w:ascii="Arial" w:eastAsia="Times New Roman" w:hAnsi="Arial" w:cs="Arial"/>
                <w:color w:val="000000"/>
                <w:sz w:val="20"/>
                <w:szCs w:val="20"/>
                <w:lang w:val="nl-NL"/>
              </w:rPr>
              <w:t xml:space="preserve">en die op enigerlei wijze relevant zijn voor het tot een goed einde brengen van een zaak. Een </w:t>
            </w:r>
            <w:r w:rsidR="006401AC" w:rsidRPr="00DD0F4F">
              <w:rPr>
                <w:rFonts w:ascii="Arial" w:eastAsia="Times New Roman" w:hAnsi="Arial" w:cs="Arial"/>
                <w:color w:val="000000"/>
                <w:sz w:val="20"/>
                <w:szCs w:val="20"/>
                <w:lang w:val="nl-NL"/>
              </w:rPr>
              <w:t xml:space="preserve">informatieobject </w:t>
            </w:r>
            <w:r w:rsidRPr="00DD0F4F">
              <w:rPr>
                <w:rFonts w:ascii="Arial" w:eastAsia="Times New Roman" w:hAnsi="Arial" w:cs="Arial"/>
                <w:color w:val="000000"/>
                <w:sz w:val="20"/>
                <w:szCs w:val="20"/>
                <w:lang w:val="nl-NL"/>
              </w:rPr>
              <w:t>is in dit kader relevant indien</w:t>
            </w:r>
            <w:r w:rsidR="006401AC" w:rsidRPr="00DD0F4F">
              <w:rPr>
                <w:rFonts w:ascii="Arial" w:eastAsia="Times New Roman" w:hAnsi="Arial" w:cs="Arial"/>
                <w:color w:val="000000"/>
                <w:sz w:val="20"/>
                <w:szCs w:val="20"/>
                <w:lang w:val="nl-NL"/>
              </w:rPr>
              <w:t xml:space="preserve"> het</w:t>
            </w:r>
            <w:r w:rsidRPr="00DD0F4F">
              <w:rPr>
                <w:rFonts w:ascii="Arial" w:eastAsia="Times New Roman" w:hAnsi="Arial" w:cs="Arial"/>
                <w:color w:val="000000"/>
                <w:sz w:val="20"/>
                <w:szCs w:val="20"/>
                <w:lang w:val="nl-NL"/>
              </w:rPr>
              <w:t>:</w:t>
            </w:r>
          </w:p>
          <w:p w14:paraId="448ABDC1" w14:textId="0094FF1D"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 door een behandelaar van de zaak gedeeld wordt met andere betrokkenen bij de zaak (de ondergrens; een </w:t>
            </w:r>
            <w:r w:rsidR="006401AC" w:rsidRPr="00DD0F4F">
              <w:rPr>
                <w:rFonts w:ascii="Arial" w:eastAsia="Times New Roman" w:hAnsi="Arial" w:cs="Arial"/>
                <w:color w:val="000000"/>
                <w:sz w:val="20"/>
                <w:szCs w:val="20"/>
                <w:lang w:val="nl-NL"/>
              </w:rPr>
              <w:t xml:space="preserve">informatieobject </w:t>
            </w:r>
            <w:r w:rsidRPr="00DD0F4F">
              <w:rPr>
                <w:rFonts w:ascii="Arial" w:eastAsia="Times New Roman" w:hAnsi="Arial" w:cs="Arial"/>
                <w:color w:val="000000"/>
                <w:sz w:val="20"/>
                <w:szCs w:val="20"/>
                <w:lang w:val="nl-NL"/>
              </w:rPr>
              <w:t>wat het persoonlijke domein van de behandelaar van een zaak niet verlaat wordt in dit kader niet relevant geacht),</w:t>
            </w:r>
          </w:p>
          <w:p w14:paraId="199E5B79" w14:textId="6F0BBBE5"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van belang is voor voor de inhoudelijke verantwoording (is de zaak goed afgehandeld), procesverantwoording (is de zaak op de juiste wijze afgehandeld) en/of reconstructie van de zaak, en/of</w:t>
            </w:r>
          </w:p>
          <w:p w14:paraId="6B27F9EF"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bewaard moet worden om te voldoen aan wettelijke en/of administratieve eisen en/of maatschappelijke behoeften.</w:t>
            </w:r>
          </w:p>
        </w:tc>
      </w:tr>
      <w:tr w:rsidR="00B7296C" w:rsidRPr="00AE6939" w14:paraId="32C932FC" w14:textId="77777777" w:rsidTr="004140A0">
        <w:tc>
          <w:tcPr>
            <w:tcW w:w="3600" w:type="dxa"/>
            <w:tcBorders>
              <w:top w:val="nil"/>
              <w:left w:val="nil"/>
              <w:bottom w:val="nil"/>
              <w:right w:val="nil"/>
            </w:tcBorders>
          </w:tcPr>
          <w:p w14:paraId="268E91B9" w14:textId="77777777"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467933E8"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B7296C" w14:paraId="67CE22DD" w14:textId="77777777" w:rsidTr="004140A0">
        <w:tc>
          <w:tcPr>
            <w:tcW w:w="3600" w:type="dxa"/>
            <w:tcBorders>
              <w:top w:val="nil"/>
              <w:left w:val="nil"/>
              <w:bottom w:val="nil"/>
              <w:right w:val="nil"/>
            </w:tcBorders>
          </w:tcPr>
          <w:p w14:paraId="6BB5B002"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14:paraId="342E1AFD"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14:paraId="05535542" w14:textId="77777777" w:rsidTr="004140A0">
        <w:tc>
          <w:tcPr>
            <w:tcW w:w="3600" w:type="dxa"/>
            <w:tcBorders>
              <w:top w:val="nil"/>
              <w:left w:val="nil"/>
              <w:bottom w:val="nil"/>
              <w:right w:val="nil"/>
            </w:tcBorders>
          </w:tcPr>
          <w:p w14:paraId="6A1C7902"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15B442D"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r>
      <w:tr w:rsidR="00B7296C" w:rsidRPr="00B7296C" w14:paraId="28625D20" w14:textId="77777777" w:rsidTr="004140A0">
        <w:tc>
          <w:tcPr>
            <w:tcW w:w="3600" w:type="dxa"/>
            <w:tcBorders>
              <w:top w:val="nil"/>
              <w:left w:val="nil"/>
              <w:bottom w:val="nil"/>
              <w:right w:val="nil"/>
            </w:tcBorders>
          </w:tcPr>
          <w:p w14:paraId="68FA6F75"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bookmarkStart w:id="1297" w:name="BKM_CB08FF35_EE64_4504_90CF_835DA32E636C"/>
            <w:bookmarkEnd w:id="1297"/>
            <w:r w:rsidRPr="00B7296C">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6A92DB54"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Code</w:t>
            </w:r>
          </w:p>
        </w:tc>
        <w:tc>
          <w:tcPr>
            <w:tcW w:w="3330" w:type="dxa"/>
            <w:tcBorders>
              <w:top w:val="nil"/>
              <w:left w:val="nil"/>
              <w:bottom w:val="nil"/>
              <w:right w:val="nil"/>
            </w:tcBorders>
          </w:tcPr>
          <w:p w14:paraId="1EF52113"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3D029D89"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Herkomst</w:t>
            </w:r>
          </w:p>
        </w:tc>
      </w:tr>
      <w:tr w:rsidR="00B7296C" w:rsidRPr="00AE6939" w14:paraId="30E42C45" w14:textId="77777777" w:rsidTr="004140A0">
        <w:tc>
          <w:tcPr>
            <w:tcW w:w="3600" w:type="dxa"/>
            <w:tcBorders>
              <w:top w:val="nil"/>
              <w:left w:val="nil"/>
              <w:bottom w:val="nil"/>
              <w:right w:val="nil"/>
            </w:tcBorders>
          </w:tcPr>
          <w:p w14:paraId="609B4B9F"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0B0F90A"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04ECC26" w14:textId="30344185" w:rsidR="00B7296C" w:rsidRPr="00B7296C" w:rsidRDefault="00DA5D93" w:rsidP="006A5F03">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6A5F03">
              <w:rPr>
                <w:rFonts w:ascii="Arial" w:eastAsia="Times New Roman" w:hAnsi="Arial" w:cs="Arial"/>
                <w:color w:val="000000"/>
                <w:sz w:val="20"/>
                <w:szCs w:val="20"/>
              </w:rPr>
              <w:t>Informatieobject</w:t>
            </w:r>
            <w:r w:rsidR="00B7296C" w:rsidRPr="00B7296C">
              <w:rPr>
                <w:rFonts w:ascii="Arial" w:eastAsia="Times New Roman" w:hAnsi="Arial" w:cs="Arial"/>
                <w:color w:val="000000"/>
                <w:sz w:val="20"/>
                <w:szCs w:val="20"/>
              </w:rPr>
              <w:t>identificatie</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49FAADA3"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4140A0" w:rsidRPr="00B7296C" w14:paraId="18B883B8" w14:textId="77777777" w:rsidTr="004140A0">
        <w:tc>
          <w:tcPr>
            <w:tcW w:w="3600" w:type="dxa"/>
            <w:tcBorders>
              <w:top w:val="nil"/>
              <w:left w:val="nil"/>
              <w:bottom w:val="nil"/>
              <w:right w:val="nil"/>
            </w:tcBorders>
          </w:tcPr>
          <w:p w14:paraId="3C8315AE"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0BE37A0C"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30CDDCED" w14:textId="77777777" w:rsidR="004140A0" w:rsidRPr="00B7296C" w:rsidRDefault="00DA5D93" w:rsidP="00B116C1">
            <w:pPr>
              <w:autoSpaceDE w:val="0"/>
              <w:autoSpaceDN w:val="0"/>
              <w:adjustRightInd w:val="0"/>
              <w:spacing w:after="0" w:line="240" w:lineRule="auto"/>
              <w:rPr>
                <w:rFonts w:ascii="Arial" w:hAnsi="Arial" w:cs="Arial"/>
                <w:sz w:val="20"/>
                <w:szCs w:val="20"/>
                <w:lang w:val="en-AU"/>
              </w:rPr>
            </w:pPr>
            <w:r w:rsidRPr="00CD63CD">
              <w:rPr>
                <w:rFonts w:ascii="Arial" w:hAnsi="Arial" w:cs="Arial"/>
                <w:sz w:val="20"/>
                <w:szCs w:val="20"/>
                <w:lang w:val="en-AU"/>
              </w:rPr>
              <w:fldChar w:fldCharType="begin" w:fldLock="1"/>
            </w:r>
            <w:r w:rsidR="004140A0" w:rsidRPr="00CD63CD">
              <w:rPr>
                <w:rFonts w:ascii="Arial" w:hAnsi="Arial" w:cs="Arial"/>
                <w:sz w:val="20"/>
                <w:szCs w:val="20"/>
                <w:lang w:val="en-AU"/>
              </w:rPr>
              <w:instrText xml:space="preserve">MERGEFIELD </w:instrText>
            </w:r>
            <w:r w:rsidR="004140A0"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B116C1">
              <w:rPr>
                <w:rFonts w:ascii="Arial" w:eastAsia="Times New Roman" w:hAnsi="Arial" w:cs="Arial"/>
                <w:color w:val="000000"/>
                <w:sz w:val="20"/>
                <w:szCs w:val="20"/>
              </w:rPr>
              <w:t>Bron</w:t>
            </w:r>
            <w:r w:rsidR="004140A0" w:rsidRPr="00CD63CD">
              <w:rPr>
                <w:rFonts w:ascii="Arial" w:eastAsia="Times New Roman" w:hAnsi="Arial" w:cs="Arial"/>
                <w:color w:val="000000"/>
                <w:sz w:val="20"/>
                <w:szCs w:val="20"/>
              </w:rPr>
              <w:t>organisatie</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64A13D46"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4140A0" w:rsidRPr="00AE6939" w14:paraId="62E9D079" w14:textId="77777777" w:rsidTr="004140A0">
        <w:tc>
          <w:tcPr>
            <w:tcW w:w="3600" w:type="dxa"/>
            <w:tcBorders>
              <w:top w:val="nil"/>
              <w:left w:val="nil"/>
              <w:bottom w:val="nil"/>
              <w:right w:val="nil"/>
            </w:tcBorders>
          </w:tcPr>
          <w:p w14:paraId="79A1E2C9"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1298" w:name="BKM_61F9ED59_4DA5_4099_ADAC_8D7FEFDD0F37"/>
            <w:bookmarkEnd w:id="1298"/>
          </w:p>
        </w:tc>
        <w:tc>
          <w:tcPr>
            <w:tcW w:w="1080" w:type="dxa"/>
            <w:tcBorders>
              <w:top w:val="nil"/>
              <w:left w:val="nil"/>
              <w:bottom w:val="nil"/>
              <w:right w:val="nil"/>
            </w:tcBorders>
          </w:tcPr>
          <w:p w14:paraId="52863B05"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2930E5B" w14:textId="3E9B8D9E" w:rsidR="004140A0" w:rsidRPr="00B7296C" w:rsidRDefault="00DA5D93"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1938EB">
              <w:rPr>
                <w:rFonts w:ascii="Arial" w:eastAsia="Times New Roman" w:hAnsi="Arial" w:cs="Arial"/>
                <w:color w:val="000000"/>
                <w:sz w:val="20"/>
                <w:szCs w:val="20"/>
              </w:rPr>
              <w:t>C</w:t>
            </w:r>
            <w:r w:rsidR="004140A0" w:rsidRPr="00B7296C">
              <w:rPr>
                <w:rFonts w:ascii="Arial" w:eastAsia="Times New Roman" w:hAnsi="Arial" w:cs="Arial"/>
                <w:color w:val="000000"/>
                <w:sz w:val="20"/>
                <w:szCs w:val="20"/>
              </w:rPr>
              <w:t>reatiedatum</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5E9A5CDF"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4140A0" w:rsidRPr="00B7296C" w14:paraId="673557A0" w14:textId="77777777" w:rsidTr="004140A0">
        <w:tc>
          <w:tcPr>
            <w:tcW w:w="3600" w:type="dxa"/>
            <w:tcBorders>
              <w:top w:val="nil"/>
              <w:left w:val="nil"/>
              <w:bottom w:val="nil"/>
              <w:right w:val="nil"/>
            </w:tcBorders>
          </w:tcPr>
          <w:p w14:paraId="3EEF8D4C"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bookmarkStart w:id="1299" w:name="BKM_FFEE3095_1146_4106_A1ED_70A253812FA6"/>
            <w:bookmarkEnd w:id="1299"/>
          </w:p>
        </w:tc>
        <w:tc>
          <w:tcPr>
            <w:tcW w:w="1080" w:type="dxa"/>
            <w:tcBorders>
              <w:top w:val="nil"/>
              <w:left w:val="nil"/>
              <w:bottom w:val="nil"/>
              <w:right w:val="nil"/>
            </w:tcBorders>
          </w:tcPr>
          <w:p w14:paraId="070C6033"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00D331DD" w14:textId="175A61EB" w:rsidR="004140A0" w:rsidRPr="00B7296C" w:rsidRDefault="00DA5D93"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1938EB">
              <w:rPr>
                <w:rFonts w:ascii="Arial" w:eastAsia="Times New Roman" w:hAnsi="Arial" w:cs="Arial"/>
                <w:color w:val="000000"/>
                <w:sz w:val="20"/>
                <w:szCs w:val="20"/>
              </w:rPr>
              <w:t>O</w:t>
            </w:r>
            <w:r w:rsidR="004140A0" w:rsidRPr="00B7296C">
              <w:rPr>
                <w:rFonts w:ascii="Arial" w:eastAsia="Times New Roman" w:hAnsi="Arial" w:cs="Arial"/>
                <w:color w:val="000000"/>
                <w:sz w:val="20"/>
                <w:szCs w:val="20"/>
              </w:rPr>
              <w:t>ntvangstdatum</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412C9AA4"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1F11C7" w:rsidRPr="00B7296C" w14:paraId="2E276840" w14:textId="77777777" w:rsidTr="004140A0">
        <w:tc>
          <w:tcPr>
            <w:tcW w:w="3600" w:type="dxa"/>
            <w:tcBorders>
              <w:top w:val="nil"/>
              <w:left w:val="nil"/>
              <w:bottom w:val="nil"/>
              <w:right w:val="nil"/>
            </w:tcBorders>
          </w:tcPr>
          <w:p w14:paraId="046F7676" w14:textId="77777777" w:rsidR="001F11C7" w:rsidRPr="00B7296C" w:rsidRDefault="001F11C7"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3203E78" w14:textId="77777777" w:rsidR="001F11C7" w:rsidRPr="00B7296C" w:rsidRDefault="001F11C7"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70964E0" w14:textId="77777777" w:rsidR="001F11C7" w:rsidRPr="00B7296C" w:rsidRDefault="001F11C7" w:rsidP="001938EB">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Afzender</w:t>
            </w:r>
          </w:p>
        </w:tc>
        <w:tc>
          <w:tcPr>
            <w:tcW w:w="1350" w:type="dxa"/>
            <w:tcBorders>
              <w:top w:val="nil"/>
              <w:left w:val="nil"/>
              <w:bottom w:val="nil"/>
              <w:right w:val="nil"/>
            </w:tcBorders>
          </w:tcPr>
          <w:p w14:paraId="4E6FB2B3" w14:textId="77777777" w:rsidR="001F11C7" w:rsidRPr="00B7296C" w:rsidRDefault="001F11C7"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4140A0" w:rsidRPr="00AE6939" w14:paraId="01230AE7" w14:textId="77777777" w:rsidTr="004140A0">
        <w:tc>
          <w:tcPr>
            <w:tcW w:w="3600" w:type="dxa"/>
            <w:tcBorders>
              <w:top w:val="nil"/>
              <w:left w:val="nil"/>
              <w:bottom w:val="nil"/>
              <w:right w:val="nil"/>
            </w:tcBorders>
          </w:tcPr>
          <w:p w14:paraId="38D73651"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1300" w:name="BKM_21E0EC21_5217_4582_A8B8_CA0EE3EFDFAD"/>
            <w:bookmarkEnd w:id="1300"/>
          </w:p>
        </w:tc>
        <w:tc>
          <w:tcPr>
            <w:tcW w:w="1080" w:type="dxa"/>
            <w:tcBorders>
              <w:top w:val="nil"/>
              <w:left w:val="nil"/>
              <w:bottom w:val="nil"/>
              <w:right w:val="nil"/>
            </w:tcBorders>
          </w:tcPr>
          <w:p w14:paraId="334B9DD0"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6F20CFA" w14:textId="0973E405" w:rsidR="004140A0" w:rsidRPr="00B7296C" w:rsidRDefault="00DA5D93"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1938EB">
              <w:rPr>
                <w:rFonts w:ascii="Arial" w:eastAsia="Times New Roman" w:hAnsi="Arial" w:cs="Arial"/>
                <w:color w:val="000000"/>
                <w:sz w:val="20"/>
                <w:szCs w:val="20"/>
              </w:rPr>
              <w:t>T</w:t>
            </w:r>
            <w:r w:rsidR="004140A0" w:rsidRPr="00B7296C">
              <w:rPr>
                <w:rFonts w:ascii="Arial" w:eastAsia="Times New Roman" w:hAnsi="Arial" w:cs="Arial"/>
                <w:color w:val="000000"/>
                <w:sz w:val="20"/>
                <w:szCs w:val="20"/>
              </w:rPr>
              <w:t>itel</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3EE8B98C"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4140A0" w:rsidRPr="00AE6939" w14:paraId="1F0EDB7F" w14:textId="77777777" w:rsidTr="004140A0">
        <w:tc>
          <w:tcPr>
            <w:tcW w:w="3600" w:type="dxa"/>
            <w:tcBorders>
              <w:top w:val="nil"/>
              <w:left w:val="nil"/>
              <w:bottom w:val="nil"/>
              <w:right w:val="nil"/>
            </w:tcBorders>
          </w:tcPr>
          <w:p w14:paraId="3865E7A1"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bookmarkStart w:id="1301" w:name="BKM_1DB068B6_3EAE_4d79_B1EC_73905A5994FC"/>
            <w:bookmarkEnd w:id="1301"/>
          </w:p>
        </w:tc>
        <w:tc>
          <w:tcPr>
            <w:tcW w:w="1080" w:type="dxa"/>
            <w:tcBorders>
              <w:top w:val="nil"/>
              <w:left w:val="nil"/>
              <w:bottom w:val="nil"/>
              <w:right w:val="nil"/>
            </w:tcBorders>
          </w:tcPr>
          <w:p w14:paraId="3873EFAB"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52BE52CE" w14:textId="08390493" w:rsidR="004140A0" w:rsidRPr="00B7296C" w:rsidRDefault="00DA5D93"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1938EB">
              <w:rPr>
                <w:rFonts w:ascii="Arial" w:eastAsia="Times New Roman" w:hAnsi="Arial" w:cs="Arial"/>
                <w:color w:val="000000"/>
                <w:sz w:val="20"/>
                <w:szCs w:val="20"/>
              </w:rPr>
              <w:t>B</w:t>
            </w:r>
            <w:r w:rsidR="004140A0" w:rsidRPr="00B7296C">
              <w:rPr>
                <w:rFonts w:ascii="Arial" w:eastAsia="Times New Roman" w:hAnsi="Arial" w:cs="Arial"/>
                <w:color w:val="000000"/>
                <w:sz w:val="20"/>
                <w:szCs w:val="20"/>
              </w:rPr>
              <w:t>eschrijving</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6A7B80F3"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1938EB" w:rsidRPr="00B7296C" w14:paraId="1D131797" w14:textId="77777777" w:rsidTr="004140A0">
        <w:tc>
          <w:tcPr>
            <w:tcW w:w="3600" w:type="dxa"/>
            <w:tcBorders>
              <w:top w:val="nil"/>
              <w:left w:val="nil"/>
              <w:bottom w:val="nil"/>
              <w:right w:val="nil"/>
            </w:tcBorders>
          </w:tcPr>
          <w:p w14:paraId="18075C39" w14:textId="77777777" w:rsidR="001938EB" w:rsidRPr="00DD0F4F" w:rsidRDefault="001938EB"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6D69BC50" w14:textId="77777777" w:rsidR="001938EB" w:rsidRPr="00DD0F4F" w:rsidRDefault="001938EB"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0C6A3F74" w14:textId="77777777" w:rsidR="001938EB" w:rsidRPr="00B7296C" w:rsidRDefault="00B644DB" w:rsidP="006A5F03">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Versie</w:t>
            </w:r>
          </w:p>
        </w:tc>
        <w:tc>
          <w:tcPr>
            <w:tcW w:w="1350" w:type="dxa"/>
            <w:tcBorders>
              <w:top w:val="nil"/>
              <w:left w:val="nil"/>
              <w:bottom w:val="nil"/>
              <w:right w:val="nil"/>
            </w:tcBorders>
          </w:tcPr>
          <w:p w14:paraId="6310F851" w14:textId="77777777" w:rsidR="001938EB" w:rsidRPr="00B7296C" w:rsidRDefault="00B644DB"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1938EB" w:rsidRPr="00B7296C" w14:paraId="49F67B58" w14:textId="77777777" w:rsidTr="004140A0">
        <w:tc>
          <w:tcPr>
            <w:tcW w:w="3600" w:type="dxa"/>
            <w:tcBorders>
              <w:top w:val="nil"/>
              <w:left w:val="nil"/>
              <w:bottom w:val="nil"/>
              <w:right w:val="nil"/>
            </w:tcBorders>
          </w:tcPr>
          <w:p w14:paraId="007CBF5F" w14:textId="77777777" w:rsidR="001938EB" w:rsidRPr="00B7296C" w:rsidRDefault="001938E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CC645E0" w14:textId="77777777" w:rsidR="001938EB" w:rsidRPr="00B7296C" w:rsidRDefault="001938E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D737C36" w14:textId="77777777" w:rsidR="001938EB" w:rsidRPr="00B7296C" w:rsidRDefault="00B644DB" w:rsidP="006A5F03">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Status</w:t>
            </w:r>
          </w:p>
        </w:tc>
        <w:tc>
          <w:tcPr>
            <w:tcW w:w="1350" w:type="dxa"/>
            <w:tcBorders>
              <w:top w:val="nil"/>
              <w:left w:val="nil"/>
              <w:bottom w:val="nil"/>
              <w:right w:val="nil"/>
            </w:tcBorders>
          </w:tcPr>
          <w:p w14:paraId="0271271F" w14:textId="77777777" w:rsidR="001938EB" w:rsidRPr="00B7296C" w:rsidRDefault="00B644DB"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4140A0" w:rsidRPr="00B7296C" w14:paraId="2E8F9FB5" w14:textId="77777777" w:rsidTr="004140A0">
        <w:tc>
          <w:tcPr>
            <w:tcW w:w="3600" w:type="dxa"/>
            <w:tcBorders>
              <w:top w:val="nil"/>
              <w:left w:val="nil"/>
              <w:bottom w:val="nil"/>
              <w:right w:val="nil"/>
            </w:tcBorders>
          </w:tcPr>
          <w:p w14:paraId="0FE6C9D2"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1302" w:name="BKM_C06162CD_CFEA_4c04_BE26_76BC4DF42A16"/>
            <w:bookmarkEnd w:id="1302"/>
          </w:p>
        </w:tc>
        <w:tc>
          <w:tcPr>
            <w:tcW w:w="1080" w:type="dxa"/>
            <w:tcBorders>
              <w:top w:val="nil"/>
              <w:left w:val="nil"/>
              <w:bottom w:val="nil"/>
              <w:right w:val="nil"/>
            </w:tcBorders>
          </w:tcPr>
          <w:p w14:paraId="23D94885"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1BFD7E0" w14:textId="279BD9DA" w:rsidR="004140A0" w:rsidRPr="00B7296C" w:rsidRDefault="00DA5D93"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1938EB">
              <w:rPr>
                <w:rFonts w:ascii="Arial" w:eastAsia="Times New Roman" w:hAnsi="Arial" w:cs="Arial"/>
                <w:color w:val="000000"/>
                <w:sz w:val="20"/>
                <w:szCs w:val="20"/>
              </w:rPr>
              <w:t>V</w:t>
            </w:r>
            <w:r w:rsidR="004140A0" w:rsidRPr="00B7296C">
              <w:rPr>
                <w:rFonts w:ascii="Arial" w:eastAsia="Times New Roman" w:hAnsi="Arial" w:cs="Arial"/>
                <w:color w:val="000000"/>
                <w:sz w:val="20"/>
                <w:szCs w:val="20"/>
              </w:rPr>
              <w:t>erzenddatum</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17C9AA1C"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1F11C7" w:rsidRPr="00B7296C" w14:paraId="15F45D9B" w14:textId="77777777" w:rsidTr="004140A0">
        <w:tc>
          <w:tcPr>
            <w:tcW w:w="3600" w:type="dxa"/>
            <w:tcBorders>
              <w:top w:val="nil"/>
              <w:left w:val="nil"/>
              <w:bottom w:val="nil"/>
              <w:right w:val="nil"/>
            </w:tcBorders>
          </w:tcPr>
          <w:p w14:paraId="56EEAAAF" w14:textId="77777777" w:rsidR="001F11C7" w:rsidRPr="00B7296C" w:rsidRDefault="001F11C7"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D16E3CD" w14:textId="77777777" w:rsidR="001F11C7" w:rsidRPr="00B7296C" w:rsidRDefault="001F11C7"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22DFC5A" w14:textId="77777777" w:rsidR="001F11C7" w:rsidRPr="00B7296C" w:rsidRDefault="001F11C7" w:rsidP="001938EB">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Geadresseerde</w:t>
            </w:r>
          </w:p>
        </w:tc>
        <w:tc>
          <w:tcPr>
            <w:tcW w:w="1350" w:type="dxa"/>
            <w:tcBorders>
              <w:top w:val="nil"/>
              <w:left w:val="nil"/>
              <w:bottom w:val="nil"/>
              <w:right w:val="nil"/>
            </w:tcBorders>
          </w:tcPr>
          <w:p w14:paraId="0936CA1D" w14:textId="77777777" w:rsidR="001F11C7" w:rsidRPr="00B7296C" w:rsidRDefault="001F11C7"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4140A0" w:rsidRPr="00B7296C" w14:paraId="4AFEC545" w14:textId="77777777" w:rsidTr="004140A0">
        <w:tc>
          <w:tcPr>
            <w:tcW w:w="3600" w:type="dxa"/>
            <w:tcBorders>
              <w:top w:val="nil"/>
              <w:left w:val="nil"/>
              <w:bottom w:val="nil"/>
              <w:right w:val="nil"/>
            </w:tcBorders>
          </w:tcPr>
          <w:p w14:paraId="5AB7B715"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1303" w:name="BKM_A7A897CF_ECB5_45c1_A0CD_698E1D66F2CF"/>
            <w:bookmarkEnd w:id="1303"/>
          </w:p>
        </w:tc>
        <w:tc>
          <w:tcPr>
            <w:tcW w:w="1080" w:type="dxa"/>
            <w:tcBorders>
              <w:top w:val="nil"/>
              <w:left w:val="nil"/>
              <w:bottom w:val="nil"/>
              <w:right w:val="nil"/>
            </w:tcBorders>
          </w:tcPr>
          <w:p w14:paraId="54F78E2C"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8161D41" w14:textId="210141D6" w:rsidR="004140A0" w:rsidRPr="00B7296C" w:rsidRDefault="00DA5D93"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4140A0" w:rsidRPr="00B7296C">
              <w:rPr>
                <w:rFonts w:ascii="Arial" w:eastAsia="Times New Roman" w:hAnsi="Arial" w:cs="Arial"/>
                <w:color w:val="000000"/>
                <w:sz w:val="20"/>
                <w:szCs w:val="20"/>
              </w:rPr>
              <w:t>Vertrouwelijkaanduiding</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436D1656"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6B0CA1" w:rsidRPr="00B7296C" w14:paraId="502C1EB9" w14:textId="77777777" w:rsidTr="004140A0">
        <w:tc>
          <w:tcPr>
            <w:tcW w:w="3600" w:type="dxa"/>
            <w:tcBorders>
              <w:top w:val="nil"/>
              <w:left w:val="nil"/>
              <w:bottom w:val="nil"/>
              <w:right w:val="nil"/>
            </w:tcBorders>
          </w:tcPr>
          <w:p w14:paraId="2AE2D4B7" w14:textId="77777777" w:rsidR="006B0CA1" w:rsidRPr="00B7296C" w:rsidRDefault="006B0CA1"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B07327E" w14:textId="77777777" w:rsidR="006B0CA1" w:rsidRPr="00B7296C" w:rsidRDefault="006B0CA1"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E28E696" w14:textId="77777777" w:rsidR="006B0CA1" w:rsidRPr="00B7296C" w:rsidRDefault="006B0CA1" w:rsidP="00B7296C">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Gebruiksrechten</w:t>
            </w:r>
          </w:p>
        </w:tc>
        <w:tc>
          <w:tcPr>
            <w:tcW w:w="1350" w:type="dxa"/>
            <w:tcBorders>
              <w:top w:val="nil"/>
              <w:left w:val="nil"/>
              <w:bottom w:val="nil"/>
              <w:right w:val="nil"/>
            </w:tcBorders>
          </w:tcPr>
          <w:p w14:paraId="4222E807" w14:textId="77777777" w:rsidR="006B0CA1"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RMO</w:t>
            </w:r>
          </w:p>
        </w:tc>
      </w:tr>
      <w:tr w:rsidR="00AE26FB" w:rsidRPr="00B7296C" w14:paraId="55723E49" w14:textId="77777777" w:rsidTr="004140A0">
        <w:tc>
          <w:tcPr>
            <w:tcW w:w="3600" w:type="dxa"/>
            <w:tcBorders>
              <w:top w:val="nil"/>
              <w:left w:val="nil"/>
              <w:bottom w:val="nil"/>
              <w:right w:val="nil"/>
            </w:tcBorders>
          </w:tcPr>
          <w:p w14:paraId="47A3724D"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464DEAB"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CBF3924" w14:textId="77777777" w:rsidR="00AE26FB" w:rsidRDefault="00AE26FB" w:rsidP="00B7296C">
            <w:pPr>
              <w:autoSpaceDE w:val="0"/>
              <w:autoSpaceDN w:val="0"/>
              <w:adjustRightInd w:val="0"/>
              <w:spacing w:after="0" w:line="240" w:lineRule="auto"/>
              <w:rPr>
                <w:rFonts w:ascii="Arial" w:hAnsi="Arial" w:cs="Arial"/>
                <w:sz w:val="20"/>
                <w:szCs w:val="20"/>
                <w:lang w:val="en-AU"/>
              </w:rPr>
            </w:pPr>
            <w:r>
              <w:rPr>
                <w:rFonts w:ascii="Arial" w:eastAsia="Times New Roman" w:hAnsi="Arial" w:cs="Arial"/>
                <w:iCs/>
                <w:color w:val="000000"/>
                <w:sz w:val="20"/>
                <w:szCs w:val="20"/>
              </w:rPr>
              <w:t xml:space="preserve">- </w:t>
            </w:r>
            <w:r w:rsidRPr="00E45C16">
              <w:rPr>
                <w:rFonts w:ascii="Arial" w:eastAsia="Times New Roman" w:hAnsi="Arial" w:cs="Arial"/>
                <w:iCs/>
                <w:color w:val="000000"/>
                <w:sz w:val="20"/>
                <w:szCs w:val="20"/>
              </w:rPr>
              <w:t>Omschrijving voorwaarden</w:t>
            </w:r>
          </w:p>
        </w:tc>
        <w:tc>
          <w:tcPr>
            <w:tcW w:w="1350" w:type="dxa"/>
            <w:tcBorders>
              <w:top w:val="nil"/>
              <w:left w:val="nil"/>
              <w:bottom w:val="nil"/>
              <w:right w:val="nil"/>
            </w:tcBorders>
          </w:tcPr>
          <w:p w14:paraId="1EFFC696" w14:textId="77777777" w:rsidR="00AE26FB" w:rsidRDefault="00AE26FB"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RMO</w:t>
            </w:r>
          </w:p>
        </w:tc>
      </w:tr>
      <w:tr w:rsidR="00AE26FB" w:rsidRPr="00B7296C" w14:paraId="460DACC0" w14:textId="77777777" w:rsidTr="004140A0">
        <w:tc>
          <w:tcPr>
            <w:tcW w:w="3600" w:type="dxa"/>
            <w:tcBorders>
              <w:top w:val="nil"/>
              <w:left w:val="nil"/>
              <w:bottom w:val="nil"/>
              <w:right w:val="nil"/>
            </w:tcBorders>
          </w:tcPr>
          <w:p w14:paraId="1ACC4F89"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2B140C85"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B310450" w14:textId="77777777" w:rsidR="00AE26FB" w:rsidRDefault="00AE26FB" w:rsidP="00B7296C">
            <w:pPr>
              <w:autoSpaceDE w:val="0"/>
              <w:autoSpaceDN w:val="0"/>
              <w:adjustRightInd w:val="0"/>
              <w:spacing w:after="0" w:line="240" w:lineRule="auto"/>
              <w:rPr>
                <w:rFonts w:ascii="Arial" w:hAnsi="Arial" w:cs="Arial"/>
                <w:sz w:val="20"/>
                <w:szCs w:val="20"/>
                <w:lang w:val="en-AU"/>
              </w:rPr>
            </w:pPr>
            <w:r>
              <w:rPr>
                <w:rFonts w:ascii="Arial" w:eastAsia="Times New Roman" w:hAnsi="Arial" w:cs="Arial"/>
                <w:iCs/>
                <w:color w:val="000000"/>
                <w:sz w:val="20"/>
                <w:szCs w:val="20"/>
              </w:rPr>
              <w:t xml:space="preserve">- Startdatum </w:t>
            </w:r>
            <w:r w:rsidRPr="00E45C16">
              <w:rPr>
                <w:rFonts w:ascii="Arial" w:eastAsia="Times New Roman" w:hAnsi="Arial" w:cs="Arial"/>
                <w:iCs/>
                <w:color w:val="000000"/>
                <w:sz w:val="20"/>
                <w:szCs w:val="20"/>
              </w:rPr>
              <w:t>gebruiksrechten</w:t>
            </w:r>
          </w:p>
        </w:tc>
        <w:tc>
          <w:tcPr>
            <w:tcW w:w="1350" w:type="dxa"/>
            <w:tcBorders>
              <w:top w:val="nil"/>
              <w:left w:val="nil"/>
              <w:bottom w:val="nil"/>
              <w:right w:val="nil"/>
            </w:tcBorders>
          </w:tcPr>
          <w:p w14:paraId="627F3B2A" w14:textId="77777777" w:rsidR="00AE26FB" w:rsidRDefault="00AE26FB"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RMO</w:t>
            </w:r>
          </w:p>
        </w:tc>
      </w:tr>
      <w:tr w:rsidR="00AE26FB" w:rsidRPr="00B7296C" w14:paraId="3E1A685E" w14:textId="77777777" w:rsidTr="004140A0">
        <w:tc>
          <w:tcPr>
            <w:tcW w:w="3600" w:type="dxa"/>
            <w:tcBorders>
              <w:top w:val="nil"/>
              <w:left w:val="nil"/>
              <w:bottom w:val="nil"/>
              <w:right w:val="nil"/>
            </w:tcBorders>
          </w:tcPr>
          <w:p w14:paraId="15A90A35"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0F95F89"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9D2BACC" w14:textId="77777777" w:rsidR="00AE26FB" w:rsidRDefault="00AE26FB" w:rsidP="00B7296C">
            <w:pPr>
              <w:autoSpaceDE w:val="0"/>
              <w:autoSpaceDN w:val="0"/>
              <w:adjustRightInd w:val="0"/>
              <w:spacing w:after="0" w:line="240" w:lineRule="auto"/>
              <w:rPr>
                <w:rFonts w:ascii="Arial" w:hAnsi="Arial" w:cs="Arial"/>
                <w:sz w:val="20"/>
                <w:szCs w:val="20"/>
                <w:lang w:val="en-AU"/>
              </w:rPr>
            </w:pPr>
            <w:r>
              <w:rPr>
                <w:rFonts w:ascii="Arial" w:eastAsia="Times New Roman" w:hAnsi="Arial" w:cs="Arial"/>
                <w:iCs/>
                <w:color w:val="000000"/>
                <w:sz w:val="20"/>
                <w:szCs w:val="20"/>
              </w:rPr>
              <w:t xml:space="preserve">- Einddatum </w:t>
            </w:r>
            <w:r w:rsidRPr="00E45C16">
              <w:rPr>
                <w:rFonts w:ascii="Arial" w:eastAsia="Times New Roman" w:hAnsi="Arial" w:cs="Arial"/>
                <w:iCs/>
                <w:color w:val="000000"/>
                <w:sz w:val="20"/>
                <w:szCs w:val="20"/>
              </w:rPr>
              <w:t>gebruiksrechten</w:t>
            </w:r>
          </w:p>
        </w:tc>
        <w:tc>
          <w:tcPr>
            <w:tcW w:w="1350" w:type="dxa"/>
            <w:tcBorders>
              <w:top w:val="nil"/>
              <w:left w:val="nil"/>
              <w:bottom w:val="nil"/>
              <w:right w:val="nil"/>
            </w:tcBorders>
          </w:tcPr>
          <w:p w14:paraId="34550E82" w14:textId="77777777" w:rsidR="00AE26FB" w:rsidRDefault="00AE26FB"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RMO</w:t>
            </w:r>
          </w:p>
        </w:tc>
      </w:tr>
      <w:tr w:rsidR="00AE26FB" w:rsidRPr="00B7296C" w14:paraId="2A9E271D" w14:textId="77777777" w:rsidTr="004140A0">
        <w:tc>
          <w:tcPr>
            <w:tcW w:w="3600" w:type="dxa"/>
            <w:tcBorders>
              <w:top w:val="nil"/>
              <w:left w:val="nil"/>
              <w:bottom w:val="nil"/>
              <w:right w:val="nil"/>
            </w:tcBorders>
          </w:tcPr>
          <w:p w14:paraId="1622C182"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E664628"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49E53A2" w14:textId="77777777" w:rsidR="00AE26FB" w:rsidRDefault="00AE26FB" w:rsidP="00B7296C">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Archiefnominatie</w:t>
            </w:r>
          </w:p>
        </w:tc>
        <w:tc>
          <w:tcPr>
            <w:tcW w:w="1350" w:type="dxa"/>
            <w:tcBorders>
              <w:top w:val="nil"/>
              <w:left w:val="nil"/>
              <w:bottom w:val="nil"/>
              <w:right w:val="nil"/>
            </w:tcBorders>
          </w:tcPr>
          <w:p w14:paraId="08FB454C" w14:textId="77777777" w:rsidR="00AE26FB" w:rsidRDefault="00AE26FB"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AE26FB" w:rsidRPr="00B7296C" w14:paraId="1EF9D397" w14:textId="77777777" w:rsidTr="004140A0">
        <w:tc>
          <w:tcPr>
            <w:tcW w:w="3600" w:type="dxa"/>
            <w:tcBorders>
              <w:top w:val="nil"/>
              <w:left w:val="nil"/>
              <w:bottom w:val="nil"/>
              <w:right w:val="nil"/>
            </w:tcBorders>
          </w:tcPr>
          <w:p w14:paraId="104F4759"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C70E391"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21D72165" w14:textId="77777777" w:rsidR="00AE26FB" w:rsidRDefault="00AE26FB" w:rsidP="00B7296C">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Achiefactiedatum</w:t>
            </w:r>
          </w:p>
        </w:tc>
        <w:tc>
          <w:tcPr>
            <w:tcW w:w="1350" w:type="dxa"/>
            <w:tcBorders>
              <w:top w:val="nil"/>
              <w:left w:val="nil"/>
              <w:bottom w:val="nil"/>
              <w:right w:val="nil"/>
            </w:tcBorders>
          </w:tcPr>
          <w:p w14:paraId="5528F2DC" w14:textId="77777777" w:rsidR="00AE26FB" w:rsidRDefault="00AE26FB"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AE26FB" w:rsidRPr="00AE6939" w14:paraId="6F4982AB" w14:textId="77777777" w:rsidTr="004140A0">
        <w:tc>
          <w:tcPr>
            <w:tcW w:w="3600" w:type="dxa"/>
            <w:tcBorders>
              <w:top w:val="nil"/>
              <w:left w:val="nil"/>
              <w:bottom w:val="nil"/>
              <w:right w:val="nil"/>
            </w:tcBorders>
          </w:tcPr>
          <w:p w14:paraId="71371062"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bookmarkStart w:id="1304" w:name="BKM_24277038_EF81_4e10_92BC_68AB8969FE4D"/>
            <w:bookmarkEnd w:id="1304"/>
          </w:p>
        </w:tc>
        <w:tc>
          <w:tcPr>
            <w:tcW w:w="1080" w:type="dxa"/>
            <w:tcBorders>
              <w:top w:val="nil"/>
              <w:left w:val="nil"/>
              <w:bottom w:val="nil"/>
              <w:right w:val="nil"/>
            </w:tcBorders>
          </w:tcPr>
          <w:p w14:paraId="687C7935"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A42DEF8" w14:textId="763C4841" w:rsidR="00AE26FB" w:rsidRPr="00B7296C" w:rsidRDefault="00DA5D93" w:rsidP="004F5D06">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AE26FB" w:rsidRPr="00B7296C">
              <w:rPr>
                <w:rFonts w:ascii="Arial" w:hAnsi="Arial" w:cs="Arial"/>
                <w:sz w:val="20"/>
                <w:szCs w:val="20"/>
                <w:lang w:val="en-AU"/>
              </w:rPr>
              <w:instrText xml:space="preserve">MERGEFIELD </w:instrText>
            </w:r>
            <w:r w:rsidR="00AE26FB"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AE26FB">
              <w:rPr>
                <w:rFonts w:ascii="Arial" w:eastAsia="Times New Roman" w:hAnsi="Arial" w:cs="Arial"/>
                <w:color w:val="000000"/>
                <w:sz w:val="20"/>
                <w:szCs w:val="20"/>
              </w:rPr>
              <w:t>A</w:t>
            </w:r>
            <w:r w:rsidR="00AE26FB" w:rsidRPr="00B7296C">
              <w:rPr>
                <w:rFonts w:ascii="Arial" w:eastAsia="Times New Roman" w:hAnsi="Arial" w:cs="Arial"/>
                <w:color w:val="000000"/>
                <w:sz w:val="20"/>
                <w:szCs w:val="20"/>
              </w:rPr>
              <w:t>uteur</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4270751C" w14:textId="77777777" w:rsidR="00AE26FB" w:rsidRPr="00DD0F4F" w:rsidRDefault="00AE26FB"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AB765A" w:rsidRPr="00B7296C" w14:paraId="6A320D95" w14:textId="77777777" w:rsidTr="004140A0">
        <w:tc>
          <w:tcPr>
            <w:tcW w:w="3600" w:type="dxa"/>
            <w:tcBorders>
              <w:top w:val="nil"/>
              <w:left w:val="nil"/>
              <w:bottom w:val="nil"/>
              <w:right w:val="nil"/>
            </w:tcBorders>
          </w:tcPr>
          <w:p w14:paraId="7226CF9B" w14:textId="77777777" w:rsidR="00AB765A" w:rsidRPr="00DD0F4F" w:rsidRDefault="00AB765A"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55F76651" w14:textId="77777777" w:rsidR="00AB765A" w:rsidRPr="00DD0F4F" w:rsidRDefault="00AB765A"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0F1D18C1" w14:textId="77777777" w:rsidR="00AB765A" w:rsidRDefault="00AB765A" w:rsidP="004F5D06">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Ondertekening</w:t>
            </w:r>
          </w:p>
        </w:tc>
        <w:tc>
          <w:tcPr>
            <w:tcW w:w="1350" w:type="dxa"/>
            <w:tcBorders>
              <w:top w:val="nil"/>
              <w:left w:val="nil"/>
              <w:bottom w:val="nil"/>
              <w:right w:val="nil"/>
            </w:tcBorders>
          </w:tcPr>
          <w:p w14:paraId="6A4B6A18" w14:textId="77777777" w:rsidR="00AB765A" w:rsidRDefault="00AB765A"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AE26FB" w:rsidRPr="00B7296C" w14:paraId="5AD1AC24" w14:textId="77777777" w:rsidTr="004140A0">
        <w:tc>
          <w:tcPr>
            <w:tcW w:w="3600" w:type="dxa"/>
            <w:tcBorders>
              <w:top w:val="nil"/>
              <w:left w:val="nil"/>
              <w:bottom w:val="nil"/>
              <w:right w:val="nil"/>
            </w:tcBorders>
          </w:tcPr>
          <w:p w14:paraId="1D3FF86E" w14:textId="77777777" w:rsidR="00AE26FB" w:rsidRPr="00DD0F4F" w:rsidRDefault="00AE26FB"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3A2A4BA2" w14:textId="77777777" w:rsidR="00AE26FB" w:rsidRPr="00DD0F4F" w:rsidRDefault="00AE26FB"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03A45E1F" w14:textId="77777777" w:rsidR="00AE26FB" w:rsidRPr="00B7296C" w:rsidRDefault="00AB765A" w:rsidP="004F5D06">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 xml:space="preserve">- </w:t>
            </w:r>
            <w:r w:rsidR="00AE26FB">
              <w:rPr>
                <w:rFonts w:ascii="Arial" w:hAnsi="Arial" w:cs="Arial"/>
                <w:sz w:val="20"/>
                <w:szCs w:val="20"/>
                <w:lang w:val="en-AU"/>
              </w:rPr>
              <w:t>Ondertekeningsoort</w:t>
            </w:r>
          </w:p>
        </w:tc>
        <w:tc>
          <w:tcPr>
            <w:tcW w:w="1350" w:type="dxa"/>
            <w:tcBorders>
              <w:top w:val="nil"/>
              <w:left w:val="nil"/>
              <w:bottom w:val="nil"/>
              <w:right w:val="nil"/>
            </w:tcBorders>
          </w:tcPr>
          <w:p w14:paraId="53BB7DB0"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AE26FB" w:rsidRPr="00B7296C" w14:paraId="692A768A" w14:textId="77777777" w:rsidTr="004140A0">
        <w:tc>
          <w:tcPr>
            <w:tcW w:w="3600" w:type="dxa"/>
            <w:tcBorders>
              <w:top w:val="nil"/>
              <w:left w:val="nil"/>
              <w:bottom w:val="nil"/>
              <w:right w:val="nil"/>
            </w:tcBorders>
          </w:tcPr>
          <w:p w14:paraId="38C5CDCD"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774FA75"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DB90AD4" w14:textId="77777777" w:rsidR="00AE26FB" w:rsidRPr="00B7296C" w:rsidRDefault="00AB765A" w:rsidP="004F5D06">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 xml:space="preserve">- </w:t>
            </w:r>
            <w:r w:rsidR="00AE26FB">
              <w:rPr>
                <w:rFonts w:ascii="Arial" w:hAnsi="Arial" w:cs="Arial"/>
                <w:sz w:val="20"/>
                <w:szCs w:val="20"/>
                <w:lang w:val="en-AU"/>
              </w:rPr>
              <w:t>Ondertekeningdatum</w:t>
            </w:r>
          </w:p>
        </w:tc>
        <w:tc>
          <w:tcPr>
            <w:tcW w:w="1350" w:type="dxa"/>
            <w:tcBorders>
              <w:top w:val="nil"/>
              <w:left w:val="nil"/>
              <w:bottom w:val="nil"/>
              <w:right w:val="nil"/>
            </w:tcBorders>
          </w:tcPr>
          <w:p w14:paraId="3EE16D4A"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AE26FB" w:rsidRPr="00B7296C" w14:paraId="255C693B" w14:textId="77777777" w:rsidTr="004140A0">
        <w:tc>
          <w:tcPr>
            <w:tcW w:w="3600" w:type="dxa"/>
            <w:tcBorders>
              <w:top w:val="nil"/>
              <w:left w:val="nil"/>
              <w:bottom w:val="nil"/>
              <w:right w:val="nil"/>
            </w:tcBorders>
          </w:tcPr>
          <w:p w14:paraId="1D1270FD"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785601E"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2C5404F" w14:textId="77777777" w:rsidR="00AE26FB" w:rsidRDefault="00AE26FB" w:rsidP="004F5D06">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Verschijningsvorm</w:t>
            </w:r>
          </w:p>
        </w:tc>
        <w:tc>
          <w:tcPr>
            <w:tcW w:w="1350" w:type="dxa"/>
            <w:tcBorders>
              <w:top w:val="nil"/>
              <w:left w:val="nil"/>
              <w:bottom w:val="nil"/>
              <w:right w:val="nil"/>
            </w:tcBorders>
          </w:tcPr>
          <w:p w14:paraId="6440CF45" w14:textId="77777777" w:rsidR="00AE26FB" w:rsidRDefault="00AE26FB"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RMO</w:t>
            </w:r>
          </w:p>
        </w:tc>
      </w:tr>
      <w:tr w:rsidR="00AE26FB" w:rsidRPr="00B7296C" w14:paraId="4914208D" w14:textId="77777777" w:rsidTr="004140A0">
        <w:tc>
          <w:tcPr>
            <w:tcW w:w="3600" w:type="dxa"/>
            <w:tcBorders>
              <w:top w:val="nil"/>
              <w:left w:val="nil"/>
              <w:right w:val="nil"/>
            </w:tcBorders>
          </w:tcPr>
          <w:p w14:paraId="653DBAC6"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14:paraId="0C331C91"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14:paraId="1FDBA9F7"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Herkomst</w:t>
            </w:r>
          </w:p>
        </w:tc>
      </w:tr>
      <w:tr w:rsidR="00AE26FB" w:rsidRPr="00B7296C" w14:paraId="7AA9745E" w14:textId="77777777" w:rsidTr="00334B0B">
        <w:tc>
          <w:tcPr>
            <w:tcW w:w="3600" w:type="dxa"/>
            <w:tcBorders>
              <w:top w:val="nil"/>
              <w:left w:val="nil"/>
              <w:bottom w:val="nil"/>
              <w:right w:val="nil"/>
            </w:tcBorders>
          </w:tcPr>
          <w:p w14:paraId="2431A76D"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1FF0D126" w14:textId="01ACD449" w:rsidR="00AE26FB" w:rsidRPr="00B7296C" w:rsidRDefault="00DA5D93" w:rsidP="003F455D">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AE26FB" w:rsidRPr="00B7296C">
              <w:rPr>
                <w:rFonts w:ascii="Arial" w:hAnsi="Arial" w:cs="Arial"/>
                <w:sz w:val="20"/>
                <w:szCs w:val="20"/>
                <w:lang w:val="en-AU"/>
              </w:rPr>
              <w:instrText xml:space="preserve">MERGEFIELD </w:instrText>
            </w:r>
            <w:r w:rsidR="00AE26FB" w:rsidRPr="00B7296C">
              <w:rPr>
                <w:rFonts w:ascii="Arial" w:eastAsia="Times New Roman" w:hAnsi="Arial" w:cs="Arial"/>
                <w:color w:val="000000"/>
                <w:sz w:val="20"/>
                <w:szCs w:val="20"/>
              </w:rPr>
              <w:instrText>Connector.Name</w:instrText>
            </w:r>
            <w:r w:rsidRPr="00B7296C">
              <w:rPr>
                <w:rFonts w:ascii="Arial" w:hAnsi="Arial" w:cs="Arial"/>
                <w:sz w:val="20"/>
                <w:szCs w:val="20"/>
                <w:lang w:val="en-AU"/>
              </w:rPr>
              <w:fldChar w:fldCharType="separate"/>
            </w:r>
            <w:r w:rsidR="00AE26FB" w:rsidRPr="00B7296C">
              <w:rPr>
                <w:rFonts w:ascii="Arial" w:eastAsia="Times New Roman" w:hAnsi="Arial" w:cs="Arial"/>
                <w:color w:val="000000"/>
                <w:sz w:val="20"/>
                <w:szCs w:val="20"/>
              </w:rPr>
              <w:t>is van</w:t>
            </w:r>
            <w:r w:rsidRPr="00B7296C">
              <w:rPr>
                <w:rFonts w:ascii="Arial" w:hAnsi="Arial" w:cs="Arial"/>
                <w:sz w:val="20"/>
                <w:szCs w:val="20"/>
                <w:lang w:val="en-AU"/>
              </w:rPr>
              <w:fldChar w:fldCharType="end"/>
            </w:r>
            <w:r w:rsidR="00AE26FB" w:rsidRPr="00B7296C">
              <w:rPr>
                <w:rFonts w:ascii="Arial" w:eastAsia="Times New Roman" w:hAnsi="Arial" w:cs="Arial"/>
                <w:color w:val="000000"/>
                <w:sz w:val="20"/>
                <w:szCs w:val="20"/>
              </w:rPr>
              <w:t xml:space="preserve">   </w:t>
            </w:r>
            <w:r w:rsidRPr="00B7296C">
              <w:rPr>
                <w:rFonts w:ascii="Arial" w:eastAsia="Times New Roman" w:hAnsi="Arial" w:cs="Arial"/>
                <w:color w:val="000000"/>
                <w:sz w:val="20"/>
                <w:szCs w:val="20"/>
              </w:rPr>
              <w:fldChar w:fldCharType="begin" w:fldLock="1"/>
            </w:r>
            <w:r w:rsidR="00AE26FB" w:rsidRPr="00B7296C">
              <w:rPr>
                <w:rFonts w:ascii="Arial" w:eastAsia="Times New Roman" w:hAnsi="Arial" w:cs="Arial"/>
                <w:color w:val="000000"/>
                <w:sz w:val="20"/>
                <w:szCs w:val="20"/>
              </w:rPr>
              <w:instrText>MERGEFIELD Element.Name</w:instrText>
            </w:r>
            <w:r w:rsidRPr="00B7296C">
              <w:rPr>
                <w:rFonts w:ascii="Arial" w:eastAsia="Times New Roman" w:hAnsi="Arial" w:cs="Arial"/>
                <w:color w:val="000000"/>
                <w:sz w:val="20"/>
                <w:szCs w:val="20"/>
              </w:rPr>
              <w:fldChar w:fldCharType="separate"/>
            </w:r>
            <w:r w:rsidR="00AE26FB">
              <w:rPr>
                <w:rFonts w:ascii="Arial" w:eastAsia="Times New Roman" w:hAnsi="Arial" w:cs="Arial"/>
                <w:color w:val="000000"/>
                <w:sz w:val="20"/>
                <w:szCs w:val="20"/>
              </w:rPr>
              <w:t>INFORMATIEOBJECT</w:t>
            </w:r>
            <w:r w:rsidR="00AE26FB" w:rsidRPr="00B7296C">
              <w:rPr>
                <w:rFonts w:ascii="Arial" w:eastAsia="Times New Roman" w:hAnsi="Arial" w:cs="Arial"/>
                <w:color w:val="000000"/>
                <w:sz w:val="20"/>
                <w:szCs w:val="20"/>
              </w:rPr>
              <w:t>TYPE</w:t>
            </w:r>
            <w:r w:rsidRPr="00B7296C">
              <w:rPr>
                <w:rFonts w:ascii="Arial" w:eastAsia="Times New Roman" w:hAnsi="Arial" w:cs="Arial"/>
                <w:color w:val="000000"/>
                <w:sz w:val="20"/>
                <w:szCs w:val="20"/>
              </w:rPr>
              <w:fldChar w:fldCharType="end"/>
            </w:r>
            <w:r w:rsidR="00AE26FB" w:rsidRPr="00B7296C">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74945C65"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AE26FB" w:rsidRPr="00B7296C" w14:paraId="0B890421" w14:textId="77777777" w:rsidTr="004140A0">
        <w:tc>
          <w:tcPr>
            <w:tcW w:w="3600" w:type="dxa"/>
            <w:tcBorders>
              <w:top w:val="nil"/>
              <w:left w:val="nil"/>
              <w:bottom w:val="single" w:sz="4" w:space="0" w:color="auto"/>
              <w:right w:val="nil"/>
            </w:tcBorders>
          </w:tcPr>
          <w:p w14:paraId="51E226B8"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14:paraId="6BF44253" w14:textId="77777777" w:rsidR="00AE26FB" w:rsidRPr="00DD0F4F" w:rsidRDefault="00AE26FB" w:rsidP="003F455D">
            <w:pPr>
              <w:autoSpaceDE w:val="0"/>
              <w:autoSpaceDN w:val="0"/>
              <w:adjustRightInd w:val="0"/>
              <w:spacing w:after="0" w:line="240" w:lineRule="auto"/>
              <w:rPr>
                <w:rFonts w:ascii="Arial" w:hAnsi="Arial" w:cs="Arial"/>
                <w:sz w:val="20"/>
                <w:szCs w:val="20"/>
                <w:lang w:val="nl-NL"/>
              </w:rPr>
            </w:pPr>
            <w:r w:rsidRPr="00DD0F4F">
              <w:rPr>
                <w:rFonts w:ascii="Arial" w:eastAsia="Times New Roman" w:hAnsi="Arial" w:cs="Arial"/>
                <w:color w:val="000000"/>
                <w:sz w:val="20"/>
                <w:szCs w:val="20"/>
                <w:lang w:val="nl-NL"/>
              </w:rPr>
              <w:t>is ontvangen van of verzonden aan BETROKKENE</w:t>
            </w:r>
          </w:p>
        </w:tc>
        <w:tc>
          <w:tcPr>
            <w:tcW w:w="1350" w:type="dxa"/>
            <w:tcBorders>
              <w:top w:val="nil"/>
              <w:left w:val="nil"/>
              <w:bottom w:val="single" w:sz="4" w:space="0" w:color="auto"/>
              <w:right w:val="nil"/>
            </w:tcBorders>
          </w:tcPr>
          <w:p w14:paraId="14A1500F"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bl>
    <w:p w14:paraId="22700DB4" w14:textId="77777777" w:rsidR="00910CBE" w:rsidRPr="00DD0F4F" w:rsidRDefault="006A5F03" w:rsidP="0044638F">
      <w:pPr>
        <w:rPr>
          <w:lang w:val="nl-NL"/>
        </w:rPr>
      </w:pPr>
      <w:r w:rsidRPr="00DD0F4F">
        <w:rPr>
          <w:lang w:val="nl-NL"/>
        </w:rPr>
        <w:br/>
      </w:r>
      <w:r w:rsidR="00910CBE" w:rsidRPr="00DD0F4F">
        <w:rPr>
          <w:lang w:val="nl-NL"/>
        </w:rPr>
        <w:t>Ook in alle attribuutsoorten en relatiesoorten van INFORMATIEOBJECT (v/h DOCUMENT) vervangen we  de term ‘document’ door ‘informatieobject’. Dit werken we in dit document niet uit</w:t>
      </w:r>
      <w:r w:rsidR="008F7B24" w:rsidRPr="00DD0F4F">
        <w:rPr>
          <w:lang w:val="nl-NL"/>
        </w:rPr>
        <w:t xml:space="preserve"> (tenzij we de attribuutsoort om andere redenen vermelden)</w:t>
      </w:r>
      <w:r w:rsidR="00910CBE" w:rsidRPr="00DD0F4F">
        <w:rPr>
          <w:lang w:val="nl-NL"/>
        </w:rPr>
        <w:t>, wel in het RGBZ zelf.</w:t>
      </w:r>
    </w:p>
    <w:p w14:paraId="3FCA7035" w14:textId="77777777" w:rsidR="00D768A4" w:rsidRPr="00DD0F4F" w:rsidRDefault="000E1D99" w:rsidP="0044638F">
      <w:pPr>
        <w:rPr>
          <w:lang w:val="nl-NL"/>
        </w:rPr>
      </w:pPr>
      <w:r w:rsidRPr="00DD0F4F">
        <w:rPr>
          <w:lang w:val="nl-NL"/>
        </w:rPr>
        <w:t>Zie ook ENKELVOUDIG INFORMATIE</w:t>
      </w:r>
      <w:r w:rsidR="00D768A4" w:rsidRPr="00DD0F4F">
        <w:rPr>
          <w:lang w:val="nl-NL"/>
        </w:rPr>
        <w:t xml:space="preserve">OBJECT en SAMENGESTELD </w:t>
      </w:r>
      <w:r w:rsidRPr="00DD0F4F">
        <w:rPr>
          <w:lang w:val="nl-NL"/>
        </w:rPr>
        <w:t>INFORMATIE</w:t>
      </w:r>
      <w:r w:rsidR="00D768A4" w:rsidRPr="00DD0F4F">
        <w:rPr>
          <w:lang w:val="nl-NL"/>
        </w:rPr>
        <w:t>OBJECT.</w:t>
      </w:r>
    </w:p>
    <w:p w14:paraId="543F7579" w14:textId="77777777" w:rsidR="005F3452" w:rsidRDefault="005F3452" w:rsidP="005F3452">
      <w:pPr>
        <w:pStyle w:val="Kop3"/>
      </w:pPr>
      <w:bookmarkStart w:id="1305" w:name="_Toc493816577"/>
      <w:bookmarkStart w:id="1306" w:name="_Toc493816692"/>
      <w:r>
        <w:t>Unieke aanduiding</w:t>
      </w:r>
      <w:bookmarkEnd w:id="1305"/>
      <w:bookmarkEnd w:id="1306"/>
    </w:p>
    <w:p w14:paraId="218A8318" w14:textId="77777777" w:rsidR="00FD50DA" w:rsidRDefault="00FD50DA" w:rsidP="00FD50DA">
      <w:r w:rsidRPr="00DD0F4F">
        <w:rPr>
          <w:lang w:val="nl-NL"/>
        </w:rPr>
        <w:t xml:space="preserve">De unieke aanduiding van het Informatieobject wordt nu gevormd door het attribuut Documentidentificatie cq. Informatieobjectidentificatie. Dit is opgebouwd uit de CBS-gemeentecode van de gemeente die </w:t>
      </w:r>
      <w:r w:rsidR="00732714" w:rsidRPr="00DD0F4F">
        <w:rPr>
          <w:lang w:val="nl-NL"/>
        </w:rPr>
        <w:t>het informatieobject in haar registratie heeft opgenomen</w:t>
      </w:r>
      <w:r w:rsidRPr="00DD0F4F">
        <w:rPr>
          <w:lang w:val="nl-NL"/>
        </w:rPr>
        <w:t xml:space="preserve">, gevolgd door </w:t>
      </w:r>
      <w:r w:rsidR="00732714" w:rsidRPr="00DD0F4F">
        <w:rPr>
          <w:lang w:val="nl-NL"/>
        </w:rPr>
        <w:t>de identificatie die</w:t>
      </w:r>
      <w:r w:rsidRPr="00DD0F4F">
        <w:rPr>
          <w:lang w:val="nl-NL"/>
        </w:rPr>
        <w:t xml:space="preserve"> door die gemeente aan de zaak gegeven is. Nu het RGBZ en StUF-Zkn meer en meer ook door andere overheden dan gemeenten gebruikt wordt, moet een oplossing gevonden worden voor het eerste gedeelte van de </w:t>
      </w:r>
      <w:r w:rsidR="00732714" w:rsidRPr="00DD0F4F">
        <w:rPr>
          <w:lang w:val="nl-NL"/>
        </w:rPr>
        <w:t>Informatieobject</w:t>
      </w:r>
      <w:r w:rsidRPr="00DD0F4F">
        <w:rPr>
          <w:lang w:val="nl-NL"/>
        </w:rPr>
        <w:t xml:space="preserve">identificatie. Als oplossing was voorzien het bepalen </w:t>
      </w:r>
      <w:r w:rsidRPr="00DD0F4F">
        <w:rPr>
          <w:lang w:val="nl-NL"/>
        </w:rPr>
        <w:lastRenderedPageBreak/>
        <w:t>van ‘gemeentecodes’ in de range 8000 – 9999 voor niet-gemeentelijke organisaties. Consequentie daarvan is dat het proces van toedelen en de toegedeelde codes beheerd moeten worden. Zoveel als mogelijk willen we beheerconsequenties evenwel voorkomen. Dit is mogelijk door van het gebruik van de gemeentecode af te zien en de unieke aanduiding van de zaak te laten bestaan uit de combinatie van de attribuutsoorten ‘</w:t>
      </w:r>
      <w:r w:rsidR="0005491B" w:rsidRPr="00DD0F4F">
        <w:rPr>
          <w:lang w:val="nl-NL"/>
        </w:rPr>
        <w:t>Bron</w:t>
      </w:r>
      <w:r w:rsidRPr="00DD0F4F">
        <w:rPr>
          <w:lang w:val="nl-NL"/>
        </w:rPr>
        <w:t xml:space="preserve">organisatie’ en </w:t>
      </w:r>
      <w:r w:rsidR="00732714" w:rsidRPr="00DD0F4F">
        <w:rPr>
          <w:lang w:val="nl-NL"/>
        </w:rPr>
        <w:t>‘Informatieobject</w:t>
      </w:r>
      <w:r w:rsidR="00732714" w:rsidRPr="00DD0F4F">
        <w:rPr>
          <w:lang w:val="nl-NL"/>
        </w:rPr>
        <w:softHyphen/>
        <w:t>identificatie’</w:t>
      </w:r>
      <w:r w:rsidRPr="00DD0F4F">
        <w:rPr>
          <w:lang w:val="nl-NL"/>
        </w:rPr>
        <w:t xml:space="preserve">. De </w:t>
      </w:r>
      <w:r w:rsidR="0083120B" w:rsidRPr="00DD0F4F">
        <w:rPr>
          <w:lang w:val="nl-NL"/>
        </w:rPr>
        <w:t>zojuist</w:t>
      </w:r>
      <w:r w:rsidRPr="00DD0F4F">
        <w:rPr>
          <w:lang w:val="nl-NL"/>
        </w:rPr>
        <w:t xml:space="preserve"> genoemde eisen aan de opbouw van de </w:t>
      </w:r>
      <w:r w:rsidR="00732714" w:rsidRPr="00DD0F4F">
        <w:rPr>
          <w:lang w:val="nl-NL"/>
        </w:rPr>
        <w:t>Informatieobjectidentificatie</w:t>
      </w:r>
      <w:r w:rsidRPr="00DD0F4F">
        <w:rPr>
          <w:lang w:val="nl-NL"/>
        </w:rPr>
        <w:t xml:space="preserve"> vervallen hiermee.</w:t>
      </w:r>
      <w:r w:rsidR="0083120B" w:rsidRPr="00DD0F4F">
        <w:rPr>
          <w:lang w:val="nl-NL"/>
        </w:rPr>
        <w:t xml:space="preserve"> </w:t>
      </w:r>
      <w:r>
        <w:t xml:space="preserve">Hieronder specificeren we de </w:t>
      </w:r>
      <w:r w:rsidR="00247F69">
        <w:t>betrokken</w:t>
      </w:r>
      <w:r>
        <w:t xml:space="preserve"> attribuutsoort</w:t>
      </w:r>
      <w:r w:rsidR="00B92D60">
        <w:t>en</w:t>
      </w:r>
      <w:r>
        <w:t xml:space="preserve">. </w:t>
      </w:r>
    </w:p>
    <w:p w14:paraId="59D3E4EB" w14:textId="77777777" w:rsidR="00B92D60" w:rsidRPr="00B92D60" w:rsidRDefault="00B92D60" w:rsidP="00B92D6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B92D60">
        <w:rPr>
          <w:rFonts w:ascii="Arial" w:eastAsia="Times New Roman" w:hAnsi="Arial" w:cs="Arial"/>
          <w:b/>
          <w:color w:val="004080"/>
          <w:sz w:val="24"/>
          <w:szCs w:val="24"/>
          <w:lang w:eastAsia="nl-NL"/>
        </w:rPr>
        <w:t>Informatieobjectidentificatie</w:t>
      </w:r>
    </w:p>
    <w:tbl>
      <w:tblPr>
        <w:tblW w:w="9464" w:type="dxa"/>
        <w:tblLayout w:type="fixed"/>
        <w:tblCellMar>
          <w:top w:w="113" w:type="dxa"/>
          <w:bottom w:w="113" w:type="dxa"/>
        </w:tblCellMar>
        <w:tblLook w:val="0000" w:firstRow="0" w:lastRow="0" w:firstColumn="0" w:lastColumn="0" w:noHBand="0" w:noVBand="0"/>
      </w:tblPr>
      <w:tblGrid>
        <w:gridCol w:w="3794"/>
        <w:gridCol w:w="5670"/>
      </w:tblGrid>
      <w:tr w:rsidR="00661525" w14:paraId="06E0F03E" w14:textId="77777777" w:rsidTr="00661525">
        <w:trPr>
          <w:cantSplit/>
        </w:trPr>
        <w:tc>
          <w:tcPr>
            <w:tcW w:w="3794" w:type="dxa"/>
            <w:tcBorders>
              <w:top w:val="single" w:sz="4" w:space="0" w:color="auto"/>
            </w:tcBorders>
            <w:shd w:val="clear" w:color="auto" w:fill="auto"/>
          </w:tcPr>
          <w:p w14:paraId="3101E3DD"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Naam attribuutsoort</w:t>
            </w:r>
          </w:p>
        </w:tc>
        <w:tc>
          <w:tcPr>
            <w:tcW w:w="5670" w:type="dxa"/>
            <w:tcBorders>
              <w:top w:val="single" w:sz="4" w:space="0" w:color="auto"/>
            </w:tcBorders>
            <w:shd w:val="clear" w:color="auto" w:fill="auto"/>
          </w:tcPr>
          <w:p w14:paraId="308F5C9E" w14:textId="5E58B2EF"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Informatieobject</w:t>
            </w:r>
            <w:r w:rsidRPr="00661525">
              <w:rPr>
                <w:rFonts w:ascii="Arial" w:eastAsia="Times New Roman" w:hAnsi="Arial" w:cs="Arial"/>
                <w:color w:val="000000"/>
                <w:sz w:val="20"/>
                <w:szCs w:val="20"/>
              </w:rPr>
              <w:t>identificatie</w:t>
            </w:r>
          </w:p>
        </w:tc>
      </w:tr>
      <w:tr w:rsidR="00661525" w:rsidRPr="00AE6939" w14:paraId="09F41BC2" w14:textId="77777777" w:rsidTr="00661525">
        <w:trPr>
          <w:cantSplit/>
        </w:trPr>
        <w:tc>
          <w:tcPr>
            <w:tcW w:w="3794" w:type="dxa"/>
            <w:shd w:val="clear" w:color="auto" w:fill="auto"/>
          </w:tcPr>
          <w:p w14:paraId="7E6D4200"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Herkomst attribuutsoort</w:t>
            </w:r>
          </w:p>
        </w:tc>
        <w:tc>
          <w:tcPr>
            <w:tcW w:w="5670" w:type="dxa"/>
            <w:shd w:val="clear" w:color="auto" w:fill="auto"/>
          </w:tcPr>
          <w:p w14:paraId="408A0524" w14:textId="77777777" w:rsidR="00661525"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661525" w14:paraId="602BA34D" w14:textId="77777777" w:rsidTr="00661525">
        <w:trPr>
          <w:cantSplit/>
        </w:trPr>
        <w:tc>
          <w:tcPr>
            <w:tcW w:w="3794" w:type="dxa"/>
            <w:shd w:val="clear" w:color="auto" w:fill="auto"/>
          </w:tcPr>
          <w:p w14:paraId="74D9A79B"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 xml:space="preserve">Code attribuutsoort </w:t>
            </w:r>
          </w:p>
        </w:tc>
        <w:tc>
          <w:tcPr>
            <w:tcW w:w="5670" w:type="dxa"/>
            <w:shd w:val="clear" w:color="auto" w:fill="auto"/>
          </w:tcPr>
          <w:p w14:paraId="5CFFE61C"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p>
        </w:tc>
      </w:tr>
      <w:tr w:rsidR="00661525" w14:paraId="74C96ECD" w14:textId="77777777" w:rsidTr="00661525">
        <w:trPr>
          <w:cantSplit/>
        </w:trPr>
        <w:tc>
          <w:tcPr>
            <w:tcW w:w="3794" w:type="dxa"/>
            <w:shd w:val="clear" w:color="auto" w:fill="auto"/>
          </w:tcPr>
          <w:p w14:paraId="0524A6BB"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XML-tag attribuutsoort</w:t>
            </w:r>
          </w:p>
        </w:tc>
        <w:tc>
          <w:tcPr>
            <w:tcW w:w="5670" w:type="dxa"/>
            <w:shd w:val="clear" w:color="auto" w:fill="auto"/>
          </w:tcPr>
          <w:p w14:paraId="6A1CFAAB"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identificatie</w:t>
            </w:r>
          </w:p>
        </w:tc>
      </w:tr>
      <w:tr w:rsidR="00661525" w:rsidRPr="00AE6939" w14:paraId="02D675A4" w14:textId="77777777" w:rsidTr="00661525">
        <w:trPr>
          <w:cantSplit/>
        </w:trPr>
        <w:tc>
          <w:tcPr>
            <w:tcW w:w="3794" w:type="dxa"/>
            <w:shd w:val="clear" w:color="auto" w:fill="auto"/>
          </w:tcPr>
          <w:p w14:paraId="6EAC91E6"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Definitie attribuutsoort</w:t>
            </w:r>
          </w:p>
        </w:tc>
        <w:tc>
          <w:tcPr>
            <w:tcW w:w="5670" w:type="dxa"/>
            <w:shd w:val="clear" w:color="auto" w:fill="auto"/>
          </w:tcPr>
          <w:p w14:paraId="6D662641" w14:textId="77777777" w:rsidR="00661525"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binnen een gegeven context ondubbelzinnige referentie naar het document.</w:t>
            </w:r>
          </w:p>
        </w:tc>
      </w:tr>
      <w:tr w:rsidR="00661525" w:rsidRPr="00AE6939" w14:paraId="28E603A2" w14:textId="77777777" w:rsidTr="00661525">
        <w:trPr>
          <w:cantSplit/>
        </w:trPr>
        <w:tc>
          <w:tcPr>
            <w:tcW w:w="3794" w:type="dxa"/>
            <w:shd w:val="clear" w:color="auto" w:fill="auto"/>
          </w:tcPr>
          <w:p w14:paraId="786BC8F3"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Herkomst definitie attribuutsoort</w:t>
            </w:r>
          </w:p>
        </w:tc>
        <w:tc>
          <w:tcPr>
            <w:tcW w:w="5670" w:type="dxa"/>
            <w:shd w:val="clear" w:color="auto" w:fill="auto"/>
          </w:tcPr>
          <w:p w14:paraId="5A091135" w14:textId="77777777" w:rsidR="00661525"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661525" w14:paraId="642E134B" w14:textId="77777777" w:rsidTr="00661525">
        <w:trPr>
          <w:cantSplit/>
        </w:trPr>
        <w:tc>
          <w:tcPr>
            <w:tcW w:w="3794" w:type="dxa"/>
            <w:shd w:val="clear" w:color="auto" w:fill="auto"/>
          </w:tcPr>
          <w:p w14:paraId="1B262E7A"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Datum opname attribuutsoort</w:t>
            </w:r>
          </w:p>
        </w:tc>
        <w:tc>
          <w:tcPr>
            <w:tcW w:w="5670" w:type="dxa"/>
            <w:shd w:val="clear" w:color="auto" w:fill="auto"/>
          </w:tcPr>
          <w:p w14:paraId="22D1C2E2"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1 juni 2008</w:t>
            </w:r>
          </w:p>
        </w:tc>
      </w:tr>
      <w:tr w:rsidR="00661525" w14:paraId="37CAF589" w14:textId="77777777" w:rsidTr="00661525">
        <w:trPr>
          <w:cantSplit/>
        </w:trPr>
        <w:tc>
          <w:tcPr>
            <w:tcW w:w="3794" w:type="dxa"/>
            <w:shd w:val="clear" w:color="auto" w:fill="auto"/>
          </w:tcPr>
          <w:p w14:paraId="56A7111E"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Toelichting attribuutsoort</w:t>
            </w:r>
          </w:p>
        </w:tc>
        <w:tc>
          <w:tcPr>
            <w:tcW w:w="5670" w:type="dxa"/>
            <w:shd w:val="clear" w:color="auto" w:fill="auto"/>
          </w:tcPr>
          <w:p w14:paraId="624882D0" w14:textId="13E13222" w:rsidR="00480EB1"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om een uniek kenmerk</w:t>
            </w:r>
            <w:r w:rsidR="00480EB1"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xml:space="preserve"> gevormd door een reeks letters</w:t>
            </w:r>
            <w:r w:rsidR="00480EB1"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xml:space="preserve"> cijfers</w:t>
            </w:r>
            <w:r w:rsidR="00480EB1" w:rsidRPr="00DD0F4F">
              <w:rPr>
                <w:rFonts w:ascii="Arial" w:eastAsia="Times New Roman" w:hAnsi="Arial" w:cs="Arial"/>
                <w:color w:val="000000"/>
                <w:sz w:val="20"/>
                <w:szCs w:val="20"/>
                <w:lang w:val="nl-NL"/>
              </w:rPr>
              <w:t xml:space="preserve"> en/of leestekens</w:t>
            </w:r>
            <w:r w:rsidRPr="00DD0F4F">
              <w:rPr>
                <w:rFonts w:ascii="Arial" w:eastAsia="Times New Roman" w:hAnsi="Arial" w:cs="Arial"/>
                <w:color w:val="000000"/>
                <w:sz w:val="20"/>
                <w:szCs w:val="20"/>
                <w:lang w:val="nl-NL"/>
              </w:rPr>
              <w:t xml:space="preserve">, dat het </w:t>
            </w:r>
            <w:r w:rsidR="00480EB1" w:rsidRPr="00DD0F4F">
              <w:rPr>
                <w:rFonts w:ascii="Arial" w:eastAsia="Times New Roman" w:hAnsi="Arial" w:cs="Arial"/>
                <w:color w:val="000000"/>
                <w:sz w:val="20"/>
                <w:szCs w:val="20"/>
                <w:lang w:val="nl-NL"/>
              </w:rPr>
              <w:t xml:space="preserve">informatieobject uniek </w:t>
            </w:r>
            <w:r w:rsidRPr="00DD0F4F">
              <w:rPr>
                <w:rFonts w:ascii="Arial" w:eastAsia="Times New Roman" w:hAnsi="Arial" w:cs="Arial"/>
                <w:color w:val="000000"/>
                <w:sz w:val="20"/>
                <w:szCs w:val="20"/>
                <w:lang w:val="nl-NL"/>
              </w:rPr>
              <w:t>identificeert</w:t>
            </w:r>
            <w:r w:rsidR="00480EB1" w:rsidRPr="00DD0F4F">
              <w:rPr>
                <w:rFonts w:ascii="Arial" w:eastAsia="Times New Roman" w:hAnsi="Arial" w:cs="Arial"/>
                <w:color w:val="000000"/>
                <w:sz w:val="20"/>
                <w:szCs w:val="20"/>
                <w:lang w:val="nl-NL"/>
              </w:rPr>
              <w:t xml:space="preserve"> binnen de organisatie die het </w:t>
            </w:r>
            <w:r w:rsidR="0005491B" w:rsidRPr="00DD0F4F">
              <w:rPr>
                <w:rFonts w:ascii="Arial" w:eastAsia="Times New Roman" w:hAnsi="Arial" w:cs="Arial"/>
                <w:color w:val="000000"/>
                <w:sz w:val="20"/>
                <w:szCs w:val="20"/>
                <w:lang w:val="nl-NL"/>
              </w:rPr>
              <w:t>informatieobject</w:t>
            </w:r>
            <w:r w:rsidR="00480EB1" w:rsidRPr="00DD0F4F">
              <w:rPr>
                <w:rFonts w:ascii="Arial" w:eastAsia="Times New Roman" w:hAnsi="Arial" w:cs="Arial"/>
                <w:color w:val="000000"/>
                <w:sz w:val="20"/>
                <w:szCs w:val="20"/>
                <w:lang w:val="nl-NL"/>
              </w:rPr>
              <w:t xml:space="preserve"> </w:t>
            </w:r>
            <w:r w:rsidR="0005491B" w:rsidRPr="00DD0F4F">
              <w:rPr>
                <w:rFonts w:ascii="Arial" w:eastAsia="Times New Roman" w:hAnsi="Arial" w:cs="Arial"/>
                <w:color w:val="000000"/>
                <w:sz w:val="20"/>
                <w:szCs w:val="20"/>
                <w:lang w:val="nl-NL"/>
              </w:rPr>
              <w:t>heeft gecreëerd of</w:t>
            </w:r>
            <w:r w:rsidR="00480EB1" w:rsidRPr="00DD0F4F">
              <w:rPr>
                <w:rFonts w:ascii="Arial" w:eastAsia="Times New Roman" w:hAnsi="Arial" w:cs="Arial"/>
                <w:color w:val="000000"/>
                <w:sz w:val="20"/>
                <w:szCs w:val="20"/>
                <w:lang w:val="nl-NL"/>
              </w:rPr>
              <w:t xml:space="preserve"> heeft </w:t>
            </w:r>
            <w:r w:rsidR="0005491B" w:rsidRPr="00DD0F4F">
              <w:rPr>
                <w:rFonts w:ascii="Arial" w:eastAsia="Times New Roman" w:hAnsi="Arial" w:cs="Arial"/>
                <w:color w:val="000000"/>
                <w:sz w:val="20"/>
                <w:szCs w:val="20"/>
                <w:lang w:val="nl-NL"/>
              </w:rPr>
              <w:t xml:space="preserve">ontvangen en als eerste in een samenwerkingsketen heeft vastgelegd </w:t>
            </w:r>
            <w:r w:rsidR="00480EB1" w:rsidRPr="00DD0F4F">
              <w:rPr>
                <w:rFonts w:cs="Arial"/>
                <w:color w:val="000000"/>
                <w:szCs w:val="20"/>
                <w:lang w:val="nl-NL"/>
              </w:rPr>
              <w:t>(cq. de ‘gegeven context’)</w:t>
            </w:r>
            <w:r w:rsidR="00480EB1"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xml:space="preserve"> </w:t>
            </w:r>
            <w:r w:rsidR="00480EB1" w:rsidRPr="00DD0F4F">
              <w:rPr>
                <w:rFonts w:ascii="Arial" w:eastAsia="Times New Roman" w:hAnsi="Arial" w:cs="Arial"/>
                <w:color w:val="000000"/>
                <w:sz w:val="20"/>
                <w:szCs w:val="20"/>
                <w:lang w:val="nl-NL"/>
              </w:rPr>
              <w:t>Door combinatie met het RSIN van die organisatie, als waarde van de attribuutsoort ‘</w:t>
            </w:r>
            <w:r w:rsidR="0005491B" w:rsidRPr="00DD0F4F">
              <w:rPr>
                <w:rFonts w:ascii="Arial" w:eastAsia="Times New Roman" w:hAnsi="Arial" w:cs="Arial"/>
                <w:color w:val="000000"/>
                <w:sz w:val="20"/>
                <w:szCs w:val="20"/>
                <w:lang w:val="nl-NL"/>
              </w:rPr>
              <w:t>Bron</w:t>
            </w:r>
            <w:r w:rsidR="00480EB1" w:rsidRPr="00DD0F4F">
              <w:rPr>
                <w:rFonts w:ascii="Arial" w:eastAsia="Times New Roman" w:hAnsi="Arial" w:cs="Arial"/>
                <w:color w:val="000000"/>
                <w:sz w:val="20"/>
                <w:szCs w:val="20"/>
                <w:lang w:val="nl-NL"/>
              </w:rPr>
              <w:t xml:space="preserve">organisatie’, wordt een voor geheel Nederland unieke aanduiding van </w:t>
            </w:r>
            <w:r w:rsidR="0005491B" w:rsidRPr="00DD0F4F">
              <w:rPr>
                <w:rFonts w:ascii="Arial" w:eastAsia="Times New Roman" w:hAnsi="Arial" w:cs="Arial"/>
                <w:color w:val="000000"/>
                <w:sz w:val="20"/>
                <w:szCs w:val="20"/>
                <w:lang w:val="nl-NL"/>
              </w:rPr>
              <w:t>informatieobject</w:t>
            </w:r>
            <w:r w:rsidR="00480EB1" w:rsidRPr="00DD0F4F">
              <w:rPr>
                <w:rFonts w:ascii="Arial" w:eastAsia="Times New Roman" w:hAnsi="Arial" w:cs="Arial"/>
                <w:color w:val="000000"/>
                <w:sz w:val="20"/>
                <w:szCs w:val="20"/>
                <w:lang w:val="nl-NL"/>
              </w:rPr>
              <w:t>en verkregen.</w:t>
            </w:r>
          </w:p>
          <w:p w14:paraId="12CF5A61" w14:textId="414CF17B" w:rsidR="00480EB1" w:rsidRPr="00661525" w:rsidRDefault="00661525" w:rsidP="00480EB1">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Het betreft het Dublin Core metadata-element ‘Identifier’ met als toelichting: Recommended best practice is to identify the resource by means of a string or number conforming to a formal identification system. Formal identification systems include but are not limited to the Uniform Resource Identifier (URI) (including the Uniform Resource Locator (URL)), the Digital Object Identifier (DOI), and the International Standard Book Number (ISBN).</w:t>
            </w:r>
          </w:p>
        </w:tc>
      </w:tr>
      <w:tr w:rsidR="00661525" w14:paraId="78985FA0" w14:textId="77777777" w:rsidTr="00661525">
        <w:trPr>
          <w:cantSplit/>
        </w:trPr>
        <w:tc>
          <w:tcPr>
            <w:tcW w:w="3794" w:type="dxa"/>
            <w:shd w:val="clear" w:color="auto" w:fill="auto"/>
          </w:tcPr>
          <w:p w14:paraId="003A4863"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Formaat</w:t>
            </w:r>
            <w:r w:rsidRPr="00661525">
              <w:rPr>
                <w:rFonts w:ascii="Arial" w:eastAsia="Times New Roman" w:hAnsi="Arial" w:cs="Arial"/>
                <w:b/>
                <w:bCs/>
                <w:color w:val="000000"/>
                <w:sz w:val="20"/>
                <w:szCs w:val="20"/>
              </w:rPr>
              <w:t xml:space="preserve"> attribuutsoort</w:t>
            </w:r>
          </w:p>
        </w:tc>
        <w:tc>
          <w:tcPr>
            <w:tcW w:w="5670" w:type="dxa"/>
            <w:shd w:val="clear" w:color="auto" w:fill="auto"/>
          </w:tcPr>
          <w:p w14:paraId="56F7B99B"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AN40</w:t>
            </w:r>
          </w:p>
        </w:tc>
      </w:tr>
      <w:tr w:rsidR="00661525" w:rsidRPr="00AE6939" w14:paraId="4EE180EC" w14:textId="77777777" w:rsidTr="00661525">
        <w:trPr>
          <w:cantSplit/>
        </w:trPr>
        <w:tc>
          <w:tcPr>
            <w:tcW w:w="3794" w:type="dxa"/>
            <w:shd w:val="clear" w:color="auto" w:fill="auto"/>
          </w:tcPr>
          <w:p w14:paraId="08997012" w14:textId="77777777" w:rsid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Waardenverzameling</w:t>
            </w:r>
          </w:p>
        </w:tc>
        <w:tc>
          <w:tcPr>
            <w:tcW w:w="5670" w:type="dxa"/>
            <w:shd w:val="clear" w:color="auto" w:fill="auto"/>
          </w:tcPr>
          <w:p w14:paraId="016D083B" w14:textId="3FD8DF30" w:rsidR="00661525" w:rsidRPr="00DD0F4F" w:rsidRDefault="00480EB1" w:rsidP="0066152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w:t>
            </w:r>
            <w:r w:rsidR="00661525" w:rsidRPr="00DD0F4F">
              <w:rPr>
                <w:rFonts w:ascii="Arial" w:eastAsia="Times New Roman" w:hAnsi="Arial" w:cs="Arial"/>
                <w:color w:val="000000"/>
                <w:sz w:val="20"/>
                <w:szCs w:val="20"/>
                <w:lang w:val="nl-NL"/>
              </w:rPr>
              <w:t>lle alfanumerieke tekens m.u.v. diacrieten</w:t>
            </w:r>
          </w:p>
        </w:tc>
      </w:tr>
      <w:tr w:rsidR="00661525" w14:paraId="0EDBE449" w14:textId="77777777" w:rsidTr="00661525">
        <w:trPr>
          <w:cantSplit/>
        </w:trPr>
        <w:tc>
          <w:tcPr>
            <w:tcW w:w="3794" w:type="dxa"/>
            <w:shd w:val="clear" w:color="auto" w:fill="auto"/>
          </w:tcPr>
          <w:p w14:paraId="3C1BAE22"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materiële historie</w:t>
            </w:r>
          </w:p>
        </w:tc>
        <w:tc>
          <w:tcPr>
            <w:tcW w:w="5670" w:type="dxa"/>
            <w:shd w:val="clear" w:color="auto" w:fill="auto"/>
          </w:tcPr>
          <w:p w14:paraId="0CF42FD6"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14:paraId="4A8AA557" w14:textId="77777777" w:rsidTr="00661525">
        <w:trPr>
          <w:cantSplit/>
        </w:trPr>
        <w:tc>
          <w:tcPr>
            <w:tcW w:w="3794" w:type="dxa"/>
            <w:shd w:val="clear" w:color="auto" w:fill="auto"/>
          </w:tcPr>
          <w:p w14:paraId="24D17932"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formele historie</w:t>
            </w:r>
          </w:p>
        </w:tc>
        <w:tc>
          <w:tcPr>
            <w:tcW w:w="5670" w:type="dxa"/>
            <w:shd w:val="clear" w:color="auto" w:fill="auto"/>
          </w:tcPr>
          <w:p w14:paraId="1323413E"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14:paraId="1C1D7E96" w14:textId="77777777" w:rsidTr="00661525">
        <w:trPr>
          <w:cantSplit/>
        </w:trPr>
        <w:tc>
          <w:tcPr>
            <w:tcW w:w="3794" w:type="dxa"/>
            <w:shd w:val="clear" w:color="auto" w:fill="auto"/>
          </w:tcPr>
          <w:p w14:paraId="43F5CED3"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gebeurtenis</w:t>
            </w:r>
          </w:p>
        </w:tc>
        <w:tc>
          <w:tcPr>
            <w:tcW w:w="5670" w:type="dxa"/>
            <w:shd w:val="clear" w:color="auto" w:fill="auto"/>
          </w:tcPr>
          <w:p w14:paraId="480C54C9"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14:paraId="717BC08F" w14:textId="77777777" w:rsidTr="00661525">
        <w:trPr>
          <w:cantSplit/>
        </w:trPr>
        <w:tc>
          <w:tcPr>
            <w:tcW w:w="3794" w:type="dxa"/>
            <w:shd w:val="clear" w:color="auto" w:fill="auto"/>
          </w:tcPr>
          <w:p w14:paraId="328DF29F"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lastRenderedPageBreak/>
              <w:t>Aanduiding brondocument</w:t>
            </w:r>
          </w:p>
        </w:tc>
        <w:tc>
          <w:tcPr>
            <w:tcW w:w="5670" w:type="dxa"/>
            <w:shd w:val="clear" w:color="auto" w:fill="auto"/>
          </w:tcPr>
          <w:p w14:paraId="0AA18519"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14:paraId="1D55FD07" w14:textId="77777777" w:rsidTr="00661525">
        <w:trPr>
          <w:cantSplit/>
        </w:trPr>
        <w:tc>
          <w:tcPr>
            <w:tcW w:w="3794" w:type="dxa"/>
            <w:shd w:val="clear" w:color="auto" w:fill="auto"/>
          </w:tcPr>
          <w:p w14:paraId="33971BCC"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in onderzoek</w:t>
            </w:r>
          </w:p>
        </w:tc>
        <w:tc>
          <w:tcPr>
            <w:tcW w:w="5670" w:type="dxa"/>
            <w:shd w:val="clear" w:color="auto" w:fill="auto"/>
          </w:tcPr>
          <w:p w14:paraId="47121FAD"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14:paraId="2F1BF9C5" w14:textId="77777777" w:rsidTr="00661525">
        <w:trPr>
          <w:cantSplit/>
        </w:trPr>
        <w:tc>
          <w:tcPr>
            <w:tcW w:w="3794" w:type="dxa"/>
            <w:shd w:val="clear" w:color="auto" w:fill="auto"/>
          </w:tcPr>
          <w:p w14:paraId="06D8AC78"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strijdigheid/nietigheid</w:t>
            </w:r>
          </w:p>
        </w:tc>
        <w:tc>
          <w:tcPr>
            <w:tcW w:w="5670" w:type="dxa"/>
            <w:shd w:val="clear" w:color="auto" w:fill="auto"/>
          </w:tcPr>
          <w:p w14:paraId="415D308A"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14:paraId="78D62054" w14:textId="77777777" w:rsidTr="00661525">
        <w:trPr>
          <w:cantSplit/>
        </w:trPr>
        <w:tc>
          <w:tcPr>
            <w:tcW w:w="3794" w:type="dxa"/>
            <w:shd w:val="clear" w:color="auto" w:fill="auto"/>
          </w:tcPr>
          <w:p w14:paraId="5F49DA06"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kardinaliteit</w:t>
            </w:r>
          </w:p>
        </w:tc>
        <w:tc>
          <w:tcPr>
            <w:tcW w:w="5670" w:type="dxa"/>
            <w:shd w:val="clear" w:color="auto" w:fill="auto"/>
          </w:tcPr>
          <w:p w14:paraId="2F3E01C1"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1-1</w:t>
            </w:r>
          </w:p>
        </w:tc>
      </w:tr>
      <w:tr w:rsidR="00661525" w14:paraId="495A7324" w14:textId="77777777" w:rsidTr="00661525">
        <w:trPr>
          <w:cantSplit/>
        </w:trPr>
        <w:tc>
          <w:tcPr>
            <w:tcW w:w="3794" w:type="dxa"/>
            <w:shd w:val="clear" w:color="auto" w:fill="auto"/>
          </w:tcPr>
          <w:p w14:paraId="49A320D7"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authentiek</w:t>
            </w:r>
          </w:p>
        </w:tc>
        <w:tc>
          <w:tcPr>
            <w:tcW w:w="5670" w:type="dxa"/>
            <w:shd w:val="clear" w:color="auto" w:fill="auto"/>
          </w:tcPr>
          <w:p w14:paraId="122FA85B"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Gemeentelijk basisgegeven</w:t>
            </w:r>
          </w:p>
        </w:tc>
      </w:tr>
      <w:tr w:rsidR="00661525" w:rsidRPr="00AE6939" w14:paraId="40B14409" w14:textId="77777777" w:rsidTr="00661525">
        <w:trPr>
          <w:cantSplit/>
        </w:trPr>
        <w:tc>
          <w:tcPr>
            <w:tcW w:w="3794" w:type="dxa"/>
            <w:tcBorders>
              <w:bottom w:val="single" w:sz="4" w:space="0" w:color="auto"/>
            </w:tcBorders>
            <w:shd w:val="clear" w:color="auto" w:fill="auto"/>
          </w:tcPr>
          <w:p w14:paraId="2DFFFBE1"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Regels attribuutsoort</w:t>
            </w:r>
          </w:p>
        </w:tc>
        <w:tc>
          <w:tcPr>
            <w:tcW w:w="5670" w:type="dxa"/>
            <w:tcBorders>
              <w:bottom w:val="single" w:sz="4" w:space="0" w:color="auto"/>
            </w:tcBorders>
            <w:shd w:val="clear" w:color="auto" w:fill="auto"/>
          </w:tcPr>
          <w:p w14:paraId="506EAB5F" w14:textId="7DF716AA" w:rsidR="00661525" w:rsidRPr="00DD0F4F" w:rsidRDefault="0083120B" w:rsidP="0066152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waarde van de attribuutsoort wordt bepaald bij de creatie</w:t>
            </w:r>
            <w:r w:rsidR="0005491B" w:rsidRPr="00DD0F4F">
              <w:rPr>
                <w:rFonts w:ascii="Arial" w:eastAsia="Times New Roman" w:hAnsi="Arial" w:cs="Arial"/>
                <w:color w:val="000000"/>
                <w:sz w:val="20"/>
                <w:szCs w:val="20"/>
                <w:lang w:val="nl-NL"/>
              </w:rPr>
              <w:t xml:space="preserve"> of vastlegging</w:t>
            </w:r>
            <w:r w:rsidRPr="00DD0F4F">
              <w:rPr>
                <w:rFonts w:ascii="Arial" w:eastAsia="Times New Roman" w:hAnsi="Arial" w:cs="Arial"/>
                <w:color w:val="000000"/>
                <w:sz w:val="20"/>
                <w:szCs w:val="20"/>
                <w:lang w:val="nl-NL"/>
              </w:rPr>
              <w:t xml:space="preserve"> van een (instantie van een) informatieobject en wijzigt daarna niet meer. </w:t>
            </w:r>
          </w:p>
        </w:tc>
      </w:tr>
    </w:tbl>
    <w:p w14:paraId="6B8BF604" w14:textId="77777777" w:rsidR="00FD50DA" w:rsidRPr="00DD0F4F" w:rsidRDefault="00FD50DA" w:rsidP="0044638F">
      <w:pPr>
        <w:rPr>
          <w:lang w:val="nl-NL"/>
        </w:rPr>
      </w:pPr>
    </w:p>
    <w:p w14:paraId="7369F51B" w14:textId="77777777" w:rsidR="00B92D60" w:rsidRPr="00B92D60" w:rsidRDefault="00B92D60" w:rsidP="00B92D6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0005491B">
        <w:rPr>
          <w:rFonts w:ascii="Arial" w:eastAsia="Times New Roman" w:hAnsi="Arial" w:cs="Arial"/>
          <w:b/>
          <w:color w:val="004080"/>
          <w:sz w:val="24"/>
          <w:szCs w:val="24"/>
          <w:lang w:eastAsia="nl-NL"/>
        </w:rPr>
        <w:t>Bron</w:t>
      </w:r>
      <w:r w:rsidRPr="00B92D60">
        <w:rPr>
          <w:rFonts w:ascii="Arial" w:eastAsia="Times New Roman" w:hAnsi="Arial" w:cs="Arial"/>
          <w:b/>
          <w:color w:val="004080"/>
          <w:sz w:val="24"/>
          <w:szCs w:val="24"/>
          <w:lang w:eastAsia="nl-NL"/>
        </w:rPr>
        <w:t>organisatie</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B92D60" w:rsidRPr="00717312" w14:paraId="5E58F4BF" w14:textId="77777777" w:rsidTr="006B0CA1">
        <w:trPr>
          <w:trHeight w:val="230"/>
        </w:trPr>
        <w:tc>
          <w:tcPr>
            <w:tcW w:w="3780" w:type="dxa"/>
            <w:tcBorders>
              <w:top w:val="single" w:sz="4" w:space="0" w:color="auto"/>
              <w:left w:val="nil"/>
              <w:bottom w:val="nil"/>
              <w:right w:val="nil"/>
            </w:tcBorders>
          </w:tcPr>
          <w:p w14:paraId="42ECFE2D"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18DFD772" w14:textId="77777777" w:rsidR="00B92D60" w:rsidRPr="00717312" w:rsidRDefault="00DA5D93" w:rsidP="0005491B">
            <w:pPr>
              <w:autoSpaceDE w:val="0"/>
              <w:autoSpaceDN w:val="0"/>
              <w:adjustRightInd w:val="0"/>
              <w:spacing w:after="0" w:line="240" w:lineRule="auto"/>
              <w:rPr>
                <w:rFonts w:ascii="Arial" w:eastAsia="Times New Roman" w:hAnsi="Arial" w:cs="Arial"/>
                <w:color w:val="000000"/>
                <w:sz w:val="20"/>
                <w:szCs w:val="20"/>
              </w:rPr>
            </w:pPr>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r w:rsidR="0005491B">
              <w:rPr>
                <w:rFonts w:ascii="Arial" w:eastAsia="Times New Roman" w:hAnsi="Arial" w:cs="Arial"/>
                <w:color w:val="000000"/>
                <w:sz w:val="20"/>
                <w:szCs w:val="20"/>
              </w:rPr>
              <w:t>Brono</w:t>
            </w:r>
            <w:r w:rsidR="00B92D60" w:rsidRPr="00717312">
              <w:rPr>
                <w:rFonts w:ascii="Arial" w:eastAsia="Times New Roman" w:hAnsi="Arial" w:cs="Arial"/>
                <w:color w:val="000000"/>
                <w:sz w:val="20"/>
                <w:szCs w:val="20"/>
              </w:rPr>
              <w:t>rganisatie</w:t>
            </w:r>
            <w:r w:rsidRPr="00717312">
              <w:rPr>
                <w:rFonts w:ascii="Arial" w:hAnsi="Arial" w:cs="Arial"/>
                <w:sz w:val="20"/>
                <w:szCs w:val="20"/>
                <w:lang w:val="en-AU"/>
              </w:rPr>
              <w:fldChar w:fldCharType="end"/>
            </w:r>
          </w:p>
        </w:tc>
      </w:tr>
      <w:tr w:rsidR="00B92D60" w:rsidRPr="00717312" w14:paraId="0AF24CAE" w14:textId="77777777" w:rsidTr="006B0CA1">
        <w:tc>
          <w:tcPr>
            <w:tcW w:w="3780" w:type="dxa"/>
            <w:tcBorders>
              <w:top w:val="nil"/>
              <w:left w:val="nil"/>
              <w:bottom w:val="nil"/>
              <w:right w:val="nil"/>
            </w:tcBorders>
          </w:tcPr>
          <w:p w14:paraId="15B23668" w14:textId="77777777"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0DDE049"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14:paraId="4CA1D627" w14:textId="77777777" w:rsidTr="006B0CA1">
        <w:tc>
          <w:tcPr>
            <w:tcW w:w="3780" w:type="dxa"/>
            <w:tcBorders>
              <w:top w:val="nil"/>
              <w:left w:val="nil"/>
              <w:bottom w:val="nil"/>
              <w:right w:val="nil"/>
            </w:tcBorders>
          </w:tcPr>
          <w:p w14:paraId="0C7461F1"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67DE0CE7"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KING</w:t>
            </w:r>
          </w:p>
        </w:tc>
      </w:tr>
      <w:tr w:rsidR="00B92D60" w:rsidRPr="00717312" w14:paraId="4D35F4F4" w14:textId="77777777" w:rsidTr="006B0CA1">
        <w:tc>
          <w:tcPr>
            <w:tcW w:w="3780" w:type="dxa"/>
            <w:tcBorders>
              <w:top w:val="nil"/>
              <w:left w:val="nil"/>
              <w:bottom w:val="nil"/>
              <w:right w:val="nil"/>
            </w:tcBorders>
          </w:tcPr>
          <w:p w14:paraId="77A18702" w14:textId="77777777"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AC546B3"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14:paraId="255CAB57" w14:textId="77777777" w:rsidTr="006B0CA1">
        <w:tc>
          <w:tcPr>
            <w:tcW w:w="3780" w:type="dxa"/>
            <w:tcBorders>
              <w:top w:val="nil"/>
              <w:left w:val="nil"/>
              <w:bottom w:val="nil"/>
              <w:right w:val="nil"/>
            </w:tcBorders>
          </w:tcPr>
          <w:p w14:paraId="2A0309C3"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519A3E81"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14:paraId="424239C5" w14:textId="77777777" w:rsidTr="006B0CA1">
        <w:tc>
          <w:tcPr>
            <w:tcW w:w="3780" w:type="dxa"/>
            <w:tcBorders>
              <w:top w:val="nil"/>
              <w:left w:val="nil"/>
              <w:bottom w:val="nil"/>
              <w:right w:val="nil"/>
            </w:tcBorders>
          </w:tcPr>
          <w:p w14:paraId="6F25DF3A" w14:textId="77777777"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AF19DDF"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14:paraId="5D151A84" w14:textId="77777777" w:rsidTr="006B0CA1">
        <w:tc>
          <w:tcPr>
            <w:tcW w:w="3780" w:type="dxa"/>
            <w:tcBorders>
              <w:top w:val="nil"/>
              <w:left w:val="nil"/>
              <w:bottom w:val="nil"/>
              <w:right w:val="nil"/>
            </w:tcBorders>
          </w:tcPr>
          <w:p w14:paraId="01AF1888"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354CC457" w14:textId="77777777" w:rsidR="00B92D60" w:rsidRPr="00717312" w:rsidRDefault="00DA5D93" w:rsidP="000B4456">
            <w:pPr>
              <w:autoSpaceDE w:val="0"/>
              <w:autoSpaceDN w:val="0"/>
              <w:adjustRightInd w:val="0"/>
              <w:spacing w:after="0" w:line="240" w:lineRule="auto"/>
              <w:rPr>
                <w:rFonts w:ascii="Arial" w:eastAsia="Times New Roman" w:hAnsi="Arial" w:cs="Arial"/>
                <w:color w:val="000000"/>
                <w:sz w:val="20"/>
                <w:szCs w:val="20"/>
              </w:rPr>
            </w:pPr>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r w:rsidR="000B4456">
              <w:rPr>
                <w:rFonts w:ascii="Arial" w:eastAsia="Times New Roman" w:hAnsi="Arial" w:cs="Arial"/>
                <w:color w:val="000000"/>
                <w:sz w:val="20"/>
                <w:szCs w:val="20"/>
              </w:rPr>
              <w:t>brono</w:t>
            </w:r>
            <w:r w:rsidR="00B92D60" w:rsidRPr="00717312">
              <w:rPr>
                <w:rFonts w:ascii="Arial" w:eastAsia="Times New Roman" w:hAnsi="Arial" w:cs="Arial"/>
                <w:color w:val="000000"/>
                <w:sz w:val="20"/>
                <w:szCs w:val="20"/>
              </w:rPr>
              <w:t>rganisatie</w:t>
            </w:r>
            <w:r w:rsidRPr="00717312">
              <w:rPr>
                <w:rFonts w:ascii="Arial" w:hAnsi="Arial" w:cs="Arial"/>
                <w:sz w:val="20"/>
                <w:szCs w:val="20"/>
                <w:lang w:val="en-AU"/>
              </w:rPr>
              <w:fldChar w:fldCharType="end"/>
            </w:r>
          </w:p>
        </w:tc>
      </w:tr>
      <w:tr w:rsidR="00B92D60" w:rsidRPr="00717312" w14:paraId="12879594" w14:textId="77777777" w:rsidTr="006B0CA1">
        <w:tc>
          <w:tcPr>
            <w:tcW w:w="3780" w:type="dxa"/>
            <w:tcBorders>
              <w:top w:val="nil"/>
              <w:left w:val="nil"/>
              <w:bottom w:val="nil"/>
              <w:right w:val="nil"/>
            </w:tcBorders>
          </w:tcPr>
          <w:p w14:paraId="0DA733CA" w14:textId="77777777"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27A8D32"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AE6939" w14:paraId="751DF523" w14:textId="77777777" w:rsidTr="006B0CA1">
        <w:tc>
          <w:tcPr>
            <w:tcW w:w="3780" w:type="dxa"/>
            <w:tcBorders>
              <w:top w:val="nil"/>
              <w:left w:val="nil"/>
              <w:bottom w:val="nil"/>
              <w:right w:val="nil"/>
            </w:tcBorders>
          </w:tcPr>
          <w:p w14:paraId="7681FD25"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73D95EFD" w14:textId="77777777" w:rsidR="00B116C1" w:rsidRPr="00DD0F4F" w:rsidRDefault="00480EB1" w:rsidP="00B116C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hAnsi="Arial" w:cs="Arial"/>
                <w:sz w:val="20"/>
                <w:szCs w:val="20"/>
                <w:lang w:val="nl-NL"/>
              </w:rPr>
              <w:t xml:space="preserve">Het RSIN </w:t>
            </w:r>
            <w:r w:rsidR="00B116C1" w:rsidRPr="00DD0F4F">
              <w:rPr>
                <w:rFonts w:ascii="Arial" w:eastAsia="Times New Roman" w:hAnsi="Arial" w:cs="Arial"/>
                <w:color w:val="000000"/>
                <w:sz w:val="20"/>
                <w:szCs w:val="20"/>
                <w:lang w:val="nl-NL"/>
              </w:rPr>
              <w:t>van de Niet-natuurlijk persoon zijnde</w:t>
            </w:r>
            <w:r w:rsidRPr="00DD0F4F">
              <w:rPr>
                <w:rFonts w:ascii="Arial" w:hAnsi="Arial" w:cs="Arial"/>
                <w:sz w:val="20"/>
                <w:szCs w:val="20"/>
                <w:lang w:val="nl-NL"/>
              </w:rPr>
              <w:t xml:space="preserve"> de organisatie die </w:t>
            </w:r>
            <w:r w:rsidR="00B116C1" w:rsidRPr="00DD0F4F">
              <w:rPr>
                <w:rFonts w:ascii="Arial" w:eastAsia="Times New Roman" w:hAnsi="Arial" w:cs="Arial"/>
                <w:color w:val="000000"/>
                <w:sz w:val="20"/>
                <w:szCs w:val="20"/>
                <w:lang w:val="nl-NL"/>
              </w:rPr>
              <w:t>het informatieobject heeft gecreëerd of heeft ontvangen en als eerste in een samenwerkingsketen heeft vastgelegd</w:t>
            </w:r>
            <w:r w:rsidRPr="00DD0F4F">
              <w:rPr>
                <w:rFonts w:ascii="Arial" w:hAnsi="Arial" w:cs="Arial"/>
                <w:sz w:val="20"/>
                <w:szCs w:val="20"/>
                <w:lang w:val="nl-NL"/>
              </w:rPr>
              <w:t>.</w:t>
            </w:r>
            <w:r w:rsidR="00B116C1" w:rsidRPr="00DD0F4F">
              <w:rPr>
                <w:rFonts w:ascii="Arial" w:eastAsia="Times New Roman" w:hAnsi="Arial" w:cs="Arial"/>
                <w:color w:val="000000"/>
                <w:sz w:val="20"/>
                <w:szCs w:val="20"/>
                <w:lang w:val="nl-NL"/>
              </w:rPr>
              <w:t xml:space="preserve"> </w:t>
            </w:r>
          </w:p>
        </w:tc>
      </w:tr>
      <w:tr w:rsidR="00B92D60" w:rsidRPr="00AE6939" w14:paraId="0B39B4EF" w14:textId="77777777" w:rsidTr="006B0CA1">
        <w:trPr>
          <w:trHeight w:val="230"/>
        </w:trPr>
        <w:tc>
          <w:tcPr>
            <w:tcW w:w="3780" w:type="dxa"/>
            <w:tcBorders>
              <w:top w:val="nil"/>
              <w:left w:val="nil"/>
              <w:bottom w:val="nil"/>
              <w:right w:val="nil"/>
            </w:tcBorders>
          </w:tcPr>
          <w:p w14:paraId="195228D8" w14:textId="77777777" w:rsidR="00B92D60" w:rsidRPr="00DD0F4F" w:rsidRDefault="00B92D60" w:rsidP="006B0CA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FF593F2" w14:textId="77777777" w:rsidR="00B92D60" w:rsidRPr="00DD0F4F" w:rsidRDefault="00B92D60" w:rsidP="006B0CA1">
            <w:pPr>
              <w:autoSpaceDE w:val="0"/>
              <w:autoSpaceDN w:val="0"/>
              <w:adjustRightInd w:val="0"/>
              <w:spacing w:after="0" w:line="240" w:lineRule="auto"/>
              <w:rPr>
                <w:rFonts w:ascii="Arial" w:eastAsia="Times New Roman" w:hAnsi="Arial" w:cs="Arial"/>
                <w:color w:val="000000"/>
                <w:sz w:val="20"/>
                <w:szCs w:val="20"/>
                <w:lang w:val="nl-NL"/>
              </w:rPr>
            </w:pPr>
          </w:p>
        </w:tc>
      </w:tr>
      <w:tr w:rsidR="00B92D60" w:rsidRPr="00717312" w14:paraId="1A50E188" w14:textId="77777777" w:rsidTr="006B0CA1">
        <w:trPr>
          <w:trHeight w:val="230"/>
        </w:trPr>
        <w:tc>
          <w:tcPr>
            <w:tcW w:w="3780" w:type="dxa"/>
            <w:tcBorders>
              <w:top w:val="nil"/>
              <w:left w:val="nil"/>
              <w:bottom w:val="nil"/>
              <w:right w:val="nil"/>
            </w:tcBorders>
          </w:tcPr>
          <w:p w14:paraId="3FDEFEC7"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68E0FCD8"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 xml:space="preserve">KING </w:t>
            </w:r>
          </w:p>
        </w:tc>
      </w:tr>
      <w:tr w:rsidR="00B92D60" w:rsidRPr="00717312" w14:paraId="7A7DF838" w14:textId="77777777" w:rsidTr="006B0CA1">
        <w:tc>
          <w:tcPr>
            <w:tcW w:w="3780" w:type="dxa"/>
            <w:tcBorders>
              <w:top w:val="nil"/>
              <w:left w:val="nil"/>
              <w:bottom w:val="nil"/>
              <w:right w:val="nil"/>
            </w:tcBorders>
          </w:tcPr>
          <w:p w14:paraId="2BE8E9EF" w14:textId="77777777"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1635343"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14:paraId="4FE10012" w14:textId="77777777" w:rsidTr="006B0CA1">
        <w:tc>
          <w:tcPr>
            <w:tcW w:w="3780" w:type="dxa"/>
            <w:tcBorders>
              <w:top w:val="nil"/>
              <w:left w:val="nil"/>
              <w:bottom w:val="nil"/>
              <w:right w:val="nil"/>
            </w:tcBorders>
          </w:tcPr>
          <w:p w14:paraId="4DA8761A"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52C7A3BA" w14:textId="77777777" w:rsidR="00B92D60" w:rsidRPr="00717312" w:rsidRDefault="00B92D60" w:rsidP="0083120B">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1-</w:t>
            </w:r>
            <w:r w:rsidR="0083120B">
              <w:rPr>
                <w:rFonts w:ascii="Arial" w:eastAsia="Times New Roman" w:hAnsi="Arial" w:cs="Arial"/>
                <w:color w:val="000000"/>
                <w:sz w:val="20"/>
                <w:szCs w:val="20"/>
              </w:rPr>
              <w:t>9</w:t>
            </w:r>
            <w:r w:rsidRPr="00717312">
              <w:rPr>
                <w:rFonts w:ascii="Arial" w:eastAsia="Times New Roman" w:hAnsi="Arial" w:cs="Arial"/>
                <w:color w:val="000000"/>
                <w:sz w:val="20"/>
                <w:szCs w:val="20"/>
              </w:rPr>
              <w:t>-2013</w:t>
            </w:r>
          </w:p>
        </w:tc>
      </w:tr>
      <w:tr w:rsidR="00B92D60" w:rsidRPr="00717312" w14:paraId="653C7007" w14:textId="77777777" w:rsidTr="006B0CA1">
        <w:tc>
          <w:tcPr>
            <w:tcW w:w="3780" w:type="dxa"/>
            <w:tcBorders>
              <w:top w:val="nil"/>
              <w:left w:val="nil"/>
              <w:bottom w:val="nil"/>
              <w:right w:val="nil"/>
            </w:tcBorders>
          </w:tcPr>
          <w:p w14:paraId="05CC82CB" w14:textId="77777777"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1C24778"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AE6939" w14:paraId="0866FF4F" w14:textId="77777777" w:rsidTr="006B0CA1">
        <w:tc>
          <w:tcPr>
            <w:tcW w:w="3780" w:type="dxa"/>
            <w:tcBorders>
              <w:top w:val="nil"/>
              <w:left w:val="nil"/>
              <w:bottom w:val="nil"/>
              <w:right w:val="nil"/>
            </w:tcBorders>
          </w:tcPr>
          <w:p w14:paraId="5AA2A78A"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2D0241A9" w14:textId="77777777" w:rsidR="00B116C1" w:rsidRPr="00DD0F4F" w:rsidRDefault="00480EB1" w:rsidP="006B0CA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dat het </w:t>
            </w:r>
            <w:r w:rsidR="00B116C1" w:rsidRPr="00DD0F4F">
              <w:rPr>
                <w:rFonts w:ascii="Arial" w:eastAsia="Times New Roman" w:hAnsi="Arial" w:cs="Arial"/>
                <w:color w:val="000000"/>
                <w:sz w:val="20"/>
                <w:szCs w:val="20"/>
                <w:lang w:val="nl-NL"/>
              </w:rPr>
              <w:t>informatieobject</w:t>
            </w:r>
            <w:r w:rsidRPr="00DD0F4F">
              <w:rPr>
                <w:rFonts w:ascii="Arial" w:eastAsia="Times New Roman" w:hAnsi="Arial" w:cs="Arial"/>
                <w:color w:val="000000"/>
                <w:sz w:val="20"/>
                <w:szCs w:val="20"/>
                <w:lang w:val="nl-NL"/>
              </w:rPr>
              <w:t xml:space="preserve"> heeft</w:t>
            </w:r>
            <w:r w:rsidR="00B116C1" w:rsidRPr="00DD0F4F">
              <w:rPr>
                <w:rFonts w:ascii="Arial" w:eastAsia="Times New Roman" w:hAnsi="Arial" w:cs="Arial"/>
                <w:color w:val="000000"/>
                <w:sz w:val="20"/>
                <w:szCs w:val="20"/>
                <w:lang w:val="nl-NL"/>
              </w:rPr>
              <w:t xml:space="preserve"> gecreëerd of heeft ontvangen en als eerste in een samenwerkingsketen heeft vastgelegd</w:t>
            </w:r>
            <w:r w:rsidRPr="00DD0F4F">
              <w:rPr>
                <w:rFonts w:ascii="Arial" w:eastAsia="Times New Roman" w:hAnsi="Arial" w:cs="Arial"/>
                <w:color w:val="000000"/>
                <w:sz w:val="20"/>
                <w:szCs w:val="20"/>
                <w:lang w:val="nl-NL"/>
              </w:rPr>
              <w:t xml:space="preserve">. </w:t>
            </w:r>
            <w:r w:rsidR="00B116C1" w:rsidRPr="00DD0F4F">
              <w:rPr>
                <w:rFonts w:ascii="Arial" w:eastAsia="Times New Roman" w:hAnsi="Arial" w:cs="Arial"/>
                <w:color w:val="000000"/>
                <w:sz w:val="20"/>
                <w:szCs w:val="20"/>
                <w:lang w:val="nl-NL"/>
              </w:rPr>
              <w:t>Met het laatste doelen we er op dat bij uitwisseling van een informatieobject tussen samenwerkende organisaties de unieke aanduiding van het informatieobject niet wijzigt mits de ontvangende organisatie geen wijzigingen in het informatieobject aanbrengt. In het laatste geval ontstaat een nieuw informatieobject.</w:t>
            </w:r>
          </w:p>
          <w:p w14:paraId="4A9DB2C8" w14:textId="77777777" w:rsidR="00480EB1" w:rsidRPr="00DD0F4F" w:rsidRDefault="00480EB1" w:rsidP="006B0CA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RSIN staat in het Handelsregister (NHR) en op het daaraan te ontlenen uittreksel.</w:t>
            </w:r>
          </w:p>
          <w:p w14:paraId="1EE079F3" w14:textId="77777777" w:rsidR="00B116C1" w:rsidRPr="00DD0F4F" w:rsidRDefault="00B116C1" w:rsidP="00B116C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Deze attribuutsoort vormt tezamen met de Informatieobjectidentificatie de unieke aanduiding van een informatieobject voor geheel Nederland.</w:t>
            </w:r>
          </w:p>
          <w:p w14:paraId="24B32A35" w14:textId="77777777" w:rsidR="00B116C1" w:rsidRPr="00DD0F4F" w:rsidRDefault="00B116C1" w:rsidP="000B445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waarde van dit attribuutsoort wijzigt niet, ook niet indien </w:t>
            </w:r>
            <w:r w:rsidR="000B4456"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xml:space="preserve">de behandeling van) </w:t>
            </w:r>
            <w:r w:rsidR="000B4456" w:rsidRPr="00DD0F4F">
              <w:rPr>
                <w:rFonts w:ascii="Arial" w:eastAsia="Times New Roman" w:hAnsi="Arial" w:cs="Arial"/>
                <w:color w:val="000000"/>
                <w:sz w:val="20"/>
                <w:szCs w:val="20"/>
                <w:lang w:val="nl-NL"/>
              </w:rPr>
              <w:t>het informatieobject</w:t>
            </w:r>
            <w:r w:rsidRPr="00DD0F4F">
              <w:rPr>
                <w:rFonts w:ascii="Arial" w:eastAsia="Times New Roman" w:hAnsi="Arial" w:cs="Arial"/>
                <w:color w:val="000000"/>
                <w:sz w:val="20"/>
                <w:szCs w:val="20"/>
                <w:lang w:val="nl-NL"/>
              </w:rPr>
              <w:t xml:space="preserve"> over zou gaan naar een andere organisatie. Er is immers maar één organisatie </w:t>
            </w:r>
            <w:r w:rsidRPr="00DD0F4F">
              <w:rPr>
                <w:rFonts w:ascii="Arial" w:eastAsia="Times New Roman" w:hAnsi="Arial" w:cs="Arial"/>
                <w:color w:val="000000"/>
                <w:sz w:val="20"/>
                <w:szCs w:val="20"/>
                <w:lang w:val="nl-NL"/>
              </w:rPr>
              <w:lastRenderedPageBreak/>
              <w:t xml:space="preserve">die </w:t>
            </w:r>
            <w:r w:rsidR="000B4456" w:rsidRPr="00DD0F4F">
              <w:rPr>
                <w:rFonts w:ascii="Arial" w:eastAsia="Times New Roman" w:hAnsi="Arial" w:cs="Arial"/>
                <w:color w:val="000000"/>
                <w:sz w:val="20"/>
                <w:szCs w:val="20"/>
                <w:lang w:val="nl-NL"/>
              </w:rPr>
              <w:t>het informatieobject</w:t>
            </w:r>
            <w:r w:rsidRPr="00DD0F4F">
              <w:rPr>
                <w:rFonts w:ascii="Arial" w:eastAsia="Times New Roman" w:hAnsi="Arial" w:cs="Arial"/>
                <w:color w:val="000000"/>
                <w:sz w:val="20"/>
                <w:szCs w:val="20"/>
                <w:lang w:val="nl-NL"/>
              </w:rPr>
              <w:t xml:space="preserve"> gecreëerd </w:t>
            </w:r>
            <w:r w:rsidR="000B4456" w:rsidRPr="00DD0F4F">
              <w:rPr>
                <w:rFonts w:ascii="Arial" w:eastAsia="Times New Roman" w:hAnsi="Arial" w:cs="Arial"/>
                <w:color w:val="000000"/>
                <w:sz w:val="20"/>
                <w:szCs w:val="20"/>
                <w:lang w:val="nl-NL"/>
              </w:rPr>
              <w:t xml:space="preserve">of als eerste vastgelegd </w:t>
            </w:r>
            <w:r w:rsidRPr="00DD0F4F">
              <w:rPr>
                <w:rFonts w:ascii="Arial" w:eastAsia="Times New Roman" w:hAnsi="Arial" w:cs="Arial"/>
                <w:color w:val="000000"/>
                <w:sz w:val="20"/>
                <w:szCs w:val="20"/>
                <w:lang w:val="nl-NL"/>
              </w:rPr>
              <w:t>heeft.</w:t>
            </w:r>
          </w:p>
        </w:tc>
      </w:tr>
      <w:tr w:rsidR="00B92D60" w:rsidRPr="00AE6939" w14:paraId="0E5997D7" w14:textId="77777777" w:rsidTr="006B0CA1">
        <w:tc>
          <w:tcPr>
            <w:tcW w:w="3780" w:type="dxa"/>
            <w:tcBorders>
              <w:top w:val="nil"/>
              <w:left w:val="nil"/>
              <w:bottom w:val="nil"/>
              <w:right w:val="nil"/>
            </w:tcBorders>
          </w:tcPr>
          <w:p w14:paraId="725D3B2F" w14:textId="77777777" w:rsidR="00B92D60" w:rsidRPr="00DD0F4F" w:rsidRDefault="00B92D60" w:rsidP="006B0CA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DB470D5" w14:textId="77777777" w:rsidR="00B92D60" w:rsidRPr="00DD0F4F" w:rsidRDefault="00B92D60" w:rsidP="006B0CA1">
            <w:pPr>
              <w:autoSpaceDE w:val="0"/>
              <w:autoSpaceDN w:val="0"/>
              <w:adjustRightInd w:val="0"/>
              <w:spacing w:after="0" w:line="240" w:lineRule="auto"/>
              <w:rPr>
                <w:rFonts w:ascii="Arial" w:eastAsia="Times New Roman" w:hAnsi="Arial" w:cs="Arial"/>
                <w:color w:val="000000"/>
                <w:sz w:val="20"/>
                <w:szCs w:val="20"/>
                <w:lang w:val="nl-NL"/>
              </w:rPr>
            </w:pPr>
          </w:p>
        </w:tc>
      </w:tr>
      <w:tr w:rsidR="00B92D60" w:rsidRPr="00717312" w14:paraId="20A76D44" w14:textId="77777777" w:rsidTr="006B0CA1">
        <w:tc>
          <w:tcPr>
            <w:tcW w:w="3780" w:type="dxa"/>
            <w:tcBorders>
              <w:top w:val="nil"/>
              <w:left w:val="nil"/>
              <w:bottom w:val="nil"/>
              <w:right w:val="nil"/>
            </w:tcBorders>
          </w:tcPr>
          <w:p w14:paraId="1E22BB58"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3579E733" w14:textId="77777777" w:rsidR="00B92D60" w:rsidRPr="00717312" w:rsidRDefault="00DA5D93"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00B92D60"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p>
        </w:tc>
      </w:tr>
      <w:tr w:rsidR="00B92D60" w:rsidRPr="00717312" w14:paraId="2FBE04FB" w14:textId="77777777" w:rsidTr="006B0CA1">
        <w:trPr>
          <w:trHeight w:val="230"/>
        </w:trPr>
        <w:tc>
          <w:tcPr>
            <w:tcW w:w="3780" w:type="dxa"/>
            <w:tcBorders>
              <w:top w:val="nil"/>
              <w:left w:val="nil"/>
              <w:bottom w:val="nil"/>
              <w:right w:val="nil"/>
            </w:tcBorders>
          </w:tcPr>
          <w:p w14:paraId="52178618" w14:textId="77777777"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B802FFE"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AE6939" w14:paraId="07D5BA76" w14:textId="77777777" w:rsidTr="006B0CA1">
        <w:trPr>
          <w:trHeight w:val="230"/>
        </w:trPr>
        <w:tc>
          <w:tcPr>
            <w:tcW w:w="3780" w:type="dxa"/>
            <w:tcBorders>
              <w:top w:val="nil"/>
              <w:left w:val="nil"/>
              <w:bottom w:val="nil"/>
              <w:right w:val="nil"/>
            </w:tcBorders>
          </w:tcPr>
          <w:p w14:paraId="27D1E5A1"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3A63202A" w14:textId="77777777" w:rsidR="00B92D60" w:rsidRPr="00DD0F4F" w:rsidRDefault="00B92D60" w:rsidP="006B0CA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in het NHR voorkomende unieke identificaties van rechtspersonen en samenwerkingsverbanden.</w:t>
            </w:r>
          </w:p>
        </w:tc>
      </w:tr>
      <w:tr w:rsidR="00B92D60" w:rsidRPr="00AE6939" w14:paraId="4A9C204C" w14:textId="77777777" w:rsidTr="006B0CA1">
        <w:trPr>
          <w:trHeight w:val="215"/>
        </w:trPr>
        <w:tc>
          <w:tcPr>
            <w:tcW w:w="3780" w:type="dxa"/>
            <w:tcBorders>
              <w:top w:val="nil"/>
              <w:left w:val="nil"/>
              <w:bottom w:val="nil"/>
              <w:right w:val="nil"/>
            </w:tcBorders>
          </w:tcPr>
          <w:p w14:paraId="2D5EF41F" w14:textId="77777777" w:rsidR="00B92D60" w:rsidRPr="00DD0F4F" w:rsidRDefault="00B92D60" w:rsidP="006B0CA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2EC80608" w14:textId="77777777" w:rsidR="00B92D60" w:rsidRPr="00DD0F4F" w:rsidRDefault="00B92D60" w:rsidP="006B0CA1">
            <w:pPr>
              <w:autoSpaceDE w:val="0"/>
              <w:autoSpaceDN w:val="0"/>
              <w:adjustRightInd w:val="0"/>
              <w:spacing w:after="0" w:line="240" w:lineRule="auto"/>
              <w:rPr>
                <w:rFonts w:ascii="Arial" w:eastAsia="Times New Roman" w:hAnsi="Arial" w:cs="Arial"/>
                <w:color w:val="000000"/>
                <w:sz w:val="20"/>
                <w:szCs w:val="20"/>
                <w:lang w:val="nl-NL"/>
              </w:rPr>
            </w:pPr>
          </w:p>
        </w:tc>
      </w:tr>
      <w:tr w:rsidR="00B92D60" w:rsidRPr="00717312" w14:paraId="2C5201C1" w14:textId="77777777" w:rsidTr="006B0CA1">
        <w:trPr>
          <w:trHeight w:val="215"/>
        </w:trPr>
        <w:tc>
          <w:tcPr>
            <w:tcW w:w="3780" w:type="dxa"/>
            <w:tcBorders>
              <w:top w:val="nil"/>
              <w:left w:val="nil"/>
              <w:bottom w:val="nil"/>
              <w:right w:val="nil"/>
            </w:tcBorders>
          </w:tcPr>
          <w:p w14:paraId="628FD0B5"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4246AC6F"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B92D60" w:rsidRPr="00717312" w14:paraId="666DFE5F" w14:textId="77777777" w:rsidTr="006B0CA1">
        <w:trPr>
          <w:trHeight w:val="230"/>
        </w:trPr>
        <w:tc>
          <w:tcPr>
            <w:tcW w:w="3780" w:type="dxa"/>
            <w:tcBorders>
              <w:top w:val="nil"/>
              <w:left w:val="nil"/>
              <w:bottom w:val="nil"/>
              <w:right w:val="nil"/>
            </w:tcBorders>
          </w:tcPr>
          <w:p w14:paraId="611A2460" w14:textId="77777777"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2F259DB"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14:paraId="09A8781F" w14:textId="77777777" w:rsidTr="006B0CA1">
        <w:trPr>
          <w:trHeight w:val="230"/>
        </w:trPr>
        <w:tc>
          <w:tcPr>
            <w:tcW w:w="3780" w:type="dxa"/>
            <w:tcBorders>
              <w:top w:val="nil"/>
              <w:left w:val="nil"/>
              <w:bottom w:val="nil"/>
              <w:right w:val="nil"/>
            </w:tcBorders>
          </w:tcPr>
          <w:p w14:paraId="24C47E38"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212AFFEA"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B92D60" w:rsidRPr="00717312" w14:paraId="0EB1AE0A" w14:textId="77777777" w:rsidTr="006B0CA1">
        <w:trPr>
          <w:trHeight w:val="230"/>
        </w:trPr>
        <w:tc>
          <w:tcPr>
            <w:tcW w:w="3780" w:type="dxa"/>
            <w:tcBorders>
              <w:top w:val="nil"/>
              <w:left w:val="nil"/>
              <w:bottom w:val="nil"/>
              <w:right w:val="nil"/>
            </w:tcBorders>
          </w:tcPr>
          <w:p w14:paraId="1F14F503" w14:textId="77777777"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2082CF7"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14:paraId="4436FDF1" w14:textId="77777777" w:rsidTr="006B0CA1">
        <w:trPr>
          <w:trHeight w:val="230"/>
        </w:trPr>
        <w:tc>
          <w:tcPr>
            <w:tcW w:w="3780" w:type="dxa"/>
            <w:tcBorders>
              <w:top w:val="nil"/>
              <w:left w:val="nil"/>
              <w:bottom w:val="nil"/>
              <w:right w:val="nil"/>
            </w:tcBorders>
          </w:tcPr>
          <w:p w14:paraId="516E72DA"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1538EF0A"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14:paraId="199C140C" w14:textId="77777777" w:rsidTr="006B0CA1">
        <w:trPr>
          <w:trHeight w:val="230"/>
        </w:trPr>
        <w:tc>
          <w:tcPr>
            <w:tcW w:w="3780" w:type="dxa"/>
            <w:tcBorders>
              <w:top w:val="nil"/>
              <w:left w:val="nil"/>
              <w:bottom w:val="nil"/>
              <w:right w:val="nil"/>
            </w:tcBorders>
          </w:tcPr>
          <w:p w14:paraId="0CB8DFF2" w14:textId="77777777"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B73EEC7"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14:paraId="1EDF9025" w14:textId="77777777" w:rsidTr="006B0CA1">
        <w:trPr>
          <w:trHeight w:val="230"/>
        </w:trPr>
        <w:tc>
          <w:tcPr>
            <w:tcW w:w="3780" w:type="dxa"/>
            <w:tcBorders>
              <w:top w:val="nil"/>
              <w:left w:val="nil"/>
              <w:bottom w:val="nil"/>
              <w:right w:val="nil"/>
            </w:tcBorders>
          </w:tcPr>
          <w:p w14:paraId="13B9DC57"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5C46B020"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B92D60" w:rsidRPr="00717312" w14:paraId="783AE087" w14:textId="77777777" w:rsidTr="006B0CA1">
        <w:trPr>
          <w:trHeight w:val="230"/>
        </w:trPr>
        <w:tc>
          <w:tcPr>
            <w:tcW w:w="3780" w:type="dxa"/>
            <w:tcBorders>
              <w:top w:val="nil"/>
              <w:left w:val="nil"/>
              <w:bottom w:val="nil"/>
              <w:right w:val="nil"/>
            </w:tcBorders>
          </w:tcPr>
          <w:p w14:paraId="01A9B117" w14:textId="77777777"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5FB6411"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14:paraId="19432F0C" w14:textId="77777777" w:rsidTr="006B0CA1">
        <w:trPr>
          <w:trHeight w:val="411"/>
        </w:trPr>
        <w:tc>
          <w:tcPr>
            <w:tcW w:w="3780" w:type="dxa"/>
            <w:tcBorders>
              <w:top w:val="nil"/>
              <w:left w:val="nil"/>
              <w:bottom w:val="nil"/>
              <w:right w:val="nil"/>
            </w:tcBorders>
          </w:tcPr>
          <w:p w14:paraId="05C4861F"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5F59F61A"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B92D60" w:rsidRPr="00717312" w14:paraId="602F1614" w14:textId="77777777" w:rsidTr="006B0CA1">
        <w:trPr>
          <w:trHeight w:val="245"/>
        </w:trPr>
        <w:tc>
          <w:tcPr>
            <w:tcW w:w="3780" w:type="dxa"/>
            <w:tcBorders>
              <w:top w:val="nil"/>
              <w:left w:val="nil"/>
              <w:bottom w:val="nil"/>
              <w:right w:val="nil"/>
            </w:tcBorders>
          </w:tcPr>
          <w:p w14:paraId="41708C8B" w14:textId="77777777"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5CC7848"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14:paraId="004F18FC" w14:textId="77777777" w:rsidTr="006B0CA1">
        <w:trPr>
          <w:trHeight w:val="230"/>
        </w:trPr>
        <w:tc>
          <w:tcPr>
            <w:tcW w:w="3780" w:type="dxa"/>
            <w:tcBorders>
              <w:top w:val="nil"/>
              <w:left w:val="nil"/>
              <w:bottom w:val="nil"/>
              <w:right w:val="nil"/>
            </w:tcBorders>
          </w:tcPr>
          <w:p w14:paraId="096EF8C0"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01499E6B" w14:textId="77777777" w:rsidR="00B92D60" w:rsidRPr="00717312" w:rsidRDefault="00DA5D93"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00B92D60"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00B92D60"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00B92D60"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00B92D60"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p>
        </w:tc>
      </w:tr>
      <w:tr w:rsidR="00B92D60" w:rsidRPr="00717312" w14:paraId="0B5F6E1A" w14:textId="77777777" w:rsidTr="006B0CA1">
        <w:trPr>
          <w:trHeight w:val="230"/>
        </w:trPr>
        <w:tc>
          <w:tcPr>
            <w:tcW w:w="3780" w:type="dxa"/>
            <w:tcBorders>
              <w:top w:val="nil"/>
              <w:left w:val="nil"/>
              <w:bottom w:val="nil"/>
              <w:right w:val="nil"/>
            </w:tcBorders>
          </w:tcPr>
          <w:p w14:paraId="757E322B" w14:textId="77777777"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55790EC"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14:paraId="71C43487" w14:textId="77777777" w:rsidTr="006B0CA1">
        <w:trPr>
          <w:trHeight w:val="230"/>
        </w:trPr>
        <w:tc>
          <w:tcPr>
            <w:tcW w:w="3780" w:type="dxa"/>
            <w:tcBorders>
              <w:top w:val="nil"/>
              <w:left w:val="nil"/>
              <w:bottom w:val="nil"/>
              <w:right w:val="nil"/>
            </w:tcBorders>
          </w:tcPr>
          <w:p w14:paraId="670F900B"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5B15E377"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Landelijk basisgegeven</w:t>
            </w:r>
          </w:p>
        </w:tc>
      </w:tr>
      <w:tr w:rsidR="00B92D60" w:rsidRPr="00717312" w14:paraId="022160F6" w14:textId="77777777" w:rsidTr="006B0CA1">
        <w:trPr>
          <w:trHeight w:val="230"/>
        </w:trPr>
        <w:tc>
          <w:tcPr>
            <w:tcW w:w="3780" w:type="dxa"/>
            <w:tcBorders>
              <w:top w:val="nil"/>
              <w:left w:val="nil"/>
              <w:right w:val="nil"/>
            </w:tcBorders>
          </w:tcPr>
          <w:p w14:paraId="0F201941" w14:textId="77777777"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5D758FFA"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14:paraId="17892C30" w14:textId="77777777" w:rsidTr="006B0CA1">
        <w:trPr>
          <w:trHeight w:val="230"/>
        </w:trPr>
        <w:tc>
          <w:tcPr>
            <w:tcW w:w="3780" w:type="dxa"/>
            <w:tcBorders>
              <w:top w:val="nil"/>
              <w:left w:val="nil"/>
              <w:bottom w:val="single" w:sz="4" w:space="0" w:color="auto"/>
              <w:right w:val="nil"/>
            </w:tcBorders>
          </w:tcPr>
          <w:p w14:paraId="55916980" w14:textId="77777777"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r w:rsidRPr="0071731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46892CD1" w14:textId="77777777"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w:t>
            </w:r>
          </w:p>
        </w:tc>
      </w:tr>
    </w:tbl>
    <w:p w14:paraId="0470F440" w14:textId="77777777" w:rsidR="00B92D60" w:rsidRDefault="00B92D60" w:rsidP="0044638F"/>
    <w:p w14:paraId="7C56E14F" w14:textId="77777777" w:rsidR="008F7B24" w:rsidRDefault="00AC6547" w:rsidP="008F7B24">
      <w:pPr>
        <w:pStyle w:val="Kop3"/>
      </w:pPr>
      <w:bookmarkStart w:id="1307" w:name="_Toc493816578"/>
      <w:bookmarkStart w:id="1308" w:name="_Toc493816693"/>
      <w:r>
        <w:t>A</w:t>
      </w:r>
      <w:r w:rsidR="008F7B24">
        <w:t>uteur</w:t>
      </w:r>
      <w:r>
        <w:t>, afzender en geadresseerde</w:t>
      </w:r>
      <w:bookmarkEnd w:id="1307"/>
      <w:bookmarkEnd w:id="1308"/>
    </w:p>
    <w:p w14:paraId="2C0E9E65" w14:textId="77777777" w:rsidR="002261BB" w:rsidRPr="00DD0F4F" w:rsidRDefault="006E0D98" w:rsidP="001B7FEC">
      <w:pPr>
        <w:rPr>
          <w:lang w:val="nl-NL"/>
        </w:rPr>
      </w:pPr>
      <w:r w:rsidRPr="00DD0F4F">
        <w:rPr>
          <w:lang w:val="nl-NL"/>
        </w:rPr>
        <w:t xml:space="preserve">Een ontvangen of verzonden informatieobject kent een afzender respectievelijk geadresseerde(n). De afzender kan vastgelegd worden met de attribuutsoort Auteur. Evenwel, niet altijd is de afzender van een document de auteur daarvan. Daarnaast zijn er geen mogelijkheden om een geadresseerde vast te leggen. </w:t>
      </w:r>
      <w:r w:rsidR="00ED3119" w:rsidRPr="00DD0F4F">
        <w:rPr>
          <w:lang w:val="nl-NL"/>
        </w:rPr>
        <w:t>Vanuit het oogpunt van kwaliteit van NAW-gegevens (van afzender en geadresseerde) is het van belang deze gegevens gestructureerd vast te kunnen leggen en daardoor gebruik te kunnen maken van desbetreffende basisregistraties (BRP en NHR)</w:t>
      </w:r>
      <w:r w:rsidR="00B307E4">
        <w:rPr>
          <w:lang w:val="nl-NL"/>
        </w:rPr>
        <w:t xml:space="preserve"> (bijvoorbeeld t.b.v. het geautomatiseerd genereren van een uitgaande brief)</w:t>
      </w:r>
      <w:r w:rsidR="00ED3119" w:rsidRPr="00DD0F4F">
        <w:rPr>
          <w:lang w:val="nl-NL"/>
        </w:rPr>
        <w:t>. Echter, niet altijd is de zaakbehandelende organisatie in staat of bereid om deze gegevens gestructureerd vast te leggen</w:t>
      </w:r>
      <w:r w:rsidR="00B307E4">
        <w:rPr>
          <w:lang w:val="nl-NL"/>
        </w:rPr>
        <w:t>, bijvoorbeeld om</w:t>
      </w:r>
      <w:r w:rsidR="00AB215D">
        <w:rPr>
          <w:lang w:val="nl-NL"/>
        </w:rPr>
        <w:t>dat het zonder nader onderzoek niet exact bekend is wat de NAW-gegevens zijn)</w:t>
      </w:r>
      <w:r w:rsidR="00ED3119" w:rsidRPr="00DD0F4F">
        <w:rPr>
          <w:lang w:val="nl-NL"/>
        </w:rPr>
        <w:t xml:space="preserve">. We voorzien daarom op twee manieren in het vastleggen van deze gegevens: door middel van twee (optionele) attribuutsoorten (‘tekstvelden’) bij INFORMATIEOBJECT en een (optionele) n:m-relatie tussen BETROKKENE en INFORMATIEOBJECT. </w:t>
      </w:r>
      <w:r w:rsidR="002261BB" w:rsidRPr="00DD0F4F">
        <w:rPr>
          <w:lang w:val="nl-NL"/>
        </w:rPr>
        <w:t xml:space="preserve">In de dagelijkse praktijk kan telkens, voor elk ontvangen  of te verzenden document bepaald worden van welke mogelijkheid gebruik wordt gemaakt. </w:t>
      </w:r>
    </w:p>
    <w:p w14:paraId="47DF448F" w14:textId="77777777" w:rsidR="006E0D98" w:rsidRPr="00DD0F4F" w:rsidRDefault="00F72C89" w:rsidP="001B7FEC">
      <w:pPr>
        <w:rPr>
          <w:lang w:val="nl-NL"/>
        </w:rPr>
      </w:pPr>
      <w:r w:rsidRPr="00DD0F4F">
        <w:rPr>
          <w:lang w:val="nl-NL"/>
        </w:rPr>
        <w:t xml:space="preserve">Bewust kiezen we er voor om </w:t>
      </w:r>
      <w:r w:rsidR="002261BB" w:rsidRPr="00DD0F4F">
        <w:rPr>
          <w:lang w:val="nl-NL"/>
        </w:rPr>
        <w:t>genoem</w:t>
      </w:r>
      <w:r w:rsidRPr="00DD0F4F">
        <w:rPr>
          <w:lang w:val="nl-NL"/>
        </w:rPr>
        <w:t xml:space="preserve">de relatie niet te leggen naar ROL (in plaats van INFORMATIEOBJECT). Documenten worden (in de context van het RGBZ) altijd ontvangen of verzonden </w:t>
      </w:r>
      <w:r w:rsidR="002261BB" w:rsidRPr="00DD0F4F">
        <w:rPr>
          <w:lang w:val="nl-NL"/>
        </w:rPr>
        <w:t xml:space="preserve">vanwege de behandeling van een zaak. Dat zou er voor pleiten dat een document gerelateerd wordt aan een betrokkene die in een bepaalde rol bij de zaak het document heeft toegezonden of ontvangen. Evenwel, niet altijd is de geadresseerde of afzender al bekend als betrokkene bij een zaak en is het eveneens niet wenselijk deze persoon alsnog in die hoedanigheid vast te leggen.  </w:t>
      </w:r>
      <w:r w:rsidRPr="00DD0F4F">
        <w:rPr>
          <w:lang w:val="nl-NL"/>
        </w:rPr>
        <w:t xml:space="preserve">  </w:t>
      </w:r>
    </w:p>
    <w:p w14:paraId="5B5600CF" w14:textId="77777777" w:rsidR="002261BB" w:rsidRPr="00DD0F4F" w:rsidRDefault="002261BB" w:rsidP="002261BB">
      <w:pPr>
        <w:rPr>
          <w:lang w:val="nl-NL"/>
        </w:rPr>
      </w:pPr>
      <w:r w:rsidRPr="00DD0F4F">
        <w:rPr>
          <w:lang w:val="nl-NL"/>
        </w:rPr>
        <w:lastRenderedPageBreak/>
        <w:t xml:space="preserve">Genoemde relatie heeft eigenschappen. Allereerst de aanduiding of het om de geadresseerde of de afzender gaat. Verder kan desgewenst een toelichting gegeven worden en kan het correspondentie-adres </w:t>
      </w:r>
      <w:r w:rsidR="00CB705C" w:rsidRPr="00DD0F4F">
        <w:rPr>
          <w:lang w:val="nl-NL"/>
        </w:rPr>
        <w:t xml:space="preserve">vastgelegd worden </w:t>
      </w:r>
      <w:r w:rsidRPr="00DD0F4F">
        <w:rPr>
          <w:lang w:val="nl-NL"/>
        </w:rPr>
        <w:t>(overeenkomstig ROL) indien dit afwijkt van het 'reguliere' adres van de betrokkene.</w:t>
      </w:r>
    </w:p>
    <w:p w14:paraId="0D69DD65" w14:textId="77777777" w:rsidR="001B7FEC" w:rsidRPr="00DD0F4F" w:rsidRDefault="00CB705C" w:rsidP="00CB705C">
      <w:pPr>
        <w:rPr>
          <w:lang w:val="nl-NL"/>
        </w:rPr>
      </w:pPr>
      <w:r w:rsidRPr="00DD0F4F">
        <w:rPr>
          <w:lang w:val="nl-NL"/>
        </w:rPr>
        <w:t>Een en ander betekent een aanscherping van de betekenis van de attribuutsoort Auteur . Van d</w:t>
      </w:r>
      <w:r w:rsidR="001B7FEC" w:rsidRPr="00DD0F4F">
        <w:rPr>
          <w:lang w:val="nl-NL"/>
        </w:rPr>
        <w:t xml:space="preserve">it tekstveld </w:t>
      </w:r>
      <w:r w:rsidRPr="00DD0F4F">
        <w:rPr>
          <w:lang w:val="nl-NL"/>
        </w:rPr>
        <w:t xml:space="preserve">is </w:t>
      </w:r>
      <w:r w:rsidR="008210AD" w:rsidRPr="00DD0F4F">
        <w:rPr>
          <w:lang w:val="nl-NL"/>
        </w:rPr>
        <w:t xml:space="preserve">verder </w:t>
      </w:r>
      <w:r w:rsidR="001B7FEC" w:rsidRPr="00DD0F4F">
        <w:rPr>
          <w:lang w:val="nl-NL"/>
        </w:rPr>
        <w:t>gebleken dat nadere eisen gesteld moeten worden aan de te vermelden waarden met het oog op eenduidigheid daarvan in verband met archiveringsdoeleinden.</w:t>
      </w:r>
      <w:r w:rsidRPr="00DD0F4F">
        <w:rPr>
          <w:lang w:val="nl-NL"/>
        </w:rPr>
        <w:t xml:space="preserve"> </w:t>
      </w:r>
      <w:r w:rsidR="006E0D98" w:rsidRPr="00DD0F4F">
        <w:rPr>
          <w:lang w:val="nl-NL"/>
        </w:rPr>
        <w:t xml:space="preserve"> </w:t>
      </w:r>
    </w:p>
    <w:p w14:paraId="315F1727" w14:textId="77777777" w:rsidR="001771D8" w:rsidRPr="006B0CA1" w:rsidRDefault="001771D8" w:rsidP="001771D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Afzender</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1771D8" w:rsidRPr="008F7B24" w14:paraId="70EDE9BE" w14:textId="77777777" w:rsidTr="001F11C7">
        <w:trPr>
          <w:trHeight w:val="230"/>
        </w:trPr>
        <w:tc>
          <w:tcPr>
            <w:tcW w:w="3780" w:type="dxa"/>
            <w:tcBorders>
              <w:top w:val="single" w:sz="4" w:space="0" w:color="auto"/>
              <w:left w:val="nil"/>
              <w:bottom w:val="nil"/>
              <w:right w:val="nil"/>
            </w:tcBorders>
          </w:tcPr>
          <w:p w14:paraId="2807F422"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542D8255"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Afzender</w:t>
            </w:r>
          </w:p>
        </w:tc>
      </w:tr>
      <w:tr w:rsidR="001771D8" w:rsidRPr="008F7B24" w14:paraId="4B1AB2FE" w14:textId="77777777" w:rsidTr="001F11C7">
        <w:tc>
          <w:tcPr>
            <w:tcW w:w="3780" w:type="dxa"/>
            <w:tcBorders>
              <w:top w:val="nil"/>
              <w:left w:val="nil"/>
              <w:bottom w:val="nil"/>
              <w:right w:val="nil"/>
            </w:tcBorders>
          </w:tcPr>
          <w:p w14:paraId="722D0951" w14:textId="77777777"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4CB6CD3"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14:paraId="1498EE02" w14:textId="77777777" w:rsidTr="001F11C7">
        <w:tc>
          <w:tcPr>
            <w:tcW w:w="3780" w:type="dxa"/>
            <w:tcBorders>
              <w:top w:val="nil"/>
              <w:left w:val="nil"/>
              <w:bottom w:val="nil"/>
              <w:right w:val="nil"/>
            </w:tcBorders>
          </w:tcPr>
          <w:p w14:paraId="5A519A08"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078F03FE" w14:textId="77777777" w:rsidR="001771D8" w:rsidRPr="008F7B24" w:rsidRDefault="001771D8" w:rsidP="001771D8">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KING</w:t>
            </w:r>
          </w:p>
        </w:tc>
      </w:tr>
      <w:tr w:rsidR="001771D8" w:rsidRPr="008F7B24" w14:paraId="43EC0576" w14:textId="77777777" w:rsidTr="001F11C7">
        <w:tc>
          <w:tcPr>
            <w:tcW w:w="3780" w:type="dxa"/>
            <w:tcBorders>
              <w:top w:val="nil"/>
              <w:left w:val="nil"/>
              <w:bottom w:val="nil"/>
              <w:right w:val="nil"/>
            </w:tcBorders>
          </w:tcPr>
          <w:p w14:paraId="49EF882F" w14:textId="77777777"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5485B87"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14:paraId="16114CB2" w14:textId="77777777" w:rsidTr="001F11C7">
        <w:tc>
          <w:tcPr>
            <w:tcW w:w="3780" w:type="dxa"/>
            <w:tcBorders>
              <w:top w:val="nil"/>
              <w:left w:val="nil"/>
              <w:bottom w:val="nil"/>
              <w:right w:val="nil"/>
            </w:tcBorders>
          </w:tcPr>
          <w:p w14:paraId="509A5B47"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4CACA3B6"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14:paraId="348B6A9B" w14:textId="77777777" w:rsidTr="001F11C7">
        <w:tc>
          <w:tcPr>
            <w:tcW w:w="3780" w:type="dxa"/>
            <w:tcBorders>
              <w:top w:val="nil"/>
              <w:left w:val="nil"/>
              <w:bottom w:val="nil"/>
              <w:right w:val="nil"/>
            </w:tcBorders>
          </w:tcPr>
          <w:p w14:paraId="30B7F865" w14:textId="77777777"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CC10938"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14:paraId="7559C102" w14:textId="77777777" w:rsidTr="001F11C7">
        <w:tc>
          <w:tcPr>
            <w:tcW w:w="3780" w:type="dxa"/>
            <w:tcBorders>
              <w:top w:val="nil"/>
              <w:left w:val="nil"/>
              <w:bottom w:val="nil"/>
              <w:right w:val="nil"/>
            </w:tcBorders>
          </w:tcPr>
          <w:p w14:paraId="63859E2A"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181193A4" w14:textId="77777777" w:rsidR="001771D8" w:rsidRPr="008F7B24" w:rsidRDefault="00DA5D93" w:rsidP="001771D8">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1771D8" w:rsidRPr="008F7B24">
              <w:rPr>
                <w:rFonts w:ascii="Arial" w:hAnsi="Arial" w:cs="Arial"/>
                <w:sz w:val="20"/>
                <w:szCs w:val="20"/>
                <w:lang w:val="en-AU"/>
              </w:rPr>
              <w:instrText xml:space="preserve">MERGEFIELD </w:instrText>
            </w:r>
            <w:r w:rsidR="001771D8" w:rsidRPr="008F7B24">
              <w:rPr>
                <w:rFonts w:ascii="Arial" w:eastAsia="Times New Roman" w:hAnsi="Arial" w:cs="Arial"/>
                <w:color w:val="000000"/>
                <w:sz w:val="20"/>
                <w:szCs w:val="20"/>
              </w:rPr>
              <w:instrText>Att.Alias</w:instrText>
            </w:r>
            <w:r w:rsidRPr="008F7B24">
              <w:rPr>
                <w:rFonts w:ascii="Arial" w:hAnsi="Arial" w:cs="Arial"/>
                <w:sz w:val="20"/>
                <w:szCs w:val="20"/>
                <w:lang w:val="en-AU"/>
              </w:rPr>
              <w:fldChar w:fldCharType="separate"/>
            </w:r>
            <w:r w:rsidR="001771D8" w:rsidRPr="008F7B24">
              <w:rPr>
                <w:rFonts w:ascii="Arial" w:eastAsia="Times New Roman" w:hAnsi="Arial" w:cs="Arial"/>
                <w:color w:val="000000"/>
                <w:sz w:val="20"/>
                <w:szCs w:val="20"/>
              </w:rPr>
              <w:t>a</w:t>
            </w:r>
            <w:r w:rsidRPr="008F7B24">
              <w:rPr>
                <w:rFonts w:ascii="Arial" w:hAnsi="Arial" w:cs="Arial"/>
                <w:sz w:val="20"/>
                <w:szCs w:val="20"/>
                <w:lang w:val="en-AU"/>
              </w:rPr>
              <w:fldChar w:fldCharType="end"/>
            </w:r>
            <w:r w:rsidR="001771D8">
              <w:rPr>
                <w:rFonts w:ascii="Arial" w:hAnsi="Arial" w:cs="Arial"/>
                <w:sz w:val="20"/>
                <w:szCs w:val="20"/>
                <w:lang w:val="en-AU"/>
              </w:rPr>
              <w:t>fzender</w:t>
            </w:r>
          </w:p>
        </w:tc>
      </w:tr>
      <w:tr w:rsidR="001771D8" w:rsidRPr="008F7B24" w14:paraId="10E0B50C" w14:textId="77777777" w:rsidTr="001F11C7">
        <w:tc>
          <w:tcPr>
            <w:tcW w:w="3780" w:type="dxa"/>
            <w:tcBorders>
              <w:top w:val="nil"/>
              <w:left w:val="nil"/>
              <w:bottom w:val="nil"/>
              <w:right w:val="nil"/>
            </w:tcBorders>
          </w:tcPr>
          <w:p w14:paraId="0F4E600B" w14:textId="77777777"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CC73247"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AE6939" w14:paraId="3E69260F" w14:textId="77777777" w:rsidTr="001F11C7">
        <w:tc>
          <w:tcPr>
            <w:tcW w:w="3780" w:type="dxa"/>
            <w:tcBorders>
              <w:top w:val="nil"/>
              <w:left w:val="nil"/>
              <w:bottom w:val="nil"/>
              <w:right w:val="nil"/>
            </w:tcBorders>
          </w:tcPr>
          <w:p w14:paraId="178E4C60"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4914CF7F" w14:textId="77777777" w:rsidR="001771D8" w:rsidRPr="00DD0F4F" w:rsidRDefault="00DA5D93" w:rsidP="001771D8">
            <w:pPr>
              <w:autoSpaceDE w:val="0"/>
              <w:autoSpaceDN w:val="0"/>
              <w:adjustRightInd w:val="0"/>
              <w:spacing w:after="0" w:line="240" w:lineRule="auto"/>
              <w:rPr>
                <w:rFonts w:ascii="Arial" w:eastAsia="Times New Roman" w:hAnsi="Arial" w:cs="Arial"/>
                <w:color w:val="000000"/>
                <w:sz w:val="20"/>
                <w:szCs w:val="20"/>
                <w:lang w:val="nl-NL"/>
              </w:rPr>
            </w:pPr>
            <w:r w:rsidRPr="008F7B24">
              <w:rPr>
                <w:rFonts w:ascii="Arial" w:hAnsi="Arial" w:cs="Arial"/>
                <w:sz w:val="20"/>
                <w:szCs w:val="20"/>
                <w:lang w:val="en-AU"/>
              </w:rPr>
              <w:fldChar w:fldCharType="begin" w:fldLock="1"/>
            </w:r>
            <w:r w:rsidR="001771D8" w:rsidRPr="00DD0F4F">
              <w:rPr>
                <w:rFonts w:ascii="Arial" w:hAnsi="Arial" w:cs="Arial"/>
                <w:sz w:val="20"/>
                <w:szCs w:val="20"/>
                <w:lang w:val="nl-NL"/>
              </w:rPr>
              <w:instrText xml:space="preserve">MERGEFIELD </w:instrText>
            </w:r>
            <w:r w:rsidR="001771D8" w:rsidRPr="00DD0F4F">
              <w:rPr>
                <w:rFonts w:ascii="Arial" w:eastAsia="Times New Roman" w:hAnsi="Arial" w:cs="Arial"/>
                <w:color w:val="000000"/>
                <w:sz w:val="20"/>
                <w:szCs w:val="20"/>
                <w:lang w:val="nl-NL"/>
              </w:rPr>
              <w:instrText>Att.Notes</w:instrText>
            </w:r>
            <w:r w:rsidRPr="008F7B24">
              <w:rPr>
                <w:rFonts w:ascii="Arial" w:hAnsi="Arial" w:cs="Arial"/>
                <w:sz w:val="20"/>
                <w:szCs w:val="20"/>
                <w:lang w:val="en-AU"/>
              </w:rPr>
              <w:fldChar w:fldCharType="end"/>
            </w:r>
            <w:r w:rsidR="001771D8" w:rsidRPr="00DD0F4F">
              <w:rPr>
                <w:rFonts w:ascii="Arial" w:eastAsia="Times New Roman" w:hAnsi="Arial" w:cs="Arial"/>
                <w:color w:val="610E6A"/>
                <w:sz w:val="20"/>
                <w:szCs w:val="20"/>
                <w:lang w:val="nl-NL"/>
              </w:rPr>
              <w:t>De persoon of organisatie waarvan het informatieobject is ontvangen.</w:t>
            </w:r>
          </w:p>
        </w:tc>
      </w:tr>
      <w:tr w:rsidR="001771D8" w:rsidRPr="00AE6939" w14:paraId="18A362B7" w14:textId="77777777" w:rsidTr="001F11C7">
        <w:trPr>
          <w:trHeight w:val="230"/>
        </w:trPr>
        <w:tc>
          <w:tcPr>
            <w:tcW w:w="3780" w:type="dxa"/>
            <w:tcBorders>
              <w:top w:val="nil"/>
              <w:left w:val="nil"/>
              <w:bottom w:val="nil"/>
              <w:right w:val="nil"/>
            </w:tcBorders>
          </w:tcPr>
          <w:p w14:paraId="62E5EF01" w14:textId="77777777" w:rsidR="001771D8" w:rsidRPr="00DD0F4F" w:rsidRDefault="001771D8" w:rsidP="001F11C7">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2A0EE63C" w14:textId="77777777" w:rsidR="001771D8" w:rsidRPr="00DD0F4F" w:rsidRDefault="001771D8" w:rsidP="001F11C7">
            <w:pPr>
              <w:autoSpaceDE w:val="0"/>
              <w:autoSpaceDN w:val="0"/>
              <w:adjustRightInd w:val="0"/>
              <w:spacing w:after="0" w:line="240" w:lineRule="auto"/>
              <w:rPr>
                <w:rFonts w:ascii="Arial" w:eastAsia="Times New Roman" w:hAnsi="Arial" w:cs="Arial"/>
                <w:color w:val="000000"/>
                <w:sz w:val="20"/>
                <w:szCs w:val="20"/>
                <w:lang w:val="nl-NL"/>
              </w:rPr>
            </w:pPr>
          </w:p>
        </w:tc>
      </w:tr>
      <w:tr w:rsidR="001771D8" w:rsidRPr="008F7B24" w14:paraId="617E57E0" w14:textId="77777777" w:rsidTr="001F11C7">
        <w:trPr>
          <w:trHeight w:val="230"/>
        </w:trPr>
        <w:tc>
          <w:tcPr>
            <w:tcW w:w="3780" w:type="dxa"/>
            <w:tcBorders>
              <w:top w:val="nil"/>
              <w:left w:val="nil"/>
              <w:bottom w:val="nil"/>
              <w:right w:val="nil"/>
            </w:tcBorders>
          </w:tcPr>
          <w:p w14:paraId="4F0ED4EE"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070B8F1F" w14:textId="77777777" w:rsidR="001771D8" w:rsidRPr="008F7B24" w:rsidRDefault="001771D8" w:rsidP="001771D8">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 xml:space="preserve">KING </w:t>
            </w:r>
          </w:p>
        </w:tc>
      </w:tr>
      <w:tr w:rsidR="001771D8" w:rsidRPr="008F7B24" w14:paraId="47E21F24" w14:textId="77777777" w:rsidTr="001F11C7">
        <w:tc>
          <w:tcPr>
            <w:tcW w:w="3780" w:type="dxa"/>
            <w:tcBorders>
              <w:top w:val="nil"/>
              <w:left w:val="nil"/>
              <w:bottom w:val="nil"/>
              <w:right w:val="nil"/>
            </w:tcBorders>
          </w:tcPr>
          <w:p w14:paraId="46FE0E62" w14:textId="77777777"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B7A8F8F"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14:paraId="270496BA" w14:textId="77777777" w:rsidTr="001F11C7">
        <w:tc>
          <w:tcPr>
            <w:tcW w:w="3780" w:type="dxa"/>
            <w:tcBorders>
              <w:top w:val="nil"/>
              <w:left w:val="nil"/>
              <w:bottom w:val="nil"/>
              <w:right w:val="nil"/>
            </w:tcBorders>
          </w:tcPr>
          <w:p w14:paraId="48D178C7"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271335D3" w14:textId="77777777" w:rsidR="001771D8" w:rsidRPr="008F7B24" w:rsidRDefault="001771D8" w:rsidP="001771D8">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 xml:space="preserve">1 </w:t>
            </w:r>
            <w:r>
              <w:rPr>
                <w:rFonts w:ascii="Arial" w:eastAsia="Times New Roman" w:hAnsi="Arial" w:cs="Arial"/>
                <w:color w:val="000000"/>
                <w:sz w:val="20"/>
                <w:szCs w:val="20"/>
              </w:rPr>
              <w:t>september 2014</w:t>
            </w:r>
          </w:p>
        </w:tc>
      </w:tr>
      <w:tr w:rsidR="001771D8" w:rsidRPr="008F7B24" w14:paraId="1AB7ED0E" w14:textId="77777777" w:rsidTr="001F11C7">
        <w:tc>
          <w:tcPr>
            <w:tcW w:w="3780" w:type="dxa"/>
            <w:tcBorders>
              <w:top w:val="nil"/>
              <w:left w:val="nil"/>
              <w:bottom w:val="nil"/>
              <w:right w:val="nil"/>
            </w:tcBorders>
          </w:tcPr>
          <w:p w14:paraId="76172473" w14:textId="77777777"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0DE4988"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AE6939" w14:paraId="746BF7F9" w14:textId="77777777" w:rsidTr="001F11C7">
        <w:tc>
          <w:tcPr>
            <w:tcW w:w="3780" w:type="dxa"/>
            <w:tcBorders>
              <w:top w:val="nil"/>
              <w:left w:val="nil"/>
              <w:bottom w:val="nil"/>
              <w:right w:val="nil"/>
            </w:tcBorders>
          </w:tcPr>
          <w:p w14:paraId="1D0DF54D"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3B883BD4" w14:textId="77777777" w:rsidR="001771D8" w:rsidRPr="00DD0F4F" w:rsidRDefault="001771D8" w:rsidP="00770E30">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Betreft de NAW-gegevens van de afzender van een, door de zaakbehandelende organisatie, ontvangen INFORMATIEOBJECT indien de afzender daarvan niet </w:t>
            </w:r>
            <w:r w:rsidR="00770E30" w:rsidRPr="00DD0F4F">
              <w:rPr>
                <w:rFonts w:ascii="Arial" w:eastAsia="Times New Roman" w:hAnsi="Arial" w:cs="Arial"/>
                <w:color w:val="000000"/>
                <w:sz w:val="20"/>
                <w:szCs w:val="20"/>
                <w:lang w:val="nl-NL"/>
              </w:rPr>
              <w:t xml:space="preserve">gestructureerd </w:t>
            </w:r>
            <w:r w:rsidRPr="00DD0F4F">
              <w:rPr>
                <w:rFonts w:ascii="Arial" w:eastAsia="Times New Roman" w:hAnsi="Arial" w:cs="Arial"/>
                <w:color w:val="000000"/>
                <w:sz w:val="20"/>
                <w:szCs w:val="20"/>
                <w:lang w:val="nl-NL"/>
              </w:rPr>
              <w:t xml:space="preserve">is vastgelegd door middel van de relatie ‘INFORMATIEOBJECT.is ontvangen van of </w:t>
            </w:r>
            <w:r w:rsidR="00CA7751" w:rsidRPr="00DD0F4F">
              <w:rPr>
                <w:rFonts w:ascii="Arial" w:eastAsia="Times New Roman" w:hAnsi="Arial" w:cs="Arial"/>
                <w:color w:val="000000"/>
                <w:sz w:val="20"/>
                <w:szCs w:val="20"/>
                <w:lang w:val="nl-NL"/>
              </w:rPr>
              <w:t>verzonden</w:t>
            </w:r>
            <w:r w:rsidRPr="00DD0F4F">
              <w:rPr>
                <w:rFonts w:ascii="Arial" w:eastAsia="Times New Roman" w:hAnsi="Arial" w:cs="Arial"/>
                <w:color w:val="000000"/>
                <w:sz w:val="20"/>
                <w:szCs w:val="20"/>
                <w:lang w:val="nl-NL"/>
              </w:rPr>
              <w:t xml:space="preserve"> aan BETROKKENE’. </w:t>
            </w:r>
            <w:r w:rsidR="00770E30" w:rsidRPr="00DD0F4F">
              <w:rPr>
                <w:rFonts w:ascii="Arial" w:eastAsia="Times New Roman" w:hAnsi="Arial" w:cs="Arial"/>
                <w:color w:val="000000"/>
                <w:sz w:val="20"/>
                <w:szCs w:val="20"/>
                <w:lang w:val="nl-NL"/>
              </w:rPr>
              <w:t>D</w:t>
            </w:r>
            <w:r w:rsidR="00770E30" w:rsidRPr="00DD0F4F">
              <w:rPr>
                <w:lang w:val="nl-NL"/>
              </w:rPr>
              <w:t xml:space="preserve">e zaakbehandelende organisatie heeft hiermee per informatieobject een keuze om deze gegevens al dan niet gestructureerd vast te leggen. </w:t>
            </w:r>
            <w:r w:rsidRPr="00DD0F4F">
              <w:rPr>
                <w:rFonts w:ascii="Arial" w:eastAsia="Times New Roman" w:hAnsi="Arial" w:cs="Arial"/>
                <w:color w:val="000000"/>
                <w:sz w:val="20"/>
                <w:szCs w:val="20"/>
                <w:lang w:val="nl-NL"/>
              </w:rPr>
              <w:t xml:space="preserve">  </w:t>
            </w:r>
          </w:p>
        </w:tc>
      </w:tr>
      <w:tr w:rsidR="001771D8" w:rsidRPr="00AE6939" w14:paraId="7397DD7C" w14:textId="77777777" w:rsidTr="001F11C7">
        <w:tc>
          <w:tcPr>
            <w:tcW w:w="3780" w:type="dxa"/>
            <w:tcBorders>
              <w:top w:val="nil"/>
              <w:left w:val="nil"/>
              <w:bottom w:val="nil"/>
              <w:right w:val="nil"/>
            </w:tcBorders>
          </w:tcPr>
          <w:p w14:paraId="6D1501FE" w14:textId="77777777" w:rsidR="001771D8" w:rsidRPr="00DD0F4F" w:rsidRDefault="001771D8" w:rsidP="001F11C7">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9FA54E6" w14:textId="77777777" w:rsidR="001771D8" w:rsidRPr="00DD0F4F" w:rsidRDefault="001771D8" w:rsidP="001F11C7">
            <w:pPr>
              <w:autoSpaceDE w:val="0"/>
              <w:autoSpaceDN w:val="0"/>
              <w:adjustRightInd w:val="0"/>
              <w:spacing w:after="0" w:line="240" w:lineRule="auto"/>
              <w:rPr>
                <w:rFonts w:ascii="Arial" w:eastAsia="Times New Roman" w:hAnsi="Arial" w:cs="Arial"/>
                <w:color w:val="000000"/>
                <w:sz w:val="20"/>
                <w:szCs w:val="20"/>
                <w:lang w:val="nl-NL"/>
              </w:rPr>
            </w:pPr>
          </w:p>
        </w:tc>
      </w:tr>
      <w:tr w:rsidR="001771D8" w:rsidRPr="008F7B24" w14:paraId="3951E437" w14:textId="77777777" w:rsidTr="001F11C7">
        <w:tc>
          <w:tcPr>
            <w:tcW w:w="3780" w:type="dxa"/>
            <w:tcBorders>
              <w:top w:val="nil"/>
              <w:left w:val="nil"/>
              <w:bottom w:val="nil"/>
              <w:right w:val="nil"/>
            </w:tcBorders>
          </w:tcPr>
          <w:p w14:paraId="2418C766"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65A65684" w14:textId="77777777" w:rsidR="001771D8" w:rsidRPr="008F7B24" w:rsidRDefault="00DA5D93"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1771D8" w:rsidRPr="008F7B24">
              <w:rPr>
                <w:rFonts w:ascii="Arial" w:hAnsi="Arial" w:cs="Arial"/>
                <w:sz w:val="20"/>
                <w:szCs w:val="20"/>
                <w:lang w:val="en-AU"/>
              </w:rPr>
              <w:instrText xml:space="preserve">MERGEFIELD </w:instrText>
            </w:r>
            <w:r w:rsidR="001771D8" w:rsidRPr="008F7B24">
              <w:rPr>
                <w:rFonts w:ascii="Arial" w:eastAsia="Times New Roman" w:hAnsi="Arial" w:cs="Arial"/>
                <w:color w:val="000000"/>
                <w:sz w:val="20"/>
                <w:szCs w:val="20"/>
              </w:rPr>
              <w:instrText>Att.Type</w:instrText>
            </w:r>
            <w:r w:rsidRPr="008F7B24">
              <w:rPr>
                <w:rFonts w:ascii="Arial" w:hAnsi="Arial" w:cs="Arial"/>
                <w:sz w:val="20"/>
                <w:szCs w:val="20"/>
                <w:lang w:val="en-AU"/>
              </w:rPr>
              <w:fldChar w:fldCharType="separate"/>
            </w:r>
            <w:r w:rsidR="001771D8" w:rsidRPr="008F7B24">
              <w:rPr>
                <w:rFonts w:ascii="Arial" w:eastAsia="Times New Roman" w:hAnsi="Arial" w:cs="Arial"/>
                <w:color w:val="000000"/>
                <w:sz w:val="20"/>
                <w:szCs w:val="20"/>
              </w:rPr>
              <w:t>AN200</w:t>
            </w:r>
            <w:r w:rsidRPr="008F7B24">
              <w:rPr>
                <w:rFonts w:ascii="Arial" w:hAnsi="Arial" w:cs="Arial"/>
                <w:sz w:val="20"/>
                <w:szCs w:val="20"/>
                <w:lang w:val="en-AU"/>
              </w:rPr>
              <w:fldChar w:fldCharType="end"/>
            </w:r>
          </w:p>
        </w:tc>
      </w:tr>
      <w:tr w:rsidR="001771D8" w:rsidRPr="008F7B24" w14:paraId="2684AE88" w14:textId="77777777" w:rsidTr="001F11C7">
        <w:trPr>
          <w:trHeight w:val="230"/>
        </w:trPr>
        <w:tc>
          <w:tcPr>
            <w:tcW w:w="3780" w:type="dxa"/>
            <w:tcBorders>
              <w:top w:val="nil"/>
              <w:left w:val="nil"/>
              <w:bottom w:val="nil"/>
              <w:right w:val="nil"/>
            </w:tcBorders>
          </w:tcPr>
          <w:p w14:paraId="15ACD8CA" w14:textId="77777777"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30589D0"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14:paraId="30E61C2F" w14:textId="77777777" w:rsidTr="001F11C7">
        <w:trPr>
          <w:trHeight w:val="230"/>
        </w:trPr>
        <w:tc>
          <w:tcPr>
            <w:tcW w:w="3780" w:type="dxa"/>
            <w:tcBorders>
              <w:top w:val="nil"/>
              <w:left w:val="nil"/>
              <w:bottom w:val="nil"/>
              <w:right w:val="nil"/>
            </w:tcBorders>
          </w:tcPr>
          <w:p w14:paraId="4B285333"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650CA36B"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14:paraId="349A42D9" w14:textId="77777777" w:rsidTr="001F11C7">
        <w:trPr>
          <w:trHeight w:val="215"/>
        </w:trPr>
        <w:tc>
          <w:tcPr>
            <w:tcW w:w="3780" w:type="dxa"/>
            <w:tcBorders>
              <w:top w:val="nil"/>
              <w:left w:val="nil"/>
              <w:bottom w:val="nil"/>
              <w:right w:val="nil"/>
            </w:tcBorders>
          </w:tcPr>
          <w:p w14:paraId="06D40886" w14:textId="77777777"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F57C12B"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14:paraId="286A301E" w14:textId="77777777" w:rsidTr="001F11C7">
        <w:trPr>
          <w:trHeight w:val="215"/>
        </w:trPr>
        <w:tc>
          <w:tcPr>
            <w:tcW w:w="3780" w:type="dxa"/>
            <w:tcBorders>
              <w:top w:val="nil"/>
              <w:left w:val="nil"/>
              <w:bottom w:val="nil"/>
              <w:right w:val="nil"/>
            </w:tcBorders>
          </w:tcPr>
          <w:p w14:paraId="1D034977"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22260A69"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1771D8" w:rsidRPr="008F7B24" w14:paraId="36644E3C" w14:textId="77777777" w:rsidTr="001F11C7">
        <w:trPr>
          <w:trHeight w:val="230"/>
        </w:trPr>
        <w:tc>
          <w:tcPr>
            <w:tcW w:w="3780" w:type="dxa"/>
            <w:tcBorders>
              <w:top w:val="nil"/>
              <w:left w:val="nil"/>
              <w:bottom w:val="nil"/>
              <w:right w:val="nil"/>
            </w:tcBorders>
          </w:tcPr>
          <w:p w14:paraId="0CC4BDCD" w14:textId="77777777"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2B21F36"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14:paraId="445ED987" w14:textId="77777777" w:rsidTr="001F11C7">
        <w:trPr>
          <w:trHeight w:val="230"/>
        </w:trPr>
        <w:tc>
          <w:tcPr>
            <w:tcW w:w="3780" w:type="dxa"/>
            <w:tcBorders>
              <w:top w:val="nil"/>
              <w:left w:val="nil"/>
              <w:bottom w:val="nil"/>
              <w:right w:val="nil"/>
            </w:tcBorders>
          </w:tcPr>
          <w:p w14:paraId="411A11C3"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20284800"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1771D8" w:rsidRPr="008F7B24" w14:paraId="0F4CAFB7" w14:textId="77777777" w:rsidTr="001F11C7">
        <w:trPr>
          <w:trHeight w:val="230"/>
        </w:trPr>
        <w:tc>
          <w:tcPr>
            <w:tcW w:w="3780" w:type="dxa"/>
            <w:tcBorders>
              <w:top w:val="nil"/>
              <w:left w:val="nil"/>
              <w:bottom w:val="nil"/>
              <w:right w:val="nil"/>
            </w:tcBorders>
          </w:tcPr>
          <w:p w14:paraId="05CBEC5C" w14:textId="77777777"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B373081"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14:paraId="063CE6EE" w14:textId="77777777" w:rsidTr="001F11C7">
        <w:trPr>
          <w:trHeight w:val="230"/>
        </w:trPr>
        <w:tc>
          <w:tcPr>
            <w:tcW w:w="3780" w:type="dxa"/>
            <w:tcBorders>
              <w:top w:val="nil"/>
              <w:left w:val="nil"/>
              <w:bottom w:val="nil"/>
              <w:right w:val="nil"/>
            </w:tcBorders>
          </w:tcPr>
          <w:p w14:paraId="0BFDB3DC"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1EE9B120"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1771D8" w:rsidRPr="008F7B24" w14:paraId="02F7B0B4" w14:textId="77777777" w:rsidTr="001F11C7">
        <w:trPr>
          <w:trHeight w:val="230"/>
        </w:trPr>
        <w:tc>
          <w:tcPr>
            <w:tcW w:w="3780" w:type="dxa"/>
            <w:tcBorders>
              <w:top w:val="nil"/>
              <w:left w:val="nil"/>
              <w:bottom w:val="nil"/>
              <w:right w:val="nil"/>
            </w:tcBorders>
          </w:tcPr>
          <w:p w14:paraId="6973E4D1" w14:textId="77777777"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E1E1426"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14:paraId="0E1EE529" w14:textId="77777777" w:rsidTr="001F11C7">
        <w:trPr>
          <w:trHeight w:val="230"/>
        </w:trPr>
        <w:tc>
          <w:tcPr>
            <w:tcW w:w="3780" w:type="dxa"/>
            <w:tcBorders>
              <w:top w:val="nil"/>
              <w:left w:val="nil"/>
              <w:bottom w:val="nil"/>
              <w:right w:val="nil"/>
            </w:tcBorders>
          </w:tcPr>
          <w:p w14:paraId="73429406"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5C359195"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1771D8" w:rsidRPr="008F7B24" w14:paraId="12CBDE06" w14:textId="77777777" w:rsidTr="001F11C7">
        <w:trPr>
          <w:trHeight w:val="230"/>
        </w:trPr>
        <w:tc>
          <w:tcPr>
            <w:tcW w:w="3780" w:type="dxa"/>
            <w:tcBorders>
              <w:top w:val="nil"/>
              <w:left w:val="nil"/>
              <w:bottom w:val="nil"/>
              <w:right w:val="nil"/>
            </w:tcBorders>
          </w:tcPr>
          <w:p w14:paraId="524A1C2D" w14:textId="77777777"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027D2BA"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14:paraId="66C52EB0" w14:textId="77777777" w:rsidTr="001F11C7">
        <w:trPr>
          <w:trHeight w:val="411"/>
        </w:trPr>
        <w:tc>
          <w:tcPr>
            <w:tcW w:w="3780" w:type="dxa"/>
            <w:tcBorders>
              <w:top w:val="nil"/>
              <w:left w:val="nil"/>
              <w:bottom w:val="nil"/>
              <w:right w:val="nil"/>
            </w:tcBorders>
          </w:tcPr>
          <w:p w14:paraId="3211455A"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5B9E663E"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1771D8" w:rsidRPr="008F7B24" w14:paraId="246B857C" w14:textId="77777777" w:rsidTr="001F11C7">
        <w:trPr>
          <w:trHeight w:val="245"/>
        </w:trPr>
        <w:tc>
          <w:tcPr>
            <w:tcW w:w="3780" w:type="dxa"/>
            <w:tcBorders>
              <w:top w:val="nil"/>
              <w:left w:val="nil"/>
              <w:bottom w:val="nil"/>
              <w:right w:val="nil"/>
            </w:tcBorders>
          </w:tcPr>
          <w:p w14:paraId="359D11CC" w14:textId="77777777"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5C07C40"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14:paraId="2558BBC3" w14:textId="77777777" w:rsidTr="001F11C7">
        <w:trPr>
          <w:trHeight w:val="230"/>
        </w:trPr>
        <w:tc>
          <w:tcPr>
            <w:tcW w:w="3780" w:type="dxa"/>
            <w:tcBorders>
              <w:top w:val="nil"/>
              <w:left w:val="nil"/>
              <w:bottom w:val="nil"/>
              <w:right w:val="nil"/>
            </w:tcBorders>
          </w:tcPr>
          <w:p w14:paraId="4BEC9E8B"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4F8B12B0"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0</w:t>
            </w:r>
            <w:r w:rsidRPr="008F7B24">
              <w:rPr>
                <w:rFonts w:ascii="Arial" w:eastAsia="Times New Roman" w:hAnsi="Arial" w:cs="Arial"/>
                <w:color w:val="000000"/>
                <w:sz w:val="20"/>
                <w:szCs w:val="20"/>
              </w:rPr>
              <w:t xml:space="preserve"> - </w:t>
            </w:r>
            <w:r w:rsidR="00DA5D93" w:rsidRPr="008F7B24">
              <w:rPr>
                <w:rFonts w:ascii="Arial" w:eastAsia="Times New Roman" w:hAnsi="Arial" w:cs="Arial"/>
                <w:color w:val="000000"/>
                <w:sz w:val="20"/>
                <w:szCs w:val="20"/>
              </w:rPr>
              <w:fldChar w:fldCharType="begin" w:fldLock="1"/>
            </w:r>
            <w:r w:rsidRPr="008F7B24">
              <w:rPr>
                <w:rFonts w:ascii="Arial" w:eastAsia="Times New Roman" w:hAnsi="Arial" w:cs="Arial"/>
                <w:color w:val="000000"/>
                <w:sz w:val="20"/>
                <w:szCs w:val="20"/>
              </w:rPr>
              <w:instrText>MERGEFIELD Att.UpperBound</w:instrText>
            </w:r>
            <w:r w:rsidR="00DA5D93" w:rsidRPr="008F7B24">
              <w:rPr>
                <w:rFonts w:ascii="Arial" w:eastAsia="Times New Roman" w:hAnsi="Arial" w:cs="Arial"/>
                <w:color w:val="000000"/>
                <w:sz w:val="20"/>
                <w:szCs w:val="20"/>
              </w:rPr>
              <w:fldChar w:fldCharType="separate"/>
            </w:r>
            <w:r w:rsidRPr="008F7B24">
              <w:rPr>
                <w:rFonts w:ascii="Arial" w:eastAsia="Times New Roman" w:hAnsi="Arial" w:cs="Arial"/>
                <w:color w:val="000000"/>
                <w:sz w:val="20"/>
                <w:szCs w:val="20"/>
              </w:rPr>
              <w:t>1</w:t>
            </w:r>
            <w:r w:rsidR="00DA5D93" w:rsidRPr="008F7B24">
              <w:rPr>
                <w:rFonts w:ascii="Arial" w:eastAsia="Times New Roman" w:hAnsi="Arial" w:cs="Arial"/>
                <w:color w:val="000000"/>
                <w:sz w:val="20"/>
                <w:szCs w:val="20"/>
              </w:rPr>
              <w:fldChar w:fldCharType="end"/>
            </w:r>
          </w:p>
        </w:tc>
      </w:tr>
      <w:tr w:rsidR="001771D8" w:rsidRPr="008F7B24" w14:paraId="39FC00CB" w14:textId="77777777" w:rsidTr="001F11C7">
        <w:trPr>
          <w:trHeight w:val="230"/>
        </w:trPr>
        <w:tc>
          <w:tcPr>
            <w:tcW w:w="3780" w:type="dxa"/>
            <w:tcBorders>
              <w:top w:val="nil"/>
              <w:left w:val="nil"/>
              <w:bottom w:val="nil"/>
              <w:right w:val="nil"/>
            </w:tcBorders>
          </w:tcPr>
          <w:p w14:paraId="5827E8CD" w14:textId="77777777"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E1AECD3"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14:paraId="49468627" w14:textId="77777777" w:rsidTr="001F11C7">
        <w:trPr>
          <w:trHeight w:val="230"/>
        </w:trPr>
        <w:tc>
          <w:tcPr>
            <w:tcW w:w="3780" w:type="dxa"/>
            <w:tcBorders>
              <w:top w:val="nil"/>
              <w:left w:val="nil"/>
              <w:bottom w:val="nil"/>
              <w:right w:val="nil"/>
            </w:tcBorders>
          </w:tcPr>
          <w:p w14:paraId="13B730AF"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75D3613E"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Gemeentelijk basisgegeven</w:t>
            </w:r>
          </w:p>
        </w:tc>
      </w:tr>
      <w:tr w:rsidR="001771D8" w:rsidRPr="008F7B24" w14:paraId="0C2F71C2" w14:textId="77777777" w:rsidTr="001F11C7">
        <w:trPr>
          <w:trHeight w:val="230"/>
        </w:trPr>
        <w:tc>
          <w:tcPr>
            <w:tcW w:w="3780" w:type="dxa"/>
            <w:tcBorders>
              <w:top w:val="nil"/>
              <w:left w:val="nil"/>
              <w:right w:val="nil"/>
            </w:tcBorders>
          </w:tcPr>
          <w:p w14:paraId="31955F1C" w14:textId="77777777"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4A6E7FF3" w14:textId="77777777"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AE6939" w14:paraId="55B82BFA" w14:textId="77777777" w:rsidTr="001F11C7">
        <w:trPr>
          <w:trHeight w:val="230"/>
        </w:trPr>
        <w:tc>
          <w:tcPr>
            <w:tcW w:w="3780" w:type="dxa"/>
            <w:tcBorders>
              <w:top w:val="nil"/>
              <w:left w:val="nil"/>
              <w:bottom w:val="single" w:sz="4" w:space="0" w:color="auto"/>
              <w:right w:val="nil"/>
            </w:tcBorders>
          </w:tcPr>
          <w:p w14:paraId="132BE936" w14:textId="77777777"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lastRenderedPageBreak/>
              <w:t>Regels attribuutsoort</w:t>
            </w:r>
          </w:p>
        </w:tc>
        <w:tc>
          <w:tcPr>
            <w:tcW w:w="5580" w:type="dxa"/>
            <w:tcBorders>
              <w:top w:val="nil"/>
              <w:left w:val="nil"/>
              <w:bottom w:val="single" w:sz="4" w:space="0" w:color="auto"/>
              <w:right w:val="nil"/>
            </w:tcBorders>
          </w:tcPr>
          <w:p w14:paraId="169E65E8" w14:textId="77777777" w:rsidR="001771D8" w:rsidRPr="00DD0F4F" w:rsidRDefault="00CA7751" w:rsidP="00CA775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attribuutsoort kan alleen van een waarde voorzien zijn indien er </w:t>
            </w:r>
            <w:r w:rsidR="00770E30" w:rsidRPr="00DD0F4F">
              <w:rPr>
                <w:rFonts w:ascii="Arial" w:eastAsia="Times New Roman" w:hAnsi="Arial" w:cs="Arial"/>
                <w:color w:val="000000"/>
                <w:sz w:val="20"/>
                <w:szCs w:val="20"/>
                <w:lang w:val="nl-NL"/>
              </w:rPr>
              <w:t xml:space="preserve">bij het INFORMATIEOBJECT </w:t>
            </w:r>
            <w:r w:rsidRPr="00DD0F4F">
              <w:rPr>
                <w:rFonts w:ascii="Arial" w:eastAsia="Times New Roman" w:hAnsi="Arial" w:cs="Arial"/>
                <w:color w:val="000000"/>
                <w:sz w:val="20"/>
                <w:szCs w:val="20"/>
                <w:lang w:val="nl-NL"/>
              </w:rPr>
              <w:t xml:space="preserve">geen relatie ‘INFORMATIEOBJECT.is ontvangen van of verzonden aan BETROKKENE’ is waarvan de eigenschap ‘Aard relatie’ gelijk is aan ‘afzender’ en </w:t>
            </w:r>
            <w:r w:rsidR="00770E30" w:rsidRPr="00DD0F4F">
              <w:rPr>
                <w:rFonts w:ascii="Arial" w:eastAsia="Times New Roman" w:hAnsi="Arial" w:cs="Arial"/>
                <w:color w:val="000000"/>
                <w:sz w:val="20"/>
                <w:szCs w:val="20"/>
                <w:lang w:val="nl-NL"/>
              </w:rPr>
              <w:t xml:space="preserve">indien </w:t>
            </w:r>
            <w:r w:rsidRPr="00DD0F4F">
              <w:rPr>
                <w:rFonts w:ascii="Arial" w:eastAsia="Times New Roman" w:hAnsi="Arial" w:cs="Arial"/>
                <w:color w:val="000000"/>
                <w:sz w:val="20"/>
                <w:szCs w:val="20"/>
                <w:lang w:val="nl-NL"/>
              </w:rPr>
              <w:t xml:space="preserve">de attribuutsoort Ontvangstdatum van een waarde is voorzien. </w:t>
            </w:r>
          </w:p>
        </w:tc>
      </w:tr>
    </w:tbl>
    <w:p w14:paraId="157C0697" w14:textId="77777777" w:rsidR="00AC6547" w:rsidRPr="00DD0F4F" w:rsidRDefault="00AC6547" w:rsidP="00AC6547">
      <w:pPr>
        <w:rPr>
          <w:lang w:val="nl-NL"/>
        </w:rPr>
      </w:pPr>
    </w:p>
    <w:p w14:paraId="5215907E" w14:textId="77777777" w:rsidR="00BD6866" w:rsidRPr="006B0CA1" w:rsidRDefault="00BD6866" w:rsidP="00BD6866">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Geadresseerde</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BD6866" w:rsidRPr="008F7B24" w14:paraId="15D16596" w14:textId="77777777" w:rsidTr="001F11C7">
        <w:trPr>
          <w:trHeight w:val="230"/>
        </w:trPr>
        <w:tc>
          <w:tcPr>
            <w:tcW w:w="3780" w:type="dxa"/>
            <w:tcBorders>
              <w:top w:val="single" w:sz="4" w:space="0" w:color="auto"/>
              <w:left w:val="nil"/>
              <w:bottom w:val="nil"/>
              <w:right w:val="nil"/>
            </w:tcBorders>
          </w:tcPr>
          <w:p w14:paraId="2055101C"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7A57CFF2"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Geadresseerde</w:t>
            </w:r>
          </w:p>
        </w:tc>
      </w:tr>
      <w:tr w:rsidR="00BD6866" w:rsidRPr="008F7B24" w14:paraId="689319A1" w14:textId="77777777" w:rsidTr="001F11C7">
        <w:tc>
          <w:tcPr>
            <w:tcW w:w="3780" w:type="dxa"/>
            <w:tcBorders>
              <w:top w:val="nil"/>
              <w:left w:val="nil"/>
              <w:bottom w:val="nil"/>
              <w:right w:val="nil"/>
            </w:tcBorders>
          </w:tcPr>
          <w:p w14:paraId="1D32E9E9" w14:textId="77777777"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5444EE2"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14:paraId="1014A904" w14:textId="77777777" w:rsidTr="001F11C7">
        <w:tc>
          <w:tcPr>
            <w:tcW w:w="3780" w:type="dxa"/>
            <w:tcBorders>
              <w:top w:val="nil"/>
              <w:left w:val="nil"/>
              <w:bottom w:val="nil"/>
              <w:right w:val="nil"/>
            </w:tcBorders>
          </w:tcPr>
          <w:p w14:paraId="6E4B140C"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514CF30A"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KING</w:t>
            </w:r>
          </w:p>
        </w:tc>
      </w:tr>
      <w:tr w:rsidR="00BD6866" w:rsidRPr="008F7B24" w14:paraId="2BA99D15" w14:textId="77777777" w:rsidTr="001F11C7">
        <w:tc>
          <w:tcPr>
            <w:tcW w:w="3780" w:type="dxa"/>
            <w:tcBorders>
              <w:top w:val="nil"/>
              <w:left w:val="nil"/>
              <w:bottom w:val="nil"/>
              <w:right w:val="nil"/>
            </w:tcBorders>
          </w:tcPr>
          <w:p w14:paraId="03A4C4E4" w14:textId="77777777"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3220869"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14:paraId="1A5395AC" w14:textId="77777777" w:rsidTr="001F11C7">
        <w:tc>
          <w:tcPr>
            <w:tcW w:w="3780" w:type="dxa"/>
            <w:tcBorders>
              <w:top w:val="nil"/>
              <w:left w:val="nil"/>
              <w:bottom w:val="nil"/>
              <w:right w:val="nil"/>
            </w:tcBorders>
          </w:tcPr>
          <w:p w14:paraId="24FBE88D"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6F152C5B"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14:paraId="5E92FFD8" w14:textId="77777777" w:rsidTr="001F11C7">
        <w:tc>
          <w:tcPr>
            <w:tcW w:w="3780" w:type="dxa"/>
            <w:tcBorders>
              <w:top w:val="nil"/>
              <w:left w:val="nil"/>
              <w:bottom w:val="nil"/>
              <w:right w:val="nil"/>
            </w:tcBorders>
          </w:tcPr>
          <w:p w14:paraId="13A1AFA5" w14:textId="77777777"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CDBFD58"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14:paraId="0F3934EE" w14:textId="77777777" w:rsidTr="001F11C7">
        <w:tc>
          <w:tcPr>
            <w:tcW w:w="3780" w:type="dxa"/>
            <w:tcBorders>
              <w:top w:val="nil"/>
              <w:left w:val="nil"/>
              <w:bottom w:val="nil"/>
              <w:right w:val="nil"/>
            </w:tcBorders>
          </w:tcPr>
          <w:p w14:paraId="486DEA5E"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3BC4FD61"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Geadresseerde</w:t>
            </w:r>
          </w:p>
        </w:tc>
      </w:tr>
      <w:tr w:rsidR="00BD6866" w:rsidRPr="008F7B24" w14:paraId="0F1A8957" w14:textId="77777777" w:rsidTr="001F11C7">
        <w:tc>
          <w:tcPr>
            <w:tcW w:w="3780" w:type="dxa"/>
            <w:tcBorders>
              <w:top w:val="nil"/>
              <w:left w:val="nil"/>
              <w:bottom w:val="nil"/>
              <w:right w:val="nil"/>
            </w:tcBorders>
          </w:tcPr>
          <w:p w14:paraId="20B034E7" w14:textId="77777777"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2EA3C5D"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AE6939" w14:paraId="1C93C679" w14:textId="77777777" w:rsidTr="001F11C7">
        <w:tc>
          <w:tcPr>
            <w:tcW w:w="3780" w:type="dxa"/>
            <w:tcBorders>
              <w:top w:val="nil"/>
              <w:left w:val="nil"/>
              <w:bottom w:val="nil"/>
              <w:right w:val="nil"/>
            </w:tcBorders>
          </w:tcPr>
          <w:p w14:paraId="08138203"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6F6F516D" w14:textId="77777777" w:rsidR="00BD6866" w:rsidRPr="00DD0F4F" w:rsidRDefault="00DA5D93" w:rsidP="00BD6866">
            <w:pPr>
              <w:autoSpaceDE w:val="0"/>
              <w:autoSpaceDN w:val="0"/>
              <w:adjustRightInd w:val="0"/>
              <w:spacing w:after="0" w:line="240" w:lineRule="auto"/>
              <w:rPr>
                <w:rFonts w:ascii="Arial" w:eastAsia="Times New Roman" w:hAnsi="Arial" w:cs="Arial"/>
                <w:color w:val="000000"/>
                <w:sz w:val="20"/>
                <w:szCs w:val="20"/>
                <w:lang w:val="nl-NL"/>
              </w:rPr>
            </w:pPr>
            <w:r w:rsidRPr="008F7B24">
              <w:rPr>
                <w:rFonts w:ascii="Arial" w:hAnsi="Arial" w:cs="Arial"/>
                <w:sz w:val="20"/>
                <w:szCs w:val="20"/>
                <w:lang w:val="en-AU"/>
              </w:rPr>
              <w:fldChar w:fldCharType="begin" w:fldLock="1"/>
            </w:r>
            <w:r w:rsidR="00BD6866" w:rsidRPr="00DD0F4F">
              <w:rPr>
                <w:rFonts w:ascii="Arial" w:hAnsi="Arial" w:cs="Arial"/>
                <w:sz w:val="20"/>
                <w:szCs w:val="20"/>
                <w:lang w:val="nl-NL"/>
              </w:rPr>
              <w:instrText xml:space="preserve">MERGEFIELD </w:instrText>
            </w:r>
            <w:r w:rsidR="00BD6866" w:rsidRPr="00DD0F4F">
              <w:rPr>
                <w:rFonts w:ascii="Arial" w:eastAsia="Times New Roman" w:hAnsi="Arial" w:cs="Arial"/>
                <w:color w:val="000000"/>
                <w:sz w:val="20"/>
                <w:szCs w:val="20"/>
                <w:lang w:val="nl-NL"/>
              </w:rPr>
              <w:instrText>Att.Notes</w:instrText>
            </w:r>
            <w:r w:rsidRPr="008F7B24">
              <w:rPr>
                <w:rFonts w:ascii="Arial" w:hAnsi="Arial" w:cs="Arial"/>
                <w:sz w:val="20"/>
                <w:szCs w:val="20"/>
                <w:lang w:val="en-AU"/>
              </w:rPr>
              <w:fldChar w:fldCharType="end"/>
            </w:r>
            <w:r w:rsidR="00BD6866" w:rsidRPr="00DD0F4F">
              <w:rPr>
                <w:rFonts w:ascii="Arial" w:eastAsia="Times New Roman" w:hAnsi="Arial" w:cs="Arial"/>
                <w:color w:val="610E6A"/>
                <w:sz w:val="20"/>
                <w:szCs w:val="20"/>
                <w:lang w:val="nl-NL"/>
              </w:rPr>
              <w:t>De persoon of organisatie waarnaar het informatieobject is verzonden.</w:t>
            </w:r>
          </w:p>
        </w:tc>
      </w:tr>
      <w:tr w:rsidR="00BD6866" w:rsidRPr="00AE6939" w14:paraId="21D28BB1" w14:textId="77777777" w:rsidTr="001F11C7">
        <w:trPr>
          <w:trHeight w:val="230"/>
        </w:trPr>
        <w:tc>
          <w:tcPr>
            <w:tcW w:w="3780" w:type="dxa"/>
            <w:tcBorders>
              <w:top w:val="nil"/>
              <w:left w:val="nil"/>
              <w:bottom w:val="nil"/>
              <w:right w:val="nil"/>
            </w:tcBorders>
          </w:tcPr>
          <w:p w14:paraId="6C31DDCE" w14:textId="77777777" w:rsidR="00BD6866" w:rsidRPr="00DD0F4F" w:rsidRDefault="00BD6866" w:rsidP="001F11C7">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0171D79" w14:textId="77777777" w:rsidR="00BD6866" w:rsidRPr="00DD0F4F" w:rsidRDefault="00BD6866" w:rsidP="001F11C7">
            <w:pPr>
              <w:autoSpaceDE w:val="0"/>
              <w:autoSpaceDN w:val="0"/>
              <w:adjustRightInd w:val="0"/>
              <w:spacing w:after="0" w:line="240" w:lineRule="auto"/>
              <w:rPr>
                <w:rFonts w:ascii="Arial" w:eastAsia="Times New Roman" w:hAnsi="Arial" w:cs="Arial"/>
                <w:color w:val="000000"/>
                <w:sz w:val="20"/>
                <w:szCs w:val="20"/>
                <w:lang w:val="nl-NL"/>
              </w:rPr>
            </w:pPr>
          </w:p>
        </w:tc>
      </w:tr>
      <w:tr w:rsidR="00BD6866" w:rsidRPr="008F7B24" w14:paraId="2A9A063E" w14:textId="77777777" w:rsidTr="001F11C7">
        <w:trPr>
          <w:trHeight w:val="230"/>
        </w:trPr>
        <w:tc>
          <w:tcPr>
            <w:tcW w:w="3780" w:type="dxa"/>
            <w:tcBorders>
              <w:top w:val="nil"/>
              <w:left w:val="nil"/>
              <w:bottom w:val="nil"/>
              <w:right w:val="nil"/>
            </w:tcBorders>
          </w:tcPr>
          <w:p w14:paraId="2545CBE3"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01AB7AFE"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 xml:space="preserve">KING </w:t>
            </w:r>
          </w:p>
        </w:tc>
      </w:tr>
      <w:tr w:rsidR="00BD6866" w:rsidRPr="008F7B24" w14:paraId="522B46C0" w14:textId="77777777" w:rsidTr="001F11C7">
        <w:tc>
          <w:tcPr>
            <w:tcW w:w="3780" w:type="dxa"/>
            <w:tcBorders>
              <w:top w:val="nil"/>
              <w:left w:val="nil"/>
              <w:bottom w:val="nil"/>
              <w:right w:val="nil"/>
            </w:tcBorders>
          </w:tcPr>
          <w:p w14:paraId="71EE3331" w14:textId="77777777"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A2ED842"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14:paraId="43B25E82" w14:textId="77777777" w:rsidTr="001F11C7">
        <w:tc>
          <w:tcPr>
            <w:tcW w:w="3780" w:type="dxa"/>
            <w:tcBorders>
              <w:top w:val="nil"/>
              <w:left w:val="nil"/>
              <w:bottom w:val="nil"/>
              <w:right w:val="nil"/>
            </w:tcBorders>
          </w:tcPr>
          <w:p w14:paraId="6146075E"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56959643"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 xml:space="preserve">1 </w:t>
            </w:r>
            <w:r>
              <w:rPr>
                <w:rFonts w:ascii="Arial" w:eastAsia="Times New Roman" w:hAnsi="Arial" w:cs="Arial"/>
                <w:color w:val="000000"/>
                <w:sz w:val="20"/>
                <w:szCs w:val="20"/>
              </w:rPr>
              <w:t>september 2014</w:t>
            </w:r>
          </w:p>
        </w:tc>
      </w:tr>
      <w:tr w:rsidR="00BD6866" w:rsidRPr="008F7B24" w14:paraId="77ABBC8F" w14:textId="77777777" w:rsidTr="001F11C7">
        <w:tc>
          <w:tcPr>
            <w:tcW w:w="3780" w:type="dxa"/>
            <w:tcBorders>
              <w:top w:val="nil"/>
              <w:left w:val="nil"/>
              <w:bottom w:val="nil"/>
              <w:right w:val="nil"/>
            </w:tcBorders>
          </w:tcPr>
          <w:p w14:paraId="2CE076B9" w14:textId="77777777"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A375459"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AE6939" w14:paraId="52F6F6E9" w14:textId="77777777" w:rsidTr="001F11C7">
        <w:tc>
          <w:tcPr>
            <w:tcW w:w="3780" w:type="dxa"/>
            <w:tcBorders>
              <w:top w:val="nil"/>
              <w:left w:val="nil"/>
              <w:bottom w:val="nil"/>
              <w:right w:val="nil"/>
            </w:tcBorders>
          </w:tcPr>
          <w:p w14:paraId="126DBF2D"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174BD354" w14:textId="77777777" w:rsidR="00BD6866" w:rsidRPr="00DD0F4F" w:rsidRDefault="00BD6866" w:rsidP="00BD686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Betreft de NAW-gegevens van de geadresseerde van een, door de zaakbehandelende organisatie, opgemaakt of ontvangen INFORMATIEOBJECT indien de geadresseerde daarvan niet </w:t>
            </w:r>
            <w:r w:rsidR="00770E30" w:rsidRPr="00DD0F4F">
              <w:rPr>
                <w:rFonts w:ascii="Arial" w:eastAsia="Times New Roman" w:hAnsi="Arial" w:cs="Arial"/>
                <w:color w:val="000000"/>
                <w:sz w:val="20"/>
                <w:szCs w:val="20"/>
                <w:lang w:val="nl-NL"/>
              </w:rPr>
              <w:t xml:space="preserve">gestructureerd </w:t>
            </w:r>
            <w:r w:rsidRPr="00DD0F4F">
              <w:rPr>
                <w:rFonts w:ascii="Arial" w:eastAsia="Times New Roman" w:hAnsi="Arial" w:cs="Arial"/>
                <w:color w:val="000000"/>
                <w:sz w:val="20"/>
                <w:szCs w:val="20"/>
                <w:lang w:val="nl-NL"/>
              </w:rPr>
              <w:t>is vastgelegd door middel van de relatie ‘INFORMATIEOBJECT.is ontvangen van of verzonden aan BETROKKENE’.</w:t>
            </w:r>
            <w:r w:rsidR="00770E30" w:rsidRPr="00DD0F4F">
              <w:rPr>
                <w:rFonts w:ascii="Arial" w:eastAsia="Times New Roman" w:hAnsi="Arial" w:cs="Arial"/>
                <w:color w:val="000000"/>
                <w:sz w:val="20"/>
                <w:szCs w:val="20"/>
                <w:lang w:val="nl-NL"/>
              </w:rPr>
              <w:t xml:space="preserve"> D</w:t>
            </w:r>
            <w:r w:rsidR="00770E30" w:rsidRPr="00DD0F4F">
              <w:rPr>
                <w:lang w:val="nl-NL"/>
              </w:rPr>
              <w:t>e zaakbehandelende organisatie heeft hiermee per informatieobject een keuze om deze gegevens al dan niet gestructureerd vast te leggen.</w:t>
            </w:r>
            <w:r w:rsidRPr="00DD0F4F">
              <w:rPr>
                <w:rFonts w:ascii="Arial" w:eastAsia="Times New Roman" w:hAnsi="Arial" w:cs="Arial"/>
                <w:color w:val="000000"/>
                <w:sz w:val="20"/>
                <w:szCs w:val="20"/>
                <w:lang w:val="nl-NL"/>
              </w:rPr>
              <w:t xml:space="preserve">   </w:t>
            </w:r>
          </w:p>
        </w:tc>
      </w:tr>
      <w:tr w:rsidR="00BD6866" w:rsidRPr="00AE6939" w14:paraId="6F2D2094" w14:textId="77777777" w:rsidTr="001F11C7">
        <w:tc>
          <w:tcPr>
            <w:tcW w:w="3780" w:type="dxa"/>
            <w:tcBorders>
              <w:top w:val="nil"/>
              <w:left w:val="nil"/>
              <w:bottom w:val="nil"/>
              <w:right w:val="nil"/>
            </w:tcBorders>
          </w:tcPr>
          <w:p w14:paraId="676B27BA" w14:textId="77777777" w:rsidR="00BD6866" w:rsidRPr="00DD0F4F" w:rsidRDefault="00BD6866" w:rsidP="001F11C7">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14DFF7AB" w14:textId="77777777" w:rsidR="00BD6866" w:rsidRPr="00DD0F4F" w:rsidRDefault="00BD6866" w:rsidP="001F11C7">
            <w:pPr>
              <w:autoSpaceDE w:val="0"/>
              <w:autoSpaceDN w:val="0"/>
              <w:adjustRightInd w:val="0"/>
              <w:spacing w:after="0" w:line="240" w:lineRule="auto"/>
              <w:rPr>
                <w:rFonts w:ascii="Arial" w:eastAsia="Times New Roman" w:hAnsi="Arial" w:cs="Arial"/>
                <w:color w:val="000000"/>
                <w:sz w:val="20"/>
                <w:szCs w:val="20"/>
                <w:lang w:val="nl-NL"/>
              </w:rPr>
            </w:pPr>
          </w:p>
        </w:tc>
      </w:tr>
      <w:tr w:rsidR="00BD6866" w:rsidRPr="008F7B24" w14:paraId="0121FCFF" w14:textId="77777777" w:rsidTr="001F11C7">
        <w:tc>
          <w:tcPr>
            <w:tcW w:w="3780" w:type="dxa"/>
            <w:tcBorders>
              <w:top w:val="nil"/>
              <w:left w:val="nil"/>
              <w:bottom w:val="nil"/>
              <w:right w:val="nil"/>
            </w:tcBorders>
          </w:tcPr>
          <w:p w14:paraId="3147B638"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27263DEA" w14:textId="77777777" w:rsidR="00BD6866" w:rsidRPr="008F7B24" w:rsidRDefault="00DA5D93"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BD6866" w:rsidRPr="008F7B24">
              <w:rPr>
                <w:rFonts w:ascii="Arial" w:hAnsi="Arial" w:cs="Arial"/>
                <w:sz w:val="20"/>
                <w:szCs w:val="20"/>
                <w:lang w:val="en-AU"/>
              </w:rPr>
              <w:instrText xml:space="preserve">MERGEFIELD </w:instrText>
            </w:r>
            <w:r w:rsidR="00BD6866" w:rsidRPr="008F7B24">
              <w:rPr>
                <w:rFonts w:ascii="Arial" w:eastAsia="Times New Roman" w:hAnsi="Arial" w:cs="Arial"/>
                <w:color w:val="000000"/>
                <w:sz w:val="20"/>
                <w:szCs w:val="20"/>
              </w:rPr>
              <w:instrText>Att.Type</w:instrText>
            </w:r>
            <w:r w:rsidRPr="008F7B24">
              <w:rPr>
                <w:rFonts w:ascii="Arial" w:hAnsi="Arial" w:cs="Arial"/>
                <w:sz w:val="20"/>
                <w:szCs w:val="20"/>
                <w:lang w:val="en-AU"/>
              </w:rPr>
              <w:fldChar w:fldCharType="separate"/>
            </w:r>
            <w:r w:rsidR="00BD6866" w:rsidRPr="008F7B24">
              <w:rPr>
                <w:rFonts w:ascii="Arial" w:eastAsia="Times New Roman" w:hAnsi="Arial" w:cs="Arial"/>
                <w:color w:val="000000"/>
                <w:sz w:val="20"/>
                <w:szCs w:val="20"/>
              </w:rPr>
              <w:t>AN200</w:t>
            </w:r>
            <w:r w:rsidRPr="008F7B24">
              <w:rPr>
                <w:rFonts w:ascii="Arial" w:hAnsi="Arial" w:cs="Arial"/>
                <w:sz w:val="20"/>
                <w:szCs w:val="20"/>
                <w:lang w:val="en-AU"/>
              </w:rPr>
              <w:fldChar w:fldCharType="end"/>
            </w:r>
          </w:p>
        </w:tc>
      </w:tr>
      <w:tr w:rsidR="00BD6866" w:rsidRPr="008F7B24" w14:paraId="1548A480" w14:textId="77777777" w:rsidTr="001F11C7">
        <w:trPr>
          <w:trHeight w:val="230"/>
        </w:trPr>
        <w:tc>
          <w:tcPr>
            <w:tcW w:w="3780" w:type="dxa"/>
            <w:tcBorders>
              <w:top w:val="nil"/>
              <w:left w:val="nil"/>
              <w:bottom w:val="nil"/>
              <w:right w:val="nil"/>
            </w:tcBorders>
          </w:tcPr>
          <w:p w14:paraId="0FF384F4" w14:textId="77777777"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C402E9B"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14:paraId="4A8D7074" w14:textId="77777777" w:rsidTr="001F11C7">
        <w:trPr>
          <w:trHeight w:val="230"/>
        </w:trPr>
        <w:tc>
          <w:tcPr>
            <w:tcW w:w="3780" w:type="dxa"/>
            <w:tcBorders>
              <w:top w:val="nil"/>
              <w:left w:val="nil"/>
              <w:bottom w:val="nil"/>
              <w:right w:val="nil"/>
            </w:tcBorders>
          </w:tcPr>
          <w:p w14:paraId="1EDB7677"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645C78A6"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14:paraId="628D4365" w14:textId="77777777" w:rsidTr="001F11C7">
        <w:trPr>
          <w:trHeight w:val="215"/>
        </w:trPr>
        <w:tc>
          <w:tcPr>
            <w:tcW w:w="3780" w:type="dxa"/>
            <w:tcBorders>
              <w:top w:val="nil"/>
              <w:left w:val="nil"/>
              <w:bottom w:val="nil"/>
              <w:right w:val="nil"/>
            </w:tcBorders>
          </w:tcPr>
          <w:p w14:paraId="2F1FE2C4" w14:textId="77777777"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54B3DC2"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14:paraId="223A6EAB" w14:textId="77777777" w:rsidTr="001F11C7">
        <w:trPr>
          <w:trHeight w:val="215"/>
        </w:trPr>
        <w:tc>
          <w:tcPr>
            <w:tcW w:w="3780" w:type="dxa"/>
            <w:tcBorders>
              <w:top w:val="nil"/>
              <w:left w:val="nil"/>
              <w:bottom w:val="nil"/>
              <w:right w:val="nil"/>
            </w:tcBorders>
          </w:tcPr>
          <w:p w14:paraId="605F66B6"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46F438F8"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BD6866" w:rsidRPr="008F7B24" w14:paraId="4BA711F6" w14:textId="77777777" w:rsidTr="001F11C7">
        <w:trPr>
          <w:trHeight w:val="230"/>
        </w:trPr>
        <w:tc>
          <w:tcPr>
            <w:tcW w:w="3780" w:type="dxa"/>
            <w:tcBorders>
              <w:top w:val="nil"/>
              <w:left w:val="nil"/>
              <w:bottom w:val="nil"/>
              <w:right w:val="nil"/>
            </w:tcBorders>
          </w:tcPr>
          <w:p w14:paraId="36B4512A" w14:textId="77777777"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E9A9731"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14:paraId="57A6D933" w14:textId="77777777" w:rsidTr="001F11C7">
        <w:trPr>
          <w:trHeight w:val="230"/>
        </w:trPr>
        <w:tc>
          <w:tcPr>
            <w:tcW w:w="3780" w:type="dxa"/>
            <w:tcBorders>
              <w:top w:val="nil"/>
              <w:left w:val="nil"/>
              <w:bottom w:val="nil"/>
              <w:right w:val="nil"/>
            </w:tcBorders>
          </w:tcPr>
          <w:p w14:paraId="6368D811"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4835EBE0"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BD6866" w:rsidRPr="008F7B24" w14:paraId="2D5DCF3B" w14:textId="77777777" w:rsidTr="001F11C7">
        <w:trPr>
          <w:trHeight w:val="230"/>
        </w:trPr>
        <w:tc>
          <w:tcPr>
            <w:tcW w:w="3780" w:type="dxa"/>
            <w:tcBorders>
              <w:top w:val="nil"/>
              <w:left w:val="nil"/>
              <w:bottom w:val="nil"/>
              <w:right w:val="nil"/>
            </w:tcBorders>
          </w:tcPr>
          <w:p w14:paraId="36E757CA" w14:textId="77777777"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41FA730"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14:paraId="4A329683" w14:textId="77777777" w:rsidTr="001F11C7">
        <w:trPr>
          <w:trHeight w:val="230"/>
        </w:trPr>
        <w:tc>
          <w:tcPr>
            <w:tcW w:w="3780" w:type="dxa"/>
            <w:tcBorders>
              <w:top w:val="nil"/>
              <w:left w:val="nil"/>
              <w:bottom w:val="nil"/>
              <w:right w:val="nil"/>
            </w:tcBorders>
          </w:tcPr>
          <w:p w14:paraId="02E3C867"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778BD335"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BD6866" w:rsidRPr="008F7B24" w14:paraId="5D65750C" w14:textId="77777777" w:rsidTr="001F11C7">
        <w:trPr>
          <w:trHeight w:val="230"/>
        </w:trPr>
        <w:tc>
          <w:tcPr>
            <w:tcW w:w="3780" w:type="dxa"/>
            <w:tcBorders>
              <w:top w:val="nil"/>
              <w:left w:val="nil"/>
              <w:bottom w:val="nil"/>
              <w:right w:val="nil"/>
            </w:tcBorders>
          </w:tcPr>
          <w:p w14:paraId="11C4EC8B" w14:textId="77777777"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AB358E0"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14:paraId="49F2B3EF" w14:textId="77777777" w:rsidTr="001F11C7">
        <w:trPr>
          <w:trHeight w:val="230"/>
        </w:trPr>
        <w:tc>
          <w:tcPr>
            <w:tcW w:w="3780" w:type="dxa"/>
            <w:tcBorders>
              <w:top w:val="nil"/>
              <w:left w:val="nil"/>
              <w:bottom w:val="nil"/>
              <w:right w:val="nil"/>
            </w:tcBorders>
          </w:tcPr>
          <w:p w14:paraId="184827E0"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232E800A"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BD6866" w:rsidRPr="008F7B24" w14:paraId="78340D60" w14:textId="77777777" w:rsidTr="001F11C7">
        <w:trPr>
          <w:trHeight w:val="230"/>
        </w:trPr>
        <w:tc>
          <w:tcPr>
            <w:tcW w:w="3780" w:type="dxa"/>
            <w:tcBorders>
              <w:top w:val="nil"/>
              <w:left w:val="nil"/>
              <w:bottom w:val="nil"/>
              <w:right w:val="nil"/>
            </w:tcBorders>
          </w:tcPr>
          <w:p w14:paraId="7EEDA96B" w14:textId="77777777"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E8966A7"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14:paraId="2BC6D184" w14:textId="77777777" w:rsidTr="001F11C7">
        <w:trPr>
          <w:trHeight w:val="411"/>
        </w:trPr>
        <w:tc>
          <w:tcPr>
            <w:tcW w:w="3780" w:type="dxa"/>
            <w:tcBorders>
              <w:top w:val="nil"/>
              <w:left w:val="nil"/>
              <w:bottom w:val="nil"/>
              <w:right w:val="nil"/>
            </w:tcBorders>
          </w:tcPr>
          <w:p w14:paraId="7FF20DB0"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040415D9"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BD6866" w:rsidRPr="008F7B24" w14:paraId="03F19D0F" w14:textId="77777777" w:rsidTr="001F11C7">
        <w:trPr>
          <w:trHeight w:val="245"/>
        </w:trPr>
        <w:tc>
          <w:tcPr>
            <w:tcW w:w="3780" w:type="dxa"/>
            <w:tcBorders>
              <w:top w:val="nil"/>
              <w:left w:val="nil"/>
              <w:bottom w:val="nil"/>
              <w:right w:val="nil"/>
            </w:tcBorders>
          </w:tcPr>
          <w:p w14:paraId="05608AD3" w14:textId="77777777"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3BA7A45"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14:paraId="5C6B60E5" w14:textId="77777777" w:rsidTr="001F11C7">
        <w:trPr>
          <w:trHeight w:val="230"/>
        </w:trPr>
        <w:tc>
          <w:tcPr>
            <w:tcW w:w="3780" w:type="dxa"/>
            <w:tcBorders>
              <w:top w:val="nil"/>
              <w:left w:val="nil"/>
              <w:bottom w:val="nil"/>
              <w:right w:val="nil"/>
            </w:tcBorders>
          </w:tcPr>
          <w:p w14:paraId="672302D1"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452FF8DF"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0</w:t>
            </w:r>
            <w:r w:rsidRPr="008F7B24">
              <w:rPr>
                <w:rFonts w:ascii="Arial" w:eastAsia="Times New Roman" w:hAnsi="Arial" w:cs="Arial"/>
                <w:color w:val="000000"/>
                <w:sz w:val="20"/>
                <w:szCs w:val="20"/>
              </w:rPr>
              <w:t xml:space="preserve"> - </w:t>
            </w:r>
            <w:r w:rsidR="00DA5D93" w:rsidRPr="008F7B24">
              <w:rPr>
                <w:rFonts w:ascii="Arial" w:eastAsia="Times New Roman" w:hAnsi="Arial" w:cs="Arial"/>
                <w:color w:val="000000"/>
                <w:sz w:val="20"/>
                <w:szCs w:val="20"/>
              </w:rPr>
              <w:fldChar w:fldCharType="begin" w:fldLock="1"/>
            </w:r>
            <w:r w:rsidRPr="008F7B24">
              <w:rPr>
                <w:rFonts w:ascii="Arial" w:eastAsia="Times New Roman" w:hAnsi="Arial" w:cs="Arial"/>
                <w:color w:val="000000"/>
                <w:sz w:val="20"/>
                <w:szCs w:val="20"/>
              </w:rPr>
              <w:instrText>MERGEFIELD Att.UpperBound</w:instrText>
            </w:r>
            <w:r w:rsidR="00DA5D93" w:rsidRPr="008F7B24">
              <w:rPr>
                <w:rFonts w:ascii="Arial" w:eastAsia="Times New Roman" w:hAnsi="Arial" w:cs="Arial"/>
                <w:color w:val="000000"/>
                <w:sz w:val="20"/>
                <w:szCs w:val="20"/>
              </w:rPr>
              <w:fldChar w:fldCharType="separate"/>
            </w:r>
            <w:r w:rsidRPr="008F7B24">
              <w:rPr>
                <w:rFonts w:ascii="Arial" w:eastAsia="Times New Roman" w:hAnsi="Arial" w:cs="Arial"/>
                <w:color w:val="000000"/>
                <w:sz w:val="20"/>
                <w:szCs w:val="20"/>
              </w:rPr>
              <w:t>1</w:t>
            </w:r>
            <w:r w:rsidR="00DA5D93" w:rsidRPr="008F7B24">
              <w:rPr>
                <w:rFonts w:ascii="Arial" w:eastAsia="Times New Roman" w:hAnsi="Arial" w:cs="Arial"/>
                <w:color w:val="000000"/>
                <w:sz w:val="20"/>
                <w:szCs w:val="20"/>
              </w:rPr>
              <w:fldChar w:fldCharType="end"/>
            </w:r>
          </w:p>
        </w:tc>
      </w:tr>
      <w:tr w:rsidR="00BD6866" w:rsidRPr="008F7B24" w14:paraId="769746CE" w14:textId="77777777" w:rsidTr="001F11C7">
        <w:trPr>
          <w:trHeight w:val="230"/>
        </w:trPr>
        <w:tc>
          <w:tcPr>
            <w:tcW w:w="3780" w:type="dxa"/>
            <w:tcBorders>
              <w:top w:val="nil"/>
              <w:left w:val="nil"/>
              <w:bottom w:val="nil"/>
              <w:right w:val="nil"/>
            </w:tcBorders>
          </w:tcPr>
          <w:p w14:paraId="1E7121E3" w14:textId="77777777"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52DBC21"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14:paraId="35F27587" w14:textId="77777777" w:rsidTr="001F11C7">
        <w:trPr>
          <w:trHeight w:val="230"/>
        </w:trPr>
        <w:tc>
          <w:tcPr>
            <w:tcW w:w="3780" w:type="dxa"/>
            <w:tcBorders>
              <w:top w:val="nil"/>
              <w:left w:val="nil"/>
              <w:bottom w:val="nil"/>
              <w:right w:val="nil"/>
            </w:tcBorders>
          </w:tcPr>
          <w:p w14:paraId="248440C1"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00B4DF98"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Gemeentelijk basisgegeven</w:t>
            </w:r>
          </w:p>
        </w:tc>
      </w:tr>
      <w:tr w:rsidR="00BD6866" w:rsidRPr="008F7B24" w14:paraId="620C6630" w14:textId="77777777" w:rsidTr="001F11C7">
        <w:trPr>
          <w:trHeight w:val="230"/>
        </w:trPr>
        <w:tc>
          <w:tcPr>
            <w:tcW w:w="3780" w:type="dxa"/>
            <w:tcBorders>
              <w:top w:val="nil"/>
              <w:left w:val="nil"/>
              <w:right w:val="nil"/>
            </w:tcBorders>
          </w:tcPr>
          <w:p w14:paraId="3193956F" w14:textId="77777777"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05D89D04" w14:textId="77777777"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AE6939" w14:paraId="2A66D540" w14:textId="77777777" w:rsidTr="001F11C7">
        <w:trPr>
          <w:trHeight w:val="230"/>
        </w:trPr>
        <w:tc>
          <w:tcPr>
            <w:tcW w:w="3780" w:type="dxa"/>
            <w:tcBorders>
              <w:top w:val="nil"/>
              <w:left w:val="nil"/>
              <w:bottom w:val="single" w:sz="4" w:space="0" w:color="auto"/>
              <w:right w:val="nil"/>
            </w:tcBorders>
          </w:tcPr>
          <w:p w14:paraId="10B92113" w14:textId="77777777"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29367D04" w14:textId="77777777" w:rsidR="00BD6866" w:rsidRPr="00DD0F4F" w:rsidRDefault="00BD6866" w:rsidP="00770E30">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attribuutsoort kan alleen van een waarde voorzien zijn indien er </w:t>
            </w:r>
            <w:r w:rsidR="00770E30" w:rsidRPr="00DD0F4F">
              <w:rPr>
                <w:rFonts w:ascii="Arial" w:eastAsia="Times New Roman" w:hAnsi="Arial" w:cs="Arial"/>
                <w:color w:val="000000"/>
                <w:sz w:val="20"/>
                <w:szCs w:val="20"/>
                <w:lang w:val="nl-NL"/>
              </w:rPr>
              <w:t xml:space="preserve">bij het INFORMATIEOBJECT </w:t>
            </w:r>
            <w:r w:rsidRPr="00DD0F4F">
              <w:rPr>
                <w:rFonts w:ascii="Arial" w:eastAsia="Times New Roman" w:hAnsi="Arial" w:cs="Arial"/>
                <w:color w:val="000000"/>
                <w:sz w:val="20"/>
                <w:szCs w:val="20"/>
                <w:lang w:val="nl-NL"/>
              </w:rPr>
              <w:t xml:space="preserve">geen relatie ‘INFORMATIEOBJECT.is ontvangen van of verzonden aan </w:t>
            </w:r>
            <w:r w:rsidRPr="00DD0F4F">
              <w:rPr>
                <w:rFonts w:ascii="Arial" w:eastAsia="Times New Roman" w:hAnsi="Arial" w:cs="Arial"/>
                <w:color w:val="000000"/>
                <w:sz w:val="20"/>
                <w:szCs w:val="20"/>
                <w:lang w:val="nl-NL"/>
              </w:rPr>
              <w:lastRenderedPageBreak/>
              <w:t>BETROKKENE’ is waarvan de eigenschap ‘Aard relatie’ gelijk is aan ‘</w:t>
            </w:r>
            <w:r w:rsidR="00770E30" w:rsidRPr="00DD0F4F">
              <w:rPr>
                <w:rFonts w:ascii="Arial" w:eastAsia="Times New Roman" w:hAnsi="Arial" w:cs="Arial"/>
                <w:color w:val="000000"/>
                <w:sz w:val="20"/>
                <w:szCs w:val="20"/>
                <w:lang w:val="nl-NL"/>
              </w:rPr>
              <w:t>geadresseerde</w:t>
            </w:r>
            <w:r w:rsidRPr="00DD0F4F">
              <w:rPr>
                <w:rFonts w:ascii="Arial" w:eastAsia="Times New Roman" w:hAnsi="Arial" w:cs="Arial"/>
                <w:color w:val="000000"/>
                <w:sz w:val="20"/>
                <w:szCs w:val="20"/>
                <w:lang w:val="nl-NL"/>
              </w:rPr>
              <w:t xml:space="preserve">’ en </w:t>
            </w:r>
            <w:r w:rsidR="00770E30" w:rsidRPr="00DD0F4F">
              <w:rPr>
                <w:rFonts w:ascii="Arial" w:eastAsia="Times New Roman" w:hAnsi="Arial" w:cs="Arial"/>
                <w:color w:val="000000"/>
                <w:sz w:val="20"/>
                <w:szCs w:val="20"/>
                <w:lang w:val="nl-NL"/>
              </w:rPr>
              <w:t xml:space="preserve">indien </w:t>
            </w:r>
            <w:r w:rsidRPr="00DD0F4F">
              <w:rPr>
                <w:rFonts w:ascii="Arial" w:eastAsia="Times New Roman" w:hAnsi="Arial" w:cs="Arial"/>
                <w:color w:val="000000"/>
                <w:sz w:val="20"/>
                <w:szCs w:val="20"/>
                <w:lang w:val="nl-NL"/>
              </w:rPr>
              <w:t xml:space="preserve">de attribuutsoort </w:t>
            </w:r>
            <w:r w:rsidR="00770E30" w:rsidRPr="00DD0F4F">
              <w:rPr>
                <w:rFonts w:ascii="Arial" w:eastAsia="Times New Roman" w:hAnsi="Arial" w:cs="Arial"/>
                <w:color w:val="000000"/>
                <w:sz w:val="20"/>
                <w:szCs w:val="20"/>
                <w:lang w:val="nl-NL"/>
              </w:rPr>
              <w:t>Verzend</w:t>
            </w:r>
            <w:r w:rsidRPr="00DD0F4F">
              <w:rPr>
                <w:rFonts w:ascii="Arial" w:eastAsia="Times New Roman" w:hAnsi="Arial" w:cs="Arial"/>
                <w:color w:val="000000"/>
                <w:sz w:val="20"/>
                <w:szCs w:val="20"/>
                <w:lang w:val="nl-NL"/>
              </w:rPr>
              <w:t xml:space="preserve">datum van een waarde is voorzien. </w:t>
            </w:r>
          </w:p>
        </w:tc>
      </w:tr>
    </w:tbl>
    <w:p w14:paraId="460FC713" w14:textId="77777777" w:rsidR="00BD6866" w:rsidRPr="00DD0F4F" w:rsidRDefault="00BD6866" w:rsidP="00BD6866">
      <w:pPr>
        <w:rPr>
          <w:lang w:val="nl-NL"/>
        </w:rPr>
      </w:pPr>
    </w:p>
    <w:p w14:paraId="66550109" w14:textId="0B2D7CFC" w:rsidR="006B0CA1" w:rsidRPr="006B0CA1" w:rsidRDefault="006B0CA1" w:rsidP="006B0CA1">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005F0259">
        <w:rPr>
          <w:rFonts w:ascii="Arial" w:eastAsia="Times New Roman" w:hAnsi="Arial" w:cs="Arial"/>
          <w:b/>
          <w:color w:val="004080"/>
          <w:sz w:val="24"/>
          <w:szCs w:val="24"/>
          <w:lang w:eastAsia="nl-NL"/>
        </w:rPr>
        <w:t>A</w:t>
      </w:r>
      <w:r w:rsidRPr="006B0CA1">
        <w:rPr>
          <w:rFonts w:ascii="Arial" w:eastAsia="Times New Roman" w:hAnsi="Arial" w:cs="Arial"/>
          <w:b/>
          <w:color w:val="004080"/>
          <w:sz w:val="24"/>
          <w:szCs w:val="24"/>
          <w:lang w:eastAsia="nl-NL"/>
        </w:rPr>
        <w:t>uteur</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8F7B24" w:rsidRPr="008F7B24" w14:paraId="58CA693B" w14:textId="77777777" w:rsidTr="006B0CA1">
        <w:trPr>
          <w:trHeight w:val="230"/>
        </w:trPr>
        <w:tc>
          <w:tcPr>
            <w:tcW w:w="3780" w:type="dxa"/>
            <w:tcBorders>
              <w:top w:val="single" w:sz="4" w:space="0" w:color="auto"/>
              <w:left w:val="nil"/>
              <w:bottom w:val="nil"/>
              <w:right w:val="nil"/>
            </w:tcBorders>
          </w:tcPr>
          <w:p w14:paraId="6615AE01"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68C1403E" w14:textId="5915D170" w:rsidR="008F7B24" w:rsidRPr="008F7B24" w:rsidRDefault="00DA5D93" w:rsidP="005F0259">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Att.Name</w:instrText>
            </w:r>
            <w:r w:rsidRPr="008F7B24">
              <w:rPr>
                <w:rFonts w:ascii="Arial" w:hAnsi="Arial" w:cs="Arial"/>
                <w:sz w:val="20"/>
                <w:szCs w:val="20"/>
                <w:lang w:val="en-AU"/>
              </w:rPr>
              <w:fldChar w:fldCharType="separate"/>
            </w:r>
            <w:r w:rsidR="005F0259">
              <w:rPr>
                <w:rFonts w:ascii="Arial" w:eastAsia="Times New Roman" w:hAnsi="Arial" w:cs="Arial"/>
                <w:color w:val="000000"/>
                <w:sz w:val="20"/>
                <w:szCs w:val="20"/>
              </w:rPr>
              <w:t>A</w:t>
            </w:r>
            <w:r w:rsidR="008F7B24" w:rsidRPr="008F7B24">
              <w:rPr>
                <w:rFonts w:ascii="Arial" w:eastAsia="Times New Roman" w:hAnsi="Arial" w:cs="Arial"/>
                <w:color w:val="000000"/>
                <w:sz w:val="20"/>
                <w:szCs w:val="20"/>
              </w:rPr>
              <w:t>uteur</w:t>
            </w:r>
            <w:r w:rsidRPr="008F7B24">
              <w:rPr>
                <w:rFonts w:ascii="Arial" w:hAnsi="Arial" w:cs="Arial"/>
                <w:sz w:val="20"/>
                <w:szCs w:val="20"/>
                <w:lang w:val="en-AU"/>
              </w:rPr>
              <w:fldChar w:fldCharType="end"/>
            </w:r>
          </w:p>
        </w:tc>
      </w:tr>
      <w:tr w:rsidR="008F7B24" w:rsidRPr="008F7B24" w14:paraId="1B913699" w14:textId="77777777" w:rsidTr="006B0CA1">
        <w:tc>
          <w:tcPr>
            <w:tcW w:w="3780" w:type="dxa"/>
            <w:tcBorders>
              <w:top w:val="nil"/>
              <w:left w:val="nil"/>
              <w:bottom w:val="nil"/>
              <w:right w:val="nil"/>
            </w:tcBorders>
          </w:tcPr>
          <w:p w14:paraId="6833ED0C"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B19E5CA"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AE6939" w14:paraId="49B82F5E" w14:textId="77777777" w:rsidTr="006B0CA1">
        <w:tc>
          <w:tcPr>
            <w:tcW w:w="3780" w:type="dxa"/>
            <w:tcBorders>
              <w:top w:val="nil"/>
              <w:left w:val="nil"/>
              <w:bottom w:val="nil"/>
              <w:right w:val="nil"/>
            </w:tcBorders>
          </w:tcPr>
          <w:p w14:paraId="2CE8589C"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689C2805"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8F7B24" w:rsidRPr="00AE6939" w14:paraId="1A1678FE" w14:textId="77777777" w:rsidTr="006B0CA1">
        <w:tc>
          <w:tcPr>
            <w:tcW w:w="3780" w:type="dxa"/>
            <w:tcBorders>
              <w:top w:val="nil"/>
              <w:left w:val="nil"/>
              <w:bottom w:val="nil"/>
              <w:right w:val="nil"/>
            </w:tcBorders>
          </w:tcPr>
          <w:p w14:paraId="39FE040A" w14:textId="77777777"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60EDB3C5"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14:paraId="52442DFE" w14:textId="77777777" w:rsidTr="006B0CA1">
        <w:tc>
          <w:tcPr>
            <w:tcW w:w="3780" w:type="dxa"/>
            <w:tcBorders>
              <w:top w:val="nil"/>
              <w:left w:val="nil"/>
              <w:bottom w:val="nil"/>
              <w:right w:val="nil"/>
            </w:tcBorders>
          </w:tcPr>
          <w:p w14:paraId="6B2C5561"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1ED4516B"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3EA5FEE9" w14:textId="77777777" w:rsidTr="006B0CA1">
        <w:tc>
          <w:tcPr>
            <w:tcW w:w="3780" w:type="dxa"/>
            <w:tcBorders>
              <w:top w:val="nil"/>
              <w:left w:val="nil"/>
              <w:bottom w:val="nil"/>
              <w:right w:val="nil"/>
            </w:tcBorders>
          </w:tcPr>
          <w:p w14:paraId="1CA544FD"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B545DFA"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4C56EB84" w14:textId="77777777" w:rsidTr="006B0CA1">
        <w:tc>
          <w:tcPr>
            <w:tcW w:w="3780" w:type="dxa"/>
            <w:tcBorders>
              <w:top w:val="nil"/>
              <w:left w:val="nil"/>
              <w:bottom w:val="nil"/>
              <w:right w:val="nil"/>
            </w:tcBorders>
          </w:tcPr>
          <w:p w14:paraId="0131083D"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5115CC99" w14:textId="77777777" w:rsidR="008F7B24" w:rsidRPr="008F7B24" w:rsidRDefault="00DA5D93"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Att.Alias</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auteur</w:t>
            </w:r>
            <w:r w:rsidRPr="008F7B24">
              <w:rPr>
                <w:rFonts w:ascii="Arial" w:hAnsi="Arial" w:cs="Arial"/>
                <w:sz w:val="20"/>
                <w:szCs w:val="20"/>
                <w:lang w:val="en-AU"/>
              </w:rPr>
              <w:fldChar w:fldCharType="end"/>
            </w:r>
          </w:p>
        </w:tc>
      </w:tr>
      <w:tr w:rsidR="008F7B24" w:rsidRPr="008F7B24" w14:paraId="03D72BE2" w14:textId="77777777" w:rsidTr="006B0CA1">
        <w:tc>
          <w:tcPr>
            <w:tcW w:w="3780" w:type="dxa"/>
            <w:tcBorders>
              <w:top w:val="nil"/>
              <w:left w:val="nil"/>
              <w:bottom w:val="nil"/>
              <w:right w:val="nil"/>
            </w:tcBorders>
          </w:tcPr>
          <w:p w14:paraId="3D95F567"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CF45113"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AE6939" w14:paraId="22120B3C" w14:textId="77777777" w:rsidTr="006B0CA1">
        <w:tc>
          <w:tcPr>
            <w:tcW w:w="3780" w:type="dxa"/>
            <w:tcBorders>
              <w:top w:val="nil"/>
              <w:left w:val="nil"/>
              <w:bottom w:val="nil"/>
              <w:right w:val="nil"/>
            </w:tcBorders>
          </w:tcPr>
          <w:p w14:paraId="70BB38BE"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597CC157" w14:textId="351094EC" w:rsidR="008F7B24" w:rsidRPr="00DD0F4F" w:rsidRDefault="00DA5D93" w:rsidP="008F7B24">
            <w:pPr>
              <w:autoSpaceDE w:val="0"/>
              <w:autoSpaceDN w:val="0"/>
              <w:adjustRightInd w:val="0"/>
              <w:spacing w:after="0" w:line="240" w:lineRule="auto"/>
              <w:rPr>
                <w:rFonts w:ascii="Arial" w:eastAsia="Times New Roman" w:hAnsi="Arial" w:cs="Arial"/>
                <w:color w:val="000000"/>
                <w:sz w:val="20"/>
                <w:szCs w:val="20"/>
                <w:lang w:val="nl-NL"/>
              </w:rPr>
            </w:pPr>
            <w:r w:rsidRPr="008F7B24">
              <w:rPr>
                <w:rFonts w:ascii="Arial" w:hAnsi="Arial" w:cs="Arial"/>
                <w:sz w:val="20"/>
                <w:szCs w:val="20"/>
                <w:lang w:val="en-AU"/>
              </w:rPr>
              <w:fldChar w:fldCharType="begin" w:fldLock="1"/>
            </w:r>
            <w:r w:rsidR="008F7B24" w:rsidRPr="00DD0F4F">
              <w:rPr>
                <w:rFonts w:ascii="Arial" w:hAnsi="Arial" w:cs="Arial"/>
                <w:sz w:val="20"/>
                <w:szCs w:val="20"/>
                <w:lang w:val="nl-NL"/>
              </w:rPr>
              <w:instrText xml:space="preserve">MERGEFIELD </w:instrText>
            </w:r>
            <w:r w:rsidR="008F7B24" w:rsidRPr="00DD0F4F">
              <w:rPr>
                <w:rFonts w:ascii="Arial" w:eastAsia="Times New Roman" w:hAnsi="Arial" w:cs="Arial"/>
                <w:color w:val="000000"/>
                <w:sz w:val="20"/>
                <w:szCs w:val="20"/>
                <w:lang w:val="nl-NL"/>
              </w:rPr>
              <w:instrText>Att.Notes</w:instrText>
            </w:r>
            <w:r w:rsidRPr="008F7B24">
              <w:rPr>
                <w:rFonts w:ascii="Arial" w:hAnsi="Arial" w:cs="Arial"/>
                <w:sz w:val="20"/>
                <w:szCs w:val="20"/>
                <w:lang w:val="en-AU"/>
              </w:rPr>
              <w:fldChar w:fldCharType="end"/>
            </w:r>
            <w:r w:rsidR="008F7B24" w:rsidRPr="00DD0F4F">
              <w:rPr>
                <w:rFonts w:ascii="Arial" w:eastAsia="Times New Roman" w:hAnsi="Arial" w:cs="Arial"/>
                <w:color w:val="610E6A"/>
                <w:sz w:val="20"/>
                <w:szCs w:val="20"/>
                <w:lang w:val="nl-NL"/>
              </w:rPr>
              <w:t>De persoon of organisatie die in de eerste plaats verantwoordelijk is voor het creëren van de inhoud van hetinformatieobject.</w:t>
            </w:r>
          </w:p>
        </w:tc>
      </w:tr>
      <w:tr w:rsidR="008F7B24" w:rsidRPr="00AE6939" w14:paraId="21C36B07" w14:textId="77777777" w:rsidTr="006B0CA1">
        <w:trPr>
          <w:trHeight w:val="230"/>
        </w:trPr>
        <w:tc>
          <w:tcPr>
            <w:tcW w:w="3780" w:type="dxa"/>
            <w:tcBorders>
              <w:top w:val="nil"/>
              <w:left w:val="nil"/>
              <w:bottom w:val="nil"/>
              <w:right w:val="nil"/>
            </w:tcBorders>
          </w:tcPr>
          <w:p w14:paraId="2945D477" w14:textId="77777777"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6F4A0A2"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AE6939" w14:paraId="6ED7C99E" w14:textId="77777777" w:rsidTr="006B0CA1">
        <w:trPr>
          <w:trHeight w:val="230"/>
        </w:trPr>
        <w:tc>
          <w:tcPr>
            <w:tcW w:w="3780" w:type="dxa"/>
            <w:tcBorders>
              <w:top w:val="nil"/>
              <w:left w:val="nil"/>
              <w:bottom w:val="nil"/>
              <w:right w:val="nil"/>
            </w:tcBorders>
          </w:tcPr>
          <w:p w14:paraId="60EDAEE7"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195BB913"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KING op basis van de Dublin Core </w:t>
            </w:r>
          </w:p>
        </w:tc>
      </w:tr>
      <w:tr w:rsidR="008F7B24" w:rsidRPr="00AE6939" w14:paraId="693540CC" w14:textId="77777777" w:rsidTr="006B0CA1">
        <w:tc>
          <w:tcPr>
            <w:tcW w:w="3780" w:type="dxa"/>
            <w:tcBorders>
              <w:top w:val="nil"/>
              <w:left w:val="nil"/>
              <w:bottom w:val="nil"/>
              <w:right w:val="nil"/>
            </w:tcBorders>
          </w:tcPr>
          <w:p w14:paraId="675EA9AF" w14:textId="77777777"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35A07F02"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14:paraId="72534BB5" w14:textId="77777777" w:rsidTr="006B0CA1">
        <w:tc>
          <w:tcPr>
            <w:tcW w:w="3780" w:type="dxa"/>
            <w:tcBorders>
              <w:top w:val="nil"/>
              <w:left w:val="nil"/>
              <w:bottom w:val="nil"/>
              <w:right w:val="nil"/>
            </w:tcBorders>
          </w:tcPr>
          <w:p w14:paraId="3B03C07B"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19FBF784"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1 juni 2008</w:t>
            </w:r>
          </w:p>
        </w:tc>
      </w:tr>
      <w:tr w:rsidR="008F7B24" w:rsidRPr="008F7B24" w14:paraId="41ABF514" w14:textId="77777777" w:rsidTr="006B0CA1">
        <w:tc>
          <w:tcPr>
            <w:tcW w:w="3780" w:type="dxa"/>
            <w:tcBorders>
              <w:top w:val="nil"/>
              <w:left w:val="nil"/>
              <w:bottom w:val="nil"/>
              <w:right w:val="nil"/>
            </w:tcBorders>
          </w:tcPr>
          <w:p w14:paraId="008C46E9"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088F857"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AE6939" w14:paraId="5AE2F312" w14:textId="77777777" w:rsidTr="006B0CA1">
        <w:tc>
          <w:tcPr>
            <w:tcW w:w="3780" w:type="dxa"/>
            <w:tcBorders>
              <w:top w:val="nil"/>
              <w:left w:val="nil"/>
              <w:bottom w:val="nil"/>
              <w:right w:val="nil"/>
            </w:tcBorders>
          </w:tcPr>
          <w:p w14:paraId="7CE5CC94"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16E636DD"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kan zowel een medewerker of organisatorische eenheid van de zaakbehandelende organisatie betreffen als een externe partij (persoon of organisatie).</w:t>
            </w:r>
          </w:p>
          <w:p w14:paraId="18D381BF" w14:textId="77777777" w:rsid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Het betreft het Dublin Core metadata-element ‘Creator’ met als toelichting: Examples of Creator include a person, an organization, or a service. Typically, the name of a Creator should be used to indicate the entity.</w:t>
            </w:r>
          </w:p>
          <w:p w14:paraId="05253E7A" w14:textId="77777777" w:rsidR="00C3145C" w:rsidRPr="00DD0F4F" w:rsidRDefault="00C3145C" w:rsidP="008F7B2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Van een ontvangen informatieobject kan de afzender de auteur zijn maar dat kan ook een ander zijn bijvoorbeeld in het geval dat de afzender een document van een derde meestuurt.</w:t>
            </w:r>
          </w:p>
          <w:p w14:paraId="00DA89BE" w14:textId="77777777" w:rsidR="008F7B24" w:rsidRPr="00DD0F4F" w:rsidRDefault="008F7B24" w:rsidP="0049788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Indien het informatieobject in een geautomatiseerd proces is vervaardigd, dan wordt als auteur vermeld degene die dat informatieobject ondertekend zou hebben dan wel, bij informatieobjecten waarbij van ondertekening geen sprake is (zoals bijvoorbeeld bij het omzetten van de zaakgegevens naar een duurzaam bewaarbaar informatieobject</w:t>
            </w:r>
            <w:r w:rsidR="00217075" w:rsidRPr="00DD0F4F">
              <w:rPr>
                <w:rFonts w:ascii="Arial" w:eastAsia="Times New Roman" w:hAnsi="Arial" w:cs="Arial"/>
                <w:color w:val="000000"/>
                <w:sz w:val="20"/>
                <w:szCs w:val="20"/>
                <w:lang w:val="nl-NL"/>
              </w:rPr>
              <w:t xml:space="preserve"> in pdf</w:t>
            </w:r>
            <w:r w:rsidRPr="00DD0F4F">
              <w:rPr>
                <w:rFonts w:ascii="Arial" w:eastAsia="Times New Roman" w:hAnsi="Arial" w:cs="Arial"/>
                <w:color w:val="000000"/>
                <w:sz w:val="20"/>
                <w:szCs w:val="20"/>
                <w:lang w:val="nl-NL"/>
              </w:rPr>
              <w:t xml:space="preserve">), degene die verantwoordelijk is voor </w:t>
            </w:r>
            <w:r w:rsidR="00F43AA2" w:rsidRPr="00DD0F4F">
              <w:rPr>
                <w:rFonts w:ascii="Arial" w:eastAsia="Times New Roman" w:hAnsi="Arial" w:cs="Arial"/>
                <w:color w:val="000000"/>
                <w:sz w:val="20"/>
                <w:szCs w:val="20"/>
                <w:lang w:val="nl-NL"/>
              </w:rPr>
              <w:t xml:space="preserve">de </w:t>
            </w:r>
            <w:r w:rsidRPr="00DD0F4F">
              <w:rPr>
                <w:rFonts w:ascii="Arial" w:eastAsia="Times New Roman" w:hAnsi="Arial" w:cs="Arial"/>
                <w:color w:val="000000"/>
                <w:sz w:val="20"/>
                <w:szCs w:val="20"/>
                <w:lang w:val="nl-NL"/>
              </w:rPr>
              <w:t>inhoud van het informatieobject vanuit zijn of haar rol bij de zaak (</w:t>
            </w:r>
            <w:r w:rsidR="00497884" w:rsidRPr="00DD0F4F">
              <w:rPr>
                <w:rFonts w:ascii="Arial" w:eastAsia="Times New Roman" w:hAnsi="Arial" w:cs="Arial"/>
                <w:color w:val="000000"/>
                <w:sz w:val="20"/>
                <w:szCs w:val="20"/>
                <w:lang w:val="nl-NL"/>
              </w:rPr>
              <w:t>veelal</w:t>
            </w:r>
            <w:r w:rsidRPr="00DD0F4F">
              <w:rPr>
                <w:rFonts w:ascii="Arial" w:eastAsia="Times New Roman" w:hAnsi="Arial" w:cs="Arial"/>
                <w:color w:val="000000"/>
                <w:sz w:val="20"/>
                <w:szCs w:val="20"/>
                <w:lang w:val="nl-NL"/>
              </w:rPr>
              <w:t xml:space="preserve"> de</w:t>
            </w:r>
            <w:r w:rsidR="00F43AA2" w:rsidRPr="00DD0F4F">
              <w:rPr>
                <w:rFonts w:ascii="Arial" w:eastAsia="Times New Roman" w:hAnsi="Arial" w:cs="Arial"/>
                <w:color w:val="000000"/>
                <w:sz w:val="20"/>
                <w:szCs w:val="20"/>
                <w:lang w:val="nl-NL"/>
              </w:rPr>
              <w:t xml:space="preserve">gene in de rol van Zaakcoördinator). </w:t>
            </w:r>
            <w:r w:rsidRPr="00DD0F4F">
              <w:rPr>
                <w:rFonts w:ascii="Arial" w:eastAsia="Times New Roman" w:hAnsi="Arial" w:cs="Arial"/>
                <w:color w:val="000000"/>
                <w:sz w:val="20"/>
                <w:szCs w:val="20"/>
                <w:lang w:val="nl-NL"/>
              </w:rPr>
              <w:t xml:space="preserve">  </w:t>
            </w:r>
          </w:p>
        </w:tc>
      </w:tr>
      <w:tr w:rsidR="008F7B24" w:rsidRPr="00AE6939" w14:paraId="3CC25392" w14:textId="77777777" w:rsidTr="006B0CA1">
        <w:tc>
          <w:tcPr>
            <w:tcW w:w="3780" w:type="dxa"/>
            <w:tcBorders>
              <w:top w:val="nil"/>
              <w:left w:val="nil"/>
              <w:bottom w:val="nil"/>
              <w:right w:val="nil"/>
            </w:tcBorders>
          </w:tcPr>
          <w:p w14:paraId="4F93EA75" w14:textId="77777777"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896658A"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14:paraId="5315EC3A" w14:textId="77777777" w:rsidTr="006B0CA1">
        <w:tc>
          <w:tcPr>
            <w:tcW w:w="3780" w:type="dxa"/>
            <w:tcBorders>
              <w:top w:val="nil"/>
              <w:left w:val="nil"/>
              <w:bottom w:val="nil"/>
              <w:right w:val="nil"/>
            </w:tcBorders>
          </w:tcPr>
          <w:p w14:paraId="060CEC5F"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38D4B44E" w14:textId="77777777" w:rsidR="008F7B24" w:rsidRPr="008F7B24" w:rsidRDefault="00DA5D93"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Att.Type</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AN200</w:t>
            </w:r>
            <w:r w:rsidRPr="008F7B24">
              <w:rPr>
                <w:rFonts w:ascii="Arial" w:hAnsi="Arial" w:cs="Arial"/>
                <w:sz w:val="20"/>
                <w:szCs w:val="20"/>
                <w:lang w:val="en-AU"/>
              </w:rPr>
              <w:fldChar w:fldCharType="end"/>
            </w:r>
          </w:p>
        </w:tc>
      </w:tr>
      <w:tr w:rsidR="008F7B24" w:rsidRPr="008F7B24" w14:paraId="2D04E535" w14:textId="77777777" w:rsidTr="006B0CA1">
        <w:trPr>
          <w:trHeight w:val="230"/>
        </w:trPr>
        <w:tc>
          <w:tcPr>
            <w:tcW w:w="3780" w:type="dxa"/>
            <w:tcBorders>
              <w:top w:val="nil"/>
              <w:left w:val="nil"/>
              <w:bottom w:val="nil"/>
              <w:right w:val="nil"/>
            </w:tcBorders>
          </w:tcPr>
          <w:p w14:paraId="0B144963"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450060D"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AE6939" w14:paraId="33C156A0" w14:textId="77777777" w:rsidTr="006B0CA1">
        <w:trPr>
          <w:trHeight w:val="230"/>
        </w:trPr>
        <w:tc>
          <w:tcPr>
            <w:tcW w:w="3780" w:type="dxa"/>
            <w:tcBorders>
              <w:top w:val="nil"/>
              <w:left w:val="nil"/>
              <w:bottom w:val="nil"/>
              <w:right w:val="nil"/>
            </w:tcBorders>
          </w:tcPr>
          <w:p w14:paraId="2FD9FCD8"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58C5B519" w14:textId="582DF667" w:rsidR="008F7B24" w:rsidRPr="00DD0F4F" w:rsidRDefault="00497884" w:rsidP="0049788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naamgegevens van de </w:t>
            </w:r>
            <w:r w:rsidR="001B7FEC" w:rsidRPr="00DD0F4F">
              <w:rPr>
                <w:rFonts w:ascii="Arial" w:eastAsia="Times New Roman" w:hAnsi="Arial" w:cs="Arial"/>
                <w:color w:val="000000"/>
                <w:sz w:val="20"/>
                <w:szCs w:val="20"/>
                <w:lang w:val="nl-NL"/>
              </w:rPr>
              <w:t xml:space="preserve">auteur zijnde een </w:t>
            </w:r>
            <w:r w:rsidRPr="00DD0F4F">
              <w:rPr>
                <w:rFonts w:ascii="Arial" w:eastAsia="Times New Roman" w:hAnsi="Arial" w:cs="Arial"/>
                <w:color w:val="000000"/>
                <w:sz w:val="20"/>
                <w:szCs w:val="20"/>
                <w:lang w:val="nl-NL"/>
              </w:rPr>
              <w:t>betrokkene die in een rol aan de zaak gerelateerd is, dan wel, indien de auteur niet in een rol aan de zaak gerelateerd is, de naamgegevens van de natuurlijk persoon of organisatie</w:t>
            </w:r>
            <w:r w:rsidR="001B7FEC" w:rsidRPr="00DD0F4F">
              <w:rPr>
                <w:rFonts w:ascii="Arial" w:eastAsia="Times New Roman" w:hAnsi="Arial" w:cs="Arial"/>
                <w:color w:val="000000"/>
                <w:sz w:val="20"/>
                <w:szCs w:val="20"/>
                <w:lang w:val="nl-NL"/>
              </w:rPr>
              <w:t xml:space="preserve"> zijnde de auteur</w:t>
            </w:r>
            <w:r w:rsidRPr="00DD0F4F">
              <w:rPr>
                <w:rFonts w:ascii="Arial" w:eastAsia="Times New Roman" w:hAnsi="Arial" w:cs="Arial"/>
                <w:color w:val="000000"/>
                <w:sz w:val="20"/>
                <w:szCs w:val="20"/>
                <w:lang w:val="nl-NL"/>
              </w:rPr>
              <w:t xml:space="preserve">. In het laatste geval verdient het aanbeveling om aanvullend te vermelden uit welken hoofde het auteurschap wordt uitgeoefend. </w:t>
            </w:r>
          </w:p>
        </w:tc>
      </w:tr>
      <w:tr w:rsidR="008F7B24" w:rsidRPr="00AE6939" w14:paraId="039A944B" w14:textId="77777777" w:rsidTr="006B0CA1">
        <w:trPr>
          <w:trHeight w:val="215"/>
        </w:trPr>
        <w:tc>
          <w:tcPr>
            <w:tcW w:w="3780" w:type="dxa"/>
            <w:tcBorders>
              <w:top w:val="nil"/>
              <w:left w:val="nil"/>
              <w:bottom w:val="nil"/>
              <w:right w:val="nil"/>
            </w:tcBorders>
          </w:tcPr>
          <w:p w14:paraId="1B250A19" w14:textId="77777777"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7012FFA"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14:paraId="72CF897E" w14:textId="77777777" w:rsidTr="006B0CA1">
        <w:trPr>
          <w:trHeight w:val="215"/>
        </w:trPr>
        <w:tc>
          <w:tcPr>
            <w:tcW w:w="3780" w:type="dxa"/>
            <w:tcBorders>
              <w:top w:val="nil"/>
              <w:left w:val="nil"/>
              <w:bottom w:val="nil"/>
              <w:right w:val="nil"/>
            </w:tcBorders>
          </w:tcPr>
          <w:p w14:paraId="5C37A822"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5E3A049B"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Ja</w:t>
            </w:r>
          </w:p>
        </w:tc>
      </w:tr>
      <w:tr w:rsidR="008F7B24" w:rsidRPr="008F7B24" w14:paraId="714837FD" w14:textId="77777777" w:rsidTr="006B0CA1">
        <w:trPr>
          <w:trHeight w:val="230"/>
        </w:trPr>
        <w:tc>
          <w:tcPr>
            <w:tcW w:w="3780" w:type="dxa"/>
            <w:tcBorders>
              <w:top w:val="nil"/>
              <w:left w:val="nil"/>
              <w:bottom w:val="nil"/>
              <w:right w:val="nil"/>
            </w:tcBorders>
          </w:tcPr>
          <w:p w14:paraId="1EDAA927"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597F2BE"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2BEC96AF" w14:textId="77777777" w:rsidTr="006B0CA1">
        <w:trPr>
          <w:trHeight w:val="230"/>
        </w:trPr>
        <w:tc>
          <w:tcPr>
            <w:tcW w:w="3780" w:type="dxa"/>
            <w:tcBorders>
              <w:top w:val="nil"/>
              <w:left w:val="nil"/>
              <w:bottom w:val="nil"/>
              <w:right w:val="nil"/>
            </w:tcBorders>
          </w:tcPr>
          <w:p w14:paraId="7A98E45C"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lastRenderedPageBreak/>
              <w:t>Indicatie formele historie</w:t>
            </w:r>
          </w:p>
        </w:tc>
        <w:tc>
          <w:tcPr>
            <w:tcW w:w="5580" w:type="dxa"/>
            <w:tcBorders>
              <w:top w:val="nil"/>
              <w:left w:val="nil"/>
              <w:bottom w:val="nil"/>
              <w:right w:val="nil"/>
            </w:tcBorders>
          </w:tcPr>
          <w:p w14:paraId="567D9C93"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Ja</w:t>
            </w:r>
          </w:p>
        </w:tc>
      </w:tr>
      <w:tr w:rsidR="008F7B24" w:rsidRPr="008F7B24" w14:paraId="71CDE75B" w14:textId="77777777" w:rsidTr="006B0CA1">
        <w:trPr>
          <w:trHeight w:val="230"/>
        </w:trPr>
        <w:tc>
          <w:tcPr>
            <w:tcW w:w="3780" w:type="dxa"/>
            <w:tcBorders>
              <w:top w:val="nil"/>
              <w:left w:val="nil"/>
              <w:bottom w:val="nil"/>
              <w:right w:val="nil"/>
            </w:tcBorders>
          </w:tcPr>
          <w:p w14:paraId="2E5D84E7"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4C056C7"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061EA6A4" w14:textId="77777777" w:rsidTr="006B0CA1">
        <w:trPr>
          <w:trHeight w:val="230"/>
        </w:trPr>
        <w:tc>
          <w:tcPr>
            <w:tcW w:w="3780" w:type="dxa"/>
            <w:tcBorders>
              <w:top w:val="nil"/>
              <w:left w:val="nil"/>
              <w:bottom w:val="nil"/>
              <w:right w:val="nil"/>
            </w:tcBorders>
          </w:tcPr>
          <w:p w14:paraId="033190D0"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1F8D2DB1" w14:textId="77777777" w:rsidR="008F7B24" w:rsidRPr="008F7B24" w:rsidRDefault="00AF659B" w:rsidP="008F7B24">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8F7B24" w:rsidRPr="008F7B24" w14:paraId="4DE693A7" w14:textId="77777777" w:rsidTr="006B0CA1">
        <w:trPr>
          <w:trHeight w:val="230"/>
        </w:trPr>
        <w:tc>
          <w:tcPr>
            <w:tcW w:w="3780" w:type="dxa"/>
            <w:tcBorders>
              <w:top w:val="nil"/>
              <w:left w:val="nil"/>
              <w:bottom w:val="nil"/>
              <w:right w:val="nil"/>
            </w:tcBorders>
          </w:tcPr>
          <w:p w14:paraId="60EB82B2"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601CB71"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2C9132E4" w14:textId="77777777" w:rsidTr="006B0CA1">
        <w:trPr>
          <w:trHeight w:val="230"/>
        </w:trPr>
        <w:tc>
          <w:tcPr>
            <w:tcW w:w="3780" w:type="dxa"/>
            <w:tcBorders>
              <w:top w:val="nil"/>
              <w:left w:val="nil"/>
              <w:bottom w:val="nil"/>
              <w:right w:val="nil"/>
            </w:tcBorders>
          </w:tcPr>
          <w:p w14:paraId="21BB5333"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2A7383BA"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8F7B24" w:rsidRPr="008F7B24" w14:paraId="5AED65C2" w14:textId="77777777" w:rsidTr="006B0CA1">
        <w:trPr>
          <w:trHeight w:val="230"/>
        </w:trPr>
        <w:tc>
          <w:tcPr>
            <w:tcW w:w="3780" w:type="dxa"/>
            <w:tcBorders>
              <w:top w:val="nil"/>
              <w:left w:val="nil"/>
              <w:bottom w:val="nil"/>
              <w:right w:val="nil"/>
            </w:tcBorders>
          </w:tcPr>
          <w:p w14:paraId="595A10C5"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F423B64"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7883496C" w14:textId="77777777" w:rsidTr="006B0CA1">
        <w:trPr>
          <w:trHeight w:val="411"/>
        </w:trPr>
        <w:tc>
          <w:tcPr>
            <w:tcW w:w="3780" w:type="dxa"/>
            <w:tcBorders>
              <w:top w:val="nil"/>
              <w:left w:val="nil"/>
              <w:bottom w:val="nil"/>
              <w:right w:val="nil"/>
            </w:tcBorders>
          </w:tcPr>
          <w:p w14:paraId="6065BC2F"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39F148D1"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8F7B24" w:rsidRPr="008F7B24" w14:paraId="3D97C272" w14:textId="77777777" w:rsidTr="006B0CA1">
        <w:trPr>
          <w:trHeight w:val="245"/>
        </w:trPr>
        <w:tc>
          <w:tcPr>
            <w:tcW w:w="3780" w:type="dxa"/>
            <w:tcBorders>
              <w:top w:val="nil"/>
              <w:left w:val="nil"/>
              <w:bottom w:val="nil"/>
              <w:right w:val="nil"/>
            </w:tcBorders>
          </w:tcPr>
          <w:p w14:paraId="5FA4A9B8"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B0FF0DA"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0059E114" w14:textId="77777777" w:rsidTr="006B0CA1">
        <w:trPr>
          <w:trHeight w:val="230"/>
        </w:trPr>
        <w:tc>
          <w:tcPr>
            <w:tcW w:w="3780" w:type="dxa"/>
            <w:tcBorders>
              <w:top w:val="nil"/>
              <w:left w:val="nil"/>
              <w:bottom w:val="nil"/>
              <w:right w:val="nil"/>
            </w:tcBorders>
          </w:tcPr>
          <w:p w14:paraId="020B74CC"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0C8C605F" w14:textId="77777777" w:rsidR="008F7B24" w:rsidRPr="008F7B24" w:rsidRDefault="00DA5D93"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Att.LowerBound</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1</w:t>
            </w:r>
            <w:r w:rsidRPr="008F7B24">
              <w:rPr>
                <w:rFonts w:ascii="Arial" w:hAnsi="Arial" w:cs="Arial"/>
                <w:sz w:val="20"/>
                <w:szCs w:val="20"/>
                <w:lang w:val="en-AU"/>
              </w:rPr>
              <w:fldChar w:fldCharType="end"/>
            </w:r>
            <w:r w:rsidR="008F7B24" w:rsidRPr="008F7B24">
              <w:rPr>
                <w:rFonts w:ascii="Arial" w:eastAsia="Times New Roman" w:hAnsi="Arial" w:cs="Arial"/>
                <w:color w:val="000000"/>
                <w:sz w:val="20"/>
                <w:szCs w:val="20"/>
              </w:rPr>
              <w:t xml:space="preserve"> - </w:t>
            </w:r>
            <w:r w:rsidRPr="008F7B24">
              <w:rPr>
                <w:rFonts w:ascii="Arial" w:eastAsia="Times New Roman" w:hAnsi="Arial" w:cs="Arial"/>
                <w:color w:val="000000"/>
                <w:sz w:val="20"/>
                <w:szCs w:val="20"/>
              </w:rPr>
              <w:fldChar w:fldCharType="begin" w:fldLock="1"/>
            </w:r>
            <w:r w:rsidR="008F7B24" w:rsidRPr="008F7B24">
              <w:rPr>
                <w:rFonts w:ascii="Arial" w:eastAsia="Times New Roman" w:hAnsi="Arial" w:cs="Arial"/>
                <w:color w:val="000000"/>
                <w:sz w:val="20"/>
                <w:szCs w:val="20"/>
              </w:rPr>
              <w:instrText>MERGEFIELD Att.UpperBound</w:instrText>
            </w:r>
            <w:r w:rsidRPr="008F7B24">
              <w:rPr>
                <w:rFonts w:ascii="Arial" w:eastAsia="Times New Roman" w:hAnsi="Arial" w:cs="Arial"/>
                <w:color w:val="000000"/>
                <w:sz w:val="20"/>
                <w:szCs w:val="20"/>
              </w:rPr>
              <w:fldChar w:fldCharType="separate"/>
            </w:r>
            <w:r w:rsidR="008F7B24" w:rsidRPr="008F7B24">
              <w:rPr>
                <w:rFonts w:ascii="Arial" w:eastAsia="Times New Roman" w:hAnsi="Arial" w:cs="Arial"/>
                <w:color w:val="000000"/>
                <w:sz w:val="20"/>
                <w:szCs w:val="20"/>
              </w:rPr>
              <w:t>1</w:t>
            </w:r>
            <w:r w:rsidRPr="008F7B24">
              <w:rPr>
                <w:rFonts w:ascii="Arial" w:eastAsia="Times New Roman" w:hAnsi="Arial" w:cs="Arial"/>
                <w:color w:val="000000"/>
                <w:sz w:val="20"/>
                <w:szCs w:val="20"/>
              </w:rPr>
              <w:fldChar w:fldCharType="end"/>
            </w:r>
          </w:p>
        </w:tc>
      </w:tr>
      <w:tr w:rsidR="008F7B24" w:rsidRPr="008F7B24" w14:paraId="6C929F58" w14:textId="77777777" w:rsidTr="006B0CA1">
        <w:trPr>
          <w:trHeight w:val="230"/>
        </w:trPr>
        <w:tc>
          <w:tcPr>
            <w:tcW w:w="3780" w:type="dxa"/>
            <w:tcBorders>
              <w:top w:val="nil"/>
              <w:left w:val="nil"/>
              <w:bottom w:val="nil"/>
              <w:right w:val="nil"/>
            </w:tcBorders>
          </w:tcPr>
          <w:p w14:paraId="131C6818"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3D20EE7"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64817633" w14:textId="77777777" w:rsidTr="006B0CA1">
        <w:trPr>
          <w:trHeight w:val="230"/>
        </w:trPr>
        <w:tc>
          <w:tcPr>
            <w:tcW w:w="3780" w:type="dxa"/>
            <w:tcBorders>
              <w:top w:val="nil"/>
              <w:left w:val="nil"/>
              <w:bottom w:val="nil"/>
              <w:right w:val="nil"/>
            </w:tcBorders>
          </w:tcPr>
          <w:p w14:paraId="4FF7E6CF"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745E6624"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Gemeentelijk basisgegeven</w:t>
            </w:r>
          </w:p>
        </w:tc>
      </w:tr>
      <w:tr w:rsidR="008F7B24" w:rsidRPr="008F7B24" w14:paraId="3049C7B2" w14:textId="77777777" w:rsidTr="006B0CA1">
        <w:trPr>
          <w:trHeight w:val="230"/>
        </w:trPr>
        <w:tc>
          <w:tcPr>
            <w:tcW w:w="3780" w:type="dxa"/>
            <w:tcBorders>
              <w:top w:val="nil"/>
              <w:left w:val="nil"/>
              <w:right w:val="nil"/>
            </w:tcBorders>
          </w:tcPr>
          <w:p w14:paraId="55A07DEF"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090C19E3"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3F7F961D" w14:textId="77777777" w:rsidTr="006B0CA1">
        <w:trPr>
          <w:trHeight w:val="230"/>
        </w:trPr>
        <w:tc>
          <w:tcPr>
            <w:tcW w:w="3780" w:type="dxa"/>
            <w:tcBorders>
              <w:top w:val="nil"/>
              <w:left w:val="nil"/>
              <w:bottom w:val="single" w:sz="4" w:space="0" w:color="auto"/>
              <w:right w:val="nil"/>
            </w:tcBorders>
          </w:tcPr>
          <w:p w14:paraId="197ED447"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31A26EC0"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w:t>
            </w:r>
          </w:p>
        </w:tc>
      </w:tr>
    </w:tbl>
    <w:p w14:paraId="1CAEB2A0" w14:textId="77777777" w:rsidR="00ED4564" w:rsidRDefault="00ED4564" w:rsidP="00ED4564"/>
    <w:p w14:paraId="750760AA" w14:textId="77777777" w:rsidR="00ED4564" w:rsidRPr="00DD0F4F" w:rsidRDefault="00DA5D93" w:rsidP="00ED4564">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CF1DA2">
        <w:rPr>
          <w:rFonts w:ascii="Arial" w:hAnsi="Arial" w:cs="Arial"/>
          <w:sz w:val="20"/>
          <w:szCs w:val="20"/>
          <w:lang w:val="en-AU"/>
        </w:rPr>
        <w:fldChar w:fldCharType="begin" w:fldLock="1"/>
      </w:r>
      <w:r w:rsidR="00ED4564" w:rsidRPr="00DD0F4F">
        <w:rPr>
          <w:rFonts w:ascii="Arial" w:hAnsi="Arial" w:cs="Arial"/>
          <w:sz w:val="20"/>
          <w:szCs w:val="20"/>
          <w:lang w:val="nl-NL"/>
        </w:rPr>
        <w:instrText xml:space="preserve">MERGEFIELD </w:instrText>
      </w:r>
      <w:r w:rsidR="00ED4564" w:rsidRPr="00DD0F4F">
        <w:rPr>
          <w:rFonts w:ascii="Arial" w:eastAsia="Times New Roman" w:hAnsi="Arial" w:cs="Arial"/>
          <w:b/>
          <w:bCs/>
          <w:color w:val="004080"/>
          <w:sz w:val="24"/>
          <w:szCs w:val="24"/>
          <w:lang w:val="nl-NL"/>
        </w:rPr>
        <w:instrText>Connector.Stereotype</w:instrText>
      </w:r>
      <w:r w:rsidRPr="00CF1DA2">
        <w:rPr>
          <w:rFonts w:ascii="Arial" w:hAnsi="Arial" w:cs="Arial"/>
          <w:sz w:val="20"/>
          <w:szCs w:val="20"/>
          <w:lang w:val="en-AU"/>
        </w:rPr>
        <w:fldChar w:fldCharType="separate"/>
      </w:r>
      <w:r w:rsidR="00ED4564" w:rsidRPr="00DD0F4F">
        <w:rPr>
          <w:rFonts w:ascii="Arial" w:eastAsia="Times New Roman" w:hAnsi="Arial" w:cs="Arial"/>
          <w:b/>
          <w:bCs/>
          <w:color w:val="004080"/>
          <w:sz w:val="24"/>
          <w:szCs w:val="24"/>
          <w:lang w:val="nl-NL"/>
        </w:rPr>
        <w:t>«Relatiesoort»</w:t>
      </w:r>
      <w:r w:rsidRPr="00CF1DA2">
        <w:rPr>
          <w:rFonts w:ascii="Arial" w:hAnsi="Arial" w:cs="Arial"/>
          <w:sz w:val="20"/>
          <w:szCs w:val="20"/>
          <w:lang w:val="en-AU"/>
        </w:rPr>
        <w:fldChar w:fldCharType="end"/>
      </w:r>
      <w:r w:rsidR="00ED4564" w:rsidRPr="00DD0F4F">
        <w:rPr>
          <w:rFonts w:ascii="Arial" w:eastAsia="Times New Roman" w:hAnsi="Arial" w:cs="Arial"/>
          <w:b/>
          <w:bCs/>
          <w:color w:val="004080"/>
          <w:sz w:val="24"/>
          <w:szCs w:val="24"/>
          <w:lang w:val="nl-NL"/>
        </w:rPr>
        <w:t xml:space="preserve"> is ontvangen van of verzonden aan BETROKKENE</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ED4564" w:rsidRPr="00AE6939" w14:paraId="56C50A03" w14:textId="77777777" w:rsidTr="003C376A">
        <w:trPr>
          <w:trHeight w:val="230"/>
        </w:trPr>
        <w:tc>
          <w:tcPr>
            <w:tcW w:w="3690" w:type="dxa"/>
            <w:tcBorders>
              <w:top w:val="nil"/>
              <w:left w:val="nil"/>
              <w:bottom w:val="nil"/>
              <w:right w:val="nil"/>
            </w:tcBorders>
          </w:tcPr>
          <w:p w14:paraId="371450F8"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14:paraId="217313A3" w14:textId="77777777" w:rsidR="00ED4564" w:rsidRPr="00DD0F4F" w:rsidRDefault="00ED4564" w:rsidP="00ED456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is ontvangen van of verzonden aan </w:t>
            </w:r>
          </w:p>
        </w:tc>
      </w:tr>
      <w:tr w:rsidR="00ED4564" w:rsidRPr="00AE6939" w14:paraId="7F296057" w14:textId="77777777" w:rsidTr="003C376A">
        <w:tc>
          <w:tcPr>
            <w:tcW w:w="3690" w:type="dxa"/>
            <w:tcBorders>
              <w:top w:val="nil"/>
              <w:left w:val="nil"/>
              <w:bottom w:val="nil"/>
              <w:right w:val="nil"/>
            </w:tcBorders>
          </w:tcPr>
          <w:p w14:paraId="601DFEF6" w14:textId="77777777" w:rsidR="00ED4564" w:rsidRPr="00DD0F4F" w:rsidRDefault="00ED4564" w:rsidP="003C376A">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79CB1674" w14:textId="77777777" w:rsidR="00ED4564" w:rsidRPr="00DD0F4F" w:rsidRDefault="00ED4564" w:rsidP="003C376A">
            <w:pPr>
              <w:autoSpaceDE w:val="0"/>
              <w:autoSpaceDN w:val="0"/>
              <w:adjustRightInd w:val="0"/>
              <w:spacing w:after="0" w:line="240" w:lineRule="auto"/>
              <w:rPr>
                <w:rFonts w:ascii="Arial" w:eastAsia="Times New Roman" w:hAnsi="Arial" w:cs="Arial"/>
                <w:b/>
                <w:bCs/>
                <w:color w:val="000000"/>
                <w:sz w:val="20"/>
                <w:szCs w:val="20"/>
                <w:lang w:val="nl-NL"/>
              </w:rPr>
            </w:pPr>
          </w:p>
        </w:tc>
      </w:tr>
      <w:tr w:rsidR="00ED4564" w:rsidRPr="00CF1DA2" w14:paraId="1B2EF6ED" w14:textId="77777777" w:rsidTr="003C376A">
        <w:tc>
          <w:tcPr>
            <w:tcW w:w="3690" w:type="dxa"/>
            <w:tcBorders>
              <w:top w:val="nil"/>
              <w:left w:val="nil"/>
              <w:bottom w:val="nil"/>
              <w:right w:val="nil"/>
            </w:tcBorders>
          </w:tcPr>
          <w:p w14:paraId="7161E1B6" w14:textId="77777777"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Gerelateerd objecttype</w:t>
            </w:r>
          </w:p>
          <w:p w14:paraId="531D09EA" w14:textId="77777777"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p w14:paraId="1C122728"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7F74F881"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BETROKKENE</w:t>
            </w:r>
          </w:p>
          <w:p w14:paraId="456E57F0"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p w14:paraId="35305B65" w14:textId="77777777" w:rsidR="00ED4564" w:rsidRPr="00CF1DA2" w:rsidRDefault="00DA5D93"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fldChar w:fldCharType="begin" w:fldLock="1"/>
            </w:r>
            <w:r w:rsidR="00ED4564"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ED4564" w:rsidRPr="00CF1DA2">
              <w:rPr>
                <w:rFonts w:ascii="Arial" w:eastAsia="Times New Roman" w:hAnsi="Arial" w:cs="Arial"/>
                <w:color w:val="000000"/>
                <w:sz w:val="20"/>
                <w:szCs w:val="20"/>
              </w:rPr>
              <w:t>0..*</w:t>
            </w:r>
            <w:r w:rsidRPr="00CF1DA2">
              <w:rPr>
                <w:rFonts w:ascii="Arial" w:eastAsia="Times New Roman" w:hAnsi="Arial" w:cs="Arial"/>
                <w:color w:val="000000"/>
                <w:sz w:val="20"/>
                <w:szCs w:val="20"/>
              </w:rPr>
              <w:fldChar w:fldCharType="end"/>
            </w:r>
            <w:r w:rsidR="00ED4564" w:rsidRPr="00CF1DA2">
              <w:rPr>
                <w:rFonts w:ascii="Arial" w:eastAsia="Times New Roman" w:hAnsi="Arial" w:cs="Arial"/>
                <w:color w:val="000000"/>
                <w:sz w:val="20"/>
                <w:szCs w:val="20"/>
              </w:rPr>
              <w:t xml:space="preserve"> </w:t>
            </w:r>
          </w:p>
        </w:tc>
      </w:tr>
      <w:tr w:rsidR="00ED4564" w:rsidRPr="00CF1DA2" w14:paraId="75388DA4" w14:textId="77777777" w:rsidTr="003C376A">
        <w:tc>
          <w:tcPr>
            <w:tcW w:w="3690" w:type="dxa"/>
            <w:tcBorders>
              <w:top w:val="nil"/>
              <w:left w:val="nil"/>
              <w:bottom w:val="nil"/>
              <w:right w:val="nil"/>
            </w:tcBorders>
          </w:tcPr>
          <w:p w14:paraId="73C3B5A4" w14:textId="77777777"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61C42B9" w14:textId="77777777"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r>
      <w:tr w:rsidR="00ED4564" w:rsidRPr="00CF1DA2" w14:paraId="39C59E33" w14:textId="77777777" w:rsidTr="003C376A">
        <w:tc>
          <w:tcPr>
            <w:tcW w:w="3690" w:type="dxa"/>
            <w:tcBorders>
              <w:top w:val="nil"/>
              <w:left w:val="nil"/>
              <w:bottom w:val="nil"/>
              <w:right w:val="nil"/>
            </w:tcBorders>
          </w:tcPr>
          <w:p w14:paraId="159ED600"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14:paraId="09847693"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ED4564" w:rsidRPr="00CF1DA2" w14:paraId="4E163E64" w14:textId="77777777" w:rsidTr="003C376A">
        <w:trPr>
          <w:trHeight w:val="230"/>
        </w:trPr>
        <w:tc>
          <w:tcPr>
            <w:tcW w:w="3690" w:type="dxa"/>
            <w:tcBorders>
              <w:top w:val="nil"/>
              <w:left w:val="nil"/>
              <w:bottom w:val="nil"/>
              <w:right w:val="nil"/>
            </w:tcBorders>
          </w:tcPr>
          <w:p w14:paraId="6D52D83A" w14:textId="77777777"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E3E10C6" w14:textId="77777777"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r>
      <w:tr w:rsidR="00ED4564" w:rsidRPr="00CF1DA2" w14:paraId="37FC112F" w14:textId="77777777" w:rsidTr="003C376A">
        <w:trPr>
          <w:trHeight w:val="230"/>
        </w:trPr>
        <w:tc>
          <w:tcPr>
            <w:tcW w:w="3690" w:type="dxa"/>
            <w:tcBorders>
              <w:top w:val="nil"/>
              <w:left w:val="nil"/>
              <w:bottom w:val="nil"/>
              <w:right w:val="nil"/>
            </w:tcBorders>
          </w:tcPr>
          <w:p w14:paraId="46646096"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14:paraId="13DA47AA"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tc>
      </w:tr>
      <w:tr w:rsidR="00ED4564" w:rsidRPr="00CF1DA2" w14:paraId="7BC0484A" w14:textId="77777777" w:rsidTr="003C376A">
        <w:trPr>
          <w:trHeight w:val="230"/>
        </w:trPr>
        <w:tc>
          <w:tcPr>
            <w:tcW w:w="3690" w:type="dxa"/>
            <w:tcBorders>
              <w:top w:val="nil"/>
              <w:left w:val="nil"/>
              <w:bottom w:val="nil"/>
              <w:right w:val="nil"/>
            </w:tcBorders>
          </w:tcPr>
          <w:p w14:paraId="5C2C1C67" w14:textId="77777777"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34A7D93"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tc>
      </w:tr>
      <w:tr w:rsidR="00ED4564" w:rsidRPr="00AE6939" w14:paraId="3E48F98A" w14:textId="77777777" w:rsidTr="003C376A">
        <w:tc>
          <w:tcPr>
            <w:tcW w:w="3690" w:type="dxa"/>
            <w:tcBorders>
              <w:top w:val="nil"/>
              <w:left w:val="nil"/>
              <w:bottom w:val="nil"/>
              <w:right w:val="nil"/>
            </w:tcBorders>
          </w:tcPr>
          <w:p w14:paraId="1AA2418F" w14:textId="77777777"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14:paraId="5DB9DC65" w14:textId="77777777" w:rsidR="00ED4564" w:rsidRPr="00DD0F4F" w:rsidRDefault="00DA5D93" w:rsidP="00ED4564">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ED4564" w:rsidRPr="00DD0F4F">
              <w:rPr>
                <w:rFonts w:ascii="Arial" w:hAnsi="Arial" w:cs="Arial"/>
                <w:sz w:val="20"/>
                <w:szCs w:val="20"/>
                <w:lang w:val="nl-NL"/>
              </w:rPr>
              <w:instrText xml:space="preserve">MERGEFIELD </w:instrText>
            </w:r>
            <w:r w:rsidR="00ED4564"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ED4564" w:rsidRPr="00DD0F4F">
              <w:rPr>
                <w:rFonts w:ascii="Arial" w:eastAsia="Times New Roman" w:hAnsi="Arial" w:cs="Arial"/>
                <w:color w:val="000000"/>
                <w:sz w:val="20"/>
                <w:szCs w:val="20"/>
                <w:lang w:val="nl-NL"/>
              </w:rPr>
              <w:t>De BETROKKENE waarvan het INFORMATIEOBJECT is ontvangen en/of waaraan het is verzonden.</w:t>
            </w:r>
            <w:r w:rsidRPr="00CF1DA2">
              <w:rPr>
                <w:rFonts w:ascii="Arial" w:hAnsi="Arial" w:cs="Arial"/>
                <w:sz w:val="20"/>
                <w:szCs w:val="20"/>
                <w:lang w:val="en-AU"/>
              </w:rPr>
              <w:fldChar w:fldCharType="end"/>
            </w:r>
          </w:p>
        </w:tc>
      </w:tr>
      <w:tr w:rsidR="00ED4564" w:rsidRPr="00AE6939" w14:paraId="78072448" w14:textId="77777777" w:rsidTr="003C376A">
        <w:tc>
          <w:tcPr>
            <w:tcW w:w="3690" w:type="dxa"/>
            <w:tcBorders>
              <w:top w:val="nil"/>
              <w:left w:val="nil"/>
              <w:bottom w:val="nil"/>
              <w:right w:val="nil"/>
            </w:tcBorders>
          </w:tcPr>
          <w:p w14:paraId="1099FDB9" w14:textId="77777777" w:rsidR="00ED4564" w:rsidRPr="00DD0F4F" w:rsidRDefault="00ED4564" w:rsidP="003C376A">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7EA76CD5" w14:textId="77777777" w:rsidR="00ED4564" w:rsidRPr="00DD0F4F" w:rsidRDefault="00ED4564" w:rsidP="003C376A">
            <w:pPr>
              <w:autoSpaceDE w:val="0"/>
              <w:autoSpaceDN w:val="0"/>
              <w:adjustRightInd w:val="0"/>
              <w:spacing w:after="0" w:line="240" w:lineRule="auto"/>
              <w:rPr>
                <w:rFonts w:ascii="Arial" w:eastAsia="Times New Roman" w:hAnsi="Arial" w:cs="Arial"/>
                <w:color w:val="000000"/>
                <w:sz w:val="20"/>
                <w:szCs w:val="20"/>
                <w:lang w:val="nl-NL"/>
              </w:rPr>
            </w:pPr>
          </w:p>
        </w:tc>
      </w:tr>
      <w:tr w:rsidR="00ED4564" w:rsidRPr="00CF1DA2" w14:paraId="3E37EA5A" w14:textId="77777777" w:rsidTr="003C376A">
        <w:tc>
          <w:tcPr>
            <w:tcW w:w="3690" w:type="dxa"/>
            <w:tcBorders>
              <w:top w:val="nil"/>
              <w:left w:val="nil"/>
              <w:bottom w:val="nil"/>
              <w:right w:val="nil"/>
            </w:tcBorders>
          </w:tcPr>
          <w:p w14:paraId="4507D691"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14:paraId="58BF4E9E"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ED4564" w:rsidRPr="00CF1DA2" w14:paraId="288E0948" w14:textId="77777777" w:rsidTr="003C376A">
        <w:tc>
          <w:tcPr>
            <w:tcW w:w="3690" w:type="dxa"/>
            <w:tcBorders>
              <w:top w:val="nil"/>
              <w:left w:val="nil"/>
              <w:bottom w:val="nil"/>
              <w:right w:val="nil"/>
            </w:tcBorders>
          </w:tcPr>
          <w:p w14:paraId="02264834" w14:textId="77777777"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1ACADA3"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tc>
      </w:tr>
      <w:tr w:rsidR="00ED4564" w:rsidRPr="00CF1DA2" w14:paraId="115A8AAB" w14:textId="77777777" w:rsidTr="003C376A">
        <w:tc>
          <w:tcPr>
            <w:tcW w:w="3690" w:type="dxa"/>
            <w:tcBorders>
              <w:top w:val="nil"/>
              <w:left w:val="nil"/>
              <w:bottom w:val="nil"/>
              <w:right w:val="nil"/>
            </w:tcBorders>
          </w:tcPr>
          <w:p w14:paraId="6C06C913"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14:paraId="5B5CC766" w14:textId="77777777" w:rsidR="00ED4564" w:rsidRPr="00CF1DA2" w:rsidRDefault="00ED4564" w:rsidP="00ED4564">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 xml:space="preserve">1 </w:t>
            </w:r>
            <w:r>
              <w:rPr>
                <w:rFonts w:ascii="Arial" w:eastAsia="Times New Roman" w:hAnsi="Arial" w:cs="Arial"/>
                <w:color w:val="000000"/>
                <w:sz w:val="20"/>
                <w:szCs w:val="20"/>
              </w:rPr>
              <w:t>september 2014</w:t>
            </w:r>
          </w:p>
        </w:tc>
      </w:tr>
      <w:tr w:rsidR="00ED4564" w:rsidRPr="00CF1DA2" w14:paraId="150396F0" w14:textId="77777777" w:rsidTr="003C376A">
        <w:tc>
          <w:tcPr>
            <w:tcW w:w="3690" w:type="dxa"/>
            <w:tcBorders>
              <w:top w:val="nil"/>
              <w:left w:val="nil"/>
              <w:bottom w:val="nil"/>
              <w:right w:val="nil"/>
            </w:tcBorders>
          </w:tcPr>
          <w:p w14:paraId="59868A33" w14:textId="77777777"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970BCB1"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tc>
      </w:tr>
      <w:tr w:rsidR="00ED4564" w:rsidRPr="00AE6939" w14:paraId="65483EA9" w14:textId="77777777" w:rsidTr="003C376A">
        <w:tc>
          <w:tcPr>
            <w:tcW w:w="3690" w:type="dxa"/>
            <w:tcBorders>
              <w:top w:val="nil"/>
              <w:left w:val="nil"/>
              <w:bottom w:val="nil"/>
              <w:right w:val="nil"/>
            </w:tcBorders>
          </w:tcPr>
          <w:p w14:paraId="45C23759"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14:paraId="46D23A15" w14:textId="77777777" w:rsidR="00ED4564" w:rsidRPr="00DD0F4F" w:rsidRDefault="00ED4564" w:rsidP="003C376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Hiermee wordt een informatieobject gestructureerd voorzien </w:t>
            </w:r>
            <w:r w:rsidR="005B4451" w:rsidRPr="00DD0F4F">
              <w:rPr>
                <w:rFonts w:ascii="Arial" w:eastAsia="Times New Roman" w:hAnsi="Arial" w:cs="Arial"/>
                <w:color w:val="000000"/>
                <w:sz w:val="20"/>
                <w:szCs w:val="20"/>
                <w:lang w:val="nl-NL"/>
              </w:rPr>
              <w:t>van</w:t>
            </w:r>
            <w:r w:rsidRPr="00DD0F4F">
              <w:rPr>
                <w:rFonts w:ascii="Arial" w:eastAsia="Times New Roman" w:hAnsi="Arial" w:cs="Arial"/>
                <w:color w:val="000000"/>
                <w:sz w:val="20"/>
                <w:szCs w:val="20"/>
                <w:lang w:val="nl-NL"/>
              </w:rPr>
              <w:t xml:space="preserve"> de NAW-gegevens van de </w:t>
            </w:r>
            <w:r w:rsidR="005B4451" w:rsidRPr="00DD0F4F">
              <w:rPr>
                <w:rFonts w:ascii="Arial" w:eastAsia="Times New Roman" w:hAnsi="Arial" w:cs="Arial"/>
                <w:color w:val="000000"/>
                <w:sz w:val="20"/>
                <w:szCs w:val="20"/>
                <w:lang w:val="nl-NL"/>
              </w:rPr>
              <w:t xml:space="preserve">afzenden of </w:t>
            </w:r>
            <w:r w:rsidRPr="00DD0F4F">
              <w:rPr>
                <w:rFonts w:ascii="Arial" w:eastAsia="Times New Roman" w:hAnsi="Arial" w:cs="Arial"/>
                <w:color w:val="000000"/>
                <w:sz w:val="20"/>
                <w:szCs w:val="20"/>
                <w:lang w:val="nl-NL"/>
              </w:rPr>
              <w:t>geadresseerde van een, door de zaakbehandelende organisatie, ontvangen</w:t>
            </w:r>
            <w:r w:rsidR="005B4451" w:rsidRPr="00DD0F4F">
              <w:rPr>
                <w:rFonts w:ascii="Arial" w:eastAsia="Times New Roman" w:hAnsi="Arial" w:cs="Arial"/>
                <w:color w:val="000000"/>
                <w:sz w:val="20"/>
                <w:szCs w:val="20"/>
                <w:lang w:val="nl-NL"/>
              </w:rPr>
              <w:t xml:space="preserve"> of verzonden</w:t>
            </w:r>
            <w:r w:rsidRPr="00DD0F4F">
              <w:rPr>
                <w:rFonts w:ascii="Arial" w:eastAsia="Times New Roman" w:hAnsi="Arial" w:cs="Arial"/>
                <w:color w:val="000000"/>
                <w:sz w:val="20"/>
                <w:szCs w:val="20"/>
                <w:lang w:val="nl-NL"/>
              </w:rPr>
              <w:t xml:space="preserve"> INFORMATIEOBJECT</w:t>
            </w:r>
            <w:r w:rsidR="005B4451" w:rsidRPr="00DD0F4F">
              <w:rPr>
                <w:rFonts w:ascii="Arial" w:eastAsia="Times New Roman" w:hAnsi="Arial" w:cs="Arial"/>
                <w:color w:val="000000"/>
                <w:sz w:val="20"/>
                <w:szCs w:val="20"/>
                <w:lang w:val="nl-NL"/>
              </w:rPr>
              <w:t xml:space="preserve">. Alternatief is het ongestructureerd vastleggen van deze gegevens met de attributsoorten Afzender resp. Geadresseerde van </w:t>
            </w:r>
            <w:r w:rsidRPr="00DD0F4F">
              <w:rPr>
                <w:rFonts w:ascii="Arial" w:eastAsia="Times New Roman" w:hAnsi="Arial" w:cs="Arial"/>
                <w:color w:val="000000"/>
                <w:sz w:val="20"/>
                <w:szCs w:val="20"/>
                <w:lang w:val="nl-NL"/>
              </w:rPr>
              <w:t>INFORMATIEOBJECT</w:t>
            </w:r>
            <w:r w:rsidR="005B4451"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xml:space="preserve"> D</w:t>
            </w:r>
            <w:r w:rsidRPr="00DD0F4F">
              <w:rPr>
                <w:lang w:val="nl-NL"/>
              </w:rPr>
              <w:t>e zaakbehandelende organisatie heeft hiermee per informatieobject een keuze om deze gegevens al dan niet gestructureerd vast te leggen.</w:t>
            </w:r>
          </w:p>
          <w:p w14:paraId="0A0B0EED" w14:textId="77777777" w:rsidR="00ED4564" w:rsidRPr="00DD0F4F" w:rsidRDefault="00ED4564" w:rsidP="003C376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relatiesoort kent eigenschappen, zie de relatieklasse VERZENDING</w:t>
            </w:r>
          </w:p>
        </w:tc>
      </w:tr>
      <w:tr w:rsidR="00ED4564" w:rsidRPr="00AE6939" w14:paraId="11083F20" w14:textId="77777777" w:rsidTr="003C376A">
        <w:tc>
          <w:tcPr>
            <w:tcW w:w="3690" w:type="dxa"/>
            <w:tcBorders>
              <w:top w:val="nil"/>
              <w:left w:val="nil"/>
              <w:bottom w:val="nil"/>
              <w:right w:val="nil"/>
            </w:tcBorders>
          </w:tcPr>
          <w:p w14:paraId="1F98CBD0" w14:textId="77777777" w:rsidR="00ED4564" w:rsidRPr="00DD0F4F" w:rsidRDefault="00ED4564" w:rsidP="003C376A">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43CFAC0D" w14:textId="77777777" w:rsidR="00ED4564" w:rsidRPr="00DD0F4F" w:rsidRDefault="00ED4564" w:rsidP="003C376A">
            <w:pPr>
              <w:autoSpaceDE w:val="0"/>
              <w:autoSpaceDN w:val="0"/>
              <w:adjustRightInd w:val="0"/>
              <w:spacing w:after="0" w:line="240" w:lineRule="auto"/>
              <w:rPr>
                <w:rFonts w:ascii="Arial" w:eastAsia="Times New Roman" w:hAnsi="Arial" w:cs="Arial"/>
                <w:color w:val="000000"/>
                <w:sz w:val="20"/>
                <w:szCs w:val="20"/>
                <w:lang w:val="nl-NL"/>
              </w:rPr>
            </w:pPr>
          </w:p>
        </w:tc>
      </w:tr>
      <w:tr w:rsidR="00ED4564" w:rsidRPr="00CF1DA2" w14:paraId="1327ACDE" w14:textId="77777777" w:rsidTr="003C376A">
        <w:tc>
          <w:tcPr>
            <w:tcW w:w="3690" w:type="dxa"/>
            <w:tcBorders>
              <w:top w:val="nil"/>
              <w:left w:val="nil"/>
              <w:bottom w:val="nil"/>
              <w:right w:val="nil"/>
            </w:tcBorders>
          </w:tcPr>
          <w:p w14:paraId="046A5E49"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7FAFB7B6"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ED4564" w:rsidRPr="00CF1DA2" w14:paraId="4BBD5EC7" w14:textId="77777777" w:rsidTr="003C376A">
        <w:trPr>
          <w:trHeight w:val="230"/>
        </w:trPr>
        <w:tc>
          <w:tcPr>
            <w:tcW w:w="3690" w:type="dxa"/>
            <w:tcBorders>
              <w:top w:val="nil"/>
              <w:left w:val="nil"/>
              <w:bottom w:val="nil"/>
              <w:right w:val="nil"/>
            </w:tcBorders>
          </w:tcPr>
          <w:p w14:paraId="741F7BEA" w14:textId="77777777"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6E1B3D8"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tc>
      </w:tr>
      <w:tr w:rsidR="00ED4564" w:rsidRPr="00CF1DA2" w14:paraId="63EC2F32" w14:textId="77777777" w:rsidTr="003C376A">
        <w:trPr>
          <w:trHeight w:val="230"/>
        </w:trPr>
        <w:tc>
          <w:tcPr>
            <w:tcW w:w="3690" w:type="dxa"/>
            <w:tcBorders>
              <w:top w:val="nil"/>
              <w:left w:val="nil"/>
              <w:bottom w:val="nil"/>
              <w:right w:val="nil"/>
            </w:tcBorders>
          </w:tcPr>
          <w:p w14:paraId="3AE9D521"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37A22EDA"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ED4564" w:rsidRPr="00CF1DA2" w14:paraId="633AEAD0" w14:textId="77777777" w:rsidTr="003C376A">
        <w:tc>
          <w:tcPr>
            <w:tcW w:w="3690" w:type="dxa"/>
            <w:tcBorders>
              <w:top w:val="nil"/>
              <w:left w:val="nil"/>
              <w:bottom w:val="nil"/>
              <w:right w:val="nil"/>
            </w:tcBorders>
          </w:tcPr>
          <w:p w14:paraId="76DB6E5F" w14:textId="77777777"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B263137"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tc>
      </w:tr>
      <w:tr w:rsidR="00ED4564" w:rsidRPr="00CF1DA2" w14:paraId="4206D3EC" w14:textId="77777777" w:rsidTr="003C376A">
        <w:tc>
          <w:tcPr>
            <w:tcW w:w="3690" w:type="dxa"/>
            <w:tcBorders>
              <w:top w:val="nil"/>
              <w:left w:val="nil"/>
              <w:bottom w:val="nil"/>
              <w:right w:val="nil"/>
            </w:tcBorders>
          </w:tcPr>
          <w:p w14:paraId="664F139D"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02B05704"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tc>
      </w:tr>
      <w:tr w:rsidR="00ED4564" w:rsidRPr="00CF1DA2" w14:paraId="69868568" w14:textId="77777777" w:rsidTr="003C376A">
        <w:tc>
          <w:tcPr>
            <w:tcW w:w="3690" w:type="dxa"/>
            <w:tcBorders>
              <w:top w:val="nil"/>
              <w:left w:val="nil"/>
              <w:bottom w:val="nil"/>
              <w:right w:val="nil"/>
            </w:tcBorders>
          </w:tcPr>
          <w:p w14:paraId="1AFCE9AB" w14:textId="77777777"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39D02EF"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tc>
      </w:tr>
      <w:tr w:rsidR="00ED4564" w:rsidRPr="00CF1DA2" w14:paraId="75D4EB87" w14:textId="77777777" w:rsidTr="003C376A">
        <w:tc>
          <w:tcPr>
            <w:tcW w:w="3690" w:type="dxa"/>
            <w:tcBorders>
              <w:top w:val="nil"/>
              <w:left w:val="nil"/>
              <w:bottom w:val="nil"/>
              <w:right w:val="nil"/>
            </w:tcBorders>
          </w:tcPr>
          <w:p w14:paraId="68B8C6E9"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13B3DA93"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ED4564" w:rsidRPr="00CF1DA2" w14:paraId="0A7B0059" w14:textId="77777777" w:rsidTr="003C376A">
        <w:tc>
          <w:tcPr>
            <w:tcW w:w="3690" w:type="dxa"/>
            <w:tcBorders>
              <w:top w:val="nil"/>
              <w:left w:val="nil"/>
              <w:bottom w:val="nil"/>
              <w:right w:val="nil"/>
            </w:tcBorders>
          </w:tcPr>
          <w:p w14:paraId="045C87BE" w14:textId="77777777"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CD03480"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tc>
      </w:tr>
      <w:tr w:rsidR="00ED4564" w:rsidRPr="00CF1DA2" w14:paraId="40114B38" w14:textId="77777777" w:rsidTr="003C376A">
        <w:tc>
          <w:tcPr>
            <w:tcW w:w="3690" w:type="dxa"/>
            <w:tcBorders>
              <w:top w:val="nil"/>
              <w:left w:val="nil"/>
              <w:bottom w:val="nil"/>
              <w:right w:val="nil"/>
            </w:tcBorders>
          </w:tcPr>
          <w:p w14:paraId="2BC914E6"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5C3388BB"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ED4564" w:rsidRPr="00CF1DA2" w14:paraId="1E7EBBDF" w14:textId="77777777" w:rsidTr="003C376A">
        <w:tc>
          <w:tcPr>
            <w:tcW w:w="3690" w:type="dxa"/>
            <w:tcBorders>
              <w:top w:val="nil"/>
              <w:left w:val="nil"/>
              <w:bottom w:val="nil"/>
              <w:right w:val="nil"/>
            </w:tcBorders>
          </w:tcPr>
          <w:p w14:paraId="727F82A6" w14:textId="77777777"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0C41C4F"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tc>
      </w:tr>
      <w:tr w:rsidR="00ED4564" w:rsidRPr="00CF1DA2" w14:paraId="2AB8C1F7" w14:textId="77777777" w:rsidTr="003C376A">
        <w:tc>
          <w:tcPr>
            <w:tcW w:w="3690" w:type="dxa"/>
            <w:tcBorders>
              <w:top w:val="nil"/>
              <w:left w:val="nil"/>
              <w:bottom w:val="nil"/>
              <w:right w:val="nil"/>
            </w:tcBorders>
          </w:tcPr>
          <w:p w14:paraId="7EFA2430"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5D4B3EE5"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ED4564" w:rsidRPr="00CF1DA2" w14:paraId="290DBE95" w14:textId="77777777" w:rsidTr="003C376A">
        <w:tc>
          <w:tcPr>
            <w:tcW w:w="3690" w:type="dxa"/>
            <w:tcBorders>
              <w:top w:val="nil"/>
              <w:left w:val="nil"/>
              <w:bottom w:val="nil"/>
              <w:right w:val="nil"/>
            </w:tcBorders>
          </w:tcPr>
          <w:p w14:paraId="0CF5F45B" w14:textId="77777777"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2ABEF72" w14:textId="77777777"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tc>
      </w:tr>
      <w:tr w:rsidR="00ED4564" w:rsidRPr="00CF1DA2" w14:paraId="692C74EF" w14:textId="77777777" w:rsidTr="003C376A">
        <w:tc>
          <w:tcPr>
            <w:tcW w:w="3690" w:type="dxa"/>
            <w:tcBorders>
              <w:top w:val="nil"/>
              <w:left w:val="nil"/>
              <w:bottom w:val="nil"/>
              <w:right w:val="nil"/>
            </w:tcBorders>
          </w:tcPr>
          <w:p w14:paraId="0F552FA0" w14:textId="77777777"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14:paraId="5210CA44" w14:textId="77777777" w:rsidR="00ED4564" w:rsidRPr="00CF1DA2" w:rsidRDefault="005B4451" w:rsidP="003C376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p>
        </w:tc>
      </w:tr>
      <w:tr w:rsidR="00ED4564" w:rsidRPr="00CF1DA2" w14:paraId="04CC0907" w14:textId="77777777" w:rsidTr="003C376A">
        <w:tc>
          <w:tcPr>
            <w:tcW w:w="3690" w:type="dxa"/>
            <w:tcBorders>
              <w:top w:val="nil"/>
              <w:left w:val="nil"/>
              <w:bottom w:val="nil"/>
              <w:right w:val="nil"/>
            </w:tcBorders>
          </w:tcPr>
          <w:p w14:paraId="698ED3AE" w14:textId="77777777"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75BB8C4" w14:textId="77777777"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r>
    </w:tbl>
    <w:p w14:paraId="22831282" w14:textId="77777777" w:rsidR="00ED4564" w:rsidRDefault="00ED4564" w:rsidP="00ED4564"/>
    <w:p w14:paraId="1969CB36" w14:textId="77777777" w:rsidR="0058622B" w:rsidRPr="003E7E75" w:rsidRDefault="00DA5D93" w:rsidP="0058622B">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3E7E75">
        <w:rPr>
          <w:rFonts w:ascii="Arial" w:eastAsia="Times New Roman" w:hAnsi="Arial" w:cs="Arial"/>
          <w:b/>
          <w:bCs/>
          <w:color w:val="004080"/>
          <w:sz w:val="24"/>
          <w:szCs w:val="24"/>
        </w:rPr>
        <w:fldChar w:fldCharType="begin" w:fldLock="1"/>
      </w:r>
      <w:r w:rsidR="0058622B" w:rsidRPr="003E7E75">
        <w:rPr>
          <w:rFonts w:ascii="Arial" w:eastAsia="Times New Roman" w:hAnsi="Arial" w:cs="Arial"/>
          <w:b/>
          <w:bCs/>
          <w:color w:val="004080"/>
          <w:sz w:val="24"/>
          <w:szCs w:val="24"/>
        </w:rPr>
        <w:instrText>MERGEFIELD Element.Stereotype</w:instrText>
      </w:r>
      <w:r w:rsidRPr="003E7E75">
        <w:rPr>
          <w:rFonts w:ascii="Arial" w:eastAsia="Times New Roman" w:hAnsi="Arial" w:cs="Arial"/>
          <w:b/>
          <w:bCs/>
          <w:color w:val="004080"/>
          <w:sz w:val="24"/>
          <w:szCs w:val="24"/>
        </w:rPr>
        <w:fldChar w:fldCharType="separate"/>
      </w:r>
      <w:r w:rsidR="0058622B" w:rsidRPr="003E7E75">
        <w:rPr>
          <w:rFonts w:ascii="Arial" w:eastAsia="Times New Roman" w:hAnsi="Arial" w:cs="Arial"/>
          <w:b/>
          <w:bCs/>
          <w:color w:val="004080"/>
          <w:sz w:val="24"/>
          <w:szCs w:val="24"/>
        </w:rPr>
        <w:t>«Relatieklasse»</w:t>
      </w:r>
      <w:r w:rsidRPr="003E7E75">
        <w:rPr>
          <w:rFonts w:ascii="Arial" w:eastAsia="Times New Roman" w:hAnsi="Arial" w:cs="Arial"/>
          <w:b/>
          <w:bCs/>
          <w:color w:val="004080"/>
          <w:sz w:val="24"/>
          <w:szCs w:val="24"/>
        </w:rPr>
        <w:fldChar w:fldCharType="end"/>
      </w:r>
      <w:r w:rsidR="0058622B" w:rsidRPr="003E7E75">
        <w:rPr>
          <w:rFonts w:ascii="Arial" w:eastAsia="Times New Roman" w:hAnsi="Arial" w:cs="Arial"/>
          <w:b/>
          <w:bCs/>
          <w:color w:val="004080"/>
          <w:sz w:val="24"/>
          <w:szCs w:val="24"/>
        </w:rPr>
        <w:t xml:space="preserve"> </w:t>
      </w:r>
      <w:r w:rsidR="0058622B">
        <w:rPr>
          <w:rFonts w:ascii="Arial" w:eastAsia="Times New Roman" w:hAnsi="Arial" w:cs="Arial"/>
          <w:b/>
          <w:bCs/>
          <w:color w:val="004080"/>
          <w:sz w:val="24"/>
          <w:szCs w:val="24"/>
        </w:rPr>
        <w:t>VERZENDING</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58622B" w:rsidRPr="003E7E75" w14:paraId="4887D933" w14:textId="77777777" w:rsidTr="002A0D87">
        <w:tc>
          <w:tcPr>
            <w:tcW w:w="3600" w:type="dxa"/>
            <w:tcBorders>
              <w:top w:val="nil"/>
              <w:left w:val="nil"/>
              <w:bottom w:val="nil"/>
              <w:right w:val="nil"/>
            </w:tcBorders>
          </w:tcPr>
          <w:p w14:paraId="0AA5A31F" w14:textId="77777777" w:rsidR="0058622B" w:rsidRPr="003E7E75" w:rsidRDefault="0058622B" w:rsidP="003C376A">
            <w:pPr>
              <w:autoSpaceDE w:val="0"/>
              <w:autoSpaceDN w:val="0"/>
              <w:adjustRightInd w:val="0"/>
              <w:rPr>
                <w:rFonts w:ascii="Arial" w:eastAsia="Times New Roman" w:hAnsi="Arial" w:cs="Arial"/>
                <w:b/>
                <w:color w:val="000000"/>
                <w:sz w:val="20"/>
                <w:szCs w:val="24"/>
              </w:rPr>
            </w:pPr>
            <w:r w:rsidRPr="003E7E75">
              <w:rPr>
                <w:rFonts w:ascii="Arial" w:eastAsia="Times New Roman" w:hAnsi="Arial" w:cs="Arial"/>
                <w:b/>
                <w:bCs/>
                <w:color w:val="000000"/>
                <w:sz w:val="20"/>
                <w:szCs w:val="20"/>
              </w:rPr>
              <w:t xml:space="preserve">Naam </w:t>
            </w:r>
            <w:r w:rsidRPr="003E7E75">
              <w:rPr>
                <w:rFonts w:ascii="Calibri" w:eastAsia="Times New Roman" w:hAnsi="Calibri" w:cs="Calibri"/>
                <w:b/>
                <w:bCs/>
                <w:color w:val="000000"/>
              </w:rPr>
              <w:t>relatieklasse</w:t>
            </w:r>
          </w:p>
        </w:tc>
        <w:tc>
          <w:tcPr>
            <w:tcW w:w="5760" w:type="dxa"/>
            <w:gridSpan w:val="3"/>
            <w:tcBorders>
              <w:top w:val="nil"/>
              <w:left w:val="nil"/>
              <w:bottom w:val="nil"/>
              <w:right w:val="nil"/>
            </w:tcBorders>
          </w:tcPr>
          <w:p w14:paraId="0F6FA133"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4"/>
              </w:rPr>
            </w:pPr>
            <w:r>
              <w:rPr>
                <w:rFonts w:ascii="Arial" w:hAnsi="Arial" w:cs="Arial"/>
                <w:sz w:val="20"/>
                <w:szCs w:val="24"/>
                <w:lang w:val="en-AU"/>
              </w:rPr>
              <w:t>VERZENDING</w:t>
            </w:r>
          </w:p>
        </w:tc>
      </w:tr>
      <w:tr w:rsidR="0058622B" w:rsidRPr="00AE6939" w14:paraId="33C1B7FA" w14:textId="77777777" w:rsidTr="002A0D87">
        <w:trPr>
          <w:trHeight w:val="230"/>
        </w:trPr>
        <w:tc>
          <w:tcPr>
            <w:tcW w:w="3600" w:type="dxa"/>
            <w:tcBorders>
              <w:top w:val="nil"/>
              <w:left w:val="nil"/>
              <w:bottom w:val="nil"/>
              <w:right w:val="nil"/>
            </w:tcBorders>
          </w:tcPr>
          <w:p w14:paraId="1EA451CC" w14:textId="77777777" w:rsidR="0058622B" w:rsidRPr="003E7E75" w:rsidRDefault="0058622B" w:rsidP="003C376A">
            <w:pPr>
              <w:autoSpaceDE w:val="0"/>
              <w:autoSpaceDN w:val="0"/>
              <w:adjustRightInd w:val="0"/>
              <w:rPr>
                <w:rFonts w:ascii="Arial" w:eastAsia="Times New Roman" w:hAnsi="Arial" w:cs="Arial"/>
                <w:b/>
                <w:color w:val="000000"/>
                <w:sz w:val="20"/>
                <w:szCs w:val="24"/>
              </w:rPr>
            </w:pPr>
            <w:r w:rsidRPr="003E7E75">
              <w:rPr>
                <w:rFonts w:ascii="Arial" w:eastAsia="Times New Roman" w:hAnsi="Arial" w:cs="Arial"/>
                <w:b/>
                <w:color w:val="000000"/>
                <w:sz w:val="20"/>
                <w:szCs w:val="24"/>
              </w:rPr>
              <w:t xml:space="preserve">Definitie </w:t>
            </w:r>
            <w:r w:rsidRPr="003E7E75">
              <w:rPr>
                <w:rFonts w:ascii="Calibri" w:eastAsia="Times New Roman" w:hAnsi="Calibri" w:cs="Arial"/>
                <w:b/>
                <w:color w:val="000000"/>
                <w:szCs w:val="24"/>
              </w:rPr>
              <w:t>relatieklasse</w:t>
            </w:r>
          </w:p>
        </w:tc>
        <w:tc>
          <w:tcPr>
            <w:tcW w:w="5760" w:type="dxa"/>
            <w:gridSpan w:val="3"/>
            <w:tcBorders>
              <w:top w:val="nil"/>
              <w:left w:val="nil"/>
              <w:bottom w:val="nil"/>
              <w:right w:val="nil"/>
            </w:tcBorders>
          </w:tcPr>
          <w:p w14:paraId="20E2B18A" w14:textId="77777777" w:rsidR="0058622B" w:rsidRPr="00DD0F4F" w:rsidRDefault="00DA5D93" w:rsidP="003C376A">
            <w:pPr>
              <w:autoSpaceDE w:val="0"/>
              <w:autoSpaceDN w:val="0"/>
              <w:adjustRightInd w:val="0"/>
              <w:spacing w:after="0" w:line="240" w:lineRule="auto"/>
              <w:rPr>
                <w:rFonts w:ascii="Arial" w:eastAsia="Times New Roman" w:hAnsi="Arial" w:cs="Arial"/>
                <w:b/>
                <w:color w:val="000000"/>
                <w:sz w:val="20"/>
                <w:szCs w:val="24"/>
                <w:lang w:val="nl-NL"/>
              </w:rPr>
            </w:pPr>
            <w:r w:rsidRPr="003E7E75">
              <w:rPr>
                <w:rFonts w:ascii="Arial" w:hAnsi="Arial" w:cs="Arial"/>
                <w:sz w:val="20"/>
                <w:szCs w:val="24"/>
                <w:lang w:val="en-AU"/>
              </w:rPr>
              <w:fldChar w:fldCharType="begin" w:fldLock="1"/>
            </w:r>
            <w:r w:rsidR="0058622B" w:rsidRPr="00DD0F4F">
              <w:rPr>
                <w:rFonts w:ascii="Arial" w:hAnsi="Arial" w:cs="Arial"/>
                <w:sz w:val="20"/>
                <w:szCs w:val="24"/>
                <w:lang w:val="nl-NL"/>
              </w:rPr>
              <w:instrText xml:space="preserve">MERGEFIELD </w:instrText>
            </w:r>
            <w:r w:rsidR="0058622B" w:rsidRPr="00DD0F4F">
              <w:rPr>
                <w:rFonts w:ascii="Arial" w:eastAsia="Times New Roman" w:hAnsi="Arial" w:cs="Arial"/>
                <w:color w:val="000000"/>
                <w:sz w:val="20"/>
                <w:szCs w:val="24"/>
                <w:lang w:val="nl-NL"/>
              </w:rPr>
              <w:instrText>Element.Notes</w:instrText>
            </w:r>
            <w:r w:rsidRPr="003E7E75">
              <w:rPr>
                <w:rFonts w:ascii="Arial" w:hAnsi="Arial" w:cs="Arial"/>
                <w:sz w:val="20"/>
                <w:szCs w:val="24"/>
                <w:lang w:val="en-AU"/>
              </w:rPr>
              <w:fldChar w:fldCharType="separate"/>
            </w:r>
            <w:r w:rsidR="0058622B" w:rsidRPr="00DD0F4F">
              <w:rPr>
                <w:rFonts w:ascii="Arial" w:eastAsia="Times New Roman" w:hAnsi="Arial" w:cs="Arial"/>
                <w:color w:val="000000"/>
                <w:sz w:val="20"/>
                <w:szCs w:val="20"/>
                <w:lang w:val="nl-NL"/>
              </w:rPr>
              <w:t xml:space="preserve"> De BETROKKENE waarvan het INFORMATIEOBJECT is ontvangen of waaraan het is verzonden</w:t>
            </w:r>
            <w:r w:rsidR="0058622B" w:rsidRPr="00DD0F4F">
              <w:rPr>
                <w:rFonts w:ascii="Arial" w:eastAsia="Times New Roman" w:hAnsi="Arial" w:cs="Arial"/>
                <w:color w:val="000000"/>
                <w:sz w:val="20"/>
                <w:szCs w:val="24"/>
                <w:lang w:val="nl-NL"/>
              </w:rPr>
              <w:t>.</w:t>
            </w:r>
            <w:r w:rsidRPr="003E7E75">
              <w:rPr>
                <w:rFonts w:ascii="Arial" w:hAnsi="Arial" w:cs="Arial"/>
                <w:sz w:val="20"/>
                <w:szCs w:val="24"/>
                <w:lang w:val="en-AU"/>
              </w:rPr>
              <w:fldChar w:fldCharType="end"/>
            </w:r>
          </w:p>
        </w:tc>
      </w:tr>
      <w:tr w:rsidR="0058622B" w:rsidRPr="003E7E75" w14:paraId="27DBD6BC" w14:textId="77777777" w:rsidTr="002A0D87">
        <w:tc>
          <w:tcPr>
            <w:tcW w:w="3600" w:type="dxa"/>
            <w:tcBorders>
              <w:top w:val="nil"/>
              <w:left w:val="nil"/>
              <w:bottom w:val="nil"/>
              <w:right w:val="nil"/>
            </w:tcBorders>
          </w:tcPr>
          <w:p w14:paraId="29BBB82E"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4"/>
              </w:rPr>
            </w:pPr>
            <w:r w:rsidRPr="003E7E75">
              <w:rPr>
                <w:rFonts w:ascii="Arial" w:eastAsia="Times New Roman" w:hAnsi="Arial" w:cs="Arial"/>
                <w:b/>
                <w:color w:val="000000"/>
                <w:sz w:val="20"/>
                <w:szCs w:val="24"/>
              </w:rPr>
              <w:t>Overzicht Attributen</w:t>
            </w:r>
          </w:p>
        </w:tc>
        <w:tc>
          <w:tcPr>
            <w:tcW w:w="1080" w:type="dxa"/>
            <w:tcBorders>
              <w:top w:val="nil"/>
              <w:left w:val="nil"/>
              <w:bottom w:val="nil"/>
              <w:right w:val="nil"/>
            </w:tcBorders>
          </w:tcPr>
          <w:p w14:paraId="219585B1"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4"/>
              </w:rPr>
            </w:pPr>
            <w:r w:rsidRPr="003E7E75">
              <w:rPr>
                <w:rFonts w:ascii="Arial" w:eastAsia="Times New Roman" w:hAnsi="Arial" w:cs="Arial"/>
                <w:i/>
                <w:color w:val="000000"/>
                <w:sz w:val="20"/>
                <w:szCs w:val="24"/>
              </w:rPr>
              <w:t>Code</w:t>
            </w:r>
          </w:p>
        </w:tc>
        <w:tc>
          <w:tcPr>
            <w:tcW w:w="3330" w:type="dxa"/>
            <w:tcBorders>
              <w:top w:val="nil"/>
              <w:left w:val="nil"/>
              <w:bottom w:val="nil"/>
              <w:right w:val="nil"/>
            </w:tcBorders>
          </w:tcPr>
          <w:p w14:paraId="0036ADFF"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4"/>
              </w:rPr>
            </w:pPr>
            <w:r w:rsidRPr="003E7E75">
              <w:rPr>
                <w:rFonts w:ascii="Arial" w:eastAsia="Times New Roman" w:hAnsi="Arial" w:cs="Arial"/>
                <w:i/>
                <w:color w:val="000000"/>
                <w:sz w:val="20"/>
                <w:szCs w:val="24"/>
              </w:rPr>
              <w:t>Gegevensnaam</w:t>
            </w:r>
          </w:p>
        </w:tc>
        <w:tc>
          <w:tcPr>
            <w:tcW w:w="1350" w:type="dxa"/>
            <w:tcBorders>
              <w:top w:val="nil"/>
              <w:left w:val="nil"/>
              <w:bottom w:val="nil"/>
              <w:right w:val="nil"/>
            </w:tcBorders>
          </w:tcPr>
          <w:p w14:paraId="4CBDC92E"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4"/>
              </w:rPr>
            </w:pPr>
            <w:r w:rsidRPr="003E7E75">
              <w:rPr>
                <w:rFonts w:ascii="Arial" w:eastAsia="Times New Roman" w:hAnsi="Arial" w:cs="Arial"/>
                <w:i/>
                <w:color w:val="000000"/>
                <w:sz w:val="20"/>
                <w:szCs w:val="24"/>
              </w:rPr>
              <w:t>Herkomst</w:t>
            </w:r>
          </w:p>
        </w:tc>
      </w:tr>
      <w:tr w:rsidR="0058622B" w:rsidRPr="003E7E75" w14:paraId="3D25F970" w14:textId="77777777" w:rsidTr="002A0D87">
        <w:tc>
          <w:tcPr>
            <w:tcW w:w="3600" w:type="dxa"/>
            <w:tcBorders>
              <w:top w:val="nil"/>
              <w:left w:val="nil"/>
              <w:bottom w:val="nil"/>
              <w:right w:val="nil"/>
            </w:tcBorders>
          </w:tcPr>
          <w:p w14:paraId="37C9B72D"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4"/>
              </w:rPr>
            </w:pPr>
          </w:p>
        </w:tc>
        <w:tc>
          <w:tcPr>
            <w:tcW w:w="1080" w:type="dxa"/>
            <w:tcBorders>
              <w:top w:val="nil"/>
              <w:left w:val="nil"/>
              <w:bottom w:val="nil"/>
              <w:right w:val="nil"/>
            </w:tcBorders>
          </w:tcPr>
          <w:p w14:paraId="5084FAC2"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4"/>
              </w:rPr>
            </w:pPr>
          </w:p>
        </w:tc>
        <w:tc>
          <w:tcPr>
            <w:tcW w:w="3330" w:type="dxa"/>
            <w:tcBorders>
              <w:top w:val="nil"/>
              <w:left w:val="nil"/>
              <w:bottom w:val="nil"/>
              <w:right w:val="nil"/>
            </w:tcBorders>
          </w:tcPr>
          <w:p w14:paraId="1894D446" w14:textId="77777777" w:rsidR="0058622B" w:rsidRPr="003E7E75" w:rsidRDefault="00DA5D93" w:rsidP="003C376A">
            <w:pPr>
              <w:autoSpaceDE w:val="0"/>
              <w:autoSpaceDN w:val="0"/>
              <w:adjustRightInd w:val="0"/>
              <w:spacing w:after="0" w:line="240" w:lineRule="auto"/>
              <w:rPr>
                <w:rFonts w:ascii="Arial" w:eastAsia="Times New Roman" w:hAnsi="Arial" w:cs="Arial"/>
                <w:color w:val="000000"/>
                <w:sz w:val="20"/>
                <w:szCs w:val="24"/>
              </w:rPr>
            </w:pPr>
            <w:r w:rsidRPr="003E7E75">
              <w:rPr>
                <w:rFonts w:ascii="Arial" w:hAnsi="Arial" w:cs="Arial"/>
                <w:sz w:val="20"/>
                <w:szCs w:val="24"/>
                <w:lang w:val="en-AU"/>
              </w:rPr>
              <w:fldChar w:fldCharType="begin" w:fldLock="1"/>
            </w:r>
            <w:r w:rsidR="0058622B" w:rsidRPr="003E7E75">
              <w:rPr>
                <w:rFonts w:ascii="Arial" w:hAnsi="Arial" w:cs="Arial"/>
                <w:sz w:val="20"/>
                <w:szCs w:val="24"/>
                <w:lang w:val="en-AU"/>
              </w:rPr>
              <w:instrText xml:space="preserve">MERGEFIELD </w:instrText>
            </w:r>
            <w:r w:rsidR="0058622B" w:rsidRPr="003E7E75">
              <w:rPr>
                <w:rFonts w:ascii="Arial" w:eastAsia="Times New Roman" w:hAnsi="Arial" w:cs="Arial"/>
                <w:color w:val="000000"/>
                <w:sz w:val="20"/>
                <w:szCs w:val="24"/>
              </w:rPr>
              <w:instrText>Att.Name</w:instrText>
            </w:r>
            <w:r w:rsidRPr="003E7E75">
              <w:rPr>
                <w:rFonts w:ascii="Arial" w:hAnsi="Arial" w:cs="Arial"/>
                <w:sz w:val="20"/>
                <w:szCs w:val="24"/>
                <w:lang w:val="en-AU"/>
              </w:rPr>
              <w:fldChar w:fldCharType="separate"/>
            </w:r>
            <w:r w:rsidR="0058622B" w:rsidRPr="003E7E75">
              <w:rPr>
                <w:rFonts w:ascii="Arial" w:eastAsia="Times New Roman" w:hAnsi="Arial" w:cs="Arial"/>
                <w:color w:val="000000"/>
                <w:sz w:val="20"/>
                <w:szCs w:val="24"/>
              </w:rPr>
              <w:t>Aard relatie</w:t>
            </w:r>
            <w:r w:rsidRPr="003E7E75">
              <w:rPr>
                <w:rFonts w:ascii="Arial" w:hAnsi="Arial" w:cs="Arial"/>
                <w:sz w:val="20"/>
                <w:szCs w:val="24"/>
                <w:lang w:val="en-AU"/>
              </w:rPr>
              <w:fldChar w:fldCharType="end"/>
            </w:r>
          </w:p>
        </w:tc>
        <w:tc>
          <w:tcPr>
            <w:tcW w:w="1350" w:type="dxa"/>
            <w:tcBorders>
              <w:top w:val="nil"/>
              <w:left w:val="nil"/>
              <w:bottom w:val="nil"/>
              <w:right w:val="nil"/>
            </w:tcBorders>
          </w:tcPr>
          <w:p w14:paraId="20A03535"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4"/>
              </w:rPr>
            </w:pPr>
            <w:r w:rsidRPr="003E7E75">
              <w:rPr>
                <w:rFonts w:ascii="Arial" w:eastAsia="Times New Roman" w:hAnsi="Arial" w:cs="Arial"/>
                <w:color w:val="000000"/>
                <w:sz w:val="20"/>
                <w:szCs w:val="24"/>
              </w:rPr>
              <w:t>KING</w:t>
            </w:r>
          </w:p>
        </w:tc>
      </w:tr>
      <w:tr w:rsidR="0058622B" w:rsidRPr="003E7E75" w14:paraId="4F4FB385" w14:textId="77777777" w:rsidTr="002A0D87">
        <w:tc>
          <w:tcPr>
            <w:tcW w:w="3600" w:type="dxa"/>
            <w:tcBorders>
              <w:top w:val="nil"/>
              <w:left w:val="nil"/>
              <w:bottom w:val="nil"/>
              <w:right w:val="nil"/>
            </w:tcBorders>
          </w:tcPr>
          <w:p w14:paraId="74DF0697"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4"/>
              </w:rPr>
            </w:pPr>
          </w:p>
        </w:tc>
        <w:tc>
          <w:tcPr>
            <w:tcW w:w="1080" w:type="dxa"/>
            <w:tcBorders>
              <w:top w:val="nil"/>
              <w:left w:val="nil"/>
              <w:bottom w:val="nil"/>
              <w:right w:val="nil"/>
            </w:tcBorders>
          </w:tcPr>
          <w:p w14:paraId="2B0CC4F2"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4"/>
              </w:rPr>
            </w:pPr>
          </w:p>
        </w:tc>
        <w:tc>
          <w:tcPr>
            <w:tcW w:w="3330" w:type="dxa"/>
            <w:tcBorders>
              <w:top w:val="nil"/>
              <w:left w:val="nil"/>
              <w:bottom w:val="nil"/>
              <w:right w:val="nil"/>
            </w:tcBorders>
          </w:tcPr>
          <w:p w14:paraId="23EC3595" w14:textId="77777777" w:rsidR="0058622B" w:rsidRPr="003E7E75" w:rsidRDefault="0058622B" w:rsidP="003C376A">
            <w:pPr>
              <w:autoSpaceDE w:val="0"/>
              <w:autoSpaceDN w:val="0"/>
              <w:adjustRightInd w:val="0"/>
              <w:spacing w:after="0" w:line="240" w:lineRule="auto"/>
              <w:rPr>
                <w:rFonts w:ascii="Arial" w:hAnsi="Arial" w:cs="Arial"/>
                <w:sz w:val="20"/>
                <w:szCs w:val="24"/>
                <w:lang w:val="en-AU"/>
              </w:rPr>
            </w:pPr>
            <w:r>
              <w:rPr>
                <w:rFonts w:ascii="Arial" w:hAnsi="Arial" w:cs="Arial"/>
                <w:sz w:val="20"/>
                <w:szCs w:val="24"/>
                <w:lang w:val="en-AU"/>
              </w:rPr>
              <w:t>Toelichting</w:t>
            </w:r>
          </w:p>
        </w:tc>
        <w:tc>
          <w:tcPr>
            <w:tcW w:w="1350" w:type="dxa"/>
            <w:tcBorders>
              <w:top w:val="nil"/>
              <w:left w:val="nil"/>
              <w:bottom w:val="nil"/>
              <w:right w:val="nil"/>
            </w:tcBorders>
          </w:tcPr>
          <w:p w14:paraId="37D05B6A"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4"/>
              </w:rPr>
            </w:pPr>
            <w:r>
              <w:rPr>
                <w:rFonts w:ascii="Arial" w:eastAsia="Times New Roman" w:hAnsi="Arial" w:cs="Arial"/>
                <w:color w:val="000000"/>
                <w:sz w:val="20"/>
                <w:szCs w:val="24"/>
              </w:rPr>
              <w:t>KING</w:t>
            </w:r>
          </w:p>
        </w:tc>
      </w:tr>
      <w:tr w:rsidR="002A0D87" w:rsidRPr="003E7E75" w14:paraId="440D35E4" w14:textId="77777777" w:rsidTr="002A0D87">
        <w:tc>
          <w:tcPr>
            <w:tcW w:w="3600" w:type="dxa"/>
            <w:tcBorders>
              <w:top w:val="nil"/>
              <w:left w:val="nil"/>
              <w:bottom w:val="nil"/>
              <w:right w:val="nil"/>
            </w:tcBorders>
          </w:tcPr>
          <w:p w14:paraId="3FA6D021" w14:textId="77777777" w:rsidR="002A0D87" w:rsidRPr="003E7E75" w:rsidRDefault="002A0D87" w:rsidP="003C376A">
            <w:pPr>
              <w:autoSpaceDE w:val="0"/>
              <w:autoSpaceDN w:val="0"/>
              <w:adjustRightInd w:val="0"/>
              <w:spacing w:after="0" w:line="240" w:lineRule="auto"/>
              <w:rPr>
                <w:rFonts w:ascii="Arial" w:eastAsia="Times New Roman" w:hAnsi="Arial" w:cs="Arial"/>
                <w:color w:val="000000"/>
                <w:sz w:val="20"/>
                <w:szCs w:val="24"/>
              </w:rPr>
            </w:pPr>
          </w:p>
        </w:tc>
        <w:tc>
          <w:tcPr>
            <w:tcW w:w="1080" w:type="dxa"/>
            <w:tcBorders>
              <w:top w:val="nil"/>
              <w:left w:val="nil"/>
              <w:bottom w:val="nil"/>
              <w:right w:val="nil"/>
            </w:tcBorders>
          </w:tcPr>
          <w:p w14:paraId="7D8B6185" w14:textId="77777777" w:rsidR="002A0D87" w:rsidRPr="003E7E75" w:rsidRDefault="002A0D87" w:rsidP="003C376A">
            <w:pPr>
              <w:autoSpaceDE w:val="0"/>
              <w:autoSpaceDN w:val="0"/>
              <w:adjustRightInd w:val="0"/>
              <w:spacing w:after="0" w:line="240" w:lineRule="auto"/>
              <w:rPr>
                <w:rFonts w:ascii="Arial" w:eastAsia="Times New Roman" w:hAnsi="Arial" w:cs="Arial"/>
                <w:color w:val="000000"/>
                <w:sz w:val="20"/>
                <w:szCs w:val="24"/>
              </w:rPr>
            </w:pPr>
          </w:p>
        </w:tc>
        <w:tc>
          <w:tcPr>
            <w:tcW w:w="3330" w:type="dxa"/>
            <w:tcBorders>
              <w:top w:val="nil"/>
              <w:left w:val="nil"/>
              <w:bottom w:val="nil"/>
              <w:right w:val="nil"/>
            </w:tcBorders>
          </w:tcPr>
          <w:p w14:paraId="67291BDB" w14:textId="77777777" w:rsidR="002A0D87" w:rsidRDefault="00DA5D93" w:rsidP="003C376A">
            <w:pPr>
              <w:autoSpaceDE w:val="0"/>
              <w:autoSpaceDN w:val="0"/>
              <w:adjustRightInd w:val="0"/>
              <w:spacing w:after="0" w:line="240" w:lineRule="auto"/>
              <w:rPr>
                <w:rFonts w:ascii="Arial" w:hAnsi="Arial" w:cs="Arial"/>
                <w:sz w:val="20"/>
                <w:szCs w:val="24"/>
                <w:lang w:val="en-AU"/>
              </w:rPr>
            </w:pPr>
            <w:r>
              <w:fldChar w:fldCharType="begin" w:fldLock="1"/>
            </w:r>
            <w:r w:rsidR="002A0D87">
              <w:instrText xml:space="preserve">MERGEFIELD </w:instrText>
            </w:r>
            <w:r w:rsidR="002A0D87">
              <w:rPr>
                <w:rFonts w:eastAsia="Times New Roman"/>
              </w:rPr>
              <w:instrText>Att.Name</w:instrText>
            </w:r>
            <w:r>
              <w:fldChar w:fldCharType="separate"/>
            </w:r>
            <w:r w:rsidR="002A0D87">
              <w:rPr>
                <w:rFonts w:eastAsia="Times New Roman"/>
              </w:rPr>
              <w:t>Contactpersoon</w:t>
            </w:r>
            <w:r>
              <w:fldChar w:fldCharType="end"/>
            </w:r>
            <w:r w:rsidR="002A0D87">
              <w:t>naam</w:t>
            </w:r>
          </w:p>
        </w:tc>
        <w:tc>
          <w:tcPr>
            <w:tcW w:w="1350" w:type="dxa"/>
            <w:tcBorders>
              <w:top w:val="nil"/>
              <w:left w:val="nil"/>
              <w:bottom w:val="nil"/>
              <w:right w:val="nil"/>
            </w:tcBorders>
          </w:tcPr>
          <w:p w14:paraId="2F1E9A2B" w14:textId="77777777" w:rsidR="002A0D87" w:rsidRDefault="002A0D87" w:rsidP="003C376A">
            <w:pPr>
              <w:autoSpaceDE w:val="0"/>
              <w:autoSpaceDN w:val="0"/>
              <w:adjustRightInd w:val="0"/>
              <w:spacing w:after="0" w:line="240" w:lineRule="auto"/>
              <w:rPr>
                <w:rFonts w:ascii="Arial" w:eastAsia="Times New Roman" w:hAnsi="Arial" w:cs="Arial"/>
                <w:color w:val="000000"/>
                <w:sz w:val="20"/>
                <w:szCs w:val="24"/>
              </w:rPr>
            </w:pPr>
            <w:r w:rsidRPr="002A0D87">
              <w:rPr>
                <w:rFonts w:ascii="Arial" w:eastAsia="Times New Roman" w:hAnsi="Arial" w:cs="Arial"/>
                <w:color w:val="000000"/>
                <w:sz w:val="20"/>
                <w:szCs w:val="24"/>
              </w:rPr>
              <w:t>KING</w:t>
            </w:r>
          </w:p>
        </w:tc>
      </w:tr>
      <w:tr w:rsidR="002A0D87" w:rsidRPr="003E7E75" w14:paraId="429C1DB2" w14:textId="77777777" w:rsidTr="002A0D87">
        <w:tc>
          <w:tcPr>
            <w:tcW w:w="3600" w:type="dxa"/>
            <w:tcBorders>
              <w:top w:val="nil"/>
              <w:left w:val="nil"/>
              <w:bottom w:val="nil"/>
              <w:right w:val="nil"/>
            </w:tcBorders>
          </w:tcPr>
          <w:p w14:paraId="49D9569A" w14:textId="77777777" w:rsidR="002A0D87" w:rsidRPr="003E7E75" w:rsidRDefault="002A0D87" w:rsidP="003C376A">
            <w:pPr>
              <w:autoSpaceDE w:val="0"/>
              <w:autoSpaceDN w:val="0"/>
              <w:adjustRightInd w:val="0"/>
              <w:spacing w:after="0" w:line="240" w:lineRule="auto"/>
              <w:rPr>
                <w:rFonts w:ascii="Arial" w:eastAsia="Times New Roman" w:hAnsi="Arial" w:cs="Arial"/>
                <w:color w:val="000000"/>
                <w:sz w:val="20"/>
                <w:szCs w:val="24"/>
              </w:rPr>
            </w:pPr>
          </w:p>
        </w:tc>
        <w:tc>
          <w:tcPr>
            <w:tcW w:w="1080" w:type="dxa"/>
            <w:tcBorders>
              <w:top w:val="nil"/>
              <w:left w:val="nil"/>
              <w:bottom w:val="nil"/>
              <w:right w:val="nil"/>
            </w:tcBorders>
          </w:tcPr>
          <w:p w14:paraId="31DC2591" w14:textId="77777777" w:rsidR="002A0D87" w:rsidRPr="003E7E75" w:rsidRDefault="002A0D87" w:rsidP="003C376A">
            <w:pPr>
              <w:autoSpaceDE w:val="0"/>
              <w:autoSpaceDN w:val="0"/>
              <w:adjustRightInd w:val="0"/>
              <w:spacing w:after="0" w:line="240" w:lineRule="auto"/>
              <w:rPr>
                <w:rFonts w:ascii="Arial" w:eastAsia="Times New Roman" w:hAnsi="Arial" w:cs="Arial"/>
                <w:color w:val="000000"/>
                <w:sz w:val="20"/>
                <w:szCs w:val="24"/>
              </w:rPr>
            </w:pPr>
          </w:p>
        </w:tc>
        <w:tc>
          <w:tcPr>
            <w:tcW w:w="3330" w:type="dxa"/>
            <w:tcBorders>
              <w:top w:val="nil"/>
              <w:left w:val="nil"/>
              <w:bottom w:val="nil"/>
              <w:right w:val="nil"/>
            </w:tcBorders>
          </w:tcPr>
          <w:p w14:paraId="6599FA6C" w14:textId="77777777" w:rsidR="002A0D87" w:rsidRDefault="00DA5D93" w:rsidP="003C376A">
            <w:pPr>
              <w:autoSpaceDE w:val="0"/>
              <w:autoSpaceDN w:val="0"/>
              <w:adjustRightInd w:val="0"/>
              <w:spacing w:after="0" w:line="240" w:lineRule="auto"/>
            </w:pPr>
            <w:r>
              <w:fldChar w:fldCharType="begin" w:fldLock="1"/>
            </w:r>
            <w:r w:rsidR="002A0D87">
              <w:instrText xml:space="preserve">MERGEFIELD </w:instrText>
            </w:r>
            <w:r w:rsidR="002A0D87">
              <w:rPr>
                <w:rFonts w:eastAsia="Times New Roman"/>
              </w:rPr>
              <w:instrText>Att.Name</w:instrText>
            </w:r>
            <w:r>
              <w:fldChar w:fldCharType="separate"/>
            </w:r>
            <w:r w:rsidR="002A0D87">
              <w:rPr>
                <w:rFonts w:eastAsia="Times New Roman"/>
              </w:rPr>
              <w:t>Afwijkend correspondentie postadres</w:t>
            </w:r>
            <w:r>
              <w:fldChar w:fldCharType="end"/>
            </w:r>
          </w:p>
        </w:tc>
        <w:tc>
          <w:tcPr>
            <w:tcW w:w="1350" w:type="dxa"/>
            <w:tcBorders>
              <w:top w:val="nil"/>
              <w:left w:val="nil"/>
              <w:bottom w:val="nil"/>
              <w:right w:val="nil"/>
            </w:tcBorders>
          </w:tcPr>
          <w:p w14:paraId="5F28FDC3" w14:textId="77777777" w:rsidR="002A0D87" w:rsidRPr="002A0D87" w:rsidRDefault="002A0D87" w:rsidP="003C376A">
            <w:pPr>
              <w:autoSpaceDE w:val="0"/>
              <w:autoSpaceDN w:val="0"/>
              <w:adjustRightInd w:val="0"/>
              <w:spacing w:after="0" w:line="240" w:lineRule="auto"/>
              <w:rPr>
                <w:rFonts w:ascii="Arial" w:eastAsia="Times New Roman" w:hAnsi="Arial" w:cs="Arial"/>
                <w:color w:val="000000"/>
                <w:sz w:val="20"/>
                <w:szCs w:val="24"/>
              </w:rPr>
            </w:pPr>
            <w:r w:rsidRPr="002A0D87">
              <w:rPr>
                <w:rFonts w:ascii="Arial" w:eastAsia="Times New Roman" w:hAnsi="Arial" w:cs="Arial"/>
                <w:color w:val="000000"/>
                <w:sz w:val="20"/>
                <w:szCs w:val="24"/>
              </w:rPr>
              <w:t>KING</w:t>
            </w:r>
          </w:p>
        </w:tc>
      </w:tr>
      <w:tr w:rsidR="002A0D87" w:rsidRPr="003E7E75" w14:paraId="267CCEA8" w14:textId="77777777" w:rsidTr="002A0D87">
        <w:tc>
          <w:tcPr>
            <w:tcW w:w="3600" w:type="dxa"/>
            <w:tcBorders>
              <w:top w:val="nil"/>
              <w:left w:val="nil"/>
              <w:bottom w:val="nil"/>
              <w:right w:val="nil"/>
            </w:tcBorders>
          </w:tcPr>
          <w:p w14:paraId="7A2C192A" w14:textId="77777777" w:rsidR="002A0D87" w:rsidRPr="003E7E75" w:rsidRDefault="002A0D87" w:rsidP="003C376A">
            <w:pPr>
              <w:autoSpaceDE w:val="0"/>
              <w:autoSpaceDN w:val="0"/>
              <w:adjustRightInd w:val="0"/>
              <w:spacing w:after="0" w:line="240" w:lineRule="auto"/>
              <w:rPr>
                <w:rFonts w:ascii="Arial" w:eastAsia="Times New Roman" w:hAnsi="Arial" w:cs="Arial"/>
                <w:color w:val="000000"/>
                <w:sz w:val="20"/>
                <w:szCs w:val="24"/>
              </w:rPr>
            </w:pPr>
          </w:p>
        </w:tc>
        <w:tc>
          <w:tcPr>
            <w:tcW w:w="1080" w:type="dxa"/>
            <w:tcBorders>
              <w:top w:val="nil"/>
              <w:left w:val="nil"/>
              <w:bottom w:val="nil"/>
              <w:right w:val="nil"/>
            </w:tcBorders>
          </w:tcPr>
          <w:p w14:paraId="08CE68DB" w14:textId="77777777" w:rsidR="002A0D87" w:rsidRPr="003E7E75" w:rsidRDefault="002A0D87" w:rsidP="003C376A">
            <w:pPr>
              <w:autoSpaceDE w:val="0"/>
              <w:autoSpaceDN w:val="0"/>
              <w:adjustRightInd w:val="0"/>
              <w:spacing w:after="0" w:line="240" w:lineRule="auto"/>
              <w:rPr>
                <w:rFonts w:ascii="Arial" w:eastAsia="Times New Roman" w:hAnsi="Arial" w:cs="Arial"/>
                <w:color w:val="000000"/>
                <w:sz w:val="20"/>
                <w:szCs w:val="24"/>
              </w:rPr>
            </w:pPr>
          </w:p>
        </w:tc>
        <w:tc>
          <w:tcPr>
            <w:tcW w:w="3330" w:type="dxa"/>
            <w:tcBorders>
              <w:top w:val="nil"/>
              <w:left w:val="nil"/>
              <w:bottom w:val="nil"/>
              <w:right w:val="nil"/>
            </w:tcBorders>
          </w:tcPr>
          <w:p w14:paraId="71995220" w14:textId="77777777" w:rsidR="002A0D87" w:rsidRDefault="002A0D87" w:rsidP="003C376A">
            <w:pPr>
              <w:autoSpaceDE w:val="0"/>
              <w:autoSpaceDN w:val="0"/>
              <w:adjustRightInd w:val="0"/>
              <w:spacing w:after="0" w:line="240" w:lineRule="auto"/>
            </w:pPr>
            <w:r>
              <w:t>- Postadrestype</w:t>
            </w:r>
          </w:p>
        </w:tc>
        <w:tc>
          <w:tcPr>
            <w:tcW w:w="1350" w:type="dxa"/>
            <w:tcBorders>
              <w:top w:val="nil"/>
              <w:left w:val="nil"/>
              <w:bottom w:val="nil"/>
              <w:right w:val="nil"/>
            </w:tcBorders>
          </w:tcPr>
          <w:p w14:paraId="21F09B26" w14:textId="77777777" w:rsidR="002A0D87" w:rsidRPr="002A0D87" w:rsidRDefault="002A0D87" w:rsidP="003C376A">
            <w:pPr>
              <w:autoSpaceDE w:val="0"/>
              <w:autoSpaceDN w:val="0"/>
              <w:adjustRightInd w:val="0"/>
              <w:spacing w:after="0" w:line="240" w:lineRule="auto"/>
              <w:rPr>
                <w:rFonts w:ascii="Arial" w:eastAsia="Times New Roman" w:hAnsi="Arial" w:cs="Arial"/>
                <w:color w:val="000000"/>
                <w:sz w:val="20"/>
                <w:szCs w:val="24"/>
              </w:rPr>
            </w:pPr>
          </w:p>
        </w:tc>
      </w:tr>
      <w:tr w:rsidR="002A0D87" w:rsidRPr="003E7E75" w14:paraId="70BFBABA" w14:textId="77777777" w:rsidTr="002A0D87">
        <w:tc>
          <w:tcPr>
            <w:tcW w:w="3600" w:type="dxa"/>
            <w:tcBorders>
              <w:top w:val="nil"/>
              <w:left w:val="nil"/>
              <w:bottom w:val="nil"/>
              <w:right w:val="nil"/>
            </w:tcBorders>
          </w:tcPr>
          <w:p w14:paraId="1D10D24F" w14:textId="77777777" w:rsidR="002A0D87" w:rsidRPr="003E7E75" w:rsidRDefault="002A0D87" w:rsidP="003C376A">
            <w:pPr>
              <w:autoSpaceDE w:val="0"/>
              <w:autoSpaceDN w:val="0"/>
              <w:adjustRightInd w:val="0"/>
              <w:spacing w:after="0" w:line="240" w:lineRule="auto"/>
              <w:rPr>
                <w:rFonts w:ascii="Arial" w:eastAsia="Times New Roman" w:hAnsi="Arial" w:cs="Arial"/>
                <w:color w:val="000000"/>
                <w:sz w:val="20"/>
                <w:szCs w:val="24"/>
              </w:rPr>
            </w:pPr>
          </w:p>
        </w:tc>
        <w:tc>
          <w:tcPr>
            <w:tcW w:w="1080" w:type="dxa"/>
            <w:tcBorders>
              <w:top w:val="nil"/>
              <w:left w:val="nil"/>
              <w:bottom w:val="nil"/>
              <w:right w:val="nil"/>
            </w:tcBorders>
          </w:tcPr>
          <w:p w14:paraId="2960DAEC" w14:textId="77777777" w:rsidR="002A0D87" w:rsidRPr="003E7E75" w:rsidRDefault="002A0D87" w:rsidP="003C376A">
            <w:pPr>
              <w:autoSpaceDE w:val="0"/>
              <w:autoSpaceDN w:val="0"/>
              <w:adjustRightInd w:val="0"/>
              <w:spacing w:after="0" w:line="240" w:lineRule="auto"/>
              <w:rPr>
                <w:rFonts w:ascii="Arial" w:eastAsia="Times New Roman" w:hAnsi="Arial" w:cs="Arial"/>
                <w:color w:val="000000"/>
                <w:sz w:val="20"/>
                <w:szCs w:val="24"/>
              </w:rPr>
            </w:pPr>
          </w:p>
        </w:tc>
        <w:tc>
          <w:tcPr>
            <w:tcW w:w="3330" w:type="dxa"/>
            <w:tcBorders>
              <w:top w:val="nil"/>
              <w:left w:val="nil"/>
              <w:bottom w:val="nil"/>
              <w:right w:val="nil"/>
            </w:tcBorders>
          </w:tcPr>
          <w:p w14:paraId="03BB4862" w14:textId="77777777" w:rsidR="002A0D87" w:rsidRDefault="002A0D87" w:rsidP="003C376A">
            <w:pPr>
              <w:autoSpaceDE w:val="0"/>
              <w:autoSpaceDN w:val="0"/>
              <w:adjustRightInd w:val="0"/>
              <w:spacing w:after="0" w:line="240" w:lineRule="auto"/>
            </w:pPr>
            <w:r>
              <w:t>- Postbus- of antwoordnummer</w:t>
            </w:r>
          </w:p>
        </w:tc>
        <w:tc>
          <w:tcPr>
            <w:tcW w:w="1350" w:type="dxa"/>
            <w:tcBorders>
              <w:top w:val="nil"/>
              <w:left w:val="nil"/>
              <w:bottom w:val="nil"/>
              <w:right w:val="nil"/>
            </w:tcBorders>
          </w:tcPr>
          <w:p w14:paraId="42D4975E" w14:textId="77777777" w:rsidR="002A0D87" w:rsidRPr="002A0D87" w:rsidRDefault="002A0D87" w:rsidP="003C376A">
            <w:pPr>
              <w:autoSpaceDE w:val="0"/>
              <w:autoSpaceDN w:val="0"/>
              <w:adjustRightInd w:val="0"/>
              <w:spacing w:after="0" w:line="240" w:lineRule="auto"/>
              <w:rPr>
                <w:rFonts w:ascii="Arial" w:eastAsia="Times New Roman" w:hAnsi="Arial" w:cs="Arial"/>
                <w:color w:val="000000"/>
                <w:sz w:val="20"/>
                <w:szCs w:val="24"/>
              </w:rPr>
            </w:pPr>
          </w:p>
        </w:tc>
      </w:tr>
      <w:tr w:rsidR="002A0D87" w:rsidRPr="003E7E75" w14:paraId="719046BB" w14:textId="77777777" w:rsidTr="002A0D87">
        <w:tc>
          <w:tcPr>
            <w:tcW w:w="3600" w:type="dxa"/>
            <w:tcBorders>
              <w:top w:val="nil"/>
              <w:left w:val="nil"/>
              <w:bottom w:val="nil"/>
              <w:right w:val="nil"/>
            </w:tcBorders>
          </w:tcPr>
          <w:p w14:paraId="066B59A6" w14:textId="77777777" w:rsidR="002A0D87" w:rsidRPr="003E7E75" w:rsidRDefault="002A0D87" w:rsidP="003C376A">
            <w:pPr>
              <w:autoSpaceDE w:val="0"/>
              <w:autoSpaceDN w:val="0"/>
              <w:adjustRightInd w:val="0"/>
              <w:spacing w:after="0" w:line="240" w:lineRule="auto"/>
              <w:rPr>
                <w:rFonts w:ascii="Arial" w:eastAsia="Times New Roman" w:hAnsi="Arial" w:cs="Arial"/>
                <w:color w:val="000000"/>
                <w:sz w:val="20"/>
                <w:szCs w:val="24"/>
              </w:rPr>
            </w:pPr>
          </w:p>
        </w:tc>
        <w:tc>
          <w:tcPr>
            <w:tcW w:w="1080" w:type="dxa"/>
            <w:tcBorders>
              <w:top w:val="nil"/>
              <w:left w:val="nil"/>
              <w:bottom w:val="nil"/>
              <w:right w:val="nil"/>
            </w:tcBorders>
          </w:tcPr>
          <w:p w14:paraId="5F5AF451" w14:textId="77777777" w:rsidR="002A0D87" w:rsidRPr="003E7E75" w:rsidRDefault="002A0D87" w:rsidP="003C376A">
            <w:pPr>
              <w:autoSpaceDE w:val="0"/>
              <w:autoSpaceDN w:val="0"/>
              <w:adjustRightInd w:val="0"/>
              <w:spacing w:after="0" w:line="240" w:lineRule="auto"/>
              <w:rPr>
                <w:rFonts w:ascii="Arial" w:eastAsia="Times New Roman" w:hAnsi="Arial" w:cs="Arial"/>
                <w:color w:val="000000"/>
                <w:sz w:val="20"/>
                <w:szCs w:val="24"/>
              </w:rPr>
            </w:pPr>
          </w:p>
        </w:tc>
        <w:tc>
          <w:tcPr>
            <w:tcW w:w="3330" w:type="dxa"/>
            <w:tcBorders>
              <w:top w:val="nil"/>
              <w:left w:val="nil"/>
              <w:bottom w:val="nil"/>
              <w:right w:val="nil"/>
            </w:tcBorders>
          </w:tcPr>
          <w:p w14:paraId="3F5BBE6A" w14:textId="77777777" w:rsidR="002A0D87" w:rsidRDefault="002A0D87" w:rsidP="003C376A">
            <w:pPr>
              <w:autoSpaceDE w:val="0"/>
              <w:autoSpaceDN w:val="0"/>
              <w:adjustRightInd w:val="0"/>
              <w:spacing w:after="0" w:line="240" w:lineRule="auto"/>
            </w:pPr>
            <w:r>
              <w:t>- Postadres postcode</w:t>
            </w:r>
          </w:p>
        </w:tc>
        <w:tc>
          <w:tcPr>
            <w:tcW w:w="1350" w:type="dxa"/>
            <w:tcBorders>
              <w:top w:val="nil"/>
              <w:left w:val="nil"/>
              <w:bottom w:val="nil"/>
              <w:right w:val="nil"/>
            </w:tcBorders>
          </w:tcPr>
          <w:p w14:paraId="3DA4AD11" w14:textId="77777777" w:rsidR="002A0D87" w:rsidRPr="002A0D87" w:rsidRDefault="002A0D87" w:rsidP="003C376A">
            <w:pPr>
              <w:autoSpaceDE w:val="0"/>
              <w:autoSpaceDN w:val="0"/>
              <w:adjustRightInd w:val="0"/>
              <w:spacing w:after="0" w:line="240" w:lineRule="auto"/>
              <w:rPr>
                <w:rFonts w:ascii="Arial" w:eastAsia="Times New Roman" w:hAnsi="Arial" w:cs="Arial"/>
                <w:color w:val="000000"/>
                <w:sz w:val="20"/>
                <w:szCs w:val="24"/>
              </w:rPr>
            </w:pPr>
          </w:p>
        </w:tc>
      </w:tr>
      <w:tr w:rsidR="002A0D87" w:rsidRPr="003E7E75" w14:paraId="6B567746" w14:textId="77777777" w:rsidTr="002A0D87">
        <w:tc>
          <w:tcPr>
            <w:tcW w:w="3600" w:type="dxa"/>
            <w:tcBorders>
              <w:top w:val="nil"/>
              <w:left w:val="nil"/>
              <w:bottom w:val="nil"/>
              <w:right w:val="nil"/>
            </w:tcBorders>
          </w:tcPr>
          <w:p w14:paraId="46F660CE" w14:textId="77777777" w:rsidR="002A0D87" w:rsidRPr="003E7E75" w:rsidRDefault="002A0D87" w:rsidP="003C376A">
            <w:pPr>
              <w:autoSpaceDE w:val="0"/>
              <w:autoSpaceDN w:val="0"/>
              <w:adjustRightInd w:val="0"/>
              <w:spacing w:after="0" w:line="240" w:lineRule="auto"/>
              <w:rPr>
                <w:rFonts w:ascii="Arial" w:eastAsia="Times New Roman" w:hAnsi="Arial" w:cs="Arial"/>
                <w:color w:val="000000"/>
                <w:sz w:val="20"/>
                <w:szCs w:val="24"/>
              </w:rPr>
            </w:pPr>
          </w:p>
        </w:tc>
        <w:tc>
          <w:tcPr>
            <w:tcW w:w="1080" w:type="dxa"/>
            <w:tcBorders>
              <w:top w:val="nil"/>
              <w:left w:val="nil"/>
              <w:bottom w:val="nil"/>
              <w:right w:val="nil"/>
            </w:tcBorders>
          </w:tcPr>
          <w:p w14:paraId="74EC95D3" w14:textId="77777777" w:rsidR="002A0D87" w:rsidRPr="003E7E75" w:rsidRDefault="002A0D87" w:rsidP="003C376A">
            <w:pPr>
              <w:autoSpaceDE w:val="0"/>
              <w:autoSpaceDN w:val="0"/>
              <w:adjustRightInd w:val="0"/>
              <w:spacing w:after="0" w:line="240" w:lineRule="auto"/>
              <w:rPr>
                <w:rFonts w:ascii="Arial" w:eastAsia="Times New Roman" w:hAnsi="Arial" w:cs="Arial"/>
                <w:color w:val="000000"/>
                <w:sz w:val="20"/>
                <w:szCs w:val="24"/>
              </w:rPr>
            </w:pPr>
          </w:p>
        </w:tc>
        <w:tc>
          <w:tcPr>
            <w:tcW w:w="3330" w:type="dxa"/>
            <w:tcBorders>
              <w:top w:val="nil"/>
              <w:left w:val="nil"/>
              <w:bottom w:val="nil"/>
              <w:right w:val="nil"/>
            </w:tcBorders>
          </w:tcPr>
          <w:p w14:paraId="333CBB6F" w14:textId="77777777" w:rsidR="002A0D87" w:rsidRDefault="00DA5D93" w:rsidP="003C376A">
            <w:pPr>
              <w:autoSpaceDE w:val="0"/>
              <w:autoSpaceDN w:val="0"/>
              <w:adjustRightInd w:val="0"/>
              <w:spacing w:after="0" w:line="240" w:lineRule="auto"/>
            </w:pPr>
            <w:r>
              <w:fldChar w:fldCharType="begin" w:fldLock="1"/>
            </w:r>
            <w:r w:rsidR="002A0D87">
              <w:instrText xml:space="preserve">MERGEFIELD </w:instrText>
            </w:r>
            <w:r w:rsidR="002A0D87">
              <w:rPr>
                <w:rFonts w:eastAsia="Times New Roman"/>
              </w:rPr>
              <w:instrText>Att.Name</w:instrText>
            </w:r>
            <w:r>
              <w:fldChar w:fldCharType="separate"/>
            </w:r>
            <w:r w:rsidR="002A0D87">
              <w:rPr>
                <w:rFonts w:eastAsia="Times New Roman"/>
              </w:rPr>
              <w:t>Afwijkend buitenlands correspondentieadres</w:t>
            </w:r>
            <w:r>
              <w:fldChar w:fldCharType="end"/>
            </w:r>
          </w:p>
        </w:tc>
        <w:tc>
          <w:tcPr>
            <w:tcW w:w="1350" w:type="dxa"/>
            <w:tcBorders>
              <w:top w:val="nil"/>
              <w:left w:val="nil"/>
              <w:bottom w:val="nil"/>
              <w:right w:val="nil"/>
            </w:tcBorders>
          </w:tcPr>
          <w:p w14:paraId="3BEF6DDC" w14:textId="77777777" w:rsidR="002A0D87" w:rsidRPr="002A0D87" w:rsidRDefault="002A0D87" w:rsidP="003C376A">
            <w:pPr>
              <w:autoSpaceDE w:val="0"/>
              <w:autoSpaceDN w:val="0"/>
              <w:adjustRightInd w:val="0"/>
              <w:spacing w:after="0" w:line="240" w:lineRule="auto"/>
              <w:rPr>
                <w:rFonts w:ascii="Arial" w:eastAsia="Times New Roman" w:hAnsi="Arial" w:cs="Arial"/>
                <w:color w:val="000000"/>
                <w:sz w:val="20"/>
                <w:szCs w:val="24"/>
              </w:rPr>
            </w:pPr>
            <w:r w:rsidRPr="002A0D87">
              <w:rPr>
                <w:rFonts w:ascii="Arial" w:eastAsia="Times New Roman" w:hAnsi="Arial" w:cs="Arial"/>
                <w:color w:val="000000"/>
                <w:sz w:val="20"/>
                <w:szCs w:val="24"/>
              </w:rPr>
              <w:t>KING</w:t>
            </w:r>
          </w:p>
        </w:tc>
      </w:tr>
      <w:tr w:rsidR="002A0D87" w:rsidRPr="003E7E75" w14:paraId="72965F00" w14:textId="77777777" w:rsidTr="002A0D87">
        <w:tc>
          <w:tcPr>
            <w:tcW w:w="3600" w:type="dxa"/>
            <w:tcBorders>
              <w:top w:val="nil"/>
              <w:left w:val="nil"/>
              <w:bottom w:val="nil"/>
              <w:right w:val="nil"/>
            </w:tcBorders>
          </w:tcPr>
          <w:p w14:paraId="6F2A96E9" w14:textId="77777777" w:rsidR="002A0D87" w:rsidRPr="003E7E75" w:rsidRDefault="002A0D87" w:rsidP="003C376A">
            <w:pPr>
              <w:autoSpaceDE w:val="0"/>
              <w:autoSpaceDN w:val="0"/>
              <w:adjustRightInd w:val="0"/>
              <w:spacing w:after="0" w:line="240" w:lineRule="auto"/>
              <w:rPr>
                <w:rFonts w:ascii="Arial" w:eastAsia="Times New Roman" w:hAnsi="Arial" w:cs="Arial"/>
                <w:color w:val="000000"/>
                <w:sz w:val="20"/>
                <w:szCs w:val="24"/>
              </w:rPr>
            </w:pPr>
          </w:p>
        </w:tc>
        <w:tc>
          <w:tcPr>
            <w:tcW w:w="1080" w:type="dxa"/>
            <w:tcBorders>
              <w:top w:val="nil"/>
              <w:left w:val="nil"/>
              <w:bottom w:val="nil"/>
              <w:right w:val="nil"/>
            </w:tcBorders>
          </w:tcPr>
          <w:p w14:paraId="4FEC6ACB" w14:textId="77777777" w:rsidR="002A0D87" w:rsidRPr="003E7E75" w:rsidRDefault="002A0D87" w:rsidP="003C376A">
            <w:pPr>
              <w:autoSpaceDE w:val="0"/>
              <w:autoSpaceDN w:val="0"/>
              <w:adjustRightInd w:val="0"/>
              <w:spacing w:after="0" w:line="240" w:lineRule="auto"/>
              <w:rPr>
                <w:rFonts w:ascii="Arial" w:eastAsia="Times New Roman" w:hAnsi="Arial" w:cs="Arial"/>
                <w:color w:val="000000"/>
                <w:sz w:val="20"/>
                <w:szCs w:val="24"/>
              </w:rPr>
            </w:pPr>
          </w:p>
        </w:tc>
        <w:tc>
          <w:tcPr>
            <w:tcW w:w="3330" w:type="dxa"/>
            <w:tcBorders>
              <w:top w:val="nil"/>
              <w:left w:val="nil"/>
              <w:bottom w:val="nil"/>
              <w:right w:val="nil"/>
            </w:tcBorders>
          </w:tcPr>
          <w:p w14:paraId="3BC9DB38" w14:textId="77777777" w:rsidR="002A0D87" w:rsidRDefault="002A0D87" w:rsidP="003C376A">
            <w:pPr>
              <w:autoSpaceDE w:val="0"/>
              <w:autoSpaceDN w:val="0"/>
              <w:adjustRightInd w:val="0"/>
              <w:spacing w:after="0" w:line="240" w:lineRule="auto"/>
            </w:pPr>
            <w:r>
              <w:t>- Adres buitenland 1</w:t>
            </w:r>
          </w:p>
        </w:tc>
        <w:tc>
          <w:tcPr>
            <w:tcW w:w="1350" w:type="dxa"/>
            <w:tcBorders>
              <w:top w:val="nil"/>
              <w:left w:val="nil"/>
              <w:bottom w:val="nil"/>
              <w:right w:val="nil"/>
            </w:tcBorders>
          </w:tcPr>
          <w:p w14:paraId="49EBB548" w14:textId="77777777" w:rsidR="002A0D87" w:rsidRPr="002A0D87" w:rsidRDefault="002A0D87" w:rsidP="003C376A">
            <w:pPr>
              <w:autoSpaceDE w:val="0"/>
              <w:autoSpaceDN w:val="0"/>
              <w:adjustRightInd w:val="0"/>
              <w:spacing w:after="0" w:line="240" w:lineRule="auto"/>
              <w:rPr>
                <w:rFonts w:ascii="Arial" w:eastAsia="Times New Roman" w:hAnsi="Arial" w:cs="Arial"/>
                <w:color w:val="000000"/>
                <w:sz w:val="20"/>
                <w:szCs w:val="24"/>
              </w:rPr>
            </w:pPr>
          </w:p>
        </w:tc>
      </w:tr>
      <w:tr w:rsidR="002A0D87" w:rsidRPr="003E7E75" w14:paraId="2FB870F8" w14:textId="77777777" w:rsidTr="002A0D87">
        <w:tc>
          <w:tcPr>
            <w:tcW w:w="3600" w:type="dxa"/>
            <w:tcBorders>
              <w:top w:val="nil"/>
              <w:left w:val="nil"/>
              <w:bottom w:val="nil"/>
              <w:right w:val="nil"/>
            </w:tcBorders>
          </w:tcPr>
          <w:p w14:paraId="0DC766A8" w14:textId="77777777" w:rsidR="002A0D87" w:rsidRPr="003E7E75" w:rsidRDefault="002A0D87" w:rsidP="003C376A">
            <w:pPr>
              <w:autoSpaceDE w:val="0"/>
              <w:autoSpaceDN w:val="0"/>
              <w:adjustRightInd w:val="0"/>
              <w:spacing w:after="0" w:line="240" w:lineRule="auto"/>
              <w:rPr>
                <w:rFonts w:ascii="Arial" w:eastAsia="Times New Roman" w:hAnsi="Arial" w:cs="Arial"/>
                <w:color w:val="000000"/>
                <w:sz w:val="20"/>
                <w:szCs w:val="24"/>
              </w:rPr>
            </w:pPr>
          </w:p>
        </w:tc>
        <w:tc>
          <w:tcPr>
            <w:tcW w:w="1080" w:type="dxa"/>
            <w:tcBorders>
              <w:top w:val="nil"/>
              <w:left w:val="nil"/>
              <w:bottom w:val="nil"/>
              <w:right w:val="nil"/>
            </w:tcBorders>
          </w:tcPr>
          <w:p w14:paraId="35BA04FD" w14:textId="77777777" w:rsidR="002A0D87" w:rsidRPr="003E7E75" w:rsidRDefault="002A0D87" w:rsidP="003C376A">
            <w:pPr>
              <w:autoSpaceDE w:val="0"/>
              <w:autoSpaceDN w:val="0"/>
              <w:adjustRightInd w:val="0"/>
              <w:spacing w:after="0" w:line="240" w:lineRule="auto"/>
              <w:rPr>
                <w:rFonts w:ascii="Arial" w:eastAsia="Times New Roman" w:hAnsi="Arial" w:cs="Arial"/>
                <w:color w:val="000000"/>
                <w:sz w:val="20"/>
                <w:szCs w:val="24"/>
              </w:rPr>
            </w:pPr>
          </w:p>
        </w:tc>
        <w:tc>
          <w:tcPr>
            <w:tcW w:w="3330" w:type="dxa"/>
            <w:tcBorders>
              <w:top w:val="nil"/>
              <w:left w:val="nil"/>
              <w:bottom w:val="nil"/>
              <w:right w:val="nil"/>
            </w:tcBorders>
          </w:tcPr>
          <w:p w14:paraId="3C5E1C1A" w14:textId="77777777" w:rsidR="002A0D87" w:rsidRDefault="002A0D87" w:rsidP="003C376A">
            <w:pPr>
              <w:autoSpaceDE w:val="0"/>
              <w:autoSpaceDN w:val="0"/>
              <w:adjustRightInd w:val="0"/>
              <w:spacing w:after="0" w:line="240" w:lineRule="auto"/>
            </w:pPr>
            <w:r>
              <w:t>- Adres buitenland 2</w:t>
            </w:r>
          </w:p>
        </w:tc>
        <w:tc>
          <w:tcPr>
            <w:tcW w:w="1350" w:type="dxa"/>
            <w:tcBorders>
              <w:top w:val="nil"/>
              <w:left w:val="nil"/>
              <w:bottom w:val="nil"/>
              <w:right w:val="nil"/>
            </w:tcBorders>
          </w:tcPr>
          <w:p w14:paraId="0168E226" w14:textId="77777777" w:rsidR="002A0D87" w:rsidRPr="002A0D87" w:rsidRDefault="002A0D87" w:rsidP="003C376A">
            <w:pPr>
              <w:autoSpaceDE w:val="0"/>
              <w:autoSpaceDN w:val="0"/>
              <w:adjustRightInd w:val="0"/>
              <w:spacing w:after="0" w:line="240" w:lineRule="auto"/>
              <w:rPr>
                <w:rFonts w:ascii="Arial" w:eastAsia="Times New Roman" w:hAnsi="Arial" w:cs="Arial"/>
                <w:color w:val="000000"/>
                <w:sz w:val="20"/>
                <w:szCs w:val="24"/>
              </w:rPr>
            </w:pPr>
          </w:p>
        </w:tc>
      </w:tr>
      <w:tr w:rsidR="002A0D87" w:rsidRPr="003E7E75" w14:paraId="5265A1B6" w14:textId="77777777" w:rsidTr="002A0D87">
        <w:tc>
          <w:tcPr>
            <w:tcW w:w="3600" w:type="dxa"/>
            <w:tcBorders>
              <w:top w:val="nil"/>
              <w:left w:val="nil"/>
              <w:bottom w:val="nil"/>
              <w:right w:val="nil"/>
            </w:tcBorders>
          </w:tcPr>
          <w:p w14:paraId="51D2B788" w14:textId="77777777" w:rsidR="002A0D87" w:rsidRPr="003E7E75" w:rsidRDefault="002A0D87" w:rsidP="003C376A">
            <w:pPr>
              <w:autoSpaceDE w:val="0"/>
              <w:autoSpaceDN w:val="0"/>
              <w:adjustRightInd w:val="0"/>
              <w:spacing w:after="0" w:line="240" w:lineRule="auto"/>
              <w:rPr>
                <w:rFonts w:ascii="Arial" w:eastAsia="Times New Roman" w:hAnsi="Arial" w:cs="Arial"/>
                <w:color w:val="000000"/>
                <w:sz w:val="20"/>
                <w:szCs w:val="24"/>
              </w:rPr>
            </w:pPr>
          </w:p>
        </w:tc>
        <w:tc>
          <w:tcPr>
            <w:tcW w:w="1080" w:type="dxa"/>
            <w:tcBorders>
              <w:top w:val="nil"/>
              <w:left w:val="nil"/>
              <w:bottom w:val="nil"/>
              <w:right w:val="nil"/>
            </w:tcBorders>
          </w:tcPr>
          <w:p w14:paraId="1BD7AECB" w14:textId="77777777" w:rsidR="002A0D87" w:rsidRPr="003E7E75" w:rsidRDefault="002A0D87" w:rsidP="003C376A">
            <w:pPr>
              <w:autoSpaceDE w:val="0"/>
              <w:autoSpaceDN w:val="0"/>
              <w:adjustRightInd w:val="0"/>
              <w:spacing w:after="0" w:line="240" w:lineRule="auto"/>
              <w:rPr>
                <w:rFonts w:ascii="Arial" w:eastAsia="Times New Roman" w:hAnsi="Arial" w:cs="Arial"/>
                <w:color w:val="000000"/>
                <w:sz w:val="20"/>
                <w:szCs w:val="24"/>
              </w:rPr>
            </w:pPr>
          </w:p>
        </w:tc>
        <w:tc>
          <w:tcPr>
            <w:tcW w:w="3330" w:type="dxa"/>
            <w:tcBorders>
              <w:top w:val="nil"/>
              <w:left w:val="nil"/>
              <w:bottom w:val="nil"/>
              <w:right w:val="nil"/>
            </w:tcBorders>
          </w:tcPr>
          <w:p w14:paraId="3C595D64" w14:textId="77777777" w:rsidR="002A0D87" w:rsidRDefault="002A0D87" w:rsidP="003C376A">
            <w:pPr>
              <w:autoSpaceDE w:val="0"/>
              <w:autoSpaceDN w:val="0"/>
              <w:adjustRightInd w:val="0"/>
              <w:spacing w:after="0" w:line="240" w:lineRule="auto"/>
            </w:pPr>
            <w:r>
              <w:t>- Adres buitenland 3</w:t>
            </w:r>
          </w:p>
        </w:tc>
        <w:tc>
          <w:tcPr>
            <w:tcW w:w="1350" w:type="dxa"/>
            <w:tcBorders>
              <w:top w:val="nil"/>
              <w:left w:val="nil"/>
              <w:bottom w:val="nil"/>
              <w:right w:val="nil"/>
            </w:tcBorders>
          </w:tcPr>
          <w:p w14:paraId="4B608F48" w14:textId="77777777" w:rsidR="002A0D87" w:rsidRPr="002A0D87" w:rsidRDefault="002A0D87" w:rsidP="003C376A">
            <w:pPr>
              <w:autoSpaceDE w:val="0"/>
              <w:autoSpaceDN w:val="0"/>
              <w:adjustRightInd w:val="0"/>
              <w:spacing w:after="0" w:line="240" w:lineRule="auto"/>
              <w:rPr>
                <w:rFonts w:ascii="Arial" w:eastAsia="Times New Roman" w:hAnsi="Arial" w:cs="Arial"/>
                <w:color w:val="000000"/>
                <w:sz w:val="20"/>
                <w:szCs w:val="24"/>
              </w:rPr>
            </w:pPr>
          </w:p>
        </w:tc>
      </w:tr>
      <w:tr w:rsidR="00CD50A0" w:rsidRPr="003E7E75" w14:paraId="403D7BA6" w14:textId="77777777" w:rsidTr="0057620D">
        <w:tc>
          <w:tcPr>
            <w:tcW w:w="3600" w:type="dxa"/>
            <w:tcBorders>
              <w:top w:val="nil"/>
              <w:left w:val="nil"/>
              <w:bottom w:val="nil"/>
              <w:right w:val="nil"/>
            </w:tcBorders>
          </w:tcPr>
          <w:p w14:paraId="1FF993D1" w14:textId="77777777" w:rsidR="00CD50A0" w:rsidRPr="00CD50A0" w:rsidRDefault="00CD50A0" w:rsidP="00CD50A0">
            <w:pPr>
              <w:autoSpaceDE w:val="0"/>
              <w:autoSpaceDN w:val="0"/>
              <w:adjustRightInd w:val="0"/>
              <w:spacing w:after="0" w:line="240" w:lineRule="auto"/>
              <w:rPr>
                <w:rFonts w:ascii="Arial" w:eastAsia="Times New Roman" w:hAnsi="Arial" w:cs="Arial"/>
                <w:b/>
                <w:color w:val="000000"/>
                <w:sz w:val="20"/>
                <w:szCs w:val="24"/>
              </w:rPr>
            </w:pPr>
            <w:r w:rsidRPr="00CD50A0">
              <w:rPr>
                <w:rFonts w:ascii="Arial" w:eastAsia="Times New Roman" w:hAnsi="Arial" w:cs="Arial"/>
                <w:b/>
                <w:color w:val="000000"/>
                <w:sz w:val="20"/>
                <w:szCs w:val="24"/>
              </w:rPr>
              <w:t>Overzicht relaties</w:t>
            </w:r>
          </w:p>
        </w:tc>
        <w:tc>
          <w:tcPr>
            <w:tcW w:w="4410" w:type="dxa"/>
            <w:gridSpan w:val="2"/>
            <w:tcBorders>
              <w:top w:val="nil"/>
              <w:left w:val="nil"/>
              <w:bottom w:val="nil"/>
              <w:right w:val="nil"/>
            </w:tcBorders>
          </w:tcPr>
          <w:p w14:paraId="44A88474" w14:textId="77777777" w:rsidR="00CD50A0" w:rsidRPr="00CD50A0" w:rsidRDefault="00CD50A0" w:rsidP="003C376A">
            <w:pPr>
              <w:autoSpaceDE w:val="0"/>
              <w:autoSpaceDN w:val="0"/>
              <w:adjustRightInd w:val="0"/>
              <w:spacing w:after="0" w:line="240" w:lineRule="auto"/>
              <w:rPr>
                <w:i/>
              </w:rPr>
            </w:pPr>
            <w:r w:rsidRPr="00CD50A0">
              <w:rPr>
                <w:i/>
              </w:rPr>
              <w:t>Relatienaam incl. gerelateerd objecttype</w:t>
            </w:r>
          </w:p>
        </w:tc>
        <w:tc>
          <w:tcPr>
            <w:tcW w:w="1350" w:type="dxa"/>
            <w:tcBorders>
              <w:top w:val="nil"/>
              <w:left w:val="nil"/>
              <w:bottom w:val="nil"/>
              <w:right w:val="nil"/>
            </w:tcBorders>
          </w:tcPr>
          <w:p w14:paraId="0FEE3394" w14:textId="77777777" w:rsidR="00CD50A0" w:rsidRPr="00CD50A0" w:rsidRDefault="00CD50A0" w:rsidP="003C376A">
            <w:pPr>
              <w:autoSpaceDE w:val="0"/>
              <w:autoSpaceDN w:val="0"/>
              <w:adjustRightInd w:val="0"/>
              <w:spacing w:after="0" w:line="240" w:lineRule="auto"/>
              <w:rPr>
                <w:rFonts w:ascii="Arial" w:eastAsia="Times New Roman" w:hAnsi="Arial" w:cs="Arial"/>
                <w:i/>
                <w:color w:val="000000"/>
                <w:sz w:val="20"/>
                <w:szCs w:val="24"/>
              </w:rPr>
            </w:pPr>
            <w:r w:rsidRPr="00CD50A0">
              <w:rPr>
                <w:rFonts w:ascii="Arial" w:eastAsia="Times New Roman" w:hAnsi="Arial" w:cs="Arial"/>
                <w:i/>
                <w:color w:val="000000"/>
                <w:sz w:val="20"/>
                <w:szCs w:val="24"/>
              </w:rPr>
              <w:t>Herkomst</w:t>
            </w:r>
          </w:p>
        </w:tc>
      </w:tr>
      <w:tr w:rsidR="00CD50A0" w:rsidRPr="003E7E75" w14:paraId="72E13FE2" w14:textId="77777777" w:rsidTr="0057620D">
        <w:tc>
          <w:tcPr>
            <w:tcW w:w="3600" w:type="dxa"/>
            <w:tcBorders>
              <w:top w:val="nil"/>
              <w:left w:val="nil"/>
              <w:bottom w:val="nil"/>
              <w:right w:val="nil"/>
            </w:tcBorders>
          </w:tcPr>
          <w:p w14:paraId="11BD62B4" w14:textId="77777777" w:rsidR="00CD50A0" w:rsidRDefault="00CD50A0" w:rsidP="00CD50A0">
            <w:pPr>
              <w:autoSpaceDE w:val="0"/>
              <w:autoSpaceDN w:val="0"/>
              <w:adjustRightInd w:val="0"/>
              <w:spacing w:after="0" w:line="240" w:lineRule="auto"/>
              <w:rPr>
                <w:rFonts w:ascii="Arial" w:eastAsia="Times New Roman" w:hAnsi="Arial" w:cs="Arial"/>
                <w:color w:val="000000"/>
                <w:sz w:val="20"/>
                <w:szCs w:val="24"/>
              </w:rPr>
            </w:pPr>
          </w:p>
        </w:tc>
        <w:tc>
          <w:tcPr>
            <w:tcW w:w="4410" w:type="dxa"/>
            <w:gridSpan w:val="2"/>
            <w:tcBorders>
              <w:top w:val="nil"/>
              <w:left w:val="nil"/>
              <w:bottom w:val="nil"/>
              <w:right w:val="nil"/>
            </w:tcBorders>
          </w:tcPr>
          <w:p w14:paraId="29804D3D" w14:textId="77777777" w:rsidR="00CD50A0" w:rsidRPr="005561F3" w:rsidRDefault="00CD50A0" w:rsidP="00CD50A0">
            <w:pPr>
              <w:autoSpaceDE w:val="0"/>
              <w:autoSpaceDN w:val="0"/>
              <w:adjustRightInd w:val="0"/>
              <w:spacing w:after="0" w:line="240" w:lineRule="auto"/>
              <w:rPr>
                <w:lang w:val="nl-NL"/>
              </w:rPr>
            </w:pPr>
            <w:r w:rsidRPr="005561F3">
              <w:rPr>
                <w:lang w:val="nl-NL"/>
              </w:rPr>
              <w:t>van BETROKKENE met als afwijkend binnenlands correspondentieadres  ADRESSEERBAAR OBJECT AANDUIDING</w:t>
            </w:r>
          </w:p>
        </w:tc>
        <w:tc>
          <w:tcPr>
            <w:tcW w:w="1350" w:type="dxa"/>
            <w:tcBorders>
              <w:top w:val="nil"/>
              <w:left w:val="nil"/>
              <w:bottom w:val="nil"/>
              <w:right w:val="nil"/>
            </w:tcBorders>
          </w:tcPr>
          <w:p w14:paraId="3A1FD954" w14:textId="77777777" w:rsidR="00CD50A0" w:rsidRDefault="00CD50A0" w:rsidP="003C376A">
            <w:pPr>
              <w:autoSpaceDE w:val="0"/>
              <w:autoSpaceDN w:val="0"/>
              <w:adjustRightInd w:val="0"/>
              <w:spacing w:after="0" w:line="240" w:lineRule="auto"/>
              <w:rPr>
                <w:rFonts w:ascii="Arial" w:eastAsia="Times New Roman" w:hAnsi="Arial" w:cs="Arial"/>
                <w:color w:val="000000"/>
                <w:sz w:val="20"/>
                <w:szCs w:val="24"/>
              </w:rPr>
            </w:pPr>
            <w:r>
              <w:rPr>
                <w:rFonts w:ascii="Arial" w:eastAsia="Times New Roman" w:hAnsi="Arial" w:cs="Arial"/>
                <w:color w:val="000000"/>
                <w:sz w:val="20"/>
                <w:szCs w:val="24"/>
              </w:rPr>
              <w:t>KING</w:t>
            </w:r>
          </w:p>
        </w:tc>
      </w:tr>
      <w:tr w:rsidR="00CD50A0" w:rsidRPr="003E7E75" w14:paraId="6629CA60" w14:textId="77777777" w:rsidTr="0057620D">
        <w:tc>
          <w:tcPr>
            <w:tcW w:w="3600" w:type="dxa"/>
            <w:tcBorders>
              <w:top w:val="nil"/>
              <w:left w:val="nil"/>
              <w:bottom w:val="nil"/>
              <w:right w:val="nil"/>
            </w:tcBorders>
          </w:tcPr>
          <w:p w14:paraId="465CAF2C" w14:textId="77777777" w:rsidR="00CD50A0" w:rsidRDefault="00CD50A0" w:rsidP="00CD50A0">
            <w:pPr>
              <w:autoSpaceDE w:val="0"/>
              <w:autoSpaceDN w:val="0"/>
              <w:adjustRightInd w:val="0"/>
              <w:spacing w:after="0" w:line="240" w:lineRule="auto"/>
              <w:rPr>
                <w:rFonts w:ascii="Arial" w:eastAsia="Times New Roman" w:hAnsi="Arial" w:cs="Arial"/>
                <w:color w:val="000000"/>
                <w:sz w:val="20"/>
                <w:szCs w:val="24"/>
              </w:rPr>
            </w:pPr>
          </w:p>
        </w:tc>
        <w:tc>
          <w:tcPr>
            <w:tcW w:w="4410" w:type="dxa"/>
            <w:gridSpan w:val="2"/>
            <w:tcBorders>
              <w:top w:val="nil"/>
              <w:left w:val="nil"/>
              <w:bottom w:val="nil"/>
              <w:right w:val="nil"/>
            </w:tcBorders>
          </w:tcPr>
          <w:p w14:paraId="6CB8FE61" w14:textId="77777777" w:rsidR="00CD50A0" w:rsidRPr="005561F3" w:rsidRDefault="00CD50A0" w:rsidP="00CD50A0">
            <w:pPr>
              <w:autoSpaceDE w:val="0"/>
              <w:autoSpaceDN w:val="0"/>
              <w:adjustRightInd w:val="0"/>
              <w:spacing w:after="0" w:line="240" w:lineRule="auto"/>
              <w:rPr>
                <w:lang w:val="nl-NL"/>
              </w:rPr>
            </w:pPr>
            <w:r w:rsidRPr="005561F3">
              <w:rPr>
                <w:lang w:val="nl-NL"/>
              </w:rPr>
              <w:t>Afwijkend correspondentie postadres:</w:t>
            </w:r>
          </w:p>
          <w:p w14:paraId="1003AF73" w14:textId="77777777" w:rsidR="00CD50A0" w:rsidRPr="005561F3" w:rsidRDefault="00CD50A0" w:rsidP="00CD50A0">
            <w:pPr>
              <w:autoSpaceDE w:val="0"/>
              <w:autoSpaceDN w:val="0"/>
              <w:adjustRightInd w:val="0"/>
              <w:spacing w:after="0" w:line="240" w:lineRule="auto"/>
              <w:rPr>
                <w:lang w:val="nl-NL"/>
              </w:rPr>
            </w:pPr>
            <w:r w:rsidRPr="005561F3">
              <w:rPr>
                <w:lang w:val="nl-NL"/>
              </w:rPr>
              <w:t>- van BETROKKENE met afwijkend correspondentie postadres dat zich bevindt in WOONPLAATS</w:t>
            </w:r>
          </w:p>
        </w:tc>
        <w:tc>
          <w:tcPr>
            <w:tcW w:w="1350" w:type="dxa"/>
            <w:tcBorders>
              <w:top w:val="nil"/>
              <w:left w:val="nil"/>
              <w:bottom w:val="nil"/>
              <w:right w:val="nil"/>
            </w:tcBorders>
          </w:tcPr>
          <w:p w14:paraId="786E8AF1" w14:textId="77777777" w:rsidR="00CD50A0" w:rsidRPr="005561F3" w:rsidRDefault="00CD50A0" w:rsidP="003C376A">
            <w:pPr>
              <w:autoSpaceDE w:val="0"/>
              <w:autoSpaceDN w:val="0"/>
              <w:adjustRightInd w:val="0"/>
              <w:spacing w:after="0" w:line="240" w:lineRule="auto"/>
              <w:rPr>
                <w:rFonts w:ascii="Arial" w:eastAsia="Times New Roman" w:hAnsi="Arial" w:cs="Arial"/>
                <w:color w:val="000000"/>
                <w:sz w:val="20"/>
                <w:szCs w:val="24"/>
                <w:lang w:val="nl-NL"/>
              </w:rPr>
            </w:pPr>
          </w:p>
          <w:p w14:paraId="43D53A49" w14:textId="77777777" w:rsidR="00CD50A0" w:rsidRDefault="00CD50A0" w:rsidP="003C376A">
            <w:pPr>
              <w:autoSpaceDE w:val="0"/>
              <w:autoSpaceDN w:val="0"/>
              <w:adjustRightInd w:val="0"/>
              <w:spacing w:after="0" w:line="240" w:lineRule="auto"/>
              <w:rPr>
                <w:rFonts w:ascii="Arial" w:eastAsia="Times New Roman" w:hAnsi="Arial" w:cs="Arial"/>
                <w:color w:val="000000"/>
                <w:sz w:val="20"/>
                <w:szCs w:val="24"/>
              </w:rPr>
            </w:pPr>
            <w:r>
              <w:rPr>
                <w:rFonts w:ascii="Arial" w:eastAsia="Times New Roman" w:hAnsi="Arial" w:cs="Arial"/>
                <w:color w:val="000000"/>
                <w:sz w:val="20"/>
                <w:szCs w:val="24"/>
              </w:rPr>
              <w:t>KING</w:t>
            </w:r>
          </w:p>
        </w:tc>
      </w:tr>
      <w:tr w:rsidR="00CD50A0" w:rsidRPr="003E7E75" w14:paraId="1498785E" w14:textId="77777777" w:rsidTr="0057620D">
        <w:tc>
          <w:tcPr>
            <w:tcW w:w="3600" w:type="dxa"/>
            <w:tcBorders>
              <w:top w:val="nil"/>
              <w:left w:val="nil"/>
              <w:bottom w:val="nil"/>
              <w:right w:val="nil"/>
            </w:tcBorders>
          </w:tcPr>
          <w:p w14:paraId="6C45A621" w14:textId="77777777" w:rsidR="00CD50A0" w:rsidRDefault="00CD50A0" w:rsidP="00CD50A0">
            <w:pPr>
              <w:autoSpaceDE w:val="0"/>
              <w:autoSpaceDN w:val="0"/>
              <w:adjustRightInd w:val="0"/>
              <w:spacing w:after="0" w:line="240" w:lineRule="auto"/>
              <w:rPr>
                <w:rFonts w:ascii="Arial" w:eastAsia="Times New Roman" w:hAnsi="Arial" w:cs="Arial"/>
                <w:color w:val="000000"/>
                <w:sz w:val="20"/>
                <w:szCs w:val="24"/>
              </w:rPr>
            </w:pPr>
          </w:p>
        </w:tc>
        <w:tc>
          <w:tcPr>
            <w:tcW w:w="4410" w:type="dxa"/>
            <w:gridSpan w:val="2"/>
            <w:tcBorders>
              <w:top w:val="nil"/>
              <w:left w:val="nil"/>
              <w:bottom w:val="nil"/>
              <w:right w:val="nil"/>
            </w:tcBorders>
          </w:tcPr>
          <w:p w14:paraId="47033759" w14:textId="77777777" w:rsidR="00CD50A0" w:rsidRPr="005561F3" w:rsidRDefault="00CD50A0" w:rsidP="00CD50A0">
            <w:pPr>
              <w:autoSpaceDE w:val="0"/>
              <w:autoSpaceDN w:val="0"/>
              <w:adjustRightInd w:val="0"/>
              <w:spacing w:after="0" w:line="240" w:lineRule="auto"/>
              <w:rPr>
                <w:lang w:val="nl-NL"/>
              </w:rPr>
            </w:pPr>
            <w:r w:rsidRPr="005561F3">
              <w:rPr>
                <w:lang w:val="nl-NL"/>
              </w:rPr>
              <w:t>Afwijkend buitenlands correspondentieadres:</w:t>
            </w:r>
          </w:p>
          <w:p w14:paraId="616F38CE" w14:textId="77777777" w:rsidR="00CD50A0" w:rsidRPr="005561F3" w:rsidRDefault="00CD50A0" w:rsidP="00CD50A0">
            <w:pPr>
              <w:autoSpaceDE w:val="0"/>
              <w:autoSpaceDN w:val="0"/>
              <w:adjustRightInd w:val="0"/>
              <w:spacing w:after="0" w:line="240" w:lineRule="auto"/>
              <w:rPr>
                <w:lang w:val="nl-NL"/>
              </w:rPr>
            </w:pPr>
            <w:r w:rsidRPr="005561F3">
              <w:rPr>
                <w:lang w:val="nl-NL"/>
              </w:rPr>
              <w:t>- van BETROKKENE met afwijkend buitenlands correspondentieadres dat zich bevindt in LAND</w:t>
            </w:r>
          </w:p>
        </w:tc>
        <w:tc>
          <w:tcPr>
            <w:tcW w:w="1350" w:type="dxa"/>
            <w:tcBorders>
              <w:top w:val="nil"/>
              <w:left w:val="nil"/>
              <w:bottom w:val="nil"/>
              <w:right w:val="nil"/>
            </w:tcBorders>
          </w:tcPr>
          <w:p w14:paraId="02E3311F" w14:textId="77777777" w:rsidR="00CD50A0" w:rsidRPr="005561F3" w:rsidRDefault="00CD50A0" w:rsidP="003C376A">
            <w:pPr>
              <w:autoSpaceDE w:val="0"/>
              <w:autoSpaceDN w:val="0"/>
              <w:adjustRightInd w:val="0"/>
              <w:spacing w:after="0" w:line="240" w:lineRule="auto"/>
              <w:rPr>
                <w:rFonts w:ascii="Arial" w:eastAsia="Times New Roman" w:hAnsi="Arial" w:cs="Arial"/>
                <w:color w:val="000000"/>
                <w:sz w:val="20"/>
                <w:szCs w:val="24"/>
                <w:lang w:val="nl-NL"/>
              </w:rPr>
            </w:pPr>
          </w:p>
          <w:p w14:paraId="60E03685" w14:textId="77777777" w:rsidR="00CD50A0" w:rsidRDefault="00CD50A0" w:rsidP="003C376A">
            <w:pPr>
              <w:autoSpaceDE w:val="0"/>
              <w:autoSpaceDN w:val="0"/>
              <w:adjustRightInd w:val="0"/>
              <w:spacing w:after="0" w:line="240" w:lineRule="auto"/>
              <w:rPr>
                <w:rFonts w:ascii="Arial" w:eastAsia="Times New Roman" w:hAnsi="Arial" w:cs="Arial"/>
                <w:color w:val="000000"/>
                <w:sz w:val="20"/>
                <w:szCs w:val="24"/>
              </w:rPr>
            </w:pPr>
            <w:r>
              <w:rPr>
                <w:rFonts w:ascii="Arial" w:eastAsia="Times New Roman" w:hAnsi="Arial" w:cs="Arial"/>
                <w:color w:val="000000"/>
                <w:sz w:val="20"/>
                <w:szCs w:val="24"/>
              </w:rPr>
              <w:t>KING</w:t>
            </w:r>
          </w:p>
        </w:tc>
      </w:tr>
    </w:tbl>
    <w:p w14:paraId="384E75C8" w14:textId="77777777" w:rsidR="005B4451" w:rsidRDefault="005B4451" w:rsidP="00ED4564"/>
    <w:p w14:paraId="35094602" w14:textId="77777777" w:rsidR="0058622B" w:rsidRPr="003E7E75" w:rsidRDefault="00DA5D93" w:rsidP="0058622B">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58622B"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r w:rsidR="0058622B" w:rsidRPr="003E7E75">
        <w:rPr>
          <w:rFonts w:ascii="Arial" w:eastAsia="Times New Roman" w:hAnsi="Arial" w:cs="Arial"/>
          <w:b/>
          <w:bCs/>
          <w:color w:val="004080"/>
          <w:sz w:val="24"/>
          <w:szCs w:val="24"/>
        </w:rPr>
        <w:t xml:space="preserve"> </w:t>
      </w:r>
      <w:r w:rsidRPr="003E7E75">
        <w:rPr>
          <w:rFonts w:ascii="Arial" w:eastAsia="Times New Roman" w:hAnsi="Arial" w:cs="Arial"/>
          <w:b/>
          <w:bCs/>
          <w:color w:val="004080"/>
          <w:sz w:val="24"/>
          <w:szCs w:val="24"/>
        </w:rPr>
        <w:fldChar w:fldCharType="begin" w:fldLock="1"/>
      </w:r>
      <w:r w:rsidR="0058622B" w:rsidRPr="003E7E75">
        <w:rPr>
          <w:rFonts w:ascii="Arial" w:eastAsia="Times New Roman" w:hAnsi="Arial" w:cs="Arial"/>
          <w:b/>
          <w:bCs/>
          <w:color w:val="004080"/>
          <w:sz w:val="24"/>
          <w:szCs w:val="24"/>
        </w:rPr>
        <w:instrText>MERGEFIELD Att.Name</w:instrText>
      </w:r>
      <w:r w:rsidRPr="003E7E75">
        <w:rPr>
          <w:rFonts w:ascii="Arial" w:eastAsia="Times New Roman" w:hAnsi="Arial" w:cs="Arial"/>
          <w:b/>
          <w:bCs/>
          <w:color w:val="004080"/>
          <w:sz w:val="24"/>
          <w:szCs w:val="24"/>
        </w:rPr>
        <w:fldChar w:fldCharType="separate"/>
      </w:r>
      <w:r w:rsidR="0058622B" w:rsidRPr="003E7E75">
        <w:rPr>
          <w:rFonts w:ascii="Arial" w:eastAsia="Times New Roman" w:hAnsi="Arial" w:cs="Arial"/>
          <w:b/>
          <w:bCs/>
          <w:color w:val="004080"/>
          <w:sz w:val="24"/>
          <w:szCs w:val="24"/>
        </w:rPr>
        <w:t>Aard relatie</w:t>
      </w:r>
      <w:r w:rsidRPr="003E7E75">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58622B" w:rsidRPr="003E7E75" w14:paraId="1C9BB096" w14:textId="77777777" w:rsidTr="003C376A">
        <w:trPr>
          <w:trHeight w:val="215"/>
        </w:trPr>
        <w:tc>
          <w:tcPr>
            <w:tcW w:w="3690" w:type="dxa"/>
            <w:tcBorders>
              <w:top w:val="nil"/>
              <w:left w:val="nil"/>
              <w:bottom w:val="nil"/>
              <w:right w:val="nil"/>
            </w:tcBorders>
          </w:tcPr>
          <w:p w14:paraId="3FCF9816"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14:paraId="1A0A6A46" w14:textId="77777777" w:rsidR="0058622B" w:rsidRPr="003E7E75" w:rsidRDefault="00DA5D93"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color w:val="000000"/>
                <w:sz w:val="20"/>
                <w:szCs w:val="20"/>
              </w:rPr>
              <w:instrText>Att.Name</w:instrText>
            </w:r>
            <w:r w:rsidRPr="003E7E75">
              <w:rPr>
                <w:rFonts w:ascii="Arial" w:hAnsi="Arial" w:cs="Arial"/>
                <w:sz w:val="20"/>
                <w:szCs w:val="20"/>
                <w:lang w:val="en-AU"/>
              </w:rPr>
              <w:fldChar w:fldCharType="separate"/>
            </w:r>
            <w:r w:rsidR="0058622B" w:rsidRPr="003E7E75">
              <w:rPr>
                <w:rFonts w:ascii="Arial" w:eastAsia="Times New Roman" w:hAnsi="Arial" w:cs="Arial"/>
                <w:color w:val="000000"/>
                <w:sz w:val="20"/>
                <w:szCs w:val="20"/>
              </w:rPr>
              <w:t>Aard relatie</w:t>
            </w:r>
            <w:r w:rsidRPr="003E7E75">
              <w:rPr>
                <w:rFonts w:ascii="Arial" w:hAnsi="Arial" w:cs="Arial"/>
                <w:sz w:val="20"/>
                <w:szCs w:val="20"/>
                <w:lang w:val="en-AU"/>
              </w:rPr>
              <w:fldChar w:fldCharType="end"/>
            </w:r>
          </w:p>
        </w:tc>
      </w:tr>
      <w:tr w:rsidR="0058622B" w:rsidRPr="003E7E75" w14:paraId="77F743D8" w14:textId="77777777" w:rsidTr="003C376A">
        <w:tc>
          <w:tcPr>
            <w:tcW w:w="3690" w:type="dxa"/>
            <w:tcBorders>
              <w:top w:val="nil"/>
              <w:left w:val="nil"/>
              <w:bottom w:val="nil"/>
              <w:right w:val="nil"/>
            </w:tcBorders>
          </w:tcPr>
          <w:p w14:paraId="1BD223F7"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7BA7A6B"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6368BC1D" w14:textId="77777777" w:rsidTr="003C376A">
        <w:tc>
          <w:tcPr>
            <w:tcW w:w="3690" w:type="dxa"/>
            <w:tcBorders>
              <w:top w:val="nil"/>
              <w:left w:val="nil"/>
              <w:bottom w:val="nil"/>
              <w:right w:val="nil"/>
            </w:tcBorders>
          </w:tcPr>
          <w:p w14:paraId="63F2A1AA"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6E30DBAF"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KING</w:t>
            </w:r>
          </w:p>
        </w:tc>
      </w:tr>
      <w:tr w:rsidR="0058622B" w:rsidRPr="003E7E75" w14:paraId="23458101" w14:textId="77777777" w:rsidTr="003C376A">
        <w:tc>
          <w:tcPr>
            <w:tcW w:w="3690" w:type="dxa"/>
            <w:tcBorders>
              <w:top w:val="nil"/>
              <w:left w:val="nil"/>
              <w:bottom w:val="nil"/>
              <w:right w:val="nil"/>
            </w:tcBorders>
          </w:tcPr>
          <w:p w14:paraId="440581F9"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257F457"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37ACFF64" w14:textId="77777777" w:rsidTr="003C376A">
        <w:tc>
          <w:tcPr>
            <w:tcW w:w="3690" w:type="dxa"/>
            <w:tcBorders>
              <w:top w:val="nil"/>
              <w:left w:val="nil"/>
              <w:bottom w:val="nil"/>
              <w:right w:val="nil"/>
            </w:tcBorders>
          </w:tcPr>
          <w:p w14:paraId="3C72BD35"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18D17CCA"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p>
        </w:tc>
      </w:tr>
      <w:tr w:rsidR="0058622B" w:rsidRPr="003E7E75" w14:paraId="78EB5518" w14:textId="77777777" w:rsidTr="003C376A">
        <w:tc>
          <w:tcPr>
            <w:tcW w:w="3690" w:type="dxa"/>
            <w:tcBorders>
              <w:top w:val="nil"/>
              <w:left w:val="nil"/>
              <w:bottom w:val="nil"/>
              <w:right w:val="nil"/>
            </w:tcBorders>
          </w:tcPr>
          <w:p w14:paraId="02CE670A"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3539797"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2B8052D6" w14:textId="77777777" w:rsidTr="003C376A">
        <w:tc>
          <w:tcPr>
            <w:tcW w:w="3690" w:type="dxa"/>
            <w:tcBorders>
              <w:top w:val="nil"/>
              <w:left w:val="nil"/>
              <w:bottom w:val="nil"/>
              <w:right w:val="nil"/>
            </w:tcBorders>
          </w:tcPr>
          <w:p w14:paraId="772C775F"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7FEC68E0" w14:textId="77777777" w:rsidR="0058622B" w:rsidRPr="003E7E75" w:rsidRDefault="00DA5D93"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color w:val="000000"/>
                <w:sz w:val="20"/>
                <w:szCs w:val="20"/>
              </w:rPr>
              <w:instrText>Att.Alias</w:instrText>
            </w:r>
            <w:r w:rsidRPr="003E7E75">
              <w:rPr>
                <w:rFonts w:ascii="Arial" w:hAnsi="Arial" w:cs="Arial"/>
                <w:sz w:val="20"/>
                <w:szCs w:val="20"/>
                <w:lang w:val="en-AU"/>
              </w:rPr>
              <w:fldChar w:fldCharType="separate"/>
            </w:r>
            <w:r w:rsidR="0058622B" w:rsidRPr="003E7E75">
              <w:rPr>
                <w:rFonts w:ascii="Arial" w:eastAsia="Times New Roman" w:hAnsi="Arial" w:cs="Arial"/>
                <w:color w:val="000000"/>
                <w:sz w:val="20"/>
                <w:szCs w:val="20"/>
              </w:rPr>
              <w:t>aard</w:t>
            </w:r>
            <w:r w:rsidRPr="003E7E75">
              <w:rPr>
                <w:rFonts w:ascii="Arial" w:hAnsi="Arial" w:cs="Arial"/>
                <w:sz w:val="20"/>
                <w:szCs w:val="20"/>
                <w:lang w:val="en-AU"/>
              </w:rPr>
              <w:fldChar w:fldCharType="end"/>
            </w:r>
          </w:p>
        </w:tc>
      </w:tr>
      <w:tr w:rsidR="0058622B" w:rsidRPr="003E7E75" w14:paraId="0018D323" w14:textId="77777777" w:rsidTr="003C376A">
        <w:trPr>
          <w:trHeight w:val="260"/>
        </w:trPr>
        <w:tc>
          <w:tcPr>
            <w:tcW w:w="3690" w:type="dxa"/>
            <w:tcBorders>
              <w:top w:val="nil"/>
              <w:left w:val="nil"/>
              <w:bottom w:val="nil"/>
              <w:right w:val="nil"/>
            </w:tcBorders>
          </w:tcPr>
          <w:p w14:paraId="74F6A026"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46ACBCA"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AE6939" w14:paraId="3122CA58" w14:textId="77777777" w:rsidTr="003C376A">
        <w:tc>
          <w:tcPr>
            <w:tcW w:w="3690" w:type="dxa"/>
            <w:tcBorders>
              <w:top w:val="nil"/>
              <w:left w:val="nil"/>
              <w:bottom w:val="nil"/>
              <w:right w:val="nil"/>
            </w:tcBorders>
          </w:tcPr>
          <w:p w14:paraId="53689585"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6E3CE4CF" w14:textId="77777777" w:rsidR="0058622B" w:rsidRPr="00DD0F4F" w:rsidRDefault="00DA5D93" w:rsidP="0058622B">
            <w:pPr>
              <w:autoSpaceDE w:val="0"/>
              <w:autoSpaceDN w:val="0"/>
              <w:adjustRightInd w:val="0"/>
              <w:spacing w:after="0" w:line="240" w:lineRule="auto"/>
              <w:rPr>
                <w:rFonts w:ascii="Arial" w:eastAsia="Times New Roman" w:hAnsi="Arial" w:cs="Arial"/>
                <w:color w:val="000000"/>
                <w:sz w:val="20"/>
                <w:szCs w:val="20"/>
                <w:lang w:val="nl-NL"/>
              </w:rPr>
            </w:pPr>
            <w:r w:rsidRPr="003E7E75">
              <w:rPr>
                <w:rFonts w:ascii="Arial" w:hAnsi="Arial" w:cs="Arial"/>
                <w:sz w:val="20"/>
                <w:szCs w:val="20"/>
                <w:lang w:val="en-AU"/>
              </w:rPr>
              <w:fldChar w:fldCharType="begin" w:fldLock="1"/>
            </w:r>
            <w:r w:rsidR="0058622B" w:rsidRPr="00DD0F4F">
              <w:rPr>
                <w:rFonts w:ascii="Arial" w:hAnsi="Arial" w:cs="Arial"/>
                <w:sz w:val="20"/>
                <w:szCs w:val="20"/>
                <w:lang w:val="nl-NL"/>
              </w:rPr>
              <w:instrText xml:space="preserve">MERGEFIELD </w:instrText>
            </w:r>
            <w:r w:rsidR="0058622B" w:rsidRPr="00DD0F4F">
              <w:rPr>
                <w:rFonts w:ascii="Arial" w:eastAsia="Times New Roman" w:hAnsi="Arial" w:cs="Arial"/>
                <w:color w:val="000000"/>
                <w:sz w:val="20"/>
                <w:szCs w:val="20"/>
                <w:lang w:val="nl-NL"/>
              </w:rPr>
              <w:instrText>Att.Notes</w:instrText>
            </w:r>
            <w:r w:rsidRPr="003E7E75">
              <w:rPr>
                <w:rFonts w:ascii="Arial" w:hAnsi="Arial" w:cs="Arial"/>
                <w:sz w:val="20"/>
                <w:szCs w:val="20"/>
                <w:lang w:val="en-AU"/>
              </w:rPr>
              <w:fldChar w:fldCharType="separate"/>
            </w:r>
            <w:r w:rsidR="0058622B" w:rsidRPr="00DD0F4F">
              <w:rPr>
                <w:rFonts w:ascii="Arial" w:eastAsia="Times New Roman" w:hAnsi="Arial" w:cs="Arial"/>
                <w:color w:val="000000"/>
                <w:sz w:val="20"/>
                <w:szCs w:val="20"/>
                <w:lang w:val="nl-NL"/>
              </w:rPr>
              <w:t>Omschrijving van de aard van de relatie van de BETROKKENE tot het INFORMATIEOBJECT</w:t>
            </w:r>
            <w:r w:rsidRPr="003E7E75">
              <w:rPr>
                <w:rFonts w:ascii="Arial" w:hAnsi="Arial" w:cs="Arial"/>
                <w:sz w:val="20"/>
                <w:szCs w:val="20"/>
                <w:lang w:val="en-AU"/>
              </w:rPr>
              <w:fldChar w:fldCharType="end"/>
            </w:r>
          </w:p>
        </w:tc>
      </w:tr>
      <w:tr w:rsidR="0058622B" w:rsidRPr="00AE6939" w14:paraId="4F3ACDA3" w14:textId="77777777" w:rsidTr="003C376A">
        <w:trPr>
          <w:trHeight w:val="230"/>
        </w:trPr>
        <w:tc>
          <w:tcPr>
            <w:tcW w:w="3690" w:type="dxa"/>
            <w:tcBorders>
              <w:top w:val="nil"/>
              <w:left w:val="nil"/>
              <w:bottom w:val="nil"/>
              <w:right w:val="nil"/>
            </w:tcBorders>
          </w:tcPr>
          <w:p w14:paraId="1EB9503D" w14:textId="77777777" w:rsidR="0058622B" w:rsidRPr="00DD0F4F" w:rsidRDefault="0058622B" w:rsidP="003C376A">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4647E577" w14:textId="77777777" w:rsidR="0058622B" w:rsidRPr="00DD0F4F" w:rsidRDefault="0058622B" w:rsidP="003C376A">
            <w:pPr>
              <w:autoSpaceDE w:val="0"/>
              <w:autoSpaceDN w:val="0"/>
              <w:adjustRightInd w:val="0"/>
              <w:spacing w:after="0" w:line="240" w:lineRule="auto"/>
              <w:rPr>
                <w:rFonts w:ascii="Arial" w:eastAsia="Times New Roman" w:hAnsi="Arial" w:cs="Arial"/>
                <w:b/>
                <w:bCs/>
                <w:color w:val="000000"/>
                <w:sz w:val="20"/>
                <w:szCs w:val="20"/>
                <w:lang w:val="nl-NL"/>
              </w:rPr>
            </w:pPr>
          </w:p>
        </w:tc>
      </w:tr>
      <w:tr w:rsidR="0058622B" w:rsidRPr="003E7E75" w14:paraId="3CE29A12" w14:textId="77777777" w:rsidTr="003C376A">
        <w:trPr>
          <w:trHeight w:val="230"/>
        </w:trPr>
        <w:tc>
          <w:tcPr>
            <w:tcW w:w="3690" w:type="dxa"/>
            <w:tcBorders>
              <w:top w:val="nil"/>
              <w:left w:val="nil"/>
              <w:bottom w:val="nil"/>
              <w:right w:val="nil"/>
            </w:tcBorders>
          </w:tcPr>
          <w:p w14:paraId="1DEFC407"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124003E8"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KING</w:t>
            </w:r>
          </w:p>
        </w:tc>
      </w:tr>
      <w:tr w:rsidR="0058622B" w:rsidRPr="003E7E75" w14:paraId="3A0AE402" w14:textId="77777777" w:rsidTr="003C376A">
        <w:tc>
          <w:tcPr>
            <w:tcW w:w="3690" w:type="dxa"/>
            <w:tcBorders>
              <w:top w:val="nil"/>
              <w:left w:val="nil"/>
              <w:bottom w:val="nil"/>
              <w:right w:val="nil"/>
            </w:tcBorders>
          </w:tcPr>
          <w:p w14:paraId="5C3D869E"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F6252AF"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0DF7F084" w14:textId="77777777" w:rsidTr="003C376A">
        <w:tc>
          <w:tcPr>
            <w:tcW w:w="3690" w:type="dxa"/>
            <w:tcBorders>
              <w:top w:val="nil"/>
              <w:left w:val="nil"/>
              <w:bottom w:val="nil"/>
              <w:right w:val="nil"/>
            </w:tcBorders>
          </w:tcPr>
          <w:p w14:paraId="4ED9F1CC"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1A1E0D7B" w14:textId="77777777" w:rsidR="0058622B" w:rsidRPr="003E7E75" w:rsidRDefault="0058622B" w:rsidP="0058622B">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 xml:space="preserve">1 </w:t>
            </w:r>
            <w:r>
              <w:rPr>
                <w:rFonts w:ascii="Arial" w:eastAsia="Times New Roman" w:hAnsi="Arial" w:cs="Arial"/>
                <w:color w:val="000000"/>
                <w:sz w:val="20"/>
                <w:szCs w:val="20"/>
              </w:rPr>
              <w:t>september 2014</w:t>
            </w:r>
          </w:p>
        </w:tc>
      </w:tr>
      <w:tr w:rsidR="0058622B" w:rsidRPr="003E7E75" w14:paraId="79FCD556" w14:textId="77777777" w:rsidTr="003C376A">
        <w:tc>
          <w:tcPr>
            <w:tcW w:w="3690" w:type="dxa"/>
            <w:tcBorders>
              <w:top w:val="nil"/>
              <w:left w:val="nil"/>
              <w:bottom w:val="nil"/>
              <w:right w:val="nil"/>
            </w:tcBorders>
          </w:tcPr>
          <w:p w14:paraId="7BD2C0B5"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F37C7E7"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001E0B7F" w14:textId="77777777" w:rsidTr="003C376A">
        <w:tc>
          <w:tcPr>
            <w:tcW w:w="3690" w:type="dxa"/>
            <w:tcBorders>
              <w:top w:val="nil"/>
              <w:left w:val="nil"/>
              <w:bottom w:val="nil"/>
              <w:right w:val="nil"/>
            </w:tcBorders>
          </w:tcPr>
          <w:p w14:paraId="73913E13"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2607463B"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p>
        </w:tc>
      </w:tr>
      <w:tr w:rsidR="0058622B" w:rsidRPr="003E7E75" w14:paraId="0731E0D4" w14:textId="77777777" w:rsidTr="003C376A">
        <w:tc>
          <w:tcPr>
            <w:tcW w:w="3690" w:type="dxa"/>
            <w:tcBorders>
              <w:top w:val="nil"/>
              <w:left w:val="nil"/>
              <w:bottom w:val="nil"/>
              <w:right w:val="nil"/>
            </w:tcBorders>
          </w:tcPr>
          <w:p w14:paraId="1BABB43F"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52E95B4"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3B60F43D" w14:textId="77777777" w:rsidTr="003C376A">
        <w:tc>
          <w:tcPr>
            <w:tcW w:w="3690" w:type="dxa"/>
            <w:tcBorders>
              <w:top w:val="nil"/>
              <w:left w:val="nil"/>
              <w:bottom w:val="nil"/>
              <w:right w:val="nil"/>
            </w:tcBorders>
          </w:tcPr>
          <w:p w14:paraId="1F8ACE9A"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2B24BC85"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AN13</w:t>
            </w:r>
          </w:p>
        </w:tc>
      </w:tr>
      <w:tr w:rsidR="0058622B" w:rsidRPr="003E7E75" w14:paraId="56CC6A00" w14:textId="77777777" w:rsidTr="003C376A">
        <w:trPr>
          <w:trHeight w:val="230"/>
        </w:trPr>
        <w:tc>
          <w:tcPr>
            <w:tcW w:w="3690" w:type="dxa"/>
            <w:tcBorders>
              <w:top w:val="nil"/>
              <w:left w:val="nil"/>
              <w:bottom w:val="nil"/>
              <w:right w:val="nil"/>
            </w:tcBorders>
          </w:tcPr>
          <w:p w14:paraId="11868B4D"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19AB2DB"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AE6939" w14:paraId="48A7CB98" w14:textId="77777777" w:rsidTr="003C376A">
        <w:trPr>
          <w:trHeight w:val="230"/>
        </w:trPr>
        <w:tc>
          <w:tcPr>
            <w:tcW w:w="3690" w:type="dxa"/>
            <w:tcBorders>
              <w:top w:val="nil"/>
              <w:left w:val="nil"/>
              <w:bottom w:val="nil"/>
              <w:right w:val="nil"/>
            </w:tcBorders>
          </w:tcPr>
          <w:p w14:paraId="7B0B784F"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021367A3" w14:textId="77777777" w:rsidR="0058622B" w:rsidRPr="00DD0F4F" w:rsidRDefault="0058622B" w:rsidP="003C376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"afzender" (het informatieobject is ontvangen van de betrokkene)</w:t>
            </w:r>
          </w:p>
          <w:p w14:paraId="3D7B9249" w14:textId="77777777" w:rsidR="0058622B" w:rsidRPr="00DD0F4F" w:rsidRDefault="0058622B" w:rsidP="0058622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"geadresseerde" (het informatieobject is verzonden aan de betrokkene)</w:t>
            </w:r>
          </w:p>
        </w:tc>
      </w:tr>
      <w:tr w:rsidR="0058622B" w:rsidRPr="00AE6939" w14:paraId="73C0961B" w14:textId="77777777" w:rsidTr="003C376A">
        <w:trPr>
          <w:trHeight w:val="215"/>
        </w:trPr>
        <w:tc>
          <w:tcPr>
            <w:tcW w:w="3690" w:type="dxa"/>
            <w:tcBorders>
              <w:top w:val="nil"/>
              <w:left w:val="nil"/>
              <w:bottom w:val="nil"/>
              <w:right w:val="nil"/>
            </w:tcBorders>
          </w:tcPr>
          <w:p w14:paraId="683A653A" w14:textId="77777777" w:rsidR="0058622B" w:rsidRPr="00DD0F4F" w:rsidRDefault="0058622B" w:rsidP="003C376A">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34A4833" w14:textId="77777777" w:rsidR="0058622B" w:rsidRPr="00DD0F4F" w:rsidRDefault="0058622B" w:rsidP="003C376A">
            <w:pPr>
              <w:autoSpaceDE w:val="0"/>
              <w:autoSpaceDN w:val="0"/>
              <w:adjustRightInd w:val="0"/>
              <w:spacing w:after="0" w:line="240" w:lineRule="auto"/>
              <w:rPr>
                <w:rFonts w:ascii="Arial" w:eastAsia="Times New Roman" w:hAnsi="Arial" w:cs="Arial"/>
                <w:b/>
                <w:bCs/>
                <w:color w:val="000000"/>
                <w:sz w:val="20"/>
                <w:szCs w:val="20"/>
                <w:lang w:val="nl-NL"/>
              </w:rPr>
            </w:pPr>
          </w:p>
        </w:tc>
      </w:tr>
      <w:tr w:rsidR="0058622B" w:rsidRPr="003E7E75" w14:paraId="56B6CF4E" w14:textId="77777777" w:rsidTr="003C376A">
        <w:trPr>
          <w:trHeight w:val="215"/>
        </w:trPr>
        <w:tc>
          <w:tcPr>
            <w:tcW w:w="3690" w:type="dxa"/>
            <w:tcBorders>
              <w:top w:val="nil"/>
              <w:left w:val="nil"/>
              <w:bottom w:val="nil"/>
              <w:right w:val="nil"/>
            </w:tcBorders>
          </w:tcPr>
          <w:p w14:paraId="3E4B71E2"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6F5CD07A"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58622B" w:rsidRPr="003E7E75" w14:paraId="09AF9D48" w14:textId="77777777" w:rsidTr="003C376A">
        <w:trPr>
          <w:trHeight w:val="230"/>
        </w:trPr>
        <w:tc>
          <w:tcPr>
            <w:tcW w:w="3690" w:type="dxa"/>
            <w:tcBorders>
              <w:top w:val="nil"/>
              <w:left w:val="nil"/>
              <w:bottom w:val="nil"/>
              <w:right w:val="nil"/>
            </w:tcBorders>
          </w:tcPr>
          <w:p w14:paraId="3E3BCE42"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7649B89"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5640BA55" w14:textId="77777777" w:rsidTr="003C376A">
        <w:trPr>
          <w:trHeight w:val="230"/>
        </w:trPr>
        <w:tc>
          <w:tcPr>
            <w:tcW w:w="3690" w:type="dxa"/>
            <w:tcBorders>
              <w:top w:val="nil"/>
              <w:left w:val="nil"/>
              <w:bottom w:val="nil"/>
              <w:right w:val="nil"/>
            </w:tcBorders>
          </w:tcPr>
          <w:p w14:paraId="313183B6"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5396AB91"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58622B" w:rsidRPr="003E7E75" w14:paraId="639C5FA1" w14:textId="77777777" w:rsidTr="003C376A">
        <w:trPr>
          <w:trHeight w:val="230"/>
        </w:trPr>
        <w:tc>
          <w:tcPr>
            <w:tcW w:w="3690" w:type="dxa"/>
            <w:tcBorders>
              <w:top w:val="nil"/>
              <w:left w:val="nil"/>
              <w:bottom w:val="nil"/>
              <w:right w:val="nil"/>
            </w:tcBorders>
          </w:tcPr>
          <w:p w14:paraId="0C3934DC"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9AD9792"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5DF41E31" w14:textId="77777777" w:rsidTr="003C376A">
        <w:trPr>
          <w:trHeight w:val="230"/>
        </w:trPr>
        <w:tc>
          <w:tcPr>
            <w:tcW w:w="3690" w:type="dxa"/>
            <w:tcBorders>
              <w:top w:val="nil"/>
              <w:left w:val="nil"/>
              <w:bottom w:val="nil"/>
              <w:right w:val="nil"/>
            </w:tcBorders>
          </w:tcPr>
          <w:p w14:paraId="010D880C"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7F28DEB1"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p>
        </w:tc>
      </w:tr>
      <w:tr w:rsidR="0058622B" w:rsidRPr="003E7E75" w14:paraId="0975BE8F" w14:textId="77777777" w:rsidTr="003C376A">
        <w:trPr>
          <w:trHeight w:val="230"/>
        </w:trPr>
        <w:tc>
          <w:tcPr>
            <w:tcW w:w="3690" w:type="dxa"/>
            <w:tcBorders>
              <w:top w:val="nil"/>
              <w:left w:val="nil"/>
              <w:bottom w:val="nil"/>
              <w:right w:val="nil"/>
            </w:tcBorders>
          </w:tcPr>
          <w:p w14:paraId="793726C6"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3D76620"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60E212EF" w14:textId="77777777" w:rsidTr="003C376A">
        <w:trPr>
          <w:trHeight w:val="230"/>
        </w:trPr>
        <w:tc>
          <w:tcPr>
            <w:tcW w:w="3690" w:type="dxa"/>
            <w:tcBorders>
              <w:top w:val="nil"/>
              <w:left w:val="nil"/>
              <w:bottom w:val="nil"/>
              <w:right w:val="nil"/>
            </w:tcBorders>
          </w:tcPr>
          <w:p w14:paraId="051C1AC4"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223B8821"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58622B" w:rsidRPr="003E7E75" w14:paraId="72F455B9" w14:textId="77777777" w:rsidTr="003C376A">
        <w:trPr>
          <w:trHeight w:val="230"/>
        </w:trPr>
        <w:tc>
          <w:tcPr>
            <w:tcW w:w="3690" w:type="dxa"/>
            <w:tcBorders>
              <w:top w:val="nil"/>
              <w:left w:val="nil"/>
              <w:bottom w:val="nil"/>
              <w:right w:val="nil"/>
            </w:tcBorders>
          </w:tcPr>
          <w:p w14:paraId="5BFD3676"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C1F2C54"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3894D425" w14:textId="77777777" w:rsidTr="003C376A">
        <w:trPr>
          <w:trHeight w:val="230"/>
        </w:trPr>
        <w:tc>
          <w:tcPr>
            <w:tcW w:w="3690" w:type="dxa"/>
            <w:tcBorders>
              <w:top w:val="nil"/>
              <w:left w:val="nil"/>
              <w:bottom w:val="nil"/>
              <w:right w:val="nil"/>
            </w:tcBorders>
          </w:tcPr>
          <w:p w14:paraId="228997CA"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1390E459"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58622B" w:rsidRPr="003E7E75" w14:paraId="1A87DE7D" w14:textId="77777777" w:rsidTr="003C376A">
        <w:trPr>
          <w:trHeight w:val="230"/>
        </w:trPr>
        <w:tc>
          <w:tcPr>
            <w:tcW w:w="3690" w:type="dxa"/>
            <w:tcBorders>
              <w:top w:val="nil"/>
              <w:left w:val="nil"/>
              <w:bottom w:val="nil"/>
              <w:right w:val="nil"/>
            </w:tcBorders>
          </w:tcPr>
          <w:p w14:paraId="409B508E"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16E2B82"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51AB0D89" w14:textId="77777777" w:rsidTr="003C376A">
        <w:trPr>
          <w:trHeight w:val="230"/>
        </w:trPr>
        <w:tc>
          <w:tcPr>
            <w:tcW w:w="3690" w:type="dxa"/>
            <w:tcBorders>
              <w:top w:val="nil"/>
              <w:left w:val="nil"/>
              <w:bottom w:val="nil"/>
              <w:right w:val="nil"/>
            </w:tcBorders>
          </w:tcPr>
          <w:p w14:paraId="696F2717"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683B9AB5" w14:textId="77777777" w:rsidR="0058622B" w:rsidRPr="003E7E75" w:rsidRDefault="00DA5D93"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color w:val="000000"/>
                <w:sz w:val="20"/>
                <w:szCs w:val="20"/>
              </w:rPr>
              <w:instrText>Att.LowerBound</w:instrText>
            </w:r>
            <w:r w:rsidRPr="003E7E75">
              <w:rPr>
                <w:rFonts w:ascii="Arial" w:hAnsi="Arial" w:cs="Arial"/>
                <w:sz w:val="20"/>
                <w:szCs w:val="20"/>
                <w:lang w:val="en-AU"/>
              </w:rPr>
              <w:fldChar w:fldCharType="separate"/>
            </w:r>
            <w:r w:rsidR="0058622B" w:rsidRPr="003E7E75">
              <w:rPr>
                <w:rFonts w:ascii="Arial" w:eastAsia="Times New Roman" w:hAnsi="Arial" w:cs="Arial"/>
                <w:color w:val="000000"/>
                <w:sz w:val="20"/>
                <w:szCs w:val="20"/>
              </w:rPr>
              <w:t>1</w:t>
            </w:r>
            <w:r w:rsidRPr="003E7E75">
              <w:rPr>
                <w:rFonts w:ascii="Arial" w:hAnsi="Arial" w:cs="Arial"/>
                <w:sz w:val="20"/>
                <w:szCs w:val="20"/>
                <w:lang w:val="en-AU"/>
              </w:rPr>
              <w:fldChar w:fldCharType="end"/>
            </w:r>
            <w:r w:rsidR="0058622B" w:rsidRPr="003E7E75">
              <w:rPr>
                <w:rFonts w:ascii="Arial" w:eastAsia="Times New Roman" w:hAnsi="Arial" w:cs="Arial"/>
                <w:color w:val="000000"/>
                <w:sz w:val="20"/>
                <w:szCs w:val="20"/>
              </w:rPr>
              <w:t xml:space="preserve"> - </w:t>
            </w:r>
            <w:r w:rsidRPr="003E7E75">
              <w:rPr>
                <w:rFonts w:ascii="Arial" w:eastAsia="Times New Roman" w:hAnsi="Arial" w:cs="Arial"/>
                <w:color w:val="000000"/>
                <w:sz w:val="20"/>
                <w:szCs w:val="20"/>
              </w:rPr>
              <w:fldChar w:fldCharType="begin" w:fldLock="1"/>
            </w:r>
            <w:r w:rsidR="0058622B" w:rsidRPr="003E7E75">
              <w:rPr>
                <w:rFonts w:ascii="Arial" w:eastAsia="Times New Roman" w:hAnsi="Arial" w:cs="Arial"/>
                <w:color w:val="000000"/>
                <w:sz w:val="20"/>
                <w:szCs w:val="20"/>
              </w:rPr>
              <w:instrText>MERGEFIELD Att.UpperBound</w:instrText>
            </w:r>
            <w:r w:rsidRPr="003E7E75">
              <w:rPr>
                <w:rFonts w:ascii="Arial" w:eastAsia="Times New Roman" w:hAnsi="Arial" w:cs="Arial"/>
                <w:color w:val="000000"/>
                <w:sz w:val="20"/>
                <w:szCs w:val="20"/>
              </w:rPr>
              <w:fldChar w:fldCharType="separate"/>
            </w:r>
            <w:r w:rsidR="0058622B" w:rsidRPr="003E7E75">
              <w:rPr>
                <w:rFonts w:ascii="Arial" w:eastAsia="Times New Roman" w:hAnsi="Arial" w:cs="Arial"/>
                <w:color w:val="000000"/>
                <w:sz w:val="20"/>
                <w:szCs w:val="20"/>
              </w:rPr>
              <w:t>1</w:t>
            </w:r>
            <w:r w:rsidRPr="003E7E75">
              <w:rPr>
                <w:rFonts w:ascii="Arial" w:eastAsia="Times New Roman" w:hAnsi="Arial" w:cs="Arial"/>
                <w:color w:val="000000"/>
                <w:sz w:val="20"/>
                <w:szCs w:val="20"/>
              </w:rPr>
              <w:fldChar w:fldCharType="end"/>
            </w:r>
          </w:p>
        </w:tc>
      </w:tr>
      <w:tr w:rsidR="0058622B" w:rsidRPr="003E7E75" w14:paraId="1AE4816D" w14:textId="77777777" w:rsidTr="003C376A">
        <w:trPr>
          <w:trHeight w:val="230"/>
        </w:trPr>
        <w:tc>
          <w:tcPr>
            <w:tcW w:w="3690" w:type="dxa"/>
            <w:tcBorders>
              <w:top w:val="nil"/>
              <w:left w:val="nil"/>
              <w:bottom w:val="nil"/>
              <w:right w:val="nil"/>
            </w:tcBorders>
          </w:tcPr>
          <w:p w14:paraId="2A331D4F"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5F81FB1"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569F900F" w14:textId="77777777" w:rsidTr="003C376A">
        <w:trPr>
          <w:trHeight w:val="230"/>
        </w:trPr>
        <w:tc>
          <w:tcPr>
            <w:tcW w:w="3690" w:type="dxa"/>
            <w:tcBorders>
              <w:top w:val="nil"/>
              <w:left w:val="nil"/>
              <w:bottom w:val="nil"/>
              <w:right w:val="nil"/>
            </w:tcBorders>
          </w:tcPr>
          <w:p w14:paraId="4B45E7F2"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53E01557"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Gemeentelijk basisgegeven</w:t>
            </w:r>
          </w:p>
        </w:tc>
      </w:tr>
      <w:tr w:rsidR="0058622B" w:rsidRPr="003E7E75" w14:paraId="27EE7142" w14:textId="77777777" w:rsidTr="003C376A">
        <w:trPr>
          <w:trHeight w:val="230"/>
        </w:trPr>
        <w:tc>
          <w:tcPr>
            <w:tcW w:w="3690" w:type="dxa"/>
            <w:tcBorders>
              <w:top w:val="nil"/>
              <w:left w:val="nil"/>
              <w:bottom w:val="nil"/>
              <w:right w:val="nil"/>
            </w:tcBorders>
          </w:tcPr>
          <w:p w14:paraId="4266670A"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D8BD16F"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58145936" w14:textId="77777777" w:rsidTr="003C376A">
        <w:trPr>
          <w:trHeight w:val="230"/>
        </w:trPr>
        <w:tc>
          <w:tcPr>
            <w:tcW w:w="3690" w:type="dxa"/>
            <w:tcBorders>
              <w:top w:val="nil"/>
              <w:left w:val="nil"/>
              <w:bottom w:val="nil"/>
              <w:right w:val="nil"/>
            </w:tcBorders>
          </w:tcPr>
          <w:p w14:paraId="017BB40B"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r w:rsidRPr="003E7E75">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14:paraId="01B6ACEB"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r w:rsidRPr="003E7E75">
              <w:rPr>
                <w:rFonts w:ascii="Arial" w:eastAsia="Times New Roman" w:hAnsi="Arial" w:cs="Arial"/>
                <w:b/>
                <w:bCs/>
                <w:color w:val="000000"/>
                <w:sz w:val="20"/>
                <w:szCs w:val="20"/>
              </w:rPr>
              <w:t>-</w:t>
            </w:r>
          </w:p>
        </w:tc>
      </w:tr>
    </w:tbl>
    <w:p w14:paraId="1FAF478B" w14:textId="77777777" w:rsidR="0058622B" w:rsidRDefault="0058622B" w:rsidP="00ED4564"/>
    <w:p w14:paraId="22585F56" w14:textId="77777777" w:rsidR="0058622B" w:rsidRPr="003E7E75" w:rsidRDefault="00DA5D93" w:rsidP="0058622B">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58622B"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r w:rsidR="0058622B" w:rsidRPr="003E7E75">
        <w:rPr>
          <w:rFonts w:ascii="Arial" w:eastAsia="Times New Roman" w:hAnsi="Arial" w:cs="Arial"/>
          <w:b/>
          <w:bCs/>
          <w:color w:val="004080"/>
          <w:sz w:val="24"/>
          <w:szCs w:val="24"/>
        </w:rPr>
        <w:t xml:space="preserve"> </w:t>
      </w:r>
      <w:r w:rsidR="0058622B">
        <w:rPr>
          <w:rFonts w:ascii="Arial" w:eastAsia="Times New Roman" w:hAnsi="Arial" w:cs="Arial"/>
          <w:b/>
          <w:bCs/>
          <w:color w:val="004080"/>
          <w:sz w:val="24"/>
          <w:szCs w:val="24"/>
        </w:rPr>
        <w:t>Toelichting</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58622B" w:rsidRPr="003E7E75" w14:paraId="322413EC" w14:textId="77777777" w:rsidTr="003C376A">
        <w:trPr>
          <w:trHeight w:val="215"/>
        </w:trPr>
        <w:tc>
          <w:tcPr>
            <w:tcW w:w="3690" w:type="dxa"/>
            <w:tcBorders>
              <w:top w:val="nil"/>
              <w:left w:val="nil"/>
              <w:bottom w:val="nil"/>
              <w:right w:val="nil"/>
            </w:tcBorders>
          </w:tcPr>
          <w:p w14:paraId="334E36CB"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14:paraId="5A98C756"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Toelichting</w:t>
            </w:r>
          </w:p>
        </w:tc>
      </w:tr>
      <w:tr w:rsidR="0058622B" w:rsidRPr="003E7E75" w14:paraId="259A4C0D" w14:textId="77777777" w:rsidTr="003C376A">
        <w:tc>
          <w:tcPr>
            <w:tcW w:w="3690" w:type="dxa"/>
            <w:tcBorders>
              <w:top w:val="nil"/>
              <w:left w:val="nil"/>
              <w:bottom w:val="nil"/>
              <w:right w:val="nil"/>
            </w:tcBorders>
          </w:tcPr>
          <w:p w14:paraId="2D1D0ADE"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E36C116"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3DA07AB3" w14:textId="77777777" w:rsidTr="003C376A">
        <w:tc>
          <w:tcPr>
            <w:tcW w:w="3690" w:type="dxa"/>
            <w:tcBorders>
              <w:top w:val="nil"/>
              <w:left w:val="nil"/>
              <w:bottom w:val="nil"/>
              <w:right w:val="nil"/>
            </w:tcBorders>
          </w:tcPr>
          <w:p w14:paraId="2B644725"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410A27AA"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KING</w:t>
            </w:r>
          </w:p>
        </w:tc>
      </w:tr>
      <w:tr w:rsidR="0058622B" w:rsidRPr="003E7E75" w14:paraId="45D1F20B" w14:textId="77777777" w:rsidTr="003C376A">
        <w:tc>
          <w:tcPr>
            <w:tcW w:w="3690" w:type="dxa"/>
            <w:tcBorders>
              <w:top w:val="nil"/>
              <w:left w:val="nil"/>
              <w:bottom w:val="nil"/>
              <w:right w:val="nil"/>
            </w:tcBorders>
          </w:tcPr>
          <w:p w14:paraId="50900BFA"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12865B0"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48A1AD28" w14:textId="77777777" w:rsidTr="003C376A">
        <w:tc>
          <w:tcPr>
            <w:tcW w:w="3690" w:type="dxa"/>
            <w:tcBorders>
              <w:top w:val="nil"/>
              <w:left w:val="nil"/>
              <w:bottom w:val="nil"/>
              <w:right w:val="nil"/>
            </w:tcBorders>
          </w:tcPr>
          <w:p w14:paraId="223F796C"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7821ED83"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p>
        </w:tc>
      </w:tr>
      <w:tr w:rsidR="0058622B" w:rsidRPr="003E7E75" w14:paraId="2A9ADE8E" w14:textId="77777777" w:rsidTr="003C376A">
        <w:tc>
          <w:tcPr>
            <w:tcW w:w="3690" w:type="dxa"/>
            <w:tcBorders>
              <w:top w:val="nil"/>
              <w:left w:val="nil"/>
              <w:bottom w:val="nil"/>
              <w:right w:val="nil"/>
            </w:tcBorders>
          </w:tcPr>
          <w:p w14:paraId="7D7CA707"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220AD08"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427FDCDD" w14:textId="77777777" w:rsidTr="003C376A">
        <w:tc>
          <w:tcPr>
            <w:tcW w:w="3690" w:type="dxa"/>
            <w:tcBorders>
              <w:top w:val="nil"/>
              <w:left w:val="nil"/>
              <w:bottom w:val="nil"/>
              <w:right w:val="nil"/>
            </w:tcBorders>
          </w:tcPr>
          <w:p w14:paraId="1258AE7A"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6F2A3D55"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toelichting</w:t>
            </w:r>
          </w:p>
        </w:tc>
      </w:tr>
      <w:tr w:rsidR="0058622B" w:rsidRPr="003E7E75" w14:paraId="18119913" w14:textId="77777777" w:rsidTr="003C376A">
        <w:trPr>
          <w:trHeight w:val="260"/>
        </w:trPr>
        <w:tc>
          <w:tcPr>
            <w:tcW w:w="3690" w:type="dxa"/>
            <w:tcBorders>
              <w:top w:val="nil"/>
              <w:left w:val="nil"/>
              <w:bottom w:val="nil"/>
              <w:right w:val="nil"/>
            </w:tcBorders>
          </w:tcPr>
          <w:p w14:paraId="3E48F535"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FF3D3D0"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AE6939" w14:paraId="37323D60" w14:textId="77777777" w:rsidTr="003C376A">
        <w:tc>
          <w:tcPr>
            <w:tcW w:w="3690" w:type="dxa"/>
            <w:tcBorders>
              <w:top w:val="nil"/>
              <w:left w:val="nil"/>
              <w:bottom w:val="nil"/>
              <w:right w:val="nil"/>
            </w:tcBorders>
          </w:tcPr>
          <w:p w14:paraId="762A1E74"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48DF3CF4" w14:textId="77777777" w:rsidR="0058622B" w:rsidRPr="00DD0F4F" w:rsidRDefault="003C376A" w:rsidP="003C376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Verduidelijking van de afzender- of geadresseerde-relatie.</w:t>
            </w:r>
          </w:p>
        </w:tc>
      </w:tr>
      <w:tr w:rsidR="0058622B" w:rsidRPr="00AE6939" w14:paraId="7F8636A7" w14:textId="77777777" w:rsidTr="003C376A">
        <w:trPr>
          <w:trHeight w:val="230"/>
        </w:trPr>
        <w:tc>
          <w:tcPr>
            <w:tcW w:w="3690" w:type="dxa"/>
            <w:tcBorders>
              <w:top w:val="nil"/>
              <w:left w:val="nil"/>
              <w:bottom w:val="nil"/>
              <w:right w:val="nil"/>
            </w:tcBorders>
          </w:tcPr>
          <w:p w14:paraId="1D695276" w14:textId="77777777" w:rsidR="0058622B" w:rsidRPr="00DD0F4F" w:rsidRDefault="0058622B" w:rsidP="003C376A">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6C8D3063" w14:textId="77777777" w:rsidR="0058622B" w:rsidRPr="00DD0F4F" w:rsidRDefault="0058622B" w:rsidP="003C376A">
            <w:pPr>
              <w:autoSpaceDE w:val="0"/>
              <w:autoSpaceDN w:val="0"/>
              <w:adjustRightInd w:val="0"/>
              <w:spacing w:after="0" w:line="240" w:lineRule="auto"/>
              <w:rPr>
                <w:rFonts w:ascii="Arial" w:eastAsia="Times New Roman" w:hAnsi="Arial" w:cs="Arial"/>
                <w:b/>
                <w:bCs/>
                <w:color w:val="000000"/>
                <w:sz w:val="20"/>
                <w:szCs w:val="20"/>
                <w:lang w:val="nl-NL"/>
              </w:rPr>
            </w:pPr>
          </w:p>
        </w:tc>
      </w:tr>
      <w:tr w:rsidR="0058622B" w:rsidRPr="003E7E75" w14:paraId="695D3856" w14:textId="77777777" w:rsidTr="003C376A">
        <w:trPr>
          <w:trHeight w:val="230"/>
        </w:trPr>
        <w:tc>
          <w:tcPr>
            <w:tcW w:w="3690" w:type="dxa"/>
            <w:tcBorders>
              <w:top w:val="nil"/>
              <w:left w:val="nil"/>
              <w:bottom w:val="nil"/>
              <w:right w:val="nil"/>
            </w:tcBorders>
          </w:tcPr>
          <w:p w14:paraId="5AEBAC10"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1E34C458"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KING</w:t>
            </w:r>
          </w:p>
        </w:tc>
      </w:tr>
      <w:tr w:rsidR="0058622B" w:rsidRPr="003E7E75" w14:paraId="722349D7" w14:textId="77777777" w:rsidTr="003C376A">
        <w:tc>
          <w:tcPr>
            <w:tcW w:w="3690" w:type="dxa"/>
            <w:tcBorders>
              <w:top w:val="nil"/>
              <w:left w:val="nil"/>
              <w:bottom w:val="nil"/>
              <w:right w:val="nil"/>
            </w:tcBorders>
          </w:tcPr>
          <w:p w14:paraId="38472950"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D08B563"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2FCC35ED" w14:textId="77777777" w:rsidTr="003C376A">
        <w:tc>
          <w:tcPr>
            <w:tcW w:w="3690" w:type="dxa"/>
            <w:tcBorders>
              <w:top w:val="nil"/>
              <w:left w:val="nil"/>
              <w:bottom w:val="nil"/>
              <w:right w:val="nil"/>
            </w:tcBorders>
          </w:tcPr>
          <w:p w14:paraId="4ED4A3C2"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4E9B1D9F"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 xml:space="preserve">1 </w:t>
            </w:r>
            <w:r>
              <w:rPr>
                <w:rFonts w:ascii="Arial" w:eastAsia="Times New Roman" w:hAnsi="Arial" w:cs="Arial"/>
                <w:color w:val="000000"/>
                <w:sz w:val="20"/>
                <w:szCs w:val="20"/>
              </w:rPr>
              <w:t>september 2014</w:t>
            </w:r>
          </w:p>
        </w:tc>
      </w:tr>
      <w:tr w:rsidR="0058622B" w:rsidRPr="003E7E75" w14:paraId="6B11CAC8" w14:textId="77777777" w:rsidTr="003C376A">
        <w:tc>
          <w:tcPr>
            <w:tcW w:w="3690" w:type="dxa"/>
            <w:tcBorders>
              <w:top w:val="nil"/>
              <w:left w:val="nil"/>
              <w:bottom w:val="nil"/>
              <w:right w:val="nil"/>
            </w:tcBorders>
          </w:tcPr>
          <w:p w14:paraId="483DA4C8"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FE764C5"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73B205A7" w14:textId="77777777" w:rsidTr="003C376A">
        <w:tc>
          <w:tcPr>
            <w:tcW w:w="3690" w:type="dxa"/>
            <w:tcBorders>
              <w:top w:val="nil"/>
              <w:left w:val="nil"/>
              <w:bottom w:val="nil"/>
              <w:right w:val="nil"/>
            </w:tcBorders>
          </w:tcPr>
          <w:p w14:paraId="249D462E"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409A1F5D"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p>
        </w:tc>
      </w:tr>
      <w:tr w:rsidR="0058622B" w:rsidRPr="003E7E75" w14:paraId="67AE37BD" w14:textId="77777777" w:rsidTr="003C376A">
        <w:tc>
          <w:tcPr>
            <w:tcW w:w="3690" w:type="dxa"/>
            <w:tcBorders>
              <w:top w:val="nil"/>
              <w:left w:val="nil"/>
              <w:bottom w:val="nil"/>
              <w:right w:val="nil"/>
            </w:tcBorders>
          </w:tcPr>
          <w:p w14:paraId="0F8FD3D4"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BBE1EBF"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01AF4CE1" w14:textId="77777777" w:rsidTr="003C376A">
        <w:tc>
          <w:tcPr>
            <w:tcW w:w="3690" w:type="dxa"/>
            <w:tcBorders>
              <w:top w:val="nil"/>
              <w:left w:val="nil"/>
              <w:bottom w:val="nil"/>
              <w:right w:val="nil"/>
            </w:tcBorders>
          </w:tcPr>
          <w:p w14:paraId="219D29E6"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255D2709"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AN</w:t>
            </w:r>
            <w:r w:rsidR="003711AD">
              <w:rPr>
                <w:rFonts w:ascii="Arial" w:hAnsi="Arial" w:cs="Arial"/>
                <w:sz w:val="20"/>
                <w:szCs w:val="20"/>
                <w:lang w:val="en-AU"/>
              </w:rPr>
              <w:t>200</w:t>
            </w:r>
          </w:p>
        </w:tc>
      </w:tr>
      <w:tr w:rsidR="0058622B" w:rsidRPr="003E7E75" w14:paraId="4AA3FA83" w14:textId="77777777" w:rsidTr="003C376A">
        <w:trPr>
          <w:trHeight w:val="230"/>
        </w:trPr>
        <w:tc>
          <w:tcPr>
            <w:tcW w:w="3690" w:type="dxa"/>
            <w:tcBorders>
              <w:top w:val="nil"/>
              <w:left w:val="nil"/>
              <w:bottom w:val="nil"/>
              <w:right w:val="nil"/>
            </w:tcBorders>
          </w:tcPr>
          <w:p w14:paraId="3D250797"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0A0FA02"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66D583B4" w14:textId="77777777" w:rsidTr="003C376A">
        <w:trPr>
          <w:trHeight w:val="230"/>
        </w:trPr>
        <w:tc>
          <w:tcPr>
            <w:tcW w:w="3690" w:type="dxa"/>
            <w:tcBorders>
              <w:top w:val="nil"/>
              <w:left w:val="nil"/>
              <w:bottom w:val="nil"/>
              <w:right w:val="nil"/>
            </w:tcBorders>
          </w:tcPr>
          <w:p w14:paraId="0FCE60FD"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7B6B84E0" w14:textId="77777777" w:rsidR="0058622B" w:rsidRPr="003E7E75" w:rsidRDefault="003711AD" w:rsidP="003C376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Alle alfanumerieke tekens</w:t>
            </w:r>
          </w:p>
        </w:tc>
      </w:tr>
      <w:tr w:rsidR="0058622B" w:rsidRPr="003E7E75" w14:paraId="3BC97634" w14:textId="77777777" w:rsidTr="003C376A">
        <w:trPr>
          <w:trHeight w:val="215"/>
        </w:trPr>
        <w:tc>
          <w:tcPr>
            <w:tcW w:w="3690" w:type="dxa"/>
            <w:tcBorders>
              <w:top w:val="nil"/>
              <w:left w:val="nil"/>
              <w:bottom w:val="nil"/>
              <w:right w:val="nil"/>
            </w:tcBorders>
          </w:tcPr>
          <w:p w14:paraId="282A73D2"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FAA1A8C"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03257F8B" w14:textId="77777777" w:rsidTr="003C376A">
        <w:trPr>
          <w:trHeight w:val="215"/>
        </w:trPr>
        <w:tc>
          <w:tcPr>
            <w:tcW w:w="3690" w:type="dxa"/>
            <w:tcBorders>
              <w:top w:val="nil"/>
              <w:left w:val="nil"/>
              <w:bottom w:val="nil"/>
              <w:right w:val="nil"/>
            </w:tcBorders>
          </w:tcPr>
          <w:p w14:paraId="3AC880C8"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390154F8"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58622B" w:rsidRPr="003E7E75" w14:paraId="04B59B91" w14:textId="77777777" w:rsidTr="003C376A">
        <w:trPr>
          <w:trHeight w:val="230"/>
        </w:trPr>
        <w:tc>
          <w:tcPr>
            <w:tcW w:w="3690" w:type="dxa"/>
            <w:tcBorders>
              <w:top w:val="nil"/>
              <w:left w:val="nil"/>
              <w:bottom w:val="nil"/>
              <w:right w:val="nil"/>
            </w:tcBorders>
          </w:tcPr>
          <w:p w14:paraId="509ABBFB"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B2A66C6"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278A9B8A" w14:textId="77777777" w:rsidTr="003C376A">
        <w:trPr>
          <w:trHeight w:val="230"/>
        </w:trPr>
        <w:tc>
          <w:tcPr>
            <w:tcW w:w="3690" w:type="dxa"/>
            <w:tcBorders>
              <w:top w:val="nil"/>
              <w:left w:val="nil"/>
              <w:bottom w:val="nil"/>
              <w:right w:val="nil"/>
            </w:tcBorders>
          </w:tcPr>
          <w:p w14:paraId="461DB0CA"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7C14082D"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58622B" w:rsidRPr="003E7E75" w14:paraId="6B65968C" w14:textId="77777777" w:rsidTr="003C376A">
        <w:trPr>
          <w:trHeight w:val="230"/>
        </w:trPr>
        <w:tc>
          <w:tcPr>
            <w:tcW w:w="3690" w:type="dxa"/>
            <w:tcBorders>
              <w:top w:val="nil"/>
              <w:left w:val="nil"/>
              <w:bottom w:val="nil"/>
              <w:right w:val="nil"/>
            </w:tcBorders>
          </w:tcPr>
          <w:p w14:paraId="0B7DB3E9"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06B9CA7"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544FCF12" w14:textId="77777777" w:rsidTr="003C376A">
        <w:trPr>
          <w:trHeight w:val="230"/>
        </w:trPr>
        <w:tc>
          <w:tcPr>
            <w:tcW w:w="3690" w:type="dxa"/>
            <w:tcBorders>
              <w:top w:val="nil"/>
              <w:left w:val="nil"/>
              <w:bottom w:val="nil"/>
              <w:right w:val="nil"/>
            </w:tcBorders>
          </w:tcPr>
          <w:p w14:paraId="334D57A5"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3928263D"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p>
        </w:tc>
      </w:tr>
      <w:tr w:rsidR="0058622B" w:rsidRPr="003E7E75" w14:paraId="7E550FE9" w14:textId="77777777" w:rsidTr="003C376A">
        <w:trPr>
          <w:trHeight w:val="230"/>
        </w:trPr>
        <w:tc>
          <w:tcPr>
            <w:tcW w:w="3690" w:type="dxa"/>
            <w:tcBorders>
              <w:top w:val="nil"/>
              <w:left w:val="nil"/>
              <w:bottom w:val="nil"/>
              <w:right w:val="nil"/>
            </w:tcBorders>
          </w:tcPr>
          <w:p w14:paraId="14C7C85F"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F5EAE64"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6FB0BA93" w14:textId="77777777" w:rsidTr="003C376A">
        <w:trPr>
          <w:trHeight w:val="230"/>
        </w:trPr>
        <w:tc>
          <w:tcPr>
            <w:tcW w:w="3690" w:type="dxa"/>
            <w:tcBorders>
              <w:top w:val="nil"/>
              <w:left w:val="nil"/>
              <w:bottom w:val="nil"/>
              <w:right w:val="nil"/>
            </w:tcBorders>
          </w:tcPr>
          <w:p w14:paraId="205058D4"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456C882B"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58622B" w:rsidRPr="003E7E75" w14:paraId="3C6B900A" w14:textId="77777777" w:rsidTr="003C376A">
        <w:trPr>
          <w:trHeight w:val="230"/>
        </w:trPr>
        <w:tc>
          <w:tcPr>
            <w:tcW w:w="3690" w:type="dxa"/>
            <w:tcBorders>
              <w:top w:val="nil"/>
              <w:left w:val="nil"/>
              <w:bottom w:val="nil"/>
              <w:right w:val="nil"/>
            </w:tcBorders>
          </w:tcPr>
          <w:p w14:paraId="69F29B40"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B3ADE36"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1D8694D0" w14:textId="77777777" w:rsidTr="003C376A">
        <w:trPr>
          <w:trHeight w:val="230"/>
        </w:trPr>
        <w:tc>
          <w:tcPr>
            <w:tcW w:w="3690" w:type="dxa"/>
            <w:tcBorders>
              <w:top w:val="nil"/>
              <w:left w:val="nil"/>
              <w:bottom w:val="nil"/>
              <w:right w:val="nil"/>
            </w:tcBorders>
          </w:tcPr>
          <w:p w14:paraId="0581A1FC"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592FE58F"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58622B" w:rsidRPr="003E7E75" w14:paraId="50269361" w14:textId="77777777" w:rsidTr="003C376A">
        <w:trPr>
          <w:trHeight w:val="230"/>
        </w:trPr>
        <w:tc>
          <w:tcPr>
            <w:tcW w:w="3690" w:type="dxa"/>
            <w:tcBorders>
              <w:top w:val="nil"/>
              <w:left w:val="nil"/>
              <w:bottom w:val="nil"/>
              <w:right w:val="nil"/>
            </w:tcBorders>
          </w:tcPr>
          <w:p w14:paraId="4F07BEB0"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72B3895"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35E881AC" w14:textId="77777777" w:rsidTr="003C376A">
        <w:trPr>
          <w:trHeight w:val="230"/>
        </w:trPr>
        <w:tc>
          <w:tcPr>
            <w:tcW w:w="3690" w:type="dxa"/>
            <w:tcBorders>
              <w:top w:val="nil"/>
              <w:left w:val="nil"/>
              <w:bottom w:val="nil"/>
              <w:right w:val="nil"/>
            </w:tcBorders>
          </w:tcPr>
          <w:p w14:paraId="72F0D5C3"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1C459EC4"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0</w:t>
            </w:r>
            <w:r w:rsidRPr="003E7E75">
              <w:rPr>
                <w:rFonts w:ascii="Arial" w:eastAsia="Times New Roman" w:hAnsi="Arial" w:cs="Arial"/>
                <w:color w:val="000000"/>
                <w:sz w:val="20"/>
                <w:szCs w:val="20"/>
              </w:rPr>
              <w:t xml:space="preserve"> - </w:t>
            </w:r>
            <w:r w:rsidR="00DA5D93" w:rsidRPr="003E7E75">
              <w:rPr>
                <w:rFonts w:ascii="Arial" w:eastAsia="Times New Roman" w:hAnsi="Arial" w:cs="Arial"/>
                <w:color w:val="000000"/>
                <w:sz w:val="20"/>
                <w:szCs w:val="20"/>
              </w:rPr>
              <w:fldChar w:fldCharType="begin" w:fldLock="1"/>
            </w:r>
            <w:r w:rsidRPr="003E7E75">
              <w:rPr>
                <w:rFonts w:ascii="Arial" w:eastAsia="Times New Roman" w:hAnsi="Arial" w:cs="Arial"/>
                <w:color w:val="000000"/>
                <w:sz w:val="20"/>
                <w:szCs w:val="20"/>
              </w:rPr>
              <w:instrText>MERGEFIELD Att.UpperBound</w:instrText>
            </w:r>
            <w:r w:rsidR="00DA5D93" w:rsidRPr="003E7E75">
              <w:rPr>
                <w:rFonts w:ascii="Arial" w:eastAsia="Times New Roman" w:hAnsi="Arial" w:cs="Arial"/>
                <w:color w:val="000000"/>
                <w:sz w:val="20"/>
                <w:szCs w:val="20"/>
              </w:rPr>
              <w:fldChar w:fldCharType="separate"/>
            </w:r>
            <w:r w:rsidRPr="003E7E75">
              <w:rPr>
                <w:rFonts w:ascii="Arial" w:eastAsia="Times New Roman" w:hAnsi="Arial" w:cs="Arial"/>
                <w:color w:val="000000"/>
                <w:sz w:val="20"/>
                <w:szCs w:val="20"/>
              </w:rPr>
              <w:t>1</w:t>
            </w:r>
            <w:r w:rsidR="00DA5D93" w:rsidRPr="003E7E75">
              <w:rPr>
                <w:rFonts w:ascii="Arial" w:eastAsia="Times New Roman" w:hAnsi="Arial" w:cs="Arial"/>
                <w:color w:val="000000"/>
                <w:sz w:val="20"/>
                <w:szCs w:val="20"/>
              </w:rPr>
              <w:fldChar w:fldCharType="end"/>
            </w:r>
          </w:p>
        </w:tc>
      </w:tr>
      <w:tr w:rsidR="0058622B" w:rsidRPr="003E7E75" w14:paraId="2D2F1F55" w14:textId="77777777" w:rsidTr="003C376A">
        <w:trPr>
          <w:trHeight w:val="230"/>
        </w:trPr>
        <w:tc>
          <w:tcPr>
            <w:tcW w:w="3690" w:type="dxa"/>
            <w:tcBorders>
              <w:top w:val="nil"/>
              <w:left w:val="nil"/>
              <w:bottom w:val="nil"/>
              <w:right w:val="nil"/>
            </w:tcBorders>
          </w:tcPr>
          <w:p w14:paraId="33C36D5D"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B47665E"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5DB443C5" w14:textId="77777777" w:rsidTr="003C376A">
        <w:trPr>
          <w:trHeight w:val="230"/>
        </w:trPr>
        <w:tc>
          <w:tcPr>
            <w:tcW w:w="3690" w:type="dxa"/>
            <w:tcBorders>
              <w:top w:val="nil"/>
              <w:left w:val="nil"/>
              <w:bottom w:val="nil"/>
              <w:right w:val="nil"/>
            </w:tcBorders>
          </w:tcPr>
          <w:p w14:paraId="03D1CB09"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2266D2DE" w14:textId="77777777"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Gemeentelijk basisgegeven</w:t>
            </w:r>
          </w:p>
        </w:tc>
      </w:tr>
      <w:tr w:rsidR="0058622B" w:rsidRPr="003E7E75" w14:paraId="474A6AB0" w14:textId="77777777" w:rsidTr="003C376A">
        <w:trPr>
          <w:trHeight w:val="230"/>
        </w:trPr>
        <w:tc>
          <w:tcPr>
            <w:tcW w:w="3690" w:type="dxa"/>
            <w:tcBorders>
              <w:top w:val="nil"/>
              <w:left w:val="nil"/>
              <w:bottom w:val="nil"/>
              <w:right w:val="nil"/>
            </w:tcBorders>
          </w:tcPr>
          <w:p w14:paraId="6798D473"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D1B3197"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14:paraId="131CD48E" w14:textId="77777777" w:rsidTr="003C376A">
        <w:trPr>
          <w:trHeight w:val="230"/>
        </w:trPr>
        <w:tc>
          <w:tcPr>
            <w:tcW w:w="3690" w:type="dxa"/>
            <w:tcBorders>
              <w:top w:val="nil"/>
              <w:left w:val="nil"/>
              <w:bottom w:val="nil"/>
              <w:right w:val="nil"/>
            </w:tcBorders>
          </w:tcPr>
          <w:p w14:paraId="0CEBAD18"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r w:rsidRPr="003E7E75">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14:paraId="485C2C50" w14:textId="77777777"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r w:rsidRPr="003E7E75">
              <w:rPr>
                <w:rFonts w:ascii="Arial" w:eastAsia="Times New Roman" w:hAnsi="Arial" w:cs="Arial"/>
                <w:b/>
                <w:bCs/>
                <w:color w:val="000000"/>
                <w:sz w:val="20"/>
                <w:szCs w:val="20"/>
              </w:rPr>
              <w:t>-</w:t>
            </w:r>
          </w:p>
        </w:tc>
      </w:tr>
    </w:tbl>
    <w:p w14:paraId="5412F6BE" w14:textId="77777777" w:rsidR="0058622B" w:rsidRDefault="0058622B" w:rsidP="00ED4564"/>
    <w:p w14:paraId="7690C8D6" w14:textId="77777777" w:rsidR="002A0D87" w:rsidRPr="002A0D87" w:rsidRDefault="00DA5D93" w:rsidP="002A0D87">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3E7E75">
        <w:rPr>
          <w:rFonts w:ascii="Arial" w:hAnsi="Arial" w:cs="Arial"/>
          <w:sz w:val="20"/>
          <w:szCs w:val="20"/>
          <w:lang w:val="en-AU"/>
        </w:rPr>
        <w:fldChar w:fldCharType="begin" w:fldLock="1"/>
      </w:r>
      <w:r w:rsidR="004F32A3" w:rsidRPr="003E7E75">
        <w:rPr>
          <w:rFonts w:ascii="Arial" w:hAnsi="Arial" w:cs="Arial"/>
          <w:sz w:val="20"/>
          <w:szCs w:val="20"/>
          <w:lang w:val="en-AU"/>
        </w:rPr>
        <w:instrText xml:space="preserve">MERGEFIELD </w:instrText>
      </w:r>
      <w:r w:rsidR="004F32A3"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4F32A3"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r w:rsidR="002A0D87" w:rsidRPr="002A0D87">
        <w:rPr>
          <w:rFonts w:ascii="Arial" w:eastAsia="Times New Roman" w:hAnsi="Arial" w:cs="Arial"/>
          <w:b/>
          <w:bCs/>
          <w:color w:val="004080"/>
          <w:sz w:val="24"/>
          <w:szCs w:val="24"/>
        </w:rPr>
        <w:t xml:space="preserve"> Contactpersoonnaam</w:t>
      </w:r>
    </w:p>
    <w:tbl>
      <w:tblPr>
        <w:tblW w:w="0" w:type="auto"/>
        <w:tblLayout w:type="fixed"/>
        <w:tblCellMar>
          <w:top w:w="113" w:type="dxa"/>
        </w:tblCellMar>
        <w:tblLook w:val="0000" w:firstRow="0" w:lastRow="0" w:firstColumn="0" w:lastColumn="0" w:noHBand="0" w:noVBand="0"/>
      </w:tblPr>
      <w:tblGrid>
        <w:gridCol w:w="2808"/>
        <w:gridCol w:w="6120"/>
      </w:tblGrid>
      <w:tr w:rsidR="002A0D87" w14:paraId="72BE588A" w14:textId="77777777" w:rsidTr="002A0D87">
        <w:trPr>
          <w:cantSplit/>
        </w:trPr>
        <w:tc>
          <w:tcPr>
            <w:tcW w:w="2808" w:type="dxa"/>
            <w:shd w:val="clear" w:color="auto" w:fill="auto"/>
          </w:tcPr>
          <w:p w14:paraId="2B75B693" w14:textId="77777777" w:rsidR="002A0D87" w:rsidRPr="002A0D87" w:rsidRDefault="002A0D87" w:rsidP="002A0D87">
            <w:pPr>
              <w:autoSpaceDE w:val="0"/>
              <w:autoSpaceDN w:val="0"/>
              <w:adjustRightInd w:val="0"/>
              <w:spacing w:after="0" w:line="240" w:lineRule="auto"/>
              <w:rPr>
                <w:rFonts w:ascii="Arial" w:eastAsia="Times New Roman" w:hAnsi="Arial" w:cs="Arial"/>
                <w:b/>
                <w:bCs/>
                <w:color w:val="000000"/>
                <w:sz w:val="20"/>
                <w:szCs w:val="20"/>
              </w:rPr>
            </w:pPr>
            <w:r w:rsidRPr="002A0D87">
              <w:rPr>
                <w:rFonts w:ascii="Arial" w:eastAsia="Times New Roman" w:hAnsi="Arial" w:cs="Arial"/>
                <w:b/>
                <w:bCs/>
                <w:color w:val="000000"/>
                <w:sz w:val="20"/>
                <w:szCs w:val="20"/>
              </w:rPr>
              <w:t>Naam attribuutsoort</w:t>
            </w:r>
          </w:p>
        </w:tc>
        <w:tc>
          <w:tcPr>
            <w:tcW w:w="6120" w:type="dxa"/>
            <w:shd w:val="clear" w:color="auto" w:fill="auto"/>
          </w:tcPr>
          <w:p w14:paraId="5DE9F08E" w14:textId="77777777" w:rsidR="002A0D87" w:rsidRPr="002A0D87" w:rsidRDefault="002A0D87" w:rsidP="002A0D87">
            <w:pPr>
              <w:autoSpaceDE w:val="0"/>
              <w:autoSpaceDN w:val="0"/>
              <w:adjustRightInd w:val="0"/>
              <w:spacing w:after="0" w:line="240" w:lineRule="auto"/>
              <w:rPr>
                <w:rFonts w:ascii="Arial" w:eastAsia="Times New Roman" w:hAnsi="Arial" w:cs="Arial"/>
                <w:color w:val="000000"/>
                <w:sz w:val="20"/>
                <w:szCs w:val="20"/>
              </w:rPr>
            </w:pPr>
            <w:r w:rsidRPr="002A0D87">
              <w:rPr>
                <w:rFonts w:ascii="Arial" w:eastAsia="Times New Roman" w:hAnsi="Arial" w:cs="Arial"/>
                <w:color w:val="000000"/>
                <w:sz w:val="20"/>
                <w:szCs w:val="20"/>
              </w:rPr>
              <w:t>Contactpersoonnaam</w:t>
            </w:r>
          </w:p>
        </w:tc>
      </w:tr>
      <w:tr w:rsidR="002A0D87" w14:paraId="35AD9DDD" w14:textId="77777777" w:rsidTr="002A0D87">
        <w:trPr>
          <w:cantSplit/>
        </w:trPr>
        <w:tc>
          <w:tcPr>
            <w:tcW w:w="2808" w:type="dxa"/>
            <w:shd w:val="clear" w:color="auto" w:fill="auto"/>
          </w:tcPr>
          <w:p w14:paraId="0B57A7FD" w14:textId="77777777" w:rsidR="002A0D87" w:rsidRPr="002A0D87" w:rsidRDefault="002A0D87" w:rsidP="002A0D87">
            <w:pPr>
              <w:autoSpaceDE w:val="0"/>
              <w:autoSpaceDN w:val="0"/>
              <w:adjustRightInd w:val="0"/>
              <w:spacing w:after="0" w:line="240" w:lineRule="auto"/>
              <w:rPr>
                <w:rFonts w:ascii="Arial" w:eastAsia="Times New Roman" w:hAnsi="Arial" w:cs="Arial"/>
                <w:b/>
                <w:bCs/>
                <w:color w:val="000000"/>
                <w:sz w:val="20"/>
                <w:szCs w:val="20"/>
              </w:rPr>
            </w:pPr>
            <w:r w:rsidRPr="002A0D87">
              <w:rPr>
                <w:rFonts w:ascii="Arial" w:eastAsia="Times New Roman" w:hAnsi="Arial" w:cs="Arial"/>
                <w:b/>
                <w:bCs/>
                <w:color w:val="000000"/>
                <w:sz w:val="20"/>
                <w:szCs w:val="20"/>
              </w:rPr>
              <w:t>Herkomst attribuutsoort</w:t>
            </w:r>
          </w:p>
        </w:tc>
        <w:tc>
          <w:tcPr>
            <w:tcW w:w="6120" w:type="dxa"/>
            <w:shd w:val="clear" w:color="auto" w:fill="auto"/>
          </w:tcPr>
          <w:p w14:paraId="3CD44025" w14:textId="77777777" w:rsidR="002A0D87" w:rsidRPr="002A0D87" w:rsidRDefault="002A0D87" w:rsidP="002A0D87">
            <w:pPr>
              <w:autoSpaceDE w:val="0"/>
              <w:autoSpaceDN w:val="0"/>
              <w:adjustRightInd w:val="0"/>
              <w:spacing w:after="0" w:line="240" w:lineRule="auto"/>
              <w:rPr>
                <w:rFonts w:ascii="Arial" w:eastAsia="Times New Roman" w:hAnsi="Arial" w:cs="Arial"/>
                <w:color w:val="000000"/>
                <w:sz w:val="20"/>
                <w:szCs w:val="20"/>
              </w:rPr>
            </w:pPr>
            <w:r w:rsidRPr="002A0D87">
              <w:rPr>
                <w:rFonts w:ascii="Arial" w:eastAsia="Times New Roman" w:hAnsi="Arial" w:cs="Arial"/>
                <w:color w:val="000000"/>
                <w:sz w:val="20"/>
                <w:szCs w:val="20"/>
              </w:rPr>
              <w:t>KING</w:t>
            </w:r>
          </w:p>
        </w:tc>
      </w:tr>
      <w:tr w:rsidR="002A0D87" w14:paraId="5F86B1EE" w14:textId="77777777" w:rsidTr="002A0D87">
        <w:trPr>
          <w:cantSplit/>
        </w:trPr>
        <w:tc>
          <w:tcPr>
            <w:tcW w:w="2808" w:type="dxa"/>
            <w:shd w:val="clear" w:color="auto" w:fill="auto"/>
          </w:tcPr>
          <w:p w14:paraId="608DF9A1" w14:textId="77777777" w:rsidR="002A0D87" w:rsidRPr="002A0D87" w:rsidRDefault="002A0D87" w:rsidP="002A0D87">
            <w:pPr>
              <w:autoSpaceDE w:val="0"/>
              <w:autoSpaceDN w:val="0"/>
              <w:adjustRightInd w:val="0"/>
              <w:spacing w:after="0" w:line="240" w:lineRule="auto"/>
              <w:rPr>
                <w:rFonts w:ascii="Arial" w:eastAsia="Times New Roman" w:hAnsi="Arial" w:cs="Arial"/>
                <w:b/>
                <w:bCs/>
                <w:color w:val="000000"/>
                <w:sz w:val="20"/>
                <w:szCs w:val="20"/>
              </w:rPr>
            </w:pPr>
            <w:r w:rsidRPr="002A0D87">
              <w:rPr>
                <w:rFonts w:ascii="Arial" w:eastAsia="Times New Roman" w:hAnsi="Arial" w:cs="Arial"/>
                <w:b/>
                <w:bCs/>
                <w:color w:val="000000"/>
                <w:sz w:val="20"/>
                <w:szCs w:val="20"/>
              </w:rPr>
              <w:t xml:space="preserve">Code attribuutsoort </w:t>
            </w:r>
          </w:p>
        </w:tc>
        <w:tc>
          <w:tcPr>
            <w:tcW w:w="6120" w:type="dxa"/>
            <w:shd w:val="clear" w:color="auto" w:fill="auto"/>
          </w:tcPr>
          <w:p w14:paraId="41AE873B" w14:textId="77777777" w:rsidR="002A0D87" w:rsidRPr="002A0D87" w:rsidRDefault="002A0D87" w:rsidP="002A0D87">
            <w:pPr>
              <w:autoSpaceDE w:val="0"/>
              <w:autoSpaceDN w:val="0"/>
              <w:adjustRightInd w:val="0"/>
              <w:spacing w:after="0" w:line="240" w:lineRule="auto"/>
              <w:rPr>
                <w:rFonts w:ascii="Arial" w:eastAsia="Times New Roman" w:hAnsi="Arial" w:cs="Arial"/>
                <w:color w:val="000000"/>
                <w:sz w:val="20"/>
                <w:szCs w:val="20"/>
              </w:rPr>
            </w:pPr>
          </w:p>
        </w:tc>
      </w:tr>
      <w:tr w:rsidR="002A0D87" w14:paraId="25745CFD" w14:textId="77777777" w:rsidTr="002A0D87">
        <w:trPr>
          <w:cantSplit/>
        </w:trPr>
        <w:tc>
          <w:tcPr>
            <w:tcW w:w="2808" w:type="dxa"/>
            <w:shd w:val="clear" w:color="auto" w:fill="auto"/>
          </w:tcPr>
          <w:p w14:paraId="4D64ECF3" w14:textId="77777777" w:rsidR="002A0D87" w:rsidRPr="002A0D87" w:rsidRDefault="002A0D87" w:rsidP="002A0D87">
            <w:pPr>
              <w:autoSpaceDE w:val="0"/>
              <w:autoSpaceDN w:val="0"/>
              <w:adjustRightInd w:val="0"/>
              <w:spacing w:after="0" w:line="240" w:lineRule="auto"/>
              <w:rPr>
                <w:rFonts w:ascii="Arial" w:eastAsia="Times New Roman" w:hAnsi="Arial" w:cs="Arial"/>
                <w:b/>
                <w:bCs/>
                <w:color w:val="000000"/>
                <w:sz w:val="20"/>
                <w:szCs w:val="20"/>
              </w:rPr>
            </w:pPr>
            <w:r w:rsidRPr="002A0D87">
              <w:rPr>
                <w:rFonts w:ascii="Arial" w:eastAsia="Times New Roman" w:hAnsi="Arial" w:cs="Arial"/>
                <w:b/>
                <w:bCs/>
                <w:color w:val="000000"/>
                <w:sz w:val="20"/>
                <w:szCs w:val="20"/>
              </w:rPr>
              <w:t>XML-tag attribuutsoort</w:t>
            </w:r>
          </w:p>
        </w:tc>
        <w:tc>
          <w:tcPr>
            <w:tcW w:w="6120" w:type="dxa"/>
            <w:shd w:val="clear" w:color="auto" w:fill="auto"/>
          </w:tcPr>
          <w:p w14:paraId="33E2F8ED" w14:textId="77777777" w:rsidR="002A0D87" w:rsidRPr="002A0D87" w:rsidRDefault="002A0D87" w:rsidP="002A0D87">
            <w:pPr>
              <w:autoSpaceDE w:val="0"/>
              <w:autoSpaceDN w:val="0"/>
              <w:adjustRightInd w:val="0"/>
              <w:spacing w:after="0" w:line="240" w:lineRule="auto"/>
              <w:rPr>
                <w:rFonts w:ascii="Arial" w:eastAsia="Times New Roman" w:hAnsi="Arial" w:cs="Arial"/>
                <w:color w:val="000000"/>
                <w:sz w:val="20"/>
                <w:szCs w:val="20"/>
              </w:rPr>
            </w:pPr>
            <w:r w:rsidRPr="002A0D87">
              <w:rPr>
                <w:rFonts w:ascii="Arial" w:eastAsia="Times New Roman" w:hAnsi="Arial" w:cs="Arial"/>
                <w:color w:val="000000"/>
                <w:sz w:val="20"/>
                <w:szCs w:val="20"/>
              </w:rPr>
              <w:t>contactpersoonnaam</w:t>
            </w:r>
          </w:p>
        </w:tc>
      </w:tr>
      <w:tr w:rsidR="002A0D87" w:rsidRPr="00AE6939" w14:paraId="3822B5C4" w14:textId="77777777" w:rsidTr="002A0D87">
        <w:trPr>
          <w:cantSplit/>
        </w:trPr>
        <w:tc>
          <w:tcPr>
            <w:tcW w:w="2808" w:type="dxa"/>
            <w:shd w:val="clear" w:color="auto" w:fill="auto"/>
          </w:tcPr>
          <w:p w14:paraId="7C2014EC" w14:textId="77777777" w:rsidR="002A0D87" w:rsidRPr="002A0D87" w:rsidRDefault="002A0D87" w:rsidP="002A0D87">
            <w:pPr>
              <w:autoSpaceDE w:val="0"/>
              <w:autoSpaceDN w:val="0"/>
              <w:adjustRightInd w:val="0"/>
              <w:spacing w:after="0" w:line="240" w:lineRule="auto"/>
              <w:rPr>
                <w:rFonts w:ascii="Arial" w:eastAsia="Times New Roman" w:hAnsi="Arial" w:cs="Arial"/>
                <w:b/>
                <w:bCs/>
                <w:color w:val="000000"/>
                <w:sz w:val="20"/>
                <w:szCs w:val="20"/>
              </w:rPr>
            </w:pPr>
            <w:r w:rsidRPr="002A0D87">
              <w:rPr>
                <w:rFonts w:ascii="Arial" w:eastAsia="Times New Roman" w:hAnsi="Arial" w:cs="Arial"/>
                <w:b/>
                <w:bCs/>
                <w:color w:val="000000"/>
                <w:sz w:val="20"/>
                <w:szCs w:val="20"/>
              </w:rPr>
              <w:t>Definitie attribuutsoort</w:t>
            </w:r>
          </w:p>
        </w:tc>
        <w:tc>
          <w:tcPr>
            <w:tcW w:w="6120" w:type="dxa"/>
            <w:shd w:val="clear" w:color="auto" w:fill="auto"/>
          </w:tcPr>
          <w:p w14:paraId="75CF98B8" w14:textId="77777777" w:rsidR="002A0D87" w:rsidRPr="005561F3" w:rsidRDefault="002A0D87" w:rsidP="00542B5B">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De opgemaakte naam van de persoon die </w:t>
            </w:r>
            <w:r w:rsidR="00542B5B" w:rsidRPr="005561F3">
              <w:rPr>
                <w:rFonts w:ascii="Arial" w:eastAsia="Times New Roman" w:hAnsi="Arial" w:cs="Arial"/>
                <w:color w:val="000000"/>
                <w:sz w:val="20"/>
                <w:szCs w:val="20"/>
                <w:lang w:val="nl-NL"/>
              </w:rPr>
              <w:t>als aanspreekpunt fungeert voor</w:t>
            </w:r>
            <w:r w:rsidRPr="005561F3">
              <w:rPr>
                <w:rFonts w:ascii="Arial" w:eastAsia="Times New Roman" w:hAnsi="Arial" w:cs="Arial"/>
                <w:color w:val="000000"/>
                <w:sz w:val="20"/>
                <w:szCs w:val="20"/>
                <w:lang w:val="nl-NL"/>
              </w:rPr>
              <w:t xml:space="preserve"> de BETROKKENE</w:t>
            </w:r>
            <w:r w:rsidR="00542B5B" w:rsidRPr="005561F3">
              <w:rPr>
                <w:rFonts w:ascii="Arial" w:eastAsia="Times New Roman" w:hAnsi="Arial" w:cs="Arial"/>
                <w:color w:val="000000"/>
                <w:sz w:val="20"/>
                <w:szCs w:val="20"/>
                <w:lang w:val="nl-NL"/>
              </w:rPr>
              <w:t xml:space="preserve"> inzake het ontvangen of verzonden INFORMATIEOBJECT</w:t>
            </w:r>
          </w:p>
        </w:tc>
      </w:tr>
      <w:tr w:rsidR="002A0D87" w14:paraId="4DFE0324" w14:textId="77777777" w:rsidTr="002A0D87">
        <w:trPr>
          <w:cantSplit/>
        </w:trPr>
        <w:tc>
          <w:tcPr>
            <w:tcW w:w="2808" w:type="dxa"/>
            <w:shd w:val="clear" w:color="auto" w:fill="auto"/>
          </w:tcPr>
          <w:p w14:paraId="26A401D6" w14:textId="77777777" w:rsidR="002A0D87" w:rsidRPr="002A0D87" w:rsidRDefault="002A0D87" w:rsidP="002A0D87">
            <w:pPr>
              <w:autoSpaceDE w:val="0"/>
              <w:autoSpaceDN w:val="0"/>
              <w:adjustRightInd w:val="0"/>
              <w:spacing w:after="0" w:line="240" w:lineRule="auto"/>
              <w:rPr>
                <w:rFonts w:ascii="Arial" w:eastAsia="Times New Roman" w:hAnsi="Arial" w:cs="Arial"/>
                <w:b/>
                <w:bCs/>
                <w:color w:val="000000"/>
                <w:sz w:val="20"/>
                <w:szCs w:val="20"/>
              </w:rPr>
            </w:pPr>
            <w:r w:rsidRPr="002A0D87">
              <w:rPr>
                <w:rFonts w:ascii="Arial" w:eastAsia="Times New Roman" w:hAnsi="Arial" w:cs="Arial"/>
                <w:b/>
                <w:bCs/>
                <w:color w:val="000000"/>
                <w:sz w:val="20"/>
                <w:szCs w:val="20"/>
              </w:rPr>
              <w:t>Herkomst definitie attribuutsoort</w:t>
            </w:r>
          </w:p>
        </w:tc>
        <w:tc>
          <w:tcPr>
            <w:tcW w:w="6120" w:type="dxa"/>
            <w:shd w:val="clear" w:color="auto" w:fill="auto"/>
          </w:tcPr>
          <w:p w14:paraId="7CE73C37" w14:textId="77777777" w:rsidR="002A0D87" w:rsidRPr="002A0D87" w:rsidRDefault="002A0D87" w:rsidP="002A0D87">
            <w:pPr>
              <w:autoSpaceDE w:val="0"/>
              <w:autoSpaceDN w:val="0"/>
              <w:adjustRightInd w:val="0"/>
              <w:spacing w:after="0" w:line="240" w:lineRule="auto"/>
              <w:rPr>
                <w:rFonts w:ascii="Arial" w:eastAsia="Times New Roman" w:hAnsi="Arial" w:cs="Arial"/>
                <w:color w:val="000000"/>
                <w:sz w:val="20"/>
                <w:szCs w:val="20"/>
              </w:rPr>
            </w:pPr>
            <w:r w:rsidRPr="002A0D87">
              <w:rPr>
                <w:rFonts w:ascii="Arial" w:eastAsia="Times New Roman" w:hAnsi="Arial" w:cs="Arial"/>
                <w:color w:val="000000"/>
                <w:sz w:val="20"/>
                <w:szCs w:val="20"/>
              </w:rPr>
              <w:t>KING</w:t>
            </w:r>
          </w:p>
        </w:tc>
      </w:tr>
      <w:tr w:rsidR="002A0D87" w14:paraId="25161D5A" w14:textId="77777777" w:rsidTr="002A0D87">
        <w:trPr>
          <w:cantSplit/>
        </w:trPr>
        <w:tc>
          <w:tcPr>
            <w:tcW w:w="2808" w:type="dxa"/>
            <w:shd w:val="clear" w:color="auto" w:fill="auto"/>
          </w:tcPr>
          <w:p w14:paraId="24CB4AFB" w14:textId="77777777" w:rsidR="002A0D87" w:rsidRPr="002A0D87" w:rsidRDefault="002A0D87" w:rsidP="002A0D87">
            <w:pPr>
              <w:autoSpaceDE w:val="0"/>
              <w:autoSpaceDN w:val="0"/>
              <w:adjustRightInd w:val="0"/>
              <w:spacing w:after="0" w:line="240" w:lineRule="auto"/>
              <w:rPr>
                <w:rFonts w:ascii="Arial" w:eastAsia="Times New Roman" w:hAnsi="Arial" w:cs="Arial"/>
                <w:b/>
                <w:bCs/>
                <w:color w:val="000000"/>
                <w:sz w:val="20"/>
                <w:szCs w:val="20"/>
              </w:rPr>
            </w:pPr>
            <w:r w:rsidRPr="002A0D87">
              <w:rPr>
                <w:rFonts w:ascii="Arial" w:eastAsia="Times New Roman" w:hAnsi="Arial" w:cs="Arial"/>
                <w:b/>
                <w:bCs/>
                <w:color w:val="000000"/>
                <w:sz w:val="20"/>
                <w:szCs w:val="20"/>
              </w:rPr>
              <w:t>Datum opname attribuutsoort</w:t>
            </w:r>
          </w:p>
        </w:tc>
        <w:tc>
          <w:tcPr>
            <w:tcW w:w="6120" w:type="dxa"/>
            <w:shd w:val="clear" w:color="auto" w:fill="auto"/>
          </w:tcPr>
          <w:p w14:paraId="26083CED" w14:textId="77777777" w:rsidR="002A0D87" w:rsidRPr="002A0D87" w:rsidRDefault="002A0D87" w:rsidP="00542B5B">
            <w:pPr>
              <w:autoSpaceDE w:val="0"/>
              <w:autoSpaceDN w:val="0"/>
              <w:adjustRightInd w:val="0"/>
              <w:spacing w:after="0" w:line="240" w:lineRule="auto"/>
              <w:rPr>
                <w:rFonts w:ascii="Arial" w:eastAsia="Times New Roman" w:hAnsi="Arial" w:cs="Arial"/>
                <w:color w:val="000000"/>
                <w:sz w:val="20"/>
                <w:szCs w:val="20"/>
              </w:rPr>
            </w:pPr>
            <w:r w:rsidRPr="002A0D87">
              <w:rPr>
                <w:rFonts w:ascii="Arial" w:eastAsia="Times New Roman" w:hAnsi="Arial" w:cs="Arial"/>
                <w:color w:val="000000"/>
                <w:sz w:val="20"/>
                <w:szCs w:val="20"/>
              </w:rPr>
              <w:t xml:space="preserve">1 </w:t>
            </w:r>
            <w:r w:rsidR="00542B5B">
              <w:rPr>
                <w:rFonts w:ascii="Arial" w:eastAsia="Times New Roman" w:hAnsi="Arial" w:cs="Arial"/>
                <w:color w:val="000000"/>
                <w:sz w:val="20"/>
                <w:szCs w:val="20"/>
              </w:rPr>
              <w:t>september 2014</w:t>
            </w:r>
          </w:p>
        </w:tc>
      </w:tr>
      <w:tr w:rsidR="002A0D87" w:rsidRPr="00AE6939" w14:paraId="071AEB3A" w14:textId="77777777" w:rsidTr="002A0D87">
        <w:trPr>
          <w:cantSplit/>
        </w:trPr>
        <w:tc>
          <w:tcPr>
            <w:tcW w:w="2808" w:type="dxa"/>
            <w:shd w:val="clear" w:color="auto" w:fill="auto"/>
          </w:tcPr>
          <w:p w14:paraId="5C70C396" w14:textId="77777777" w:rsidR="002A0D87" w:rsidRPr="002A0D87" w:rsidRDefault="002A0D87" w:rsidP="002A0D87">
            <w:pPr>
              <w:autoSpaceDE w:val="0"/>
              <w:autoSpaceDN w:val="0"/>
              <w:adjustRightInd w:val="0"/>
              <w:spacing w:after="0" w:line="240" w:lineRule="auto"/>
              <w:rPr>
                <w:rFonts w:ascii="Arial" w:eastAsia="Times New Roman" w:hAnsi="Arial" w:cs="Arial"/>
                <w:b/>
                <w:bCs/>
                <w:color w:val="000000"/>
                <w:sz w:val="20"/>
                <w:szCs w:val="20"/>
              </w:rPr>
            </w:pPr>
            <w:r w:rsidRPr="002A0D87">
              <w:rPr>
                <w:rFonts w:ascii="Arial" w:eastAsia="Times New Roman" w:hAnsi="Arial" w:cs="Arial"/>
                <w:b/>
                <w:bCs/>
                <w:color w:val="000000"/>
                <w:sz w:val="20"/>
                <w:szCs w:val="20"/>
              </w:rPr>
              <w:t>Toelichting attribuutsoort</w:t>
            </w:r>
          </w:p>
        </w:tc>
        <w:tc>
          <w:tcPr>
            <w:tcW w:w="6120" w:type="dxa"/>
            <w:shd w:val="clear" w:color="auto" w:fill="auto"/>
          </w:tcPr>
          <w:p w14:paraId="6D0C2CAD" w14:textId="77777777" w:rsidR="002A0D87" w:rsidRPr="005561F3" w:rsidRDefault="00081CB0" w:rsidP="0067025A">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Het gaat om de naam van de contactpersoon van een externe betrokkene</w:t>
            </w:r>
            <w:r w:rsidR="0067025A" w:rsidRPr="005561F3">
              <w:rPr>
                <w:rFonts w:ascii="Arial" w:eastAsia="Times New Roman" w:hAnsi="Arial" w:cs="Arial"/>
                <w:color w:val="000000"/>
                <w:sz w:val="20"/>
                <w:szCs w:val="20"/>
                <w:lang w:val="nl-NL"/>
              </w:rPr>
              <w:t>, indien als zodanig vermeld op het ontvangen of te verzenden document,</w:t>
            </w:r>
            <w:r w:rsidRPr="005561F3">
              <w:rPr>
                <w:rFonts w:ascii="Arial" w:eastAsia="Times New Roman" w:hAnsi="Arial" w:cs="Arial"/>
                <w:color w:val="000000"/>
                <w:sz w:val="20"/>
                <w:szCs w:val="20"/>
                <w:lang w:val="nl-NL"/>
              </w:rPr>
              <w:t xml:space="preserve"> zoals bijvoorbeeld van</w:t>
            </w:r>
            <w:r w:rsidR="0067025A" w:rsidRPr="005561F3">
              <w:rPr>
                <w:rFonts w:ascii="Arial" w:eastAsia="Times New Roman" w:hAnsi="Arial" w:cs="Arial"/>
                <w:color w:val="000000"/>
                <w:sz w:val="20"/>
                <w:szCs w:val="20"/>
                <w:lang w:val="nl-NL"/>
              </w:rPr>
              <w:t xml:space="preserve"> het bedrijf dat een vergunning</w:t>
            </w:r>
            <w:r w:rsidRPr="005561F3">
              <w:rPr>
                <w:rFonts w:ascii="Arial" w:eastAsia="Times New Roman" w:hAnsi="Arial" w:cs="Arial"/>
                <w:color w:val="000000"/>
                <w:sz w:val="20"/>
                <w:szCs w:val="20"/>
                <w:lang w:val="nl-NL"/>
              </w:rPr>
              <w:t>aanvraag</w:t>
            </w:r>
            <w:r w:rsidR="0067025A" w:rsidRPr="005561F3">
              <w:rPr>
                <w:rFonts w:ascii="Arial" w:eastAsia="Times New Roman" w:hAnsi="Arial" w:cs="Arial"/>
                <w:color w:val="000000"/>
                <w:sz w:val="20"/>
                <w:szCs w:val="20"/>
                <w:lang w:val="nl-NL"/>
              </w:rPr>
              <w:t xml:space="preserve"> indien</w:t>
            </w:r>
            <w:r w:rsidRPr="005561F3">
              <w:rPr>
                <w:rFonts w:ascii="Arial" w:eastAsia="Times New Roman" w:hAnsi="Arial" w:cs="Arial"/>
                <w:color w:val="000000"/>
                <w:sz w:val="20"/>
                <w:szCs w:val="20"/>
                <w:lang w:val="nl-NL"/>
              </w:rPr>
              <w:t xml:space="preserve">t en de persoon die </w:t>
            </w:r>
            <w:r w:rsidR="0067025A" w:rsidRPr="005561F3">
              <w:rPr>
                <w:rFonts w:ascii="Arial" w:eastAsia="Times New Roman" w:hAnsi="Arial" w:cs="Arial"/>
                <w:color w:val="000000"/>
                <w:sz w:val="20"/>
                <w:szCs w:val="20"/>
                <w:lang w:val="nl-NL"/>
              </w:rPr>
              <w:t>op de</w:t>
            </w:r>
            <w:r w:rsidRPr="005561F3">
              <w:rPr>
                <w:rFonts w:ascii="Arial" w:eastAsia="Times New Roman" w:hAnsi="Arial" w:cs="Arial"/>
                <w:color w:val="000000"/>
                <w:sz w:val="20"/>
                <w:szCs w:val="20"/>
                <w:lang w:val="nl-NL"/>
              </w:rPr>
              <w:t xml:space="preserve"> vergunning</w:t>
            </w:r>
            <w:r w:rsidR="0067025A" w:rsidRPr="005561F3">
              <w:rPr>
                <w:rFonts w:ascii="Arial" w:eastAsia="Times New Roman" w:hAnsi="Arial" w:cs="Arial"/>
                <w:color w:val="000000"/>
                <w:sz w:val="20"/>
                <w:szCs w:val="20"/>
                <w:lang w:val="nl-NL"/>
              </w:rPr>
              <w:t>aanvraag</w:t>
            </w:r>
            <w:r w:rsidRPr="005561F3">
              <w:rPr>
                <w:rFonts w:ascii="Arial" w:eastAsia="Times New Roman" w:hAnsi="Arial" w:cs="Arial"/>
                <w:color w:val="000000"/>
                <w:sz w:val="20"/>
                <w:szCs w:val="20"/>
                <w:lang w:val="nl-NL"/>
              </w:rPr>
              <w:t xml:space="preserve"> een andere persoon als con</w:t>
            </w:r>
            <w:r w:rsidR="0067025A" w:rsidRPr="005561F3">
              <w:rPr>
                <w:rFonts w:ascii="Arial" w:eastAsia="Times New Roman" w:hAnsi="Arial" w:cs="Arial"/>
                <w:color w:val="000000"/>
                <w:sz w:val="20"/>
                <w:szCs w:val="20"/>
                <w:lang w:val="nl-NL"/>
              </w:rPr>
              <w:t>t</w:t>
            </w:r>
            <w:r w:rsidRPr="005561F3">
              <w:rPr>
                <w:rFonts w:ascii="Arial" w:eastAsia="Times New Roman" w:hAnsi="Arial" w:cs="Arial"/>
                <w:color w:val="000000"/>
                <w:sz w:val="20"/>
                <w:szCs w:val="20"/>
                <w:lang w:val="nl-NL"/>
              </w:rPr>
              <w:t xml:space="preserve">actpersoon heeft </w:t>
            </w:r>
            <w:r w:rsidR="0067025A" w:rsidRPr="005561F3">
              <w:rPr>
                <w:rFonts w:ascii="Arial" w:eastAsia="Times New Roman" w:hAnsi="Arial" w:cs="Arial"/>
                <w:color w:val="000000"/>
                <w:sz w:val="20"/>
                <w:szCs w:val="20"/>
                <w:lang w:val="nl-NL"/>
              </w:rPr>
              <w:t>ver</w:t>
            </w:r>
            <w:r w:rsidRPr="005561F3">
              <w:rPr>
                <w:rFonts w:ascii="Arial" w:eastAsia="Times New Roman" w:hAnsi="Arial" w:cs="Arial"/>
                <w:color w:val="000000"/>
                <w:sz w:val="20"/>
                <w:szCs w:val="20"/>
                <w:lang w:val="nl-NL"/>
              </w:rPr>
              <w:t>meld.</w:t>
            </w:r>
          </w:p>
        </w:tc>
      </w:tr>
      <w:tr w:rsidR="002A0D87" w:rsidRPr="00AE6939" w14:paraId="61693303" w14:textId="77777777" w:rsidTr="002A0D87">
        <w:trPr>
          <w:cantSplit/>
        </w:trPr>
        <w:tc>
          <w:tcPr>
            <w:tcW w:w="2808" w:type="dxa"/>
            <w:shd w:val="clear" w:color="auto" w:fill="auto"/>
          </w:tcPr>
          <w:p w14:paraId="2EBEC5A5" w14:textId="77777777" w:rsidR="002A0D87" w:rsidRPr="002A0D87" w:rsidRDefault="002A0D87" w:rsidP="002A0D87">
            <w:pPr>
              <w:autoSpaceDE w:val="0"/>
              <w:autoSpaceDN w:val="0"/>
              <w:adjustRightInd w:val="0"/>
              <w:spacing w:after="0" w:line="240" w:lineRule="auto"/>
              <w:rPr>
                <w:rFonts w:ascii="Arial" w:eastAsia="Times New Roman" w:hAnsi="Arial" w:cs="Arial"/>
                <w:b/>
                <w:bCs/>
                <w:color w:val="000000"/>
                <w:sz w:val="20"/>
                <w:szCs w:val="20"/>
              </w:rPr>
            </w:pPr>
            <w:r w:rsidRPr="002A0D87">
              <w:rPr>
                <w:rFonts w:ascii="Arial" w:eastAsia="Times New Roman" w:hAnsi="Arial" w:cs="Arial"/>
                <w:b/>
                <w:bCs/>
                <w:color w:val="000000"/>
                <w:sz w:val="20"/>
                <w:szCs w:val="20"/>
              </w:rPr>
              <w:t>Domein attribuutsoort</w:t>
            </w:r>
          </w:p>
        </w:tc>
        <w:tc>
          <w:tcPr>
            <w:tcW w:w="6120" w:type="dxa"/>
            <w:shd w:val="clear" w:color="auto" w:fill="auto"/>
          </w:tcPr>
          <w:p w14:paraId="67B11FE8" w14:textId="77777777" w:rsidR="002A0D87" w:rsidRPr="005561F3" w:rsidRDefault="002A0D87" w:rsidP="002A0D87">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Formaat:</w:t>
            </w:r>
            <w:r w:rsidRPr="005561F3">
              <w:rPr>
                <w:rFonts w:ascii="Arial" w:eastAsia="Times New Roman" w:hAnsi="Arial" w:cs="Arial"/>
                <w:color w:val="000000"/>
                <w:sz w:val="20"/>
                <w:szCs w:val="20"/>
                <w:lang w:val="nl-NL"/>
              </w:rPr>
              <w:tab/>
              <w:t>AN40</w:t>
            </w:r>
          </w:p>
          <w:p w14:paraId="112206BD" w14:textId="77777777" w:rsidR="002A0D87" w:rsidRPr="005561F3" w:rsidRDefault="002A0D87" w:rsidP="002A0D87">
            <w:pPr>
              <w:autoSpaceDE w:val="0"/>
              <w:autoSpaceDN w:val="0"/>
              <w:adjustRightInd w:val="0"/>
              <w:spacing w:after="0" w:line="240" w:lineRule="auto"/>
              <w:ind w:left="1872" w:hanging="1872"/>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Waardenverzameling: </w:t>
            </w:r>
            <w:r w:rsidRPr="005561F3">
              <w:rPr>
                <w:rFonts w:ascii="Arial" w:eastAsia="Times New Roman" w:hAnsi="Arial" w:cs="Arial"/>
                <w:color w:val="000000"/>
                <w:sz w:val="20"/>
                <w:szCs w:val="20"/>
                <w:lang w:val="nl-NL"/>
              </w:rPr>
              <w:tab/>
              <w:t>alle alfanumerieke tekens</w:t>
            </w:r>
          </w:p>
        </w:tc>
      </w:tr>
      <w:tr w:rsidR="002A0D87" w14:paraId="5956E53E" w14:textId="77777777" w:rsidTr="002A0D87">
        <w:trPr>
          <w:cantSplit/>
        </w:trPr>
        <w:tc>
          <w:tcPr>
            <w:tcW w:w="2808" w:type="dxa"/>
            <w:shd w:val="clear" w:color="auto" w:fill="auto"/>
          </w:tcPr>
          <w:p w14:paraId="1BD6D654" w14:textId="77777777" w:rsidR="002A0D87" w:rsidRPr="002A0D87" w:rsidRDefault="002A0D87" w:rsidP="002A0D87">
            <w:pPr>
              <w:autoSpaceDE w:val="0"/>
              <w:autoSpaceDN w:val="0"/>
              <w:adjustRightInd w:val="0"/>
              <w:spacing w:after="0" w:line="240" w:lineRule="auto"/>
              <w:rPr>
                <w:rFonts w:ascii="Arial" w:eastAsia="Times New Roman" w:hAnsi="Arial" w:cs="Arial"/>
                <w:b/>
                <w:bCs/>
                <w:color w:val="000000"/>
                <w:sz w:val="20"/>
                <w:szCs w:val="20"/>
              </w:rPr>
            </w:pPr>
            <w:r w:rsidRPr="002A0D87">
              <w:rPr>
                <w:rFonts w:ascii="Arial" w:eastAsia="Times New Roman" w:hAnsi="Arial" w:cs="Arial"/>
                <w:b/>
                <w:bCs/>
                <w:color w:val="000000"/>
                <w:sz w:val="20"/>
                <w:szCs w:val="20"/>
              </w:rPr>
              <w:t>Indicatie materiële historie</w:t>
            </w:r>
          </w:p>
        </w:tc>
        <w:tc>
          <w:tcPr>
            <w:tcW w:w="6120" w:type="dxa"/>
            <w:shd w:val="clear" w:color="auto" w:fill="auto"/>
          </w:tcPr>
          <w:p w14:paraId="1BE91EFF" w14:textId="77777777" w:rsidR="002A0D87" w:rsidRPr="002A0D87" w:rsidRDefault="002A0D87" w:rsidP="002A0D87">
            <w:pPr>
              <w:autoSpaceDE w:val="0"/>
              <w:autoSpaceDN w:val="0"/>
              <w:adjustRightInd w:val="0"/>
              <w:spacing w:after="0" w:line="240" w:lineRule="auto"/>
              <w:rPr>
                <w:rFonts w:ascii="Arial" w:eastAsia="Times New Roman" w:hAnsi="Arial" w:cs="Arial"/>
                <w:color w:val="000000"/>
                <w:sz w:val="20"/>
                <w:szCs w:val="20"/>
              </w:rPr>
            </w:pPr>
            <w:r w:rsidRPr="002A0D87">
              <w:rPr>
                <w:rFonts w:ascii="Arial" w:eastAsia="Times New Roman" w:hAnsi="Arial" w:cs="Arial"/>
                <w:color w:val="000000"/>
                <w:sz w:val="20"/>
                <w:szCs w:val="20"/>
              </w:rPr>
              <w:t>Nee</w:t>
            </w:r>
            <w:r w:rsidRPr="002A0D87">
              <w:rPr>
                <w:rFonts w:ascii="Arial" w:eastAsia="Times New Roman" w:hAnsi="Arial" w:cs="Arial"/>
                <w:color w:val="000000"/>
                <w:sz w:val="20"/>
                <w:szCs w:val="20"/>
              </w:rPr>
              <w:tab/>
            </w:r>
          </w:p>
        </w:tc>
      </w:tr>
      <w:tr w:rsidR="002A0D87" w14:paraId="6D6D4D6B" w14:textId="77777777" w:rsidTr="002A0D87">
        <w:trPr>
          <w:cantSplit/>
        </w:trPr>
        <w:tc>
          <w:tcPr>
            <w:tcW w:w="2808" w:type="dxa"/>
            <w:shd w:val="clear" w:color="auto" w:fill="auto"/>
          </w:tcPr>
          <w:p w14:paraId="75A555BC" w14:textId="77777777" w:rsidR="002A0D87" w:rsidRPr="002A0D87" w:rsidRDefault="002A0D87" w:rsidP="002A0D87">
            <w:pPr>
              <w:autoSpaceDE w:val="0"/>
              <w:autoSpaceDN w:val="0"/>
              <w:adjustRightInd w:val="0"/>
              <w:spacing w:after="0" w:line="240" w:lineRule="auto"/>
              <w:rPr>
                <w:rFonts w:ascii="Arial" w:eastAsia="Times New Roman" w:hAnsi="Arial" w:cs="Arial"/>
                <w:b/>
                <w:bCs/>
                <w:color w:val="000000"/>
                <w:sz w:val="20"/>
                <w:szCs w:val="20"/>
              </w:rPr>
            </w:pPr>
            <w:r w:rsidRPr="002A0D87">
              <w:rPr>
                <w:rFonts w:ascii="Arial" w:eastAsia="Times New Roman" w:hAnsi="Arial" w:cs="Arial"/>
                <w:b/>
                <w:bCs/>
                <w:color w:val="000000"/>
                <w:sz w:val="20"/>
                <w:szCs w:val="20"/>
              </w:rPr>
              <w:t>Indicatie formele historie</w:t>
            </w:r>
          </w:p>
        </w:tc>
        <w:tc>
          <w:tcPr>
            <w:tcW w:w="6120" w:type="dxa"/>
            <w:shd w:val="clear" w:color="auto" w:fill="auto"/>
          </w:tcPr>
          <w:p w14:paraId="62D701CF" w14:textId="77777777" w:rsidR="002A0D87" w:rsidRPr="002A0D87" w:rsidRDefault="002A0D87" w:rsidP="002A0D87">
            <w:pPr>
              <w:autoSpaceDE w:val="0"/>
              <w:autoSpaceDN w:val="0"/>
              <w:adjustRightInd w:val="0"/>
              <w:spacing w:after="0" w:line="240" w:lineRule="auto"/>
              <w:rPr>
                <w:rFonts w:ascii="Arial" w:eastAsia="Times New Roman" w:hAnsi="Arial" w:cs="Arial"/>
                <w:color w:val="000000"/>
                <w:sz w:val="20"/>
                <w:szCs w:val="20"/>
              </w:rPr>
            </w:pPr>
            <w:r w:rsidRPr="002A0D87">
              <w:rPr>
                <w:rFonts w:ascii="Arial" w:eastAsia="Times New Roman" w:hAnsi="Arial" w:cs="Arial"/>
                <w:color w:val="000000"/>
                <w:sz w:val="20"/>
                <w:szCs w:val="20"/>
              </w:rPr>
              <w:t>Nee</w:t>
            </w:r>
          </w:p>
        </w:tc>
      </w:tr>
      <w:tr w:rsidR="002A0D87" w14:paraId="41A3A694" w14:textId="77777777" w:rsidTr="002A0D87">
        <w:trPr>
          <w:cantSplit/>
        </w:trPr>
        <w:tc>
          <w:tcPr>
            <w:tcW w:w="2808" w:type="dxa"/>
            <w:shd w:val="clear" w:color="auto" w:fill="auto"/>
          </w:tcPr>
          <w:p w14:paraId="153FFF4E" w14:textId="77777777" w:rsidR="002A0D87" w:rsidRPr="002A0D87" w:rsidRDefault="002A0D87" w:rsidP="002A0D87">
            <w:pPr>
              <w:autoSpaceDE w:val="0"/>
              <w:autoSpaceDN w:val="0"/>
              <w:adjustRightInd w:val="0"/>
              <w:spacing w:after="0" w:line="240" w:lineRule="auto"/>
              <w:rPr>
                <w:rFonts w:ascii="Arial" w:eastAsia="Times New Roman" w:hAnsi="Arial" w:cs="Arial"/>
                <w:b/>
                <w:bCs/>
                <w:color w:val="000000"/>
                <w:sz w:val="20"/>
                <w:szCs w:val="20"/>
              </w:rPr>
            </w:pPr>
            <w:r w:rsidRPr="002A0D87">
              <w:rPr>
                <w:rFonts w:ascii="Arial" w:eastAsia="Times New Roman" w:hAnsi="Arial" w:cs="Arial"/>
                <w:b/>
                <w:bCs/>
                <w:color w:val="000000"/>
                <w:sz w:val="20"/>
                <w:szCs w:val="20"/>
              </w:rPr>
              <w:t>Aanduiding gebeurtenis</w:t>
            </w:r>
          </w:p>
        </w:tc>
        <w:tc>
          <w:tcPr>
            <w:tcW w:w="6120" w:type="dxa"/>
            <w:shd w:val="clear" w:color="auto" w:fill="auto"/>
          </w:tcPr>
          <w:p w14:paraId="53320982" w14:textId="77777777" w:rsidR="002A0D87" w:rsidRPr="002A0D87" w:rsidRDefault="002A0D87" w:rsidP="002A0D87">
            <w:pPr>
              <w:autoSpaceDE w:val="0"/>
              <w:autoSpaceDN w:val="0"/>
              <w:adjustRightInd w:val="0"/>
              <w:spacing w:after="0" w:line="240" w:lineRule="auto"/>
              <w:rPr>
                <w:rFonts w:ascii="Arial" w:eastAsia="Times New Roman" w:hAnsi="Arial" w:cs="Arial"/>
                <w:color w:val="000000"/>
                <w:sz w:val="20"/>
                <w:szCs w:val="20"/>
              </w:rPr>
            </w:pPr>
            <w:r w:rsidRPr="002A0D87">
              <w:rPr>
                <w:rFonts w:ascii="Arial" w:eastAsia="Times New Roman" w:hAnsi="Arial" w:cs="Arial"/>
                <w:color w:val="000000"/>
                <w:sz w:val="20"/>
                <w:szCs w:val="20"/>
              </w:rPr>
              <w:t>Nee</w:t>
            </w:r>
          </w:p>
        </w:tc>
      </w:tr>
      <w:tr w:rsidR="002A0D87" w14:paraId="5D87D7CB" w14:textId="77777777" w:rsidTr="002A0D87">
        <w:trPr>
          <w:cantSplit/>
        </w:trPr>
        <w:tc>
          <w:tcPr>
            <w:tcW w:w="2808" w:type="dxa"/>
            <w:shd w:val="clear" w:color="auto" w:fill="auto"/>
          </w:tcPr>
          <w:p w14:paraId="3E3A5A40" w14:textId="77777777" w:rsidR="002A0D87" w:rsidRPr="002A0D87" w:rsidRDefault="002A0D87" w:rsidP="002A0D87">
            <w:pPr>
              <w:autoSpaceDE w:val="0"/>
              <w:autoSpaceDN w:val="0"/>
              <w:adjustRightInd w:val="0"/>
              <w:spacing w:after="0" w:line="240" w:lineRule="auto"/>
              <w:rPr>
                <w:rFonts w:ascii="Arial" w:eastAsia="Times New Roman" w:hAnsi="Arial" w:cs="Arial"/>
                <w:b/>
                <w:bCs/>
                <w:color w:val="000000"/>
                <w:sz w:val="20"/>
                <w:szCs w:val="20"/>
              </w:rPr>
            </w:pPr>
            <w:r w:rsidRPr="002A0D87">
              <w:rPr>
                <w:rFonts w:ascii="Arial" w:eastAsia="Times New Roman" w:hAnsi="Arial" w:cs="Arial"/>
                <w:b/>
                <w:bCs/>
                <w:color w:val="000000"/>
                <w:sz w:val="20"/>
                <w:szCs w:val="20"/>
              </w:rPr>
              <w:t>Aanduiding brondocument</w:t>
            </w:r>
          </w:p>
        </w:tc>
        <w:tc>
          <w:tcPr>
            <w:tcW w:w="6120" w:type="dxa"/>
            <w:shd w:val="clear" w:color="auto" w:fill="auto"/>
          </w:tcPr>
          <w:p w14:paraId="5FA524F6" w14:textId="77777777" w:rsidR="002A0D87" w:rsidRPr="002A0D87" w:rsidRDefault="002A0D87" w:rsidP="002A0D87">
            <w:pPr>
              <w:autoSpaceDE w:val="0"/>
              <w:autoSpaceDN w:val="0"/>
              <w:adjustRightInd w:val="0"/>
              <w:spacing w:after="0" w:line="240" w:lineRule="auto"/>
              <w:rPr>
                <w:rFonts w:ascii="Arial" w:eastAsia="Times New Roman" w:hAnsi="Arial" w:cs="Arial"/>
                <w:color w:val="000000"/>
                <w:sz w:val="20"/>
                <w:szCs w:val="20"/>
              </w:rPr>
            </w:pPr>
            <w:r w:rsidRPr="002A0D87">
              <w:rPr>
                <w:rFonts w:ascii="Arial" w:eastAsia="Times New Roman" w:hAnsi="Arial" w:cs="Arial"/>
                <w:color w:val="000000"/>
                <w:sz w:val="20"/>
                <w:szCs w:val="20"/>
              </w:rPr>
              <w:t>Nee</w:t>
            </w:r>
          </w:p>
        </w:tc>
      </w:tr>
      <w:tr w:rsidR="002A0D87" w14:paraId="63593DB3" w14:textId="77777777" w:rsidTr="002A0D87">
        <w:trPr>
          <w:cantSplit/>
        </w:trPr>
        <w:tc>
          <w:tcPr>
            <w:tcW w:w="2808" w:type="dxa"/>
            <w:shd w:val="clear" w:color="auto" w:fill="auto"/>
          </w:tcPr>
          <w:p w14:paraId="3F6E6C33" w14:textId="77777777" w:rsidR="002A0D87" w:rsidRPr="002A0D87" w:rsidRDefault="002A0D87" w:rsidP="002A0D87">
            <w:pPr>
              <w:autoSpaceDE w:val="0"/>
              <w:autoSpaceDN w:val="0"/>
              <w:adjustRightInd w:val="0"/>
              <w:spacing w:after="0" w:line="240" w:lineRule="auto"/>
              <w:rPr>
                <w:rFonts w:ascii="Arial" w:eastAsia="Times New Roman" w:hAnsi="Arial" w:cs="Arial"/>
                <w:b/>
                <w:bCs/>
                <w:color w:val="000000"/>
                <w:sz w:val="20"/>
                <w:szCs w:val="20"/>
              </w:rPr>
            </w:pPr>
            <w:r w:rsidRPr="002A0D87">
              <w:rPr>
                <w:rFonts w:ascii="Arial" w:eastAsia="Times New Roman" w:hAnsi="Arial" w:cs="Arial"/>
                <w:b/>
                <w:bCs/>
                <w:color w:val="000000"/>
                <w:sz w:val="20"/>
                <w:szCs w:val="20"/>
              </w:rPr>
              <w:t>Indicatie in onderzoek</w:t>
            </w:r>
          </w:p>
        </w:tc>
        <w:tc>
          <w:tcPr>
            <w:tcW w:w="6120" w:type="dxa"/>
            <w:shd w:val="clear" w:color="auto" w:fill="auto"/>
          </w:tcPr>
          <w:p w14:paraId="0A39B81F" w14:textId="77777777" w:rsidR="002A0D87" w:rsidRPr="002A0D87" w:rsidRDefault="002A0D87" w:rsidP="002A0D87">
            <w:pPr>
              <w:autoSpaceDE w:val="0"/>
              <w:autoSpaceDN w:val="0"/>
              <w:adjustRightInd w:val="0"/>
              <w:spacing w:after="0" w:line="240" w:lineRule="auto"/>
              <w:rPr>
                <w:rFonts w:ascii="Arial" w:eastAsia="Times New Roman" w:hAnsi="Arial" w:cs="Arial"/>
                <w:color w:val="000000"/>
                <w:sz w:val="20"/>
                <w:szCs w:val="20"/>
              </w:rPr>
            </w:pPr>
            <w:r w:rsidRPr="002A0D87">
              <w:rPr>
                <w:rFonts w:ascii="Arial" w:eastAsia="Times New Roman" w:hAnsi="Arial" w:cs="Arial"/>
                <w:color w:val="000000"/>
                <w:sz w:val="20"/>
                <w:szCs w:val="20"/>
              </w:rPr>
              <w:t>Nee</w:t>
            </w:r>
          </w:p>
        </w:tc>
      </w:tr>
      <w:tr w:rsidR="002A0D87" w14:paraId="37580A85" w14:textId="77777777" w:rsidTr="002A0D87">
        <w:trPr>
          <w:cantSplit/>
        </w:trPr>
        <w:tc>
          <w:tcPr>
            <w:tcW w:w="2808" w:type="dxa"/>
            <w:shd w:val="clear" w:color="auto" w:fill="auto"/>
          </w:tcPr>
          <w:p w14:paraId="71A0DDF5" w14:textId="77777777" w:rsidR="002A0D87" w:rsidRPr="002A0D87" w:rsidRDefault="002A0D87" w:rsidP="002A0D87">
            <w:pPr>
              <w:autoSpaceDE w:val="0"/>
              <w:autoSpaceDN w:val="0"/>
              <w:adjustRightInd w:val="0"/>
              <w:spacing w:after="0" w:line="240" w:lineRule="auto"/>
              <w:rPr>
                <w:rFonts w:ascii="Arial" w:eastAsia="Times New Roman" w:hAnsi="Arial" w:cs="Arial"/>
                <w:b/>
                <w:bCs/>
                <w:color w:val="000000"/>
                <w:sz w:val="20"/>
                <w:szCs w:val="20"/>
              </w:rPr>
            </w:pPr>
            <w:r w:rsidRPr="002A0D87">
              <w:rPr>
                <w:rFonts w:ascii="Arial" w:eastAsia="Times New Roman" w:hAnsi="Arial" w:cs="Arial"/>
                <w:b/>
                <w:bCs/>
                <w:color w:val="000000"/>
                <w:sz w:val="20"/>
                <w:szCs w:val="20"/>
              </w:rPr>
              <w:t>Aanduiding strijdigheid/nietigheid</w:t>
            </w:r>
          </w:p>
        </w:tc>
        <w:tc>
          <w:tcPr>
            <w:tcW w:w="6120" w:type="dxa"/>
            <w:shd w:val="clear" w:color="auto" w:fill="auto"/>
          </w:tcPr>
          <w:p w14:paraId="436FE95A" w14:textId="77777777" w:rsidR="002A0D87" w:rsidRPr="002A0D87" w:rsidRDefault="002A0D87" w:rsidP="002A0D87">
            <w:pPr>
              <w:autoSpaceDE w:val="0"/>
              <w:autoSpaceDN w:val="0"/>
              <w:adjustRightInd w:val="0"/>
              <w:spacing w:after="0" w:line="240" w:lineRule="auto"/>
              <w:rPr>
                <w:rFonts w:ascii="Arial" w:eastAsia="Times New Roman" w:hAnsi="Arial" w:cs="Arial"/>
                <w:color w:val="000000"/>
                <w:sz w:val="20"/>
                <w:szCs w:val="20"/>
              </w:rPr>
            </w:pPr>
            <w:r w:rsidRPr="002A0D87">
              <w:rPr>
                <w:rFonts w:ascii="Arial" w:eastAsia="Times New Roman" w:hAnsi="Arial" w:cs="Arial"/>
                <w:color w:val="000000"/>
                <w:sz w:val="20"/>
                <w:szCs w:val="20"/>
              </w:rPr>
              <w:t>Nee</w:t>
            </w:r>
          </w:p>
        </w:tc>
      </w:tr>
      <w:tr w:rsidR="002A0D87" w14:paraId="78F1D5D3" w14:textId="77777777" w:rsidTr="002A0D87">
        <w:trPr>
          <w:cantSplit/>
        </w:trPr>
        <w:tc>
          <w:tcPr>
            <w:tcW w:w="2808" w:type="dxa"/>
            <w:shd w:val="clear" w:color="auto" w:fill="auto"/>
          </w:tcPr>
          <w:p w14:paraId="47986E93" w14:textId="77777777" w:rsidR="002A0D87" w:rsidRPr="002A0D87" w:rsidRDefault="002A0D87" w:rsidP="002A0D87">
            <w:pPr>
              <w:autoSpaceDE w:val="0"/>
              <w:autoSpaceDN w:val="0"/>
              <w:adjustRightInd w:val="0"/>
              <w:spacing w:after="0" w:line="240" w:lineRule="auto"/>
              <w:rPr>
                <w:rFonts w:ascii="Arial" w:eastAsia="Times New Roman" w:hAnsi="Arial" w:cs="Arial"/>
                <w:b/>
                <w:bCs/>
                <w:color w:val="000000"/>
                <w:sz w:val="20"/>
                <w:szCs w:val="20"/>
              </w:rPr>
            </w:pPr>
            <w:r w:rsidRPr="002A0D87">
              <w:rPr>
                <w:rFonts w:ascii="Arial" w:eastAsia="Times New Roman" w:hAnsi="Arial" w:cs="Arial"/>
                <w:b/>
                <w:bCs/>
                <w:color w:val="000000"/>
                <w:sz w:val="20"/>
                <w:szCs w:val="20"/>
              </w:rPr>
              <w:t>Indicatie kardinaliteit</w:t>
            </w:r>
          </w:p>
        </w:tc>
        <w:tc>
          <w:tcPr>
            <w:tcW w:w="6120" w:type="dxa"/>
            <w:shd w:val="clear" w:color="auto" w:fill="auto"/>
          </w:tcPr>
          <w:p w14:paraId="3DD6EA93" w14:textId="77777777" w:rsidR="002A0D87" w:rsidRPr="002A0D87" w:rsidRDefault="00542B5B" w:rsidP="00542B5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0</w:t>
            </w:r>
            <w:r w:rsidR="002A0D87" w:rsidRPr="002A0D87">
              <w:rPr>
                <w:rFonts w:ascii="Arial" w:eastAsia="Times New Roman" w:hAnsi="Arial" w:cs="Arial"/>
                <w:color w:val="000000"/>
                <w:sz w:val="20"/>
                <w:szCs w:val="20"/>
              </w:rPr>
              <w:t>-1</w:t>
            </w:r>
          </w:p>
        </w:tc>
      </w:tr>
      <w:tr w:rsidR="002A0D87" w14:paraId="122FE777" w14:textId="77777777" w:rsidTr="002A0D87">
        <w:trPr>
          <w:cantSplit/>
        </w:trPr>
        <w:tc>
          <w:tcPr>
            <w:tcW w:w="2808" w:type="dxa"/>
            <w:shd w:val="clear" w:color="auto" w:fill="auto"/>
          </w:tcPr>
          <w:p w14:paraId="70A50A58" w14:textId="77777777" w:rsidR="002A0D87" w:rsidRPr="002A0D87" w:rsidRDefault="002A0D87" w:rsidP="002A0D87">
            <w:pPr>
              <w:autoSpaceDE w:val="0"/>
              <w:autoSpaceDN w:val="0"/>
              <w:adjustRightInd w:val="0"/>
              <w:spacing w:after="0" w:line="240" w:lineRule="auto"/>
              <w:rPr>
                <w:rFonts w:ascii="Arial" w:eastAsia="Times New Roman" w:hAnsi="Arial" w:cs="Arial"/>
                <w:b/>
                <w:bCs/>
                <w:color w:val="000000"/>
                <w:sz w:val="20"/>
                <w:szCs w:val="20"/>
              </w:rPr>
            </w:pPr>
            <w:r w:rsidRPr="002A0D87">
              <w:rPr>
                <w:rFonts w:ascii="Arial" w:eastAsia="Times New Roman" w:hAnsi="Arial" w:cs="Arial"/>
                <w:b/>
                <w:bCs/>
                <w:color w:val="000000"/>
                <w:sz w:val="20"/>
                <w:szCs w:val="20"/>
              </w:rPr>
              <w:t>Indicatie authentiek</w:t>
            </w:r>
          </w:p>
        </w:tc>
        <w:tc>
          <w:tcPr>
            <w:tcW w:w="6120" w:type="dxa"/>
            <w:shd w:val="clear" w:color="auto" w:fill="auto"/>
          </w:tcPr>
          <w:p w14:paraId="068AB434" w14:textId="77777777" w:rsidR="002A0D87" w:rsidRPr="002A0D87" w:rsidRDefault="002A0D87" w:rsidP="002A0D87">
            <w:pPr>
              <w:autoSpaceDE w:val="0"/>
              <w:autoSpaceDN w:val="0"/>
              <w:adjustRightInd w:val="0"/>
              <w:spacing w:after="0" w:line="240" w:lineRule="auto"/>
              <w:rPr>
                <w:rFonts w:ascii="Arial" w:eastAsia="Times New Roman" w:hAnsi="Arial" w:cs="Arial"/>
                <w:color w:val="000000"/>
                <w:sz w:val="20"/>
                <w:szCs w:val="20"/>
              </w:rPr>
            </w:pPr>
            <w:r w:rsidRPr="002A0D87">
              <w:rPr>
                <w:rFonts w:ascii="Arial" w:eastAsia="Times New Roman" w:hAnsi="Arial" w:cs="Arial"/>
                <w:color w:val="000000"/>
                <w:sz w:val="20"/>
                <w:szCs w:val="20"/>
              </w:rPr>
              <w:t>Gemeentelijk basisgegeven</w:t>
            </w:r>
          </w:p>
        </w:tc>
      </w:tr>
      <w:tr w:rsidR="002A0D87" w14:paraId="75B56539" w14:textId="77777777" w:rsidTr="002A0D87">
        <w:trPr>
          <w:cantSplit/>
        </w:trPr>
        <w:tc>
          <w:tcPr>
            <w:tcW w:w="2808" w:type="dxa"/>
            <w:shd w:val="clear" w:color="auto" w:fill="auto"/>
          </w:tcPr>
          <w:p w14:paraId="52CF7906" w14:textId="77777777" w:rsidR="002A0D87" w:rsidRPr="002A0D87" w:rsidRDefault="002A0D87" w:rsidP="002A0D87">
            <w:pPr>
              <w:autoSpaceDE w:val="0"/>
              <w:autoSpaceDN w:val="0"/>
              <w:adjustRightInd w:val="0"/>
              <w:spacing w:after="0" w:line="240" w:lineRule="auto"/>
              <w:rPr>
                <w:rFonts w:ascii="Arial" w:eastAsia="Times New Roman" w:hAnsi="Arial" w:cs="Arial"/>
                <w:b/>
                <w:bCs/>
                <w:color w:val="000000"/>
                <w:sz w:val="20"/>
                <w:szCs w:val="20"/>
              </w:rPr>
            </w:pPr>
            <w:r w:rsidRPr="002A0D87">
              <w:rPr>
                <w:rFonts w:ascii="Arial" w:eastAsia="Times New Roman" w:hAnsi="Arial" w:cs="Arial"/>
                <w:b/>
                <w:bCs/>
                <w:color w:val="000000"/>
                <w:sz w:val="20"/>
                <w:szCs w:val="20"/>
              </w:rPr>
              <w:t>Regels attribuutsoort</w:t>
            </w:r>
          </w:p>
        </w:tc>
        <w:tc>
          <w:tcPr>
            <w:tcW w:w="6120" w:type="dxa"/>
            <w:shd w:val="clear" w:color="auto" w:fill="auto"/>
          </w:tcPr>
          <w:p w14:paraId="7C62CF3E" w14:textId="77777777" w:rsidR="002A0D87" w:rsidRPr="002A0D87" w:rsidRDefault="002A0D87" w:rsidP="002A0D87">
            <w:pPr>
              <w:autoSpaceDE w:val="0"/>
              <w:autoSpaceDN w:val="0"/>
              <w:adjustRightInd w:val="0"/>
              <w:spacing w:after="0" w:line="240" w:lineRule="auto"/>
              <w:rPr>
                <w:rFonts w:ascii="Arial" w:eastAsia="Times New Roman" w:hAnsi="Arial" w:cs="Arial"/>
                <w:color w:val="000000"/>
                <w:sz w:val="20"/>
                <w:szCs w:val="20"/>
              </w:rPr>
            </w:pPr>
            <w:r w:rsidRPr="002A0D87">
              <w:rPr>
                <w:rFonts w:ascii="Arial" w:eastAsia="Times New Roman" w:hAnsi="Arial" w:cs="Arial"/>
                <w:color w:val="000000"/>
                <w:sz w:val="20"/>
                <w:szCs w:val="20"/>
              </w:rPr>
              <w:t>-</w:t>
            </w:r>
          </w:p>
        </w:tc>
      </w:tr>
    </w:tbl>
    <w:p w14:paraId="4AF92488" w14:textId="77777777" w:rsidR="002A0D87" w:rsidRDefault="002A0D87" w:rsidP="00ED4564"/>
    <w:p w14:paraId="52FB53BD" w14:textId="77777777" w:rsidR="00CD50A0" w:rsidRPr="00CD50A0" w:rsidRDefault="00DA5D93" w:rsidP="00CD50A0">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3E7E75">
        <w:rPr>
          <w:rFonts w:ascii="Arial" w:hAnsi="Arial" w:cs="Arial"/>
          <w:sz w:val="20"/>
          <w:szCs w:val="20"/>
          <w:lang w:val="en-AU"/>
        </w:rPr>
        <w:lastRenderedPageBreak/>
        <w:fldChar w:fldCharType="begin" w:fldLock="1"/>
      </w:r>
      <w:r w:rsidR="004F32A3" w:rsidRPr="003E7E75">
        <w:rPr>
          <w:rFonts w:ascii="Arial" w:hAnsi="Arial" w:cs="Arial"/>
          <w:sz w:val="20"/>
          <w:szCs w:val="20"/>
          <w:lang w:val="en-AU"/>
        </w:rPr>
        <w:instrText xml:space="preserve">MERGEFIELD </w:instrText>
      </w:r>
      <w:r w:rsidR="004F32A3"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4F32A3" w:rsidRPr="003E7E75">
        <w:rPr>
          <w:rFonts w:ascii="Arial" w:eastAsia="Times New Roman" w:hAnsi="Arial" w:cs="Arial"/>
          <w:b/>
          <w:bCs/>
          <w:color w:val="004080"/>
          <w:sz w:val="24"/>
          <w:szCs w:val="24"/>
        </w:rPr>
        <w:t>«</w:t>
      </w:r>
      <w:r w:rsidR="004F32A3">
        <w:rPr>
          <w:rFonts w:ascii="Arial" w:eastAsia="Times New Roman" w:hAnsi="Arial" w:cs="Arial"/>
          <w:b/>
          <w:bCs/>
          <w:color w:val="004080"/>
          <w:sz w:val="24"/>
          <w:szCs w:val="24"/>
        </w:rPr>
        <w:t>Groepa</w:t>
      </w:r>
      <w:r w:rsidR="004F32A3" w:rsidRPr="003E7E75">
        <w:rPr>
          <w:rFonts w:ascii="Arial" w:eastAsia="Times New Roman" w:hAnsi="Arial" w:cs="Arial"/>
          <w:b/>
          <w:bCs/>
          <w:color w:val="004080"/>
          <w:sz w:val="24"/>
          <w:szCs w:val="24"/>
        </w:rPr>
        <w:t>ttribuutsoort»</w:t>
      </w:r>
      <w:r w:rsidRPr="003E7E75">
        <w:rPr>
          <w:rFonts w:ascii="Arial" w:hAnsi="Arial" w:cs="Arial"/>
          <w:sz w:val="20"/>
          <w:szCs w:val="20"/>
          <w:lang w:val="en-AU"/>
        </w:rPr>
        <w:fldChar w:fldCharType="end"/>
      </w:r>
      <w:r w:rsidR="004F32A3" w:rsidRPr="003E7E75">
        <w:rPr>
          <w:rFonts w:ascii="Arial" w:eastAsia="Times New Roman" w:hAnsi="Arial" w:cs="Arial"/>
          <w:b/>
          <w:bCs/>
          <w:color w:val="004080"/>
          <w:sz w:val="24"/>
          <w:szCs w:val="24"/>
        </w:rPr>
        <w:t xml:space="preserve"> </w:t>
      </w:r>
      <w:r w:rsidRPr="00CD50A0">
        <w:rPr>
          <w:rFonts w:ascii="Arial" w:eastAsia="Times New Roman" w:hAnsi="Arial" w:cs="Arial"/>
          <w:b/>
          <w:bCs/>
          <w:color w:val="004080"/>
          <w:sz w:val="24"/>
          <w:szCs w:val="24"/>
        </w:rPr>
        <w:fldChar w:fldCharType="begin" w:fldLock="1"/>
      </w:r>
      <w:r w:rsidR="00CD50A0" w:rsidRPr="00CD50A0">
        <w:rPr>
          <w:rFonts w:ascii="Arial" w:eastAsia="Times New Roman" w:hAnsi="Arial" w:cs="Arial"/>
          <w:b/>
          <w:bCs/>
          <w:color w:val="004080"/>
          <w:sz w:val="24"/>
          <w:szCs w:val="24"/>
        </w:rPr>
        <w:instrText>MERGEFIELD Att.Name</w:instrText>
      </w:r>
      <w:r w:rsidRPr="00CD50A0">
        <w:rPr>
          <w:rFonts w:ascii="Arial" w:eastAsia="Times New Roman" w:hAnsi="Arial" w:cs="Arial"/>
          <w:b/>
          <w:bCs/>
          <w:color w:val="004080"/>
          <w:sz w:val="24"/>
          <w:szCs w:val="24"/>
        </w:rPr>
        <w:fldChar w:fldCharType="separate"/>
      </w:r>
      <w:r w:rsidR="00CD50A0" w:rsidRPr="00CD50A0">
        <w:rPr>
          <w:rFonts w:ascii="Arial" w:eastAsia="Times New Roman" w:hAnsi="Arial" w:cs="Arial"/>
          <w:b/>
          <w:bCs/>
          <w:color w:val="004080"/>
          <w:sz w:val="24"/>
          <w:szCs w:val="24"/>
        </w:rPr>
        <w:t>Afwijkend correspondentie postadres</w:t>
      </w:r>
      <w:r w:rsidRPr="00CD50A0">
        <w:rPr>
          <w:rFonts w:ascii="Arial" w:eastAsia="Times New Roman" w:hAnsi="Arial" w:cs="Arial"/>
          <w:b/>
          <w:bCs/>
          <w:color w:val="004080"/>
          <w:sz w:val="24"/>
          <w:szCs w:val="24"/>
        </w:rPr>
        <w:fldChar w:fldCharType="end"/>
      </w:r>
    </w:p>
    <w:p w14:paraId="0EC86DCD" w14:textId="77777777" w:rsidR="00CD50A0" w:rsidRPr="005561F3" w:rsidRDefault="004F32A3" w:rsidP="00ED4564">
      <w:pPr>
        <w:rPr>
          <w:lang w:val="nl-NL"/>
        </w:rPr>
      </w:pPr>
      <w:r w:rsidRPr="005561F3">
        <w:rPr>
          <w:lang w:val="nl-NL"/>
        </w:rPr>
        <w:t>De hiervan deel uitmakende attribuutsoorten en relatiesoort zijn analoog aan de gelijknamige groepattribuutsoort bij de relatieklasse ROL en werken we hier niet verder uit.</w:t>
      </w:r>
    </w:p>
    <w:p w14:paraId="3A2919C7" w14:textId="77777777" w:rsidR="00640CA1" w:rsidRPr="005561F3" w:rsidRDefault="00640CA1" w:rsidP="00ED4564">
      <w:pPr>
        <w:rPr>
          <w:lang w:val="nl-NL"/>
        </w:rPr>
      </w:pPr>
    </w:p>
    <w:p w14:paraId="55CECBFF" w14:textId="77777777" w:rsidR="00CD50A0" w:rsidRPr="005561F3" w:rsidRDefault="00DA5D93" w:rsidP="004F32A3">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3E7E75">
        <w:rPr>
          <w:rFonts w:ascii="Arial" w:hAnsi="Arial" w:cs="Arial"/>
          <w:sz w:val="20"/>
          <w:szCs w:val="20"/>
          <w:lang w:val="en-AU"/>
        </w:rPr>
        <w:fldChar w:fldCharType="begin" w:fldLock="1"/>
      </w:r>
      <w:r w:rsidR="004F32A3" w:rsidRPr="005561F3">
        <w:rPr>
          <w:rFonts w:ascii="Arial" w:hAnsi="Arial" w:cs="Arial"/>
          <w:sz w:val="20"/>
          <w:szCs w:val="20"/>
          <w:lang w:val="nl-NL"/>
        </w:rPr>
        <w:instrText xml:space="preserve">MERGEFIELD </w:instrText>
      </w:r>
      <w:r w:rsidR="004F32A3" w:rsidRPr="005561F3">
        <w:rPr>
          <w:rFonts w:ascii="Arial" w:eastAsia="Times New Roman" w:hAnsi="Arial" w:cs="Arial"/>
          <w:b/>
          <w:bCs/>
          <w:color w:val="004080"/>
          <w:sz w:val="24"/>
          <w:szCs w:val="24"/>
          <w:lang w:val="nl-NL"/>
        </w:rPr>
        <w:instrText>Att.Stereotype</w:instrText>
      </w:r>
      <w:r w:rsidRPr="003E7E75">
        <w:rPr>
          <w:rFonts w:ascii="Arial" w:hAnsi="Arial" w:cs="Arial"/>
          <w:sz w:val="20"/>
          <w:szCs w:val="20"/>
          <w:lang w:val="en-AU"/>
        </w:rPr>
        <w:fldChar w:fldCharType="separate"/>
      </w:r>
      <w:r w:rsidR="004F32A3" w:rsidRPr="005561F3">
        <w:rPr>
          <w:rFonts w:ascii="Arial" w:eastAsia="Times New Roman" w:hAnsi="Arial" w:cs="Arial"/>
          <w:b/>
          <w:bCs/>
          <w:color w:val="004080"/>
          <w:sz w:val="24"/>
          <w:szCs w:val="24"/>
          <w:lang w:val="nl-NL"/>
        </w:rPr>
        <w:t>«Groepattribuutsoort»</w:t>
      </w:r>
      <w:r w:rsidRPr="003E7E75">
        <w:rPr>
          <w:rFonts w:ascii="Arial" w:hAnsi="Arial" w:cs="Arial"/>
          <w:sz w:val="20"/>
          <w:szCs w:val="20"/>
          <w:lang w:val="en-AU"/>
        </w:rPr>
        <w:fldChar w:fldCharType="end"/>
      </w:r>
      <w:r w:rsidR="004F32A3" w:rsidRPr="005561F3">
        <w:rPr>
          <w:rFonts w:ascii="Arial" w:eastAsia="Times New Roman" w:hAnsi="Arial" w:cs="Arial"/>
          <w:b/>
          <w:bCs/>
          <w:color w:val="004080"/>
          <w:sz w:val="24"/>
          <w:szCs w:val="24"/>
          <w:lang w:val="nl-NL"/>
        </w:rPr>
        <w:t xml:space="preserve"> </w:t>
      </w:r>
      <w:r w:rsidRPr="004F32A3">
        <w:rPr>
          <w:rFonts w:ascii="Arial" w:eastAsia="Times New Roman" w:hAnsi="Arial" w:cs="Arial"/>
          <w:b/>
          <w:bCs/>
          <w:color w:val="004080"/>
          <w:sz w:val="24"/>
          <w:szCs w:val="24"/>
        </w:rPr>
        <w:fldChar w:fldCharType="begin" w:fldLock="1"/>
      </w:r>
      <w:r w:rsidR="00CD50A0" w:rsidRPr="005561F3">
        <w:rPr>
          <w:rFonts w:ascii="Arial" w:eastAsia="Times New Roman" w:hAnsi="Arial" w:cs="Arial"/>
          <w:b/>
          <w:bCs/>
          <w:color w:val="004080"/>
          <w:sz w:val="24"/>
          <w:szCs w:val="24"/>
          <w:lang w:val="nl-NL"/>
        </w:rPr>
        <w:instrText>MERGEFIELD Att.Name</w:instrText>
      </w:r>
      <w:r w:rsidRPr="004F32A3">
        <w:rPr>
          <w:rFonts w:ascii="Arial" w:eastAsia="Times New Roman" w:hAnsi="Arial" w:cs="Arial"/>
          <w:b/>
          <w:bCs/>
          <w:color w:val="004080"/>
          <w:sz w:val="24"/>
          <w:szCs w:val="24"/>
        </w:rPr>
        <w:fldChar w:fldCharType="separate"/>
      </w:r>
      <w:r w:rsidR="00CD50A0" w:rsidRPr="005561F3">
        <w:rPr>
          <w:rFonts w:ascii="Arial" w:eastAsia="Times New Roman" w:hAnsi="Arial" w:cs="Arial"/>
          <w:b/>
          <w:bCs/>
          <w:color w:val="004080"/>
          <w:sz w:val="24"/>
          <w:szCs w:val="24"/>
          <w:lang w:val="nl-NL"/>
        </w:rPr>
        <w:t xml:space="preserve">Afwijkend </w:t>
      </w:r>
      <w:r w:rsidR="004F32A3" w:rsidRPr="005561F3">
        <w:rPr>
          <w:rFonts w:ascii="Arial" w:eastAsia="Times New Roman" w:hAnsi="Arial" w:cs="Arial"/>
          <w:b/>
          <w:bCs/>
          <w:color w:val="004080"/>
          <w:sz w:val="24"/>
          <w:szCs w:val="24"/>
          <w:lang w:val="nl-NL"/>
        </w:rPr>
        <w:t xml:space="preserve">buitenlands </w:t>
      </w:r>
      <w:r w:rsidR="00CD50A0" w:rsidRPr="005561F3">
        <w:rPr>
          <w:rFonts w:ascii="Arial" w:eastAsia="Times New Roman" w:hAnsi="Arial" w:cs="Arial"/>
          <w:b/>
          <w:bCs/>
          <w:color w:val="004080"/>
          <w:sz w:val="24"/>
          <w:szCs w:val="24"/>
          <w:lang w:val="nl-NL"/>
        </w:rPr>
        <w:t>correspondentieadres</w:t>
      </w:r>
      <w:r w:rsidRPr="004F32A3">
        <w:rPr>
          <w:rFonts w:ascii="Arial" w:eastAsia="Times New Roman" w:hAnsi="Arial" w:cs="Arial"/>
          <w:b/>
          <w:bCs/>
          <w:color w:val="004080"/>
          <w:sz w:val="24"/>
          <w:szCs w:val="24"/>
        </w:rPr>
        <w:fldChar w:fldCharType="end"/>
      </w:r>
    </w:p>
    <w:p w14:paraId="7974D445" w14:textId="77777777" w:rsidR="00CD50A0" w:rsidRPr="005561F3" w:rsidRDefault="004F32A3" w:rsidP="00ED4564">
      <w:pPr>
        <w:rPr>
          <w:lang w:val="nl-NL"/>
        </w:rPr>
      </w:pPr>
      <w:r w:rsidRPr="005561F3">
        <w:rPr>
          <w:lang w:val="nl-NL"/>
        </w:rPr>
        <w:t>De hiervan deel uitmakende attribuutsoorten en relatiesoort zijn analoog aan de gelijknamige groepattribuutsoort bij de relatieklasse ROL en werken we hier niet verder uit.</w:t>
      </w:r>
    </w:p>
    <w:p w14:paraId="120044B8" w14:textId="77777777" w:rsidR="00542B5B" w:rsidRPr="005561F3" w:rsidRDefault="00DA5D93" w:rsidP="00542B5B">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542B5B">
        <w:rPr>
          <w:rFonts w:ascii="Arial" w:eastAsia="Times New Roman" w:hAnsi="Arial" w:cs="Arial"/>
          <w:b/>
          <w:bCs/>
          <w:color w:val="004080"/>
          <w:sz w:val="24"/>
          <w:szCs w:val="24"/>
        </w:rPr>
        <w:fldChar w:fldCharType="begin" w:fldLock="1"/>
      </w:r>
      <w:r w:rsidR="00542B5B" w:rsidRPr="005561F3">
        <w:rPr>
          <w:rFonts w:ascii="Arial" w:eastAsia="Times New Roman" w:hAnsi="Arial" w:cs="Arial"/>
          <w:b/>
          <w:bCs/>
          <w:color w:val="004080"/>
          <w:sz w:val="24"/>
          <w:szCs w:val="24"/>
          <w:lang w:val="nl-NL"/>
        </w:rPr>
        <w:instrText>MERGEFIELD Connector.Stereotype</w:instrText>
      </w:r>
      <w:r w:rsidRPr="00542B5B">
        <w:rPr>
          <w:rFonts w:ascii="Arial" w:eastAsia="Times New Roman" w:hAnsi="Arial" w:cs="Arial"/>
          <w:b/>
          <w:bCs/>
          <w:color w:val="004080"/>
          <w:sz w:val="24"/>
          <w:szCs w:val="24"/>
        </w:rPr>
        <w:fldChar w:fldCharType="separate"/>
      </w:r>
      <w:r w:rsidR="00542B5B" w:rsidRPr="005561F3">
        <w:rPr>
          <w:rFonts w:ascii="Arial" w:eastAsia="Times New Roman" w:hAnsi="Arial" w:cs="Arial"/>
          <w:b/>
          <w:bCs/>
          <w:color w:val="004080"/>
          <w:sz w:val="24"/>
          <w:szCs w:val="24"/>
          <w:lang w:val="nl-NL"/>
        </w:rPr>
        <w:t>«Relatiesoort»</w:t>
      </w:r>
      <w:r w:rsidRPr="00542B5B">
        <w:rPr>
          <w:rFonts w:ascii="Arial" w:eastAsia="Times New Roman" w:hAnsi="Arial" w:cs="Arial"/>
          <w:b/>
          <w:bCs/>
          <w:color w:val="004080"/>
          <w:sz w:val="24"/>
          <w:szCs w:val="24"/>
        </w:rPr>
        <w:fldChar w:fldCharType="end"/>
      </w:r>
      <w:r w:rsidR="00542B5B" w:rsidRPr="005561F3">
        <w:rPr>
          <w:rFonts w:ascii="Arial" w:eastAsia="Times New Roman" w:hAnsi="Arial" w:cs="Arial"/>
          <w:b/>
          <w:bCs/>
          <w:color w:val="004080"/>
          <w:sz w:val="24"/>
          <w:szCs w:val="24"/>
          <w:lang w:val="nl-NL"/>
        </w:rPr>
        <w:t xml:space="preserve"> met als afwijkend binnenlands correspondentieadres ADRESSEERBAAR OBJECT AANDUIDING </w:t>
      </w:r>
      <w:r w:rsidRPr="00542B5B">
        <w:rPr>
          <w:rFonts w:ascii="Arial" w:eastAsia="Times New Roman" w:hAnsi="Arial" w:cs="Arial"/>
          <w:b/>
          <w:bCs/>
          <w:color w:val="004080"/>
          <w:sz w:val="24"/>
          <w:szCs w:val="24"/>
        </w:rPr>
        <w:fldChar w:fldCharType="begin"/>
      </w:r>
      <w:r w:rsidR="00542B5B" w:rsidRPr="005561F3">
        <w:rPr>
          <w:rFonts w:ascii="Arial" w:eastAsia="Times New Roman" w:hAnsi="Arial" w:cs="Arial"/>
          <w:b/>
          <w:bCs/>
          <w:color w:val="004080"/>
          <w:sz w:val="24"/>
          <w:szCs w:val="24"/>
          <w:lang w:val="nl-NL"/>
        </w:rPr>
        <w:instrText xml:space="preserve"> XE " SUBJECT heeft als correspondentie- of aanschrijvingsadres ADRESSEERBAAR OBJECT AANDUIDING" </w:instrText>
      </w:r>
      <w:r w:rsidRPr="00542B5B">
        <w:rPr>
          <w:rFonts w:ascii="Arial" w:eastAsia="Times New Roman" w:hAnsi="Arial" w:cs="Arial"/>
          <w:b/>
          <w:bCs/>
          <w:color w:val="004080"/>
          <w:sz w:val="24"/>
          <w:szCs w:val="24"/>
        </w:rPr>
        <w:fldChar w:fldCharType="end"/>
      </w:r>
    </w:p>
    <w:tbl>
      <w:tblPr>
        <w:tblW w:w="0" w:type="auto"/>
        <w:tblLayout w:type="fixed"/>
        <w:tblCellMar>
          <w:top w:w="113" w:type="dxa"/>
        </w:tblCellMar>
        <w:tblLook w:val="0000" w:firstRow="0" w:lastRow="0" w:firstColumn="0" w:lastColumn="0" w:noHBand="0" w:noVBand="0"/>
      </w:tblPr>
      <w:tblGrid>
        <w:gridCol w:w="2808"/>
        <w:gridCol w:w="6120"/>
      </w:tblGrid>
      <w:tr w:rsidR="00542B5B" w:rsidRPr="00AE6939" w14:paraId="692E72B2" w14:textId="77777777" w:rsidTr="0057620D">
        <w:trPr>
          <w:cantSplit/>
        </w:trPr>
        <w:tc>
          <w:tcPr>
            <w:tcW w:w="2808" w:type="dxa"/>
            <w:shd w:val="clear" w:color="auto" w:fill="auto"/>
          </w:tcPr>
          <w:p w14:paraId="2F58FED1" w14:textId="77777777" w:rsidR="00542B5B" w:rsidRPr="00542B5B" w:rsidRDefault="00542B5B" w:rsidP="00542B5B">
            <w:pPr>
              <w:autoSpaceDE w:val="0"/>
              <w:autoSpaceDN w:val="0"/>
              <w:adjustRightInd w:val="0"/>
              <w:spacing w:after="0" w:line="240" w:lineRule="auto"/>
              <w:rPr>
                <w:rFonts w:ascii="Arial" w:eastAsia="Times New Roman" w:hAnsi="Arial" w:cs="Arial"/>
                <w:b/>
                <w:bCs/>
                <w:color w:val="000000"/>
                <w:sz w:val="20"/>
                <w:szCs w:val="20"/>
              </w:rPr>
            </w:pPr>
            <w:r w:rsidRPr="00542B5B">
              <w:rPr>
                <w:rFonts w:ascii="Arial" w:eastAsia="Times New Roman" w:hAnsi="Arial" w:cs="Arial"/>
                <w:b/>
                <w:bCs/>
                <w:color w:val="000000"/>
                <w:sz w:val="20"/>
                <w:szCs w:val="20"/>
              </w:rPr>
              <w:t>Naam relatiesoort</w:t>
            </w:r>
          </w:p>
        </w:tc>
        <w:tc>
          <w:tcPr>
            <w:tcW w:w="6120" w:type="dxa"/>
            <w:shd w:val="clear" w:color="auto" w:fill="auto"/>
          </w:tcPr>
          <w:p w14:paraId="043465B5" w14:textId="77777777" w:rsidR="00542B5B" w:rsidRPr="005561F3" w:rsidRDefault="00542B5B" w:rsidP="00542B5B">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VERZENDING met als afwijkend binnenlands correspondentieadres ADRESSEERBAAR OBJECT AANDUIDING</w:t>
            </w:r>
          </w:p>
        </w:tc>
      </w:tr>
      <w:tr w:rsidR="00542B5B" w14:paraId="7843994D" w14:textId="77777777" w:rsidTr="0057620D">
        <w:trPr>
          <w:cantSplit/>
        </w:trPr>
        <w:tc>
          <w:tcPr>
            <w:tcW w:w="2808" w:type="dxa"/>
            <w:shd w:val="clear" w:color="auto" w:fill="auto"/>
          </w:tcPr>
          <w:p w14:paraId="35F2FB5E" w14:textId="77777777" w:rsidR="00542B5B" w:rsidRPr="00542B5B" w:rsidRDefault="00542B5B" w:rsidP="00542B5B">
            <w:pPr>
              <w:autoSpaceDE w:val="0"/>
              <w:autoSpaceDN w:val="0"/>
              <w:adjustRightInd w:val="0"/>
              <w:spacing w:after="0" w:line="240" w:lineRule="auto"/>
              <w:rPr>
                <w:rFonts w:ascii="Arial" w:eastAsia="Times New Roman" w:hAnsi="Arial" w:cs="Arial"/>
                <w:b/>
                <w:bCs/>
                <w:color w:val="000000"/>
                <w:sz w:val="20"/>
                <w:szCs w:val="20"/>
              </w:rPr>
            </w:pPr>
            <w:r w:rsidRPr="00542B5B">
              <w:rPr>
                <w:rFonts w:ascii="Arial" w:eastAsia="Times New Roman" w:hAnsi="Arial" w:cs="Arial"/>
                <w:b/>
                <w:bCs/>
                <w:color w:val="000000"/>
                <w:sz w:val="20"/>
                <w:szCs w:val="20"/>
              </w:rPr>
              <w:t>Herkomst relatiesoort</w:t>
            </w:r>
          </w:p>
        </w:tc>
        <w:tc>
          <w:tcPr>
            <w:tcW w:w="6120" w:type="dxa"/>
            <w:shd w:val="clear" w:color="auto" w:fill="auto"/>
          </w:tcPr>
          <w:p w14:paraId="45A223C8" w14:textId="77777777" w:rsidR="00542B5B" w:rsidRPr="00542B5B" w:rsidRDefault="00542B5B" w:rsidP="00542B5B">
            <w:pPr>
              <w:autoSpaceDE w:val="0"/>
              <w:autoSpaceDN w:val="0"/>
              <w:adjustRightInd w:val="0"/>
              <w:spacing w:after="0" w:line="240" w:lineRule="auto"/>
              <w:rPr>
                <w:rFonts w:ascii="Arial" w:eastAsia="Times New Roman" w:hAnsi="Arial" w:cs="Arial"/>
                <w:color w:val="000000"/>
                <w:sz w:val="20"/>
                <w:szCs w:val="20"/>
              </w:rPr>
            </w:pPr>
            <w:r w:rsidRPr="00542B5B">
              <w:rPr>
                <w:rFonts w:ascii="Arial" w:eastAsia="Times New Roman" w:hAnsi="Arial" w:cs="Arial"/>
                <w:color w:val="000000"/>
                <w:sz w:val="20"/>
                <w:szCs w:val="20"/>
              </w:rPr>
              <w:t>KING</w:t>
            </w:r>
          </w:p>
        </w:tc>
      </w:tr>
      <w:tr w:rsidR="00542B5B" w14:paraId="72801DBB" w14:textId="77777777" w:rsidTr="0057620D">
        <w:trPr>
          <w:cantSplit/>
        </w:trPr>
        <w:tc>
          <w:tcPr>
            <w:tcW w:w="2808" w:type="dxa"/>
            <w:shd w:val="clear" w:color="auto" w:fill="auto"/>
          </w:tcPr>
          <w:p w14:paraId="545D2385" w14:textId="77777777" w:rsidR="00542B5B" w:rsidRPr="00542B5B" w:rsidRDefault="00542B5B" w:rsidP="00542B5B">
            <w:pPr>
              <w:autoSpaceDE w:val="0"/>
              <w:autoSpaceDN w:val="0"/>
              <w:adjustRightInd w:val="0"/>
              <w:spacing w:after="0" w:line="240" w:lineRule="auto"/>
              <w:rPr>
                <w:rFonts w:ascii="Arial" w:eastAsia="Times New Roman" w:hAnsi="Arial" w:cs="Arial"/>
                <w:b/>
                <w:bCs/>
                <w:color w:val="000000"/>
                <w:sz w:val="20"/>
                <w:szCs w:val="20"/>
              </w:rPr>
            </w:pPr>
            <w:r w:rsidRPr="00542B5B">
              <w:rPr>
                <w:rFonts w:ascii="Arial" w:eastAsia="Times New Roman" w:hAnsi="Arial" w:cs="Arial"/>
                <w:b/>
                <w:bCs/>
                <w:color w:val="000000"/>
                <w:sz w:val="20"/>
                <w:szCs w:val="20"/>
              </w:rPr>
              <w:t xml:space="preserve">Code relatiesoort </w:t>
            </w:r>
          </w:p>
        </w:tc>
        <w:tc>
          <w:tcPr>
            <w:tcW w:w="6120" w:type="dxa"/>
            <w:shd w:val="clear" w:color="auto" w:fill="auto"/>
          </w:tcPr>
          <w:p w14:paraId="14288B99" w14:textId="77777777" w:rsidR="00542B5B" w:rsidRPr="00542B5B" w:rsidRDefault="00542B5B" w:rsidP="00542B5B">
            <w:pPr>
              <w:autoSpaceDE w:val="0"/>
              <w:autoSpaceDN w:val="0"/>
              <w:adjustRightInd w:val="0"/>
              <w:spacing w:after="0" w:line="240" w:lineRule="auto"/>
              <w:rPr>
                <w:rFonts w:ascii="Arial" w:eastAsia="Times New Roman" w:hAnsi="Arial" w:cs="Arial"/>
                <w:color w:val="000000"/>
                <w:sz w:val="20"/>
                <w:szCs w:val="20"/>
              </w:rPr>
            </w:pPr>
          </w:p>
        </w:tc>
      </w:tr>
      <w:tr w:rsidR="00542B5B" w:rsidRPr="00AE6939" w14:paraId="65DBBD7A" w14:textId="77777777" w:rsidTr="0057620D">
        <w:trPr>
          <w:cantSplit/>
        </w:trPr>
        <w:tc>
          <w:tcPr>
            <w:tcW w:w="2808" w:type="dxa"/>
            <w:shd w:val="clear" w:color="auto" w:fill="auto"/>
          </w:tcPr>
          <w:p w14:paraId="38019522" w14:textId="77777777" w:rsidR="00542B5B" w:rsidRPr="00542B5B" w:rsidRDefault="00542B5B" w:rsidP="00542B5B">
            <w:pPr>
              <w:autoSpaceDE w:val="0"/>
              <w:autoSpaceDN w:val="0"/>
              <w:adjustRightInd w:val="0"/>
              <w:spacing w:after="0" w:line="240" w:lineRule="auto"/>
              <w:rPr>
                <w:rFonts w:ascii="Arial" w:eastAsia="Times New Roman" w:hAnsi="Arial" w:cs="Arial"/>
                <w:b/>
                <w:bCs/>
                <w:color w:val="000000"/>
                <w:sz w:val="20"/>
                <w:szCs w:val="20"/>
              </w:rPr>
            </w:pPr>
            <w:r w:rsidRPr="00542B5B">
              <w:rPr>
                <w:rFonts w:ascii="Arial" w:eastAsia="Times New Roman" w:hAnsi="Arial" w:cs="Arial"/>
                <w:b/>
                <w:bCs/>
                <w:color w:val="000000"/>
                <w:sz w:val="20"/>
                <w:szCs w:val="20"/>
              </w:rPr>
              <w:t>Definitie relatiesoort</w:t>
            </w:r>
          </w:p>
        </w:tc>
        <w:tc>
          <w:tcPr>
            <w:tcW w:w="6120" w:type="dxa"/>
            <w:shd w:val="clear" w:color="auto" w:fill="auto"/>
          </w:tcPr>
          <w:p w14:paraId="2FC2F91E" w14:textId="77777777" w:rsidR="00542B5B" w:rsidRPr="005561F3" w:rsidRDefault="00542B5B" w:rsidP="00604808">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Het </w:t>
            </w:r>
            <w:r w:rsidR="00604808" w:rsidRPr="005561F3">
              <w:rPr>
                <w:rFonts w:ascii="Arial" w:eastAsia="Times New Roman" w:hAnsi="Arial" w:cs="Arial"/>
                <w:color w:val="000000"/>
                <w:sz w:val="20"/>
                <w:szCs w:val="20"/>
                <w:lang w:val="nl-NL"/>
              </w:rPr>
              <w:t>binnenlands correspondentie</w:t>
            </w:r>
            <w:r w:rsidRPr="005561F3">
              <w:rPr>
                <w:rFonts w:ascii="Arial" w:eastAsia="Times New Roman" w:hAnsi="Arial" w:cs="Arial"/>
                <w:color w:val="000000"/>
                <w:sz w:val="20"/>
                <w:szCs w:val="20"/>
                <w:lang w:val="nl-NL"/>
              </w:rPr>
              <w:t xml:space="preserve">adres </w:t>
            </w:r>
            <w:r w:rsidR="00604808" w:rsidRPr="005561F3">
              <w:rPr>
                <w:rFonts w:ascii="Arial" w:eastAsia="Times New Roman" w:hAnsi="Arial" w:cs="Arial"/>
                <w:color w:val="000000"/>
                <w:sz w:val="20"/>
                <w:szCs w:val="20"/>
                <w:lang w:val="nl-NL"/>
              </w:rPr>
              <w:t>van de</w:t>
            </w:r>
            <w:r w:rsidRPr="005561F3">
              <w:rPr>
                <w:rFonts w:ascii="Arial" w:eastAsia="Times New Roman" w:hAnsi="Arial" w:cs="Arial"/>
                <w:color w:val="000000"/>
                <w:sz w:val="20"/>
                <w:szCs w:val="20"/>
                <w:lang w:val="nl-NL"/>
              </w:rPr>
              <w:t xml:space="preserve"> BETROKKENE</w:t>
            </w:r>
            <w:r w:rsidR="00604808" w:rsidRPr="005561F3">
              <w:rPr>
                <w:rFonts w:ascii="Arial" w:eastAsia="Times New Roman" w:hAnsi="Arial" w:cs="Arial"/>
                <w:color w:val="000000"/>
                <w:sz w:val="20"/>
                <w:szCs w:val="20"/>
                <w:lang w:val="nl-NL"/>
              </w:rPr>
              <w:t>, zijnde afzender of geadresseerde, zoals verneld in het ontvangen of verzonden INFORMATIEOBJECT</w:t>
            </w:r>
            <w:r w:rsidRPr="005561F3">
              <w:rPr>
                <w:rFonts w:ascii="Arial" w:eastAsia="Times New Roman" w:hAnsi="Arial" w:cs="Arial"/>
                <w:color w:val="000000"/>
                <w:sz w:val="20"/>
                <w:szCs w:val="20"/>
                <w:lang w:val="nl-NL"/>
              </w:rPr>
              <w:t xml:space="preserve"> indien dat afwijkt van het reguliere binnenlandse correspondentieadres van BETROKKENE, en dat gevormd wordt door de combinatie van de ADRESSEERBAAR OBJECT AANDUIDING met  de bijbehorende OPENBARE RUIMTE en WOONPLAATS.</w:t>
            </w:r>
          </w:p>
        </w:tc>
      </w:tr>
      <w:tr w:rsidR="00542B5B" w14:paraId="2F4AEC4B" w14:textId="77777777" w:rsidTr="0057620D">
        <w:trPr>
          <w:cantSplit/>
        </w:trPr>
        <w:tc>
          <w:tcPr>
            <w:tcW w:w="2808" w:type="dxa"/>
            <w:shd w:val="clear" w:color="auto" w:fill="auto"/>
          </w:tcPr>
          <w:p w14:paraId="3A00D965" w14:textId="77777777" w:rsidR="00542B5B" w:rsidRPr="00542B5B" w:rsidRDefault="00542B5B" w:rsidP="00542B5B">
            <w:pPr>
              <w:autoSpaceDE w:val="0"/>
              <w:autoSpaceDN w:val="0"/>
              <w:adjustRightInd w:val="0"/>
              <w:spacing w:after="0" w:line="240" w:lineRule="auto"/>
              <w:rPr>
                <w:rFonts w:ascii="Arial" w:eastAsia="Times New Roman" w:hAnsi="Arial" w:cs="Arial"/>
                <w:b/>
                <w:bCs/>
                <w:color w:val="000000"/>
                <w:sz w:val="20"/>
                <w:szCs w:val="20"/>
              </w:rPr>
            </w:pPr>
            <w:r w:rsidRPr="00542B5B">
              <w:rPr>
                <w:rFonts w:ascii="Arial" w:eastAsia="Times New Roman" w:hAnsi="Arial" w:cs="Arial"/>
                <w:b/>
                <w:bCs/>
                <w:color w:val="000000"/>
                <w:sz w:val="20"/>
                <w:szCs w:val="20"/>
              </w:rPr>
              <w:t>Herkomst definitie relatiesoort</w:t>
            </w:r>
          </w:p>
        </w:tc>
        <w:tc>
          <w:tcPr>
            <w:tcW w:w="6120" w:type="dxa"/>
            <w:shd w:val="clear" w:color="auto" w:fill="auto"/>
          </w:tcPr>
          <w:p w14:paraId="4DA0DCFE" w14:textId="77777777" w:rsidR="00542B5B" w:rsidRPr="00542B5B" w:rsidRDefault="00542B5B" w:rsidP="00542B5B">
            <w:pPr>
              <w:autoSpaceDE w:val="0"/>
              <w:autoSpaceDN w:val="0"/>
              <w:adjustRightInd w:val="0"/>
              <w:spacing w:after="0" w:line="240" w:lineRule="auto"/>
              <w:rPr>
                <w:rFonts w:ascii="Arial" w:eastAsia="Times New Roman" w:hAnsi="Arial" w:cs="Arial"/>
                <w:color w:val="000000"/>
                <w:sz w:val="20"/>
                <w:szCs w:val="20"/>
              </w:rPr>
            </w:pPr>
            <w:r w:rsidRPr="00542B5B">
              <w:rPr>
                <w:rFonts w:ascii="Arial" w:eastAsia="Times New Roman" w:hAnsi="Arial" w:cs="Arial"/>
                <w:color w:val="000000"/>
                <w:sz w:val="20"/>
                <w:szCs w:val="20"/>
              </w:rPr>
              <w:t>KING</w:t>
            </w:r>
          </w:p>
        </w:tc>
      </w:tr>
      <w:tr w:rsidR="00542B5B" w14:paraId="600DCE2F" w14:textId="77777777" w:rsidTr="0057620D">
        <w:trPr>
          <w:cantSplit/>
        </w:trPr>
        <w:tc>
          <w:tcPr>
            <w:tcW w:w="2808" w:type="dxa"/>
            <w:shd w:val="clear" w:color="auto" w:fill="auto"/>
          </w:tcPr>
          <w:p w14:paraId="6857C1ED" w14:textId="77777777" w:rsidR="00542B5B" w:rsidRPr="00542B5B" w:rsidRDefault="00542B5B" w:rsidP="00542B5B">
            <w:pPr>
              <w:autoSpaceDE w:val="0"/>
              <w:autoSpaceDN w:val="0"/>
              <w:adjustRightInd w:val="0"/>
              <w:spacing w:after="0" w:line="240" w:lineRule="auto"/>
              <w:rPr>
                <w:rFonts w:ascii="Arial" w:eastAsia="Times New Roman" w:hAnsi="Arial" w:cs="Arial"/>
                <w:b/>
                <w:bCs/>
                <w:color w:val="000000"/>
                <w:sz w:val="20"/>
                <w:szCs w:val="20"/>
              </w:rPr>
            </w:pPr>
            <w:r w:rsidRPr="00542B5B">
              <w:rPr>
                <w:rFonts w:ascii="Arial" w:eastAsia="Times New Roman" w:hAnsi="Arial" w:cs="Arial"/>
                <w:b/>
                <w:bCs/>
                <w:color w:val="000000"/>
                <w:sz w:val="20"/>
                <w:szCs w:val="20"/>
              </w:rPr>
              <w:t>Datum opname relatiesoort</w:t>
            </w:r>
          </w:p>
        </w:tc>
        <w:tc>
          <w:tcPr>
            <w:tcW w:w="6120" w:type="dxa"/>
            <w:shd w:val="clear" w:color="auto" w:fill="auto"/>
          </w:tcPr>
          <w:p w14:paraId="09B78249" w14:textId="77777777" w:rsidR="00542B5B" w:rsidRPr="00542B5B" w:rsidRDefault="00542B5B" w:rsidP="00604808">
            <w:pPr>
              <w:autoSpaceDE w:val="0"/>
              <w:autoSpaceDN w:val="0"/>
              <w:adjustRightInd w:val="0"/>
              <w:spacing w:after="0" w:line="240" w:lineRule="auto"/>
              <w:rPr>
                <w:rFonts w:ascii="Arial" w:eastAsia="Times New Roman" w:hAnsi="Arial" w:cs="Arial"/>
                <w:color w:val="000000"/>
                <w:sz w:val="20"/>
                <w:szCs w:val="20"/>
              </w:rPr>
            </w:pPr>
            <w:r w:rsidRPr="00542B5B">
              <w:rPr>
                <w:rFonts w:ascii="Arial" w:eastAsia="Times New Roman" w:hAnsi="Arial" w:cs="Arial"/>
                <w:color w:val="000000"/>
                <w:sz w:val="20"/>
                <w:szCs w:val="20"/>
              </w:rPr>
              <w:t xml:space="preserve">1 </w:t>
            </w:r>
            <w:r w:rsidR="00604808">
              <w:rPr>
                <w:rFonts w:ascii="Arial" w:eastAsia="Times New Roman" w:hAnsi="Arial" w:cs="Arial"/>
                <w:color w:val="000000"/>
                <w:sz w:val="20"/>
                <w:szCs w:val="20"/>
              </w:rPr>
              <w:t>september 2014</w:t>
            </w:r>
          </w:p>
        </w:tc>
      </w:tr>
      <w:tr w:rsidR="00542B5B" w:rsidRPr="00AE6939" w14:paraId="4128AECC" w14:textId="77777777" w:rsidTr="0057620D">
        <w:trPr>
          <w:cantSplit/>
        </w:trPr>
        <w:tc>
          <w:tcPr>
            <w:tcW w:w="2808" w:type="dxa"/>
            <w:shd w:val="clear" w:color="auto" w:fill="auto"/>
          </w:tcPr>
          <w:p w14:paraId="0CABCC9A" w14:textId="77777777" w:rsidR="00542B5B" w:rsidRPr="00542B5B" w:rsidRDefault="00542B5B" w:rsidP="00542B5B">
            <w:pPr>
              <w:autoSpaceDE w:val="0"/>
              <w:autoSpaceDN w:val="0"/>
              <w:adjustRightInd w:val="0"/>
              <w:spacing w:after="0" w:line="240" w:lineRule="auto"/>
              <w:rPr>
                <w:rFonts w:ascii="Arial" w:eastAsia="Times New Roman" w:hAnsi="Arial" w:cs="Arial"/>
                <w:b/>
                <w:bCs/>
                <w:color w:val="000000"/>
                <w:sz w:val="20"/>
                <w:szCs w:val="20"/>
              </w:rPr>
            </w:pPr>
            <w:r w:rsidRPr="00542B5B">
              <w:rPr>
                <w:rFonts w:ascii="Arial" w:eastAsia="Times New Roman" w:hAnsi="Arial" w:cs="Arial"/>
                <w:b/>
                <w:bCs/>
                <w:color w:val="000000"/>
                <w:sz w:val="20"/>
                <w:szCs w:val="20"/>
              </w:rPr>
              <w:t>Toelichting relatiesoort</w:t>
            </w:r>
          </w:p>
        </w:tc>
        <w:tc>
          <w:tcPr>
            <w:tcW w:w="6120" w:type="dxa"/>
            <w:shd w:val="clear" w:color="auto" w:fill="auto"/>
          </w:tcPr>
          <w:p w14:paraId="35D4D629" w14:textId="77777777" w:rsidR="0057620D" w:rsidRPr="005561F3" w:rsidRDefault="0057620D" w:rsidP="0057620D">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Het gaat hier om het correspondentieadres, zoals vermeld in het ontvangen of verzonden INFORMATIEOBJECT, indien dit een binnenlands adres betreft, geen postadres zijnde,en afwijkt van het correspondentieadres zoals dat van BETROKKENE bekend is.</w:t>
            </w:r>
          </w:p>
        </w:tc>
      </w:tr>
      <w:tr w:rsidR="00542B5B" w14:paraId="68ED858E" w14:textId="77777777" w:rsidTr="0057620D">
        <w:trPr>
          <w:cantSplit/>
        </w:trPr>
        <w:tc>
          <w:tcPr>
            <w:tcW w:w="2808" w:type="dxa"/>
            <w:shd w:val="clear" w:color="auto" w:fill="auto"/>
          </w:tcPr>
          <w:p w14:paraId="50C6A206" w14:textId="77777777" w:rsidR="00542B5B" w:rsidRPr="00542B5B" w:rsidRDefault="00542B5B" w:rsidP="00542B5B">
            <w:pPr>
              <w:autoSpaceDE w:val="0"/>
              <w:autoSpaceDN w:val="0"/>
              <w:adjustRightInd w:val="0"/>
              <w:spacing w:after="0" w:line="240" w:lineRule="auto"/>
              <w:rPr>
                <w:rFonts w:ascii="Arial" w:eastAsia="Times New Roman" w:hAnsi="Arial" w:cs="Arial"/>
                <w:b/>
                <w:bCs/>
                <w:color w:val="000000"/>
                <w:sz w:val="20"/>
                <w:szCs w:val="20"/>
              </w:rPr>
            </w:pPr>
            <w:r w:rsidRPr="00542B5B">
              <w:rPr>
                <w:rFonts w:ascii="Arial" w:eastAsia="Times New Roman" w:hAnsi="Arial" w:cs="Arial"/>
                <w:b/>
                <w:bCs/>
                <w:color w:val="000000"/>
                <w:sz w:val="20"/>
                <w:szCs w:val="20"/>
              </w:rPr>
              <w:t>Indicatie materiële historie</w:t>
            </w:r>
          </w:p>
        </w:tc>
        <w:tc>
          <w:tcPr>
            <w:tcW w:w="6120" w:type="dxa"/>
            <w:shd w:val="clear" w:color="auto" w:fill="auto"/>
          </w:tcPr>
          <w:p w14:paraId="6F4298D1" w14:textId="77777777" w:rsidR="00542B5B" w:rsidRPr="00542B5B" w:rsidRDefault="00542B5B" w:rsidP="00542B5B">
            <w:pPr>
              <w:autoSpaceDE w:val="0"/>
              <w:autoSpaceDN w:val="0"/>
              <w:adjustRightInd w:val="0"/>
              <w:spacing w:after="0" w:line="240" w:lineRule="auto"/>
              <w:rPr>
                <w:rFonts w:ascii="Arial" w:eastAsia="Times New Roman" w:hAnsi="Arial" w:cs="Arial"/>
                <w:color w:val="000000"/>
                <w:sz w:val="20"/>
                <w:szCs w:val="20"/>
              </w:rPr>
            </w:pPr>
            <w:r w:rsidRPr="00542B5B">
              <w:rPr>
                <w:rFonts w:ascii="Arial" w:eastAsia="Times New Roman" w:hAnsi="Arial" w:cs="Arial"/>
                <w:color w:val="000000"/>
                <w:sz w:val="20"/>
                <w:szCs w:val="20"/>
              </w:rPr>
              <w:t>Nee</w:t>
            </w:r>
          </w:p>
        </w:tc>
      </w:tr>
      <w:tr w:rsidR="00542B5B" w14:paraId="6F4B6DCE" w14:textId="77777777" w:rsidTr="0057620D">
        <w:trPr>
          <w:cantSplit/>
        </w:trPr>
        <w:tc>
          <w:tcPr>
            <w:tcW w:w="2808" w:type="dxa"/>
            <w:shd w:val="clear" w:color="auto" w:fill="auto"/>
          </w:tcPr>
          <w:p w14:paraId="7B298DB2" w14:textId="77777777" w:rsidR="00542B5B" w:rsidRPr="00542B5B" w:rsidRDefault="00542B5B" w:rsidP="00542B5B">
            <w:pPr>
              <w:autoSpaceDE w:val="0"/>
              <w:autoSpaceDN w:val="0"/>
              <w:adjustRightInd w:val="0"/>
              <w:spacing w:after="0" w:line="240" w:lineRule="auto"/>
              <w:rPr>
                <w:rFonts w:ascii="Arial" w:eastAsia="Times New Roman" w:hAnsi="Arial" w:cs="Arial"/>
                <w:b/>
                <w:bCs/>
                <w:color w:val="000000"/>
                <w:sz w:val="20"/>
                <w:szCs w:val="20"/>
              </w:rPr>
            </w:pPr>
            <w:r w:rsidRPr="00542B5B">
              <w:rPr>
                <w:rFonts w:ascii="Arial" w:eastAsia="Times New Roman" w:hAnsi="Arial" w:cs="Arial"/>
                <w:b/>
                <w:bCs/>
                <w:color w:val="000000"/>
                <w:sz w:val="20"/>
                <w:szCs w:val="20"/>
              </w:rPr>
              <w:t>Indicatie formele historie</w:t>
            </w:r>
          </w:p>
        </w:tc>
        <w:tc>
          <w:tcPr>
            <w:tcW w:w="6120" w:type="dxa"/>
            <w:shd w:val="clear" w:color="auto" w:fill="auto"/>
          </w:tcPr>
          <w:p w14:paraId="042DE233" w14:textId="77777777" w:rsidR="00542B5B" w:rsidRPr="00542B5B" w:rsidRDefault="00542B5B" w:rsidP="00542B5B">
            <w:pPr>
              <w:autoSpaceDE w:val="0"/>
              <w:autoSpaceDN w:val="0"/>
              <w:adjustRightInd w:val="0"/>
              <w:spacing w:after="0" w:line="240" w:lineRule="auto"/>
              <w:rPr>
                <w:rFonts w:ascii="Arial" w:eastAsia="Times New Roman" w:hAnsi="Arial" w:cs="Arial"/>
                <w:color w:val="000000"/>
                <w:sz w:val="20"/>
                <w:szCs w:val="20"/>
              </w:rPr>
            </w:pPr>
            <w:r w:rsidRPr="00542B5B">
              <w:rPr>
                <w:rFonts w:ascii="Arial" w:eastAsia="Times New Roman" w:hAnsi="Arial" w:cs="Arial"/>
                <w:color w:val="000000"/>
                <w:sz w:val="20"/>
                <w:szCs w:val="20"/>
              </w:rPr>
              <w:t>Nee</w:t>
            </w:r>
          </w:p>
        </w:tc>
      </w:tr>
      <w:tr w:rsidR="00542B5B" w14:paraId="3DDE7202" w14:textId="77777777" w:rsidTr="0057620D">
        <w:trPr>
          <w:cantSplit/>
        </w:trPr>
        <w:tc>
          <w:tcPr>
            <w:tcW w:w="2808" w:type="dxa"/>
            <w:shd w:val="clear" w:color="auto" w:fill="auto"/>
          </w:tcPr>
          <w:p w14:paraId="3BC06947" w14:textId="77777777" w:rsidR="00542B5B" w:rsidRPr="00542B5B" w:rsidRDefault="00542B5B" w:rsidP="00542B5B">
            <w:pPr>
              <w:autoSpaceDE w:val="0"/>
              <w:autoSpaceDN w:val="0"/>
              <w:adjustRightInd w:val="0"/>
              <w:spacing w:after="0" w:line="240" w:lineRule="auto"/>
              <w:rPr>
                <w:rFonts w:ascii="Arial" w:eastAsia="Times New Roman" w:hAnsi="Arial" w:cs="Arial"/>
                <w:b/>
                <w:bCs/>
                <w:color w:val="000000"/>
                <w:sz w:val="20"/>
                <w:szCs w:val="20"/>
              </w:rPr>
            </w:pPr>
            <w:r w:rsidRPr="00542B5B">
              <w:rPr>
                <w:rFonts w:ascii="Arial" w:eastAsia="Times New Roman" w:hAnsi="Arial" w:cs="Arial"/>
                <w:b/>
                <w:bCs/>
                <w:color w:val="000000"/>
                <w:sz w:val="20"/>
                <w:szCs w:val="20"/>
              </w:rPr>
              <w:t>Aanduiding gebeurtenis</w:t>
            </w:r>
          </w:p>
        </w:tc>
        <w:tc>
          <w:tcPr>
            <w:tcW w:w="6120" w:type="dxa"/>
            <w:shd w:val="clear" w:color="auto" w:fill="auto"/>
          </w:tcPr>
          <w:p w14:paraId="5F93A2EE" w14:textId="77777777" w:rsidR="00542B5B" w:rsidRPr="00542B5B" w:rsidRDefault="00542B5B" w:rsidP="00542B5B">
            <w:pPr>
              <w:autoSpaceDE w:val="0"/>
              <w:autoSpaceDN w:val="0"/>
              <w:adjustRightInd w:val="0"/>
              <w:spacing w:after="0" w:line="240" w:lineRule="auto"/>
              <w:rPr>
                <w:rFonts w:ascii="Arial" w:eastAsia="Times New Roman" w:hAnsi="Arial" w:cs="Arial"/>
                <w:color w:val="000000"/>
                <w:sz w:val="20"/>
                <w:szCs w:val="20"/>
              </w:rPr>
            </w:pPr>
            <w:r w:rsidRPr="00542B5B">
              <w:rPr>
                <w:rFonts w:ascii="Arial" w:eastAsia="Times New Roman" w:hAnsi="Arial" w:cs="Arial"/>
                <w:color w:val="000000"/>
                <w:sz w:val="20"/>
                <w:szCs w:val="20"/>
              </w:rPr>
              <w:t>Nee</w:t>
            </w:r>
          </w:p>
        </w:tc>
      </w:tr>
      <w:tr w:rsidR="00542B5B" w14:paraId="7E0EA06E" w14:textId="77777777" w:rsidTr="0057620D">
        <w:trPr>
          <w:cantSplit/>
        </w:trPr>
        <w:tc>
          <w:tcPr>
            <w:tcW w:w="2808" w:type="dxa"/>
            <w:shd w:val="clear" w:color="auto" w:fill="auto"/>
          </w:tcPr>
          <w:p w14:paraId="19C87FA2" w14:textId="77777777" w:rsidR="00542B5B" w:rsidRPr="00542B5B" w:rsidRDefault="00542B5B" w:rsidP="00542B5B">
            <w:pPr>
              <w:autoSpaceDE w:val="0"/>
              <w:autoSpaceDN w:val="0"/>
              <w:adjustRightInd w:val="0"/>
              <w:spacing w:after="0" w:line="240" w:lineRule="auto"/>
              <w:rPr>
                <w:rFonts w:ascii="Arial" w:eastAsia="Times New Roman" w:hAnsi="Arial" w:cs="Arial"/>
                <w:b/>
                <w:bCs/>
                <w:color w:val="000000"/>
                <w:sz w:val="20"/>
                <w:szCs w:val="20"/>
              </w:rPr>
            </w:pPr>
            <w:r w:rsidRPr="00542B5B">
              <w:rPr>
                <w:rFonts w:ascii="Arial" w:eastAsia="Times New Roman" w:hAnsi="Arial" w:cs="Arial"/>
                <w:b/>
                <w:bCs/>
                <w:color w:val="000000"/>
                <w:sz w:val="20"/>
                <w:szCs w:val="20"/>
              </w:rPr>
              <w:t>Aanduiding brondocument</w:t>
            </w:r>
          </w:p>
        </w:tc>
        <w:tc>
          <w:tcPr>
            <w:tcW w:w="6120" w:type="dxa"/>
            <w:shd w:val="clear" w:color="auto" w:fill="auto"/>
          </w:tcPr>
          <w:p w14:paraId="3BD53993" w14:textId="77777777" w:rsidR="00542B5B" w:rsidRPr="00542B5B" w:rsidRDefault="00542B5B" w:rsidP="00542B5B">
            <w:pPr>
              <w:autoSpaceDE w:val="0"/>
              <w:autoSpaceDN w:val="0"/>
              <w:adjustRightInd w:val="0"/>
              <w:spacing w:after="0" w:line="240" w:lineRule="auto"/>
              <w:rPr>
                <w:rFonts w:ascii="Arial" w:eastAsia="Times New Roman" w:hAnsi="Arial" w:cs="Arial"/>
                <w:color w:val="000000"/>
                <w:sz w:val="20"/>
                <w:szCs w:val="20"/>
              </w:rPr>
            </w:pPr>
            <w:r w:rsidRPr="00542B5B">
              <w:rPr>
                <w:rFonts w:ascii="Arial" w:eastAsia="Times New Roman" w:hAnsi="Arial" w:cs="Arial"/>
                <w:color w:val="000000"/>
                <w:sz w:val="20"/>
                <w:szCs w:val="20"/>
              </w:rPr>
              <w:t>Nee</w:t>
            </w:r>
          </w:p>
        </w:tc>
      </w:tr>
      <w:tr w:rsidR="00542B5B" w14:paraId="2F80F621" w14:textId="77777777" w:rsidTr="0057620D">
        <w:trPr>
          <w:cantSplit/>
        </w:trPr>
        <w:tc>
          <w:tcPr>
            <w:tcW w:w="2808" w:type="dxa"/>
            <w:shd w:val="clear" w:color="auto" w:fill="auto"/>
          </w:tcPr>
          <w:p w14:paraId="122D889C" w14:textId="77777777" w:rsidR="00542B5B" w:rsidRPr="00542B5B" w:rsidRDefault="00542B5B" w:rsidP="00542B5B">
            <w:pPr>
              <w:autoSpaceDE w:val="0"/>
              <w:autoSpaceDN w:val="0"/>
              <w:adjustRightInd w:val="0"/>
              <w:spacing w:after="0" w:line="240" w:lineRule="auto"/>
              <w:rPr>
                <w:rFonts w:ascii="Arial" w:eastAsia="Times New Roman" w:hAnsi="Arial" w:cs="Arial"/>
                <w:b/>
                <w:bCs/>
                <w:color w:val="000000"/>
                <w:sz w:val="20"/>
                <w:szCs w:val="20"/>
              </w:rPr>
            </w:pPr>
            <w:r w:rsidRPr="00542B5B">
              <w:rPr>
                <w:rFonts w:ascii="Arial" w:eastAsia="Times New Roman" w:hAnsi="Arial" w:cs="Arial"/>
                <w:b/>
                <w:bCs/>
                <w:color w:val="000000"/>
                <w:sz w:val="20"/>
                <w:szCs w:val="20"/>
              </w:rPr>
              <w:t>Indicatie in onderzoek</w:t>
            </w:r>
          </w:p>
        </w:tc>
        <w:tc>
          <w:tcPr>
            <w:tcW w:w="6120" w:type="dxa"/>
            <w:shd w:val="clear" w:color="auto" w:fill="auto"/>
          </w:tcPr>
          <w:p w14:paraId="77DE8AD5" w14:textId="77777777" w:rsidR="00542B5B" w:rsidRPr="00542B5B" w:rsidRDefault="00542B5B" w:rsidP="00542B5B">
            <w:pPr>
              <w:autoSpaceDE w:val="0"/>
              <w:autoSpaceDN w:val="0"/>
              <w:adjustRightInd w:val="0"/>
              <w:spacing w:after="0" w:line="240" w:lineRule="auto"/>
              <w:rPr>
                <w:rFonts w:ascii="Arial" w:eastAsia="Times New Roman" w:hAnsi="Arial" w:cs="Arial"/>
                <w:color w:val="000000"/>
                <w:sz w:val="20"/>
                <w:szCs w:val="20"/>
              </w:rPr>
            </w:pPr>
            <w:r w:rsidRPr="00542B5B">
              <w:rPr>
                <w:rFonts w:ascii="Arial" w:eastAsia="Times New Roman" w:hAnsi="Arial" w:cs="Arial"/>
                <w:color w:val="000000"/>
                <w:sz w:val="20"/>
                <w:szCs w:val="20"/>
              </w:rPr>
              <w:t>Nee</w:t>
            </w:r>
          </w:p>
        </w:tc>
      </w:tr>
      <w:tr w:rsidR="00542B5B" w14:paraId="185CABD4" w14:textId="77777777" w:rsidTr="0057620D">
        <w:trPr>
          <w:cantSplit/>
        </w:trPr>
        <w:tc>
          <w:tcPr>
            <w:tcW w:w="2808" w:type="dxa"/>
            <w:shd w:val="clear" w:color="auto" w:fill="auto"/>
          </w:tcPr>
          <w:p w14:paraId="016F276F" w14:textId="77777777" w:rsidR="00542B5B" w:rsidRPr="00542B5B" w:rsidRDefault="00542B5B" w:rsidP="00542B5B">
            <w:pPr>
              <w:autoSpaceDE w:val="0"/>
              <w:autoSpaceDN w:val="0"/>
              <w:adjustRightInd w:val="0"/>
              <w:spacing w:after="0" w:line="240" w:lineRule="auto"/>
              <w:rPr>
                <w:rFonts w:ascii="Arial" w:eastAsia="Times New Roman" w:hAnsi="Arial" w:cs="Arial"/>
                <w:b/>
                <w:bCs/>
                <w:color w:val="000000"/>
                <w:sz w:val="20"/>
                <w:szCs w:val="20"/>
              </w:rPr>
            </w:pPr>
            <w:r w:rsidRPr="00542B5B">
              <w:rPr>
                <w:rFonts w:ascii="Arial" w:eastAsia="Times New Roman" w:hAnsi="Arial" w:cs="Arial"/>
                <w:b/>
                <w:bCs/>
                <w:color w:val="000000"/>
                <w:sz w:val="20"/>
                <w:szCs w:val="20"/>
              </w:rPr>
              <w:t>Aanduiding strijdigheid/nietigheid</w:t>
            </w:r>
          </w:p>
        </w:tc>
        <w:tc>
          <w:tcPr>
            <w:tcW w:w="6120" w:type="dxa"/>
            <w:shd w:val="clear" w:color="auto" w:fill="auto"/>
          </w:tcPr>
          <w:p w14:paraId="20487FD4" w14:textId="77777777" w:rsidR="00542B5B" w:rsidRPr="00542B5B" w:rsidRDefault="00542B5B" w:rsidP="00542B5B">
            <w:pPr>
              <w:autoSpaceDE w:val="0"/>
              <w:autoSpaceDN w:val="0"/>
              <w:adjustRightInd w:val="0"/>
              <w:spacing w:after="0" w:line="240" w:lineRule="auto"/>
              <w:rPr>
                <w:rFonts w:ascii="Arial" w:eastAsia="Times New Roman" w:hAnsi="Arial" w:cs="Arial"/>
                <w:color w:val="000000"/>
                <w:sz w:val="20"/>
                <w:szCs w:val="20"/>
              </w:rPr>
            </w:pPr>
            <w:r w:rsidRPr="00542B5B">
              <w:rPr>
                <w:rFonts w:ascii="Arial" w:eastAsia="Times New Roman" w:hAnsi="Arial" w:cs="Arial"/>
                <w:color w:val="000000"/>
                <w:sz w:val="20"/>
                <w:szCs w:val="20"/>
              </w:rPr>
              <w:t>Nee</w:t>
            </w:r>
          </w:p>
        </w:tc>
      </w:tr>
      <w:tr w:rsidR="00542B5B" w14:paraId="28857F85" w14:textId="77777777" w:rsidTr="0057620D">
        <w:trPr>
          <w:cantSplit/>
        </w:trPr>
        <w:tc>
          <w:tcPr>
            <w:tcW w:w="2808" w:type="dxa"/>
            <w:shd w:val="clear" w:color="auto" w:fill="auto"/>
          </w:tcPr>
          <w:p w14:paraId="3638B1C1" w14:textId="77777777" w:rsidR="00542B5B" w:rsidRPr="00542B5B" w:rsidRDefault="00542B5B" w:rsidP="00542B5B">
            <w:pPr>
              <w:autoSpaceDE w:val="0"/>
              <w:autoSpaceDN w:val="0"/>
              <w:adjustRightInd w:val="0"/>
              <w:spacing w:after="0" w:line="240" w:lineRule="auto"/>
              <w:rPr>
                <w:rFonts w:ascii="Arial" w:eastAsia="Times New Roman" w:hAnsi="Arial" w:cs="Arial"/>
                <w:b/>
                <w:bCs/>
                <w:color w:val="000000"/>
                <w:sz w:val="20"/>
                <w:szCs w:val="20"/>
              </w:rPr>
            </w:pPr>
            <w:r w:rsidRPr="00542B5B">
              <w:rPr>
                <w:rFonts w:ascii="Arial" w:eastAsia="Times New Roman" w:hAnsi="Arial" w:cs="Arial"/>
                <w:b/>
                <w:bCs/>
                <w:color w:val="000000"/>
                <w:sz w:val="20"/>
                <w:szCs w:val="20"/>
              </w:rPr>
              <w:t>Indicatie kardinaliteit</w:t>
            </w:r>
          </w:p>
        </w:tc>
        <w:tc>
          <w:tcPr>
            <w:tcW w:w="6120" w:type="dxa"/>
            <w:shd w:val="clear" w:color="auto" w:fill="auto"/>
          </w:tcPr>
          <w:p w14:paraId="3808111E" w14:textId="77777777" w:rsidR="00542B5B" w:rsidRPr="00542B5B" w:rsidRDefault="00542B5B" w:rsidP="00542B5B">
            <w:pPr>
              <w:autoSpaceDE w:val="0"/>
              <w:autoSpaceDN w:val="0"/>
              <w:adjustRightInd w:val="0"/>
              <w:spacing w:after="0" w:line="240" w:lineRule="auto"/>
              <w:rPr>
                <w:rFonts w:ascii="Arial" w:eastAsia="Times New Roman" w:hAnsi="Arial" w:cs="Arial"/>
                <w:color w:val="000000"/>
                <w:sz w:val="20"/>
                <w:szCs w:val="20"/>
              </w:rPr>
            </w:pPr>
            <w:r w:rsidRPr="00542B5B">
              <w:rPr>
                <w:rFonts w:ascii="Arial" w:eastAsia="Times New Roman" w:hAnsi="Arial" w:cs="Arial"/>
                <w:color w:val="000000"/>
                <w:sz w:val="20"/>
                <w:szCs w:val="20"/>
              </w:rPr>
              <w:t>0-1 (vice versa: 0-N)</w:t>
            </w:r>
          </w:p>
        </w:tc>
      </w:tr>
      <w:tr w:rsidR="00542B5B" w14:paraId="764D7F75" w14:textId="77777777" w:rsidTr="0057620D">
        <w:trPr>
          <w:cantSplit/>
        </w:trPr>
        <w:tc>
          <w:tcPr>
            <w:tcW w:w="2808" w:type="dxa"/>
            <w:shd w:val="clear" w:color="auto" w:fill="auto"/>
          </w:tcPr>
          <w:p w14:paraId="2479E011" w14:textId="77777777" w:rsidR="00542B5B" w:rsidRPr="00542B5B" w:rsidRDefault="00542B5B" w:rsidP="00542B5B">
            <w:pPr>
              <w:autoSpaceDE w:val="0"/>
              <w:autoSpaceDN w:val="0"/>
              <w:adjustRightInd w:val="0"/>
              <w:spacing w:after="0" w:line="240" w:lineRule="auto"/>
              <w:rPr>
                <w:rFonts w:ascii="Arial" w:eastAsia="Times New Roman" w:hAnsi="Arial" w:cs="Arial"/>
                <w:b/>
                <w:bCs/>
                <w:color w:val="000000"/>
                <w:sz w:val="20"/>
                <w:szCs w:val="20"/>
              </w:rPr>
            </w:pPr>
            <w:r w:rsidRPr="00542B5B">
              <w:rPr>
                <w:rFonts w:ascii="Arial" w:eastAsia="Times New Roman" w:hAnsi="Arial" w:cs="Arial"/>
                <w:b/>
                <w:bCs/>
                <w:color w:val="000000"/>
                <w:sz w:val="20"/>
                <w:szCs w:val="20"/>
              </w:rPr>
              <w:t>Indicatie authentiek</w:t>
            </w:r>
          </w:p>
        </w:tc>
        <w:tc>
          <w:tcPr>
            <w:tcW w:w="6120" w:type="dxa"/>
            <w:shd w:val="clear" w:color="auto" w:fill="auto"/>
          </w:tcPr>
          <w:p w14:paraId="7295C257" w14:textId="77777777" w:rsidR="00542B5B" w:rsidRPr="00542B5B" w:rsidRDefault="00542B5B" w:rsidP="00542B5B">
            <w:pPr>
              <w:autoSpaceDE w:val="0"/>
              <w:autoSpaceDN w:val="0"/>
              <w:adjustRightInd w:val="0"/>
              <w:spacing w:after="0" w:line="240" w:lineRule="auto"/>
              <w:rPr>
                <w:rFonts w:ascii="Arial" w:eastAsia="Times New Roman" w:hAnsi="Arial" w:cs="Arial"/>
                <w:color w:val="000000"/>
                <w:sz w:val="20"/>
                <w:szCs w:val="20"/>
              </w:rPr>
            </w:pPr>
          </w:p>
        </w:tc>
      </w:tr>
      <w:tr w:rsidR="00542B5B" w:rsidRPr="00AE6939" w14:paraId="20272263" w14:textId="77777777" w:rsidTr="0057620D">
        <w:trPr>
          <w:cantSplit/>
        </w:trPr>
        <w:tc>
          <w:tcPr>
            <w:tcW w:w="2808" w:type="dxa"/>
            <w:shd w:val="clear" w:color="auto" w:fill="auto"/>
          </w:tcPr>
          <w:p w14:paraId="161FB573" w14:textId="77777777" w:rsidR="00542B5B" w:rsidRPr="00542B5B" w:rsidRDefault="00542B5B" w:rsidP="00542B5B">
            <w:pPr>
              <w:autoSpaceDE w:val="0"/>
              <w:autoSpaceDN w:val="0"/>
              <w:adjustRightInd w:val="0"/>
              <w:spacing w:after="0" w:line="240" w:lineRule="auto"/>
              <w:rPr>
                <w:rFonts w:ascii="Arial" w:eastAsia="Times New Roman" w:hAnsi="Arial" w:cs="Arial"/>
                <w:b/>
                <w:bCs/>
                <w:color w:val="000000"/>
                <w:sz w:val="20"/>
                <w:szCs w:val="20"/>
              </w:rPr>
            </w:pPr>
            <w:r w:rsidRPr="00542B5B">
              <w:rPr>
                <w:rFonts w:ascii="Arial" w:eastAsia="Times New Roman" w:hAnsi="Arial" w:cs="Arial"/>
                <w:b/>
                <w:bCs/>
                <w:color w:val="000000"/>
                <w:sz w:val="20"/>
                <w:szCs w:val="20"/>
              </w:rPr>
              <w:lastRenderedPageBreak/>
              <w:t>Regels relatiesoort</w:t>
            </w:r>
          </w:p>
        </w:tc>
        <w:tc>
          <w:tcPr>
            <w:tcW w:w="6120" w:type="dxa"/>
            <w:shd w:val="clear" w:color="auto" w:fill="auto"/>
          </w:tcPr>
          <w:p w14:paraId="5980BFB0" w14:textId="77777777" w:rsidR="00542B5B" w:rsidRPr="005561F3" w:rsidRDefault="00542B5B" w:rsidP="00542B5B">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De relatie is alleen aanwezig indien de gegevens afwijken van het binnenlands correspondentieadres van BETROKKENE.</w:t>
            </w:r>
          </w:p>
          <w:p w14:paraId="3B46A4A5" w14:textId="77777777" w:rsidR="00542B5B" w:rsidRPr="005561F3" w:rsidRDefault="00542B5B" w:rsidP="00081CB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Indien de relatie aanwezig is dan zijn de groepsattributen  </w:t>
            </w:r>
            <w:r w:rsidR="00081CB0" w:rsidRPr="005561F3">
              <w:rPr>
                <w:rFonts w:ascii="Arial" w:eastAsia="Times New Roman" w:hAnsi="Arial" w:cs="Arial"/>
                <w:color w:val="000000"/>
                <w:sz w:val="20"/>
                <w:szCs w:val="20"/>
                <w:lang w:val="nl-NL"/>
              </w:rPr>
              <w:t>‘</w:t>
            </w:r>
            <w:r w:rsidRPr="005561F3">
              <w:rPr>
                <w:rFonts w:ascii="Arial" w:eastAsia="Times New Roman" w:hAnsi="Arial" w:cs="Arial"/>
                <w:color w:val="000000"/>
                <w:sz w:val="20"/>
                <w:szCs w:val="20"/>
                <w:lang w:val="nl-NL"/>
              </w:rPr>
              <w:t>Afwijkend correspondentie postadres</w:t>
            </w:r>
            <w:r w:rsidR="00081CB0" w:rsidRPr="005561F3">
              <w:rPr>
                <w:rFonts w:ascii="Arial" w:eastAsia="Times New Roman" w:hAnsi="Arial" w:cs="Arial"/>
                <w:color w:val="000000"/>
                <w:sz w:val="20"/>
                <w:szCs w:val="20"/>
                <w:lang w:val="nl-NL"/>
              </w:rPr>
              <w:t>’</w:t>
            </w:r>
            <w:r w:rsidRPr="005561F3">
              <w:rPr>
                <w:rFonts w:ascii="Arial" w:eastAsia="Times New Roman" w:hAnsi="Arial" w:cs="Arial"/>
                <w:color w:val="000000"/>
                <w:sz w:val="20"/>
                <w:szCs w:val="20"/>
                <w:lang w:val="nl-NL"/>
              </w:rPr>
              <w:t xml:space="preserve"> en </w:t>
            </w:r>
            <w:r w:rsidR="00081CB0" w:rsidRPr="005561F3">
              <w:rPr>
                <w:rFonts w:ascii="Arial" w:eastAsia="Times New Roman" w:hAnsi="Arial" w:cs="Arial"/>
                <w:color w:val="000000"/>
                <w:sz w:val="20"/>
                <w:szCs w:val="20"/>
                <w:lang w:val="nl-NL"/>
              </w:rPr>
              <w:t>‘</w:t>
            </w:r>
            <w:r w:rsidRPr="005561F3">
              <w:rPr>
                <w:rFonts w:ascii="Arial" w:eastAsia="Times New Roman" w:hAnsi="Arial" w:cs="Arial"/>
                <w:color w:val="000000"/>
                <w:sz w:val="20"/>
                <w:szCs w:val="20"/>
                <w:lang w:val="nl-NL"/>
              </w:rPr>
              <w:t>Afwijkend buitenlands correspondentie adres</w:t>
            </w:r>
            <w:r w:rsidR="00081CB0" w:rsidRPr="005561F3">
              <w:rPr>
                <w:rFonts w:ascii="Arial" w:eastAsia="Times New Roman" w:hAnsi="Arial" w:cs="Arial"/>
                <w:color w:val="000000"/>
                <w:sz w:val="20"/>
                <w:szCs w:val="20"/>
                <w:lang w:val="nl-NL"/>
              </w:rPr>
              <w:t>’</w:t>
            </w:r>
            <w:r w:rsidRPr="005561F3">
              <w:rPr>
                <w:rFonts w:ascii="Arial" w:eastAsia="Times New Roman" w:hAnsi="Arial" w:cs="Arial"/>
                <w:color w:val="000000"/>
                <w:sz w:val="20"/>
                <w:szCs w:val="20"/>
                <w:lang w:val="nl-NL"/>
              </w:rPr>
              <w:t xml:space="preserve"> niet van een waarde voorzien.</w:t>
            </w:r>
          </w:p>
        </w:tc>
      </w:tr>
    </w:tbl>
    <w:p w14:paraId="185EFEA4" w14:textId="77777777" w:rsidR="00CD50A0" w:rsidRPr="005561F3" w:rsidRDefault="00CD50A0" w:rsidP="00ED4564">
      <w:pPr>
        <w:rPr>
          <w:lang w:val="nl-NL"/>
        </w:rPr>
      </w:pPr>
    </w:p>
    <w:p w14:paraId="0F5BA8C8" w14:textId="77777777" w:rsidR="00CB6684" w:rsidRDefault="00CB6684" w:rsidP="00CB6684">
      <w:pPr>
        <w:pStyle w:val="Kop3"/>
      </w:pPr>
      <w:bookmarkStart w:id="1309" w:name="_Toc493816579"/>
      <w:bookmarkStart w:id="1310" w:name="_Toc493816694"/>
      <w:r>
        <w:t>Status en versie</w:t>
      </w:r>
      <w:bookmarkEnd w:id="1309"/>
      <w:bookmarkEnd w:id="1310"/>
    </w:p>
    <w:p w14:paraId="4A66B3E8" w14:textId="77777777" w:rsidR="006B0CA1" w:rsidRPr="00DD0F4F" w:rsidRDefault="00CB6684" w:rsidP="006B0CA1">
      <w:pPr>
        <w:rPr>
          <w:lang w:val="nl-NL"/>
        </w:rPr>
      </w:pPr>
      <w:r w:rsidRPr="00DD0F4F">
        <w:rPr>
          <w:lang w:val="nl-NL"/>
        </w:rPr>
        <w:t>De attribuutsoorten Status en Versie zijn verplaatst van ENKELVOUDIG INFORMATIEOBJECT naar INFORMATIEOBJECT. Zie voor de redenen hiervoor par. 2.</w:t>
      </w:r>
      <w:r w:rsidR="002D46B6" w:rsidRPr="00DD0F4F">
        <w:rPr>
          <w:lang w:val="nl-NL"/>
        </w:rPr>
        <w:t>4</w:t>
      </w:r>
      <w:r w:rsidRPr="00DD0F4F">
        <w:rPr>
          <w:lang w:val="nl-NL"/>
        </w:rPr>
        <w:t>.2.</w:t>
      </w:r>
    </w:p>
    <w:p w14:paraId="6110AE69" w14:textId="77777777" w:rsidR="00CB6684" w:rsidRPr="00DD0F4F" w:rsidRDefault="00CB6684" w:rsidP="006B0CA1">
      <w:pPr>
        <w:rPr>
          <w:lang w:val="nl-NL"/>
        </w:rPr>
      </w:pPr>
      <w:r w:rsidRPr="00DD0F4F">
        <w:rPr>
          <w:lang w:val="nl-NL"/>
        </w:rPr>
        <w:t>Het attribuutsoort Status is gewijzigd. We gaan hierop in de volgende paragraaf in.</w:t>
      </w:r>
    </w:p>
    <w:p w14:paraId="57FFD7E5" w14:textId="77777777" w:rsidR="00CB6684" w:rsidRPr="00DD0F4F" w:rsidRDefault="00CB6684" w:rsidP="006B0CA1">
      <w:pPr>
        <w:rPr>
          <w:lang w:val="nl-NL"/>
        </w:rPr>
      </w:pPr>
      <w:r w:rsidRPr="00DD0F4F">
        <w:rPr>
          <w:lang w:val="nl-NL"/>
        </w:rPr>
        <w:t>Het attribuutsoort Versie is semantisch ongewijzigd.</w:t>
      </w:r>
    </w:p>
    <w:p w14:paraId="0D0A5FA9" w14:textId="77777777" w:rsidR="00660E22" w:rsidRPr="002627FD" w:rsidRDefault="00DA5D93" w:rsidP="00660E22">
      <w:pPr>
        <w:pStyle w:val="Kop41"/>
        <w:rPr>
          <w:rFonts w:eastAsia="Times New Roman"/>
          <w:shd w:val="clear" w:color="auto" w:fill="auto"/>
          <w:lang w:val="nl-NL"/>
        </w:rPr>
      </w:pPr>
      <w:r>
        <w:rPr>
          <w:b w:val="0"/>
          <w:bCs w:val="0"/>
          <w:color w:val="auto"/>
          <w:sz w:val="20"/>
          <w:szCs w:val="20"/>
          <w:shd w:val="clear" w:color="auto" w:fill="auto"/>
        </w:rPr>
        <w:fldChar w:fldCharType="begin" w:fldLock="1"/>
      </w:r>
      <w:r w:rsidR="00CF0704">
        <w:rPr>
          <w:b w:val="0"/>
          <w:bCs w:val="0"/>
          <w:color w:val="auto"/>
          <w:sz w:val="20"/>
          <w:szCs w:val="20"/>
          <w:shd w:val="clear" w:color="auto" w:fill="auto"/>
        </w:rPr>
        <w:instrText xml:space="preserve">MERGEFIELD </w:instrText>
      </w:r>
      <w:r w:rsidR="00CF0704">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F0704">
        <w:rPr>
          <w:rFonts w:eastAsia="Times New Roman"/>
          <w:shd w:val="clear" w:color="auto" w:fill="auto"/>
          <w:lang w:val="nl-NL"/>
        </w:rPr>
        <w:t>«Attribuutsoort»</w:t>
      </w:r>
      <w:r>
        <w:rPr>
          <w:b w:val="0"/>
          <w:bCs w:val="0"/>
          <w:color w:val="auto"/>
          <w:sz w:val="20"/>
          <w:szCs w:val="20"/>
          <w:shd w:val="clear" w:color="auto" w:fill="auto"/>
        </w:rPr>
        <w:fldChar w:fldCharType="end"/>
      </w:r>
      <w:r w:rsidR="00CF0704">
        <w:rPr>
          <w:rFonts w:eastAsia="Times New Roman"/>
          <w:shd w:val="clear" w:color="auto" w:fill="auto"/>
          <w:lang w:val="nl-NL"/>
        </w:rPr>
        <w:t xml:space="preserve"> Versie</w:t>
      </w:r>
    </w:p>
    <w:tbl>
      <w:tblPr>
        <w:tblW w:w="9356" w:type="dxa"/>
        <w:tblInd w:w="108" w:type="dxa"/>
        <w:tblLayout w:type="fixed"/>
        <w:tblCellMar>
          <w:top w:w="113" w:type="dxa"/>
        </w:tblCellMar>
        <w:tblLook w:val="0000" w:firstRow="0" w:lastRow="0" w:firstColumn="0" w:lastColumn="0" w:noHBand="0" w:noVBand="0"/>
      </w:tblPr>
      <w:tblGrid>
        <w:gridCol w:w="3828"/>
        <w:gridCol w:w="5528"/>
      </w:tblGrid>
      <w:tr w:rsidR="00660E22" w14:paraId="1EA1FF1B" w14:textId="77777777" w:rsidTr="00CB6684">
        <w:trPr>
          <w:cantSplit/>
        </w:trPr>
        <w:tc>
          <w:tcPr>
            <w:tcW w:w="3828" w:type="dxa"/>
            <w:shd w:val="clear" w:color="auto" w:fill="auto"/>
          </w:tcPr>
          <w:p w14:paraId="62048659"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Naam attribuutsoort</w:t>
            </w:r>
          </w:p>
        </w:tc>
        <w:tc>
          <w:tcPr>
            <w:tcW w:w="5528" w:type="dxa"/>
            <w:shd w:val="clear" w:color="auto" w:fill="auto"/>
          </w:tcPr>
          <w:p w14:paraId="62A2E7C3" w14:textId="77777777" w:rsidR="00660E22" w:rsidRPr="00922EA9" w:rsidRDefault="00CE4547"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w:t>
            </w:r>
            <w:r w:rsidR="00660E22" w:rsidRPr="00922EA9">
              <w:rPr>
                <w:rFonts w:ascii="Arial" w:eastAsia="Times New Roman" w:hAnsi="Arial" w:cs="Arial"/>
                <w:color w:val="000000"/>
                <w:sz w:val="20"/>
                <w:szCs w:val="20"/>
              </w:rPr>
              <w:t>ersie</w:t>
            </w:r>
          </w:p>
        </w:tc>
      </w:tr>
      <w:tr w:rsidR="00660E22" w14:paraId="7A9B13D9" w14:textId="77777777" w:rsidTr="00CB6684">
        <w:trPr>
          <w:cantSplit/>
        </w:trPr>
        <w:tc>
          <w:tcPr>
            <w:tcW w:w="3828" w:type="dxa"/>
            <w:shd w:val="clear" w:color="auto" w:fill="auto"/>
          </w:tcPr>
          <w:p w14:paraId="47C46B6D"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Herkomst attribuutsoort</w:t>
            </w:r>
          </w:p>
        </w:tc>
        <w:tc>
          <w:tcPr>
            <w:tcW w:w="5528" w:type="dxa"/>
            <w:shd w:val="clear" w:color="auto" w:fill="auto"/>
          </w:tcPr>
          <w:p w14:paraId="555A0C6A"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KING</w:t>
            </w:r>
          </w:p>
        </w:tc>
      </w:tr>
      <w:tr w:rsidR="00660E22" w14:paraId="5DB830EA" w14:textId="77777777" w:rsidTr="00CB6684">
        <w:trPr>
          <w:cantSplit/>
        </w:trPr>
        <w:tc>
          <w:tcPr>
            <w:tcW w:w="3828" w:type="dxa"/>
            <w:shd w:val="clear" w:color="auto" w:fill="auto"/>
          </w:tcPr>
          <w:p w14:paraId="2A5567C4"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 xml:space="preserve">Code attribuutsoort </w:t>
            </w:r>
          </w:p>
        </w:tc>
        <w:tc>
          <w:tcPr>
            <w:tcW w:w="5528" w:type="dxa"/>
            <w:shd w:val="clear" w:color="auto" w:fill="auto"/>
          </w:tcPr>
          <w:p w14:paraId="297A8E77"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660E22" w14:paraId="6F625E68" w14:textId="77777777" w:rsidTr="00CB6684">
        <w:trPr>
          <w:cantSplit/>
        </w:trPr>
        <w:tc>
          <w:tcPr>
            <w:tcW w:w="3828" w:type="dxa"/>
            <w:shd w:val="clear" w:color="auto" w:fill="auto"/>
          </w:tcPr>
          <w:p w14:paraId="7E3957FF"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XML-tag attribuutsoort</w:t>
            </w:r>
          </w:p>
        </w:tc>
        <w:tc>
          <w:tcPr>
            <w:tcW w:w="5528" w:type="dxa"/>
            <w:shd w:val="clear" w:color="auto" w:fill="auto"/>
          </w:tcPr>
          <w:p w14:paraId="78F1CD6A"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versie</w:t>
            </w:r>
          </w:p>
        </w:tc>
      </w:tr>
      <w:tr w:rsidR="00660E22" w:rsidRPr="00AE6939" w14:paraId="5EC5C737" w14:textId="77777777" w:rsidTr="00CB6684">
        <w:trPr>
          <w:cantSplit/>
        </w:trPr>
        <w:tc>
          <w:tcPr>
            <w:tcW w:w="3828" w:type="dxa"/>
            <w:shd w:val="clear" w:color="auto" w:fill="auto"/>
          </w:tcPr>
          <w:p w14:paraId="2BCCA236"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Definitie attribuutsoort</w:t>
            </w:r>
          </w:p>
        </w:tc>
        <w:tc>
          <w:tcPr>
            <w:tcW w:w="5528" w:type="dxa"/>
            <w:shd w:val="clear" w:color="auto" w:fill="auto"/>
          </w:tcPr>
          <w:p w14:paraId="6477B0C8" w14:textId="7652B0FF" w:rsidR="00660E22" w:rsidRPr="00DD0F4F" w:rsidRDefault="00660E22" w:rsidP="00CF0704">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Aanduiding van de bewerkingsfase van het </w:t>
            </w:r>
            <w:r w:rsidR="00CB6684" w:rsidRPr="00DD0F4F">
              <w:rPr>
                <w:rFonts w:ascii="Arial" w:eastAsia="Times New Roman" w:hAnsi="Arial" w:cs="Arial"/>
                <w:color w:val="000000"/>
                <w:sz w:val="20"/>
                <w:szCs w:val="20"/>
                <w:lang w:val="nl-NL"/>
              </w:rPr>
              <w:t>INFORMATIEOBJECT</w:t>
            </w:r>
          </w:p>
        </w:tc>
      </w:tr>
      <w:tr w:rsidR="00660E22" w14:paraId="4271FCDB" w14:textId="77777777" w:rsidTr="00CB6684">
        <w:trPr>
          <w:cantSplit/>
        </w:trPr>
        <w:tc>
          <w:tcPr>
            <w:tcW w:w="3828" w:type="dxa"/>
            <w:shd w:val="clear" w:color="auto" w:fill="auto"/>
          </w:tcPr>
          <w:p w14:paraId="64786BA9"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Herkomst definitie attribuutsoort</w:t>
            </w:r>
          </w:p>
        </w:tc>
        <w:tc>
          <w:tcPr>
            <w:tcW w:w="5528" w:type="dxa"/>
            <w:shd w:val="clear" w:color="auto" w:fill="auto"/>
          </w:tcPr>
          <w:p w14:paraId="7AC714B2"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KING</w:t>
            </w:r>
          </w:p>
        </w:tc>
      </w:tr>
      <w:tr w:rsidR="00660E22" w14:paraId="1386EA46" w14:textId="77777777" w:rsidTr="00CB6684">
        <w:trPr>
          <w:cantSplit/>
        </w:trPr>
        <w:tc>
          <w:tcPr>
            <w:tcW w:w="3828" w:type="dxa"/>
            <w:shd w:val="clear" w:color="auto" w:fill="auto"/>
          </w:tcPr>
          <w:p w14:paraId="29FE31B4"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Datum opname attribuutsoort</w:t>
            </w:r>
          </w:p>
        </w:tc>
        <w:tc>
          <w:tcPr>
            <w:tcW w:w="5528" w:type="dxa"/>
            <w:shd w:val="clear" w:color="auto" w:fill="auto"/>
          </w:tcPr>
          <w:p w14:paraId="17C59F8F" w14:textId="77777777" w:rsidR="00660E22" w:rsidRPr="00922EA9" w:rsidRDefault="00BA3079" w:rsidP="00BA3079">
            <w:pPr>
              <w:tabs>
                <w:tab w:val="left" w:pos="284"/>
              </w:tabs>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1-6</w:t>
            </w:r>
            <w:r w:rsidR="00CB6684">
              <w:rPr>
                <w:rFonts w:ascii="Arial" w:eastAsia="Times New Roman" w:hAnsi="Arial" w:cs="Arial"/>
                <w:color w:val="000000"/>
                <w:sz w:val="20"/>
                <w:szCs w:val="20"/>
              </w:rPr>
              <w:t>-20</w:t>
            </w:r>
            <w:r>
              <w:rPr>
                <w:rFonts w:ascii="Arial" w:eastAsia="Times New Roman" w:hAnsi="Arial" w:cs="Arial"/>
                <w:color w:val="000000"/>
                <w:sz w:val="20"/>
                <w:szCs w:val="20"/>
              </w:rPr>
              <w:t>08</w:t>
            </w:r>
          </w:p>
        </w:tc>
      </w:tr>
      <w:tr w:rsidR="00660E22" w:rsidRPr="00AE6939" w14:paraId="7F3BDCB0" w14:textId="77777777" w:rsidTr="00CB6684">
        <w:trPr>
          <w:cantSplit/>
        </w:trPr>
        <w:tc>
          <w:tcPr>
            <w:tcW w:w="3828" w:type="dxa"/>
            <w:shd w:val="clear" w:color="auto" w:fill="auto"/>
          </w:tcPr>
          <w:p w14:paraId="39D6312F"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Toelichting attribuutsoort</w:t>
            </w:r>
          </w:p>
        </w:tc>
        <w:tc>
          <w:tcPr>
            <w:tcW w:w="5528" w:type="dxa"/>
            <w:shd w:val="clear" w:color="auto" w:fill="auto"/>
          </w:tcPr>
          <w:p w14:paraId="6929A2ED" w14:textId="77777777" w:rsidR="00660E22" w:rsidRPr="00DD0F4F"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gaat hier om een versienummer zoals ‘0.2’ en 1.0’. </w:t>
            </w:r>
          </w:p>
          <w:p w14:paraId="7D5C498B" w14:textId="5D5D0FD6" w:rsidR="00CF0704" w:rsidRPr="00DD0F4F" w:rsidRDefault="00660E22" w:rsidP="00CF070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Ofschoon we er voor gekozen hebben om zowel dit attribuuttype als het attribuuttype </w:t>
            </w:r>
            <w:r w:rsidR="00CB6684" w:rsidRPr="00DD0F4F">
              <w:rPr>
                <w:rFonts w:ascii="Arial" w:eastAsia="Times New Roman" w:hAnsi="Arial" w:cs="Arial"/>
                <w:color w:val="000000"/>
                <w:sz w:val="20"/>
                <w:szCs w:val="20"/>
                <w:lang w:val="nl-NL"/>
              </w:rPr>
              <w:t>S</w:t>
            </w:r>
            <w:r w:rsidRPr="00DD0F4F">
              <w:rPr>
                <w:rFonts w:ascii="Arial" w:eastAsia="Times New Roman" w:hAnsi="Arial" w:cs="Arial"/>
                <w:color w:val="000000"/>
                <w:sz w:val="20"/>
                <w:szCs w:val="20"/>
                <w:lang w:val="nl-NL"/>
              </w:rPr>
              <w:t xml:space="preserve">tatus optioneel te verklaren, ware het aan te bevelen bij elk </w:t>
            </w:r>
            <w:r w:rsidR="00CB6684" w:rsidRPr="00DD0F4F">
              <w:rPr>
                <w:rFonts w:ascii="Arial" w:eastAsia="Times New Roman" w:hAnsi="Arial" w:cs="Arial"/>
                <w:color w:val="000000"/>
                <w:sz w:val="20"/>
                <w:szCs w:val="20"/>
                <w:lang w:val="nl-NL"/>
              </w:rPr>
              <w:t>informatieobject</w:t>
            </w:r>
            <w:r w:rsidRPr="00DD0F4F">
              <w:rPr>
                <w:rFonts w:ascii="Arial" w:eastAsia="Times New Roman" w:hAnsi="Arial" w:cs="Arial"/>
                <w:color w:val="000000"/>
                <w:sz w:val="20"/>
                <w:szCs w:val="20"/>
                <w:lang w:val="nl-NL"/>
              </w:rPr>
              <w:t xml:space="preserve"> in ieder geval één van beide attributen van een waarde te voorzien.</w:t>
            </w:r>
            <w:r w:rsidR="001938EB" w:rsidRPr="00DD0F4F">
              <w:rPr>
                <w:rFonts w:ascii="Arial" w:eastAsia="Times New Roman" w:hAnsi="Arial" w:cs="Arial"/>
                <w:color w:val="000000"/>
                <w:sz w:val="20"/>
                <w:szCs w:val="20"/>
                <w:lang w:val="nl-NL"/>
              </w:rPr>
              <w:t xml:space="preserve"> </w:t>
            </w:r>
          </w:p>
          <w:p w14:paraId="587E4577" w14:textId="77777777" w:rsidR="00660E22" w:rsidRPr="00DD0F4F" w:rsidRDefault="00CF0704" w:rsidP="00CF070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Nb. De attribuutsoort is in versie 2.0 verplaatst van ENKELVOUDIG INFORMATIEOBJECT naar INFORMATIEOBJECT.</w:t>
            </w:r>
          </w:p>
        </w:tc>
      </w:tr>
      <w:tr w:rsidR="00660E22" w14:paraId="131BB969" w14:textId="77777777" w:rsidTr="00CB6684">
        <w:trPr>
          <w:cantSplit/>
        </w:trPr>
        <w:tc>
          <w:tcPr>
            <w:tcW w:w="3828" w:type="dxa"/>
            <w:shd w:val="clear" w:color="auto" w:fill="auto"/>
          </w:tcPr>
          <w:p w14:paraId="368E52CF"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Formaat</w:t>
            </w:r>
            <w:r w:rsidRPr="00922EA9">
              <w:rPr>
                <w:rFonts w:ascii="Arial" w:eastAsia="Times New Roman" w:hAnsi="Arial" w:cs="Arial"/>
                <w:b/>
                <w:bCs/>
                <w:color w:val="000000"/>
                <w:sz w:val="20"/>
                <w:szCs w:val="20"/>
              </w:rPr>
              <w:t xml:space="preserve"> attribuutsoort</w:t>
            </w:r>
          </w:p>
        </w:tc>
        <w:tc>
          <w:tcPr>
            <w:tcW w:w="5528" w:type="dxa"/>
            <w:shd w:val="clear" w:color="auto" w:fill="auto"/>
          </w:tcPr>
          <w:p w14:paraId="0D0BA73E"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 xml:space="preserve">AN5 </w:t>
            </w:r>
            <w:r w:rsidRPr="00922EA9">
              <w:rPr>
                <w:rFonts w:ascii="Arial" w:eastAsia="Times New Roman" w:hAnsi="Arial" w:cs="Arial"/>
                <w:color w:val="000000"/>
                <w:sz w:val="20"/>
                <w:szCs w:val="20"/>
              </w:rPr>
              <w:tab/>
            </w:r>
          </w:p>
        </w:tc>
      </w:tr>
      <w:tr w:rsidR="00660E22" w:rsidRPr="00AE6939" w14:paraId="6F082501" w14:textId="77777777" w:rsidTr="00CB6684">
        <w:trPr>
          <w:cantSplit/>
        </w:trPr>
        <w:tc>
          <w:tcPr>
            <w:tcW w:w="3828" w:type="dxa"/>
            <w:shd w:val="clear" w:color="auto" w:fill="auto"/>
          </w:tcPr>
          <w:p w14:paraId="29A4BA5A" w14:textId="77777777" w:rsidR="00660E22"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Waardenverzameling</w:t>
            </w:r>
          </w:p>
        </w:tc>
        <w:tc>
          <w:tcPr>
            <w:tcW w:w="5528" w:type="dxa"/>
            <w:shd w:val="clear" w:color="auto" w:fill="auto"/>
          </w:tcPr>
          <w:p w14:paraId="2F8DD3EE" w14:textId="77777777" w:rsidR="00660E22" w:rsidRPr="00DD0F4F"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alfanumerieke tekens m.u.v. diacrieten</w:t>
            </w:r>
          </w:p>
        </w:tc>
      </w:tr>
      <w:tr w:rsidR="00660E22" w14:paraId="1A9CAAD1" w14:textId="77777777" w:rsidTr="00CB6684">
        <w:trPr>
          <w:cantSplit/>
        </w:trPr>
        <w:tc>
          <w:tcPr>
            <w:tcW w:w="3828" w:type="dxa"/>
            <w:shd w:val="clear" w:color="auto" w:fill="auto"/>
          </w:tcPr>
          <w:p w14:paraId="26808582"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materiële historie</w:t>
            </w:r>
          </w:p>
        </w:tc>
        <w:tc>
          <w:tcPr>
            <w:tcW w:w="5528" w:type="dxa"/>
            <w:shd w:val="clear" w:color="auto" w:fill="auto"/>
          </w:tcPr>
          <w:p w14:paraId="2B8EA6AB"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Ja</w:t>
            </w:r>
          </w:p>
        </w:tc>
      </w:tr>
      <w:tr w:rsidR="00660E22" w14:paraId="2C417488" w14:textId="77777777" w:rsidTr="00CB6684">
        <w:trPr>
          <w:cantSplit/>
        </w:trPr>
        <w:tc>
          <w:tcPr>
            <w:tcW w:w="3828" w:type="dxa"/>
            <w:shd w:val="clear" w:color="auto" w:fill="auto"/>
          </w:tcPr>
          <w:p w14:paraId="0751CC5A"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formele historie</w:t>
            </w:r>
          </w:p>
        </w:tc>
        <w:tc>
          <w:tcPr>
            <w:tcW w:w="5528" w:type="dxa"/>
            <w:shd w:val="clear" w:color="auto" w:fill="auto"/>
          </w:tcPr>
          <w:p w14:paraId="6819438D"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14:paraId="0BE07330" w14:textId="77777777" w:rsidTr="00CB6684">
        <w:trPr>
          <w:cantSplit/>
        </w:trPr>
        <w:tc>
          <w:tcPr>
            <w:tcW w:w="3828" w:type="dxa"/>
            <w:shd w:val="clear" w:color="auto" w:fill="auto"/>
          </w:tcPr>
          <w:p w14:paraId="662045FE"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Aanduiding gebeurtenis</w:t>
            </w:r>
          </w:p>
        </w:tc>
        <w:tc>
          <w:tcPr>
            <w:tcW w:w="5528" w:type="dxa"/>
            <w:shd w:val="clear" w:color="auto" w:fill="auto"/>
          </w:tcPr>
          <w:p w14:paraId="7F2A1123"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14:paraId="1C7A52DC" w14:textId="77777777" w:rsidTr="00CB6684">
        <w:trPr>
          <w:cantSplit/>
        </w:trPr>
        <w:tc>
          <w:tcPr>
            <w:tcW w:w="3828" w:type="dxa"/>
            <w:shd w:val="clear" w:color="auto" w:fill="auto"/>
          </w:tcPr>
          <w:p w14:paraId="3CAFBB80"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Aanduiding brondocument</w:t>
            </w:r>
          </w:p>
        </w:tc>
        <w:tc>
          <w:tcPr>
            <w:tcW w:w="5528" w:type="dxa"/>
            <w:shd w:val="clear" w:color="auto" w:fill="auto"/>
          </w:tcPr>
          <w:p w14:paraId="3CB8E6C8"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14:paraId="2460512E" w14:textId="77777777" w:rsidTr="00CB6684">
        <w:trPr>
          <w:cantSplit/>
        </w:trPr>
        <w:tc>
          <w:tcPr>
            <w:tcW w:w="3828" w:type="dxa"/>
            <w:shd w:val="clear" w:color="auto" w:fill="auto"/>
          </w:tcPr>
          <w:p w14:paraId="1BC99159"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in onderzoek</w:t>
            </w:r>
          </w:p>
        </w:tc>
        <w:tc>
          <w:tcPr>
            <w:tcW w:w="5528" w:type="dxa"/>
            <w:shd w:val="clear" w:color="auto" w:fill="auto"/>
          </w:tcPr>
          <w:p w14:paraId="1ED9CB7E"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14:paraId="3768088A" w14:textId="77777777" w:rsidTr="00CB6684">
        <w:trPr>
          <w:cantSplit/>
        </w:trPr>
        <w:tc>
          <w:tcPr>
            <w:tcW w:w="3828" w:type="dxa"/>
            <w:shd w:val="clear" w:color="auto" w:fill="auto"/>
          </w:tcPr>
          <w:p w14:paraId="1E17123A"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Aanduiding strijdigheid/nietigheid</w:t>
            </w:r>
          </w:p>
        </w:tc>
        <w:tc>
          <w:tcPr>
            <w:tcW w:w="5528" w:type="dxa"/>
            <w:shd w:val="clear" w:color="auto" w:fill="auto"/>
          </w:tcPr>
          <w:p w14:paraId="7622FD9B"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14:paraId="7AE2E60D" w14:textId="77777777" w:rsidTr="00CB6684">
        <w:trPr>
          <w:cantSplit/>
        </w:trPr>
        <w:tc>
          <w:tcPr>
            <w:tcW w:w="3828" w:type="dxa"/>
            <w:shd w:val="clear" w:color="auto" w:fill="auto"/>
          </w:tcPr>
          <w:p w14:paraId="2D1C58E5"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kardinaliteit</w:t>
            </w:r>
          </w:p>
        </w:tc>
        <w:tc>
          <w:tcPr>
            <w:tcW w:w="5528" w:type="dxa"/>
            <w:shd w:val="clear" w:color="auto" w:fill="auto"/>
          </w:tcPr>
          <w:p w14:paraId="338B1CF6"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0-1</w:t>
            </w:r>
          </w:p>
        </w:tc>
      </w:tr>
      <w:tr w:rsidR="00660E22" w14:paraId="3C1FFB6A" w14:textId="77777777" w:rsidTr="00CB6684">
        <w:trPr>
          <w:cantSplit/>
        </w:trPr>
        <w:tc>
          <w:tcPr>
            <w:tcW w:w="3828" w:type="dxa"/>
            <w:shd w:val="clear" w:color="auto" w:fill="auto"/>
          </w:tcPr>
          <w:p w14:paraId="6DA07502"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authentiek</w:t>
            </w:r>
          </w:p>
        </w:tc>
        <w:tc>
          <w:tcPr>
            <w:tcW w:w="5528" w:type="dxa"/>
            <w:shd w:val="clear" w:color="auto" w:fill="auto"/>
          </w:tcPr>
          <w:p w14:paraId="3FB5CA55"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Gemeentelijk basisgegeven</w:t>
            </w:r>
          </w:p>
        </w:tc>
      </w:tr>
      <w:tr w:rsidR="00660E22" w14:paraId="13801E7F" w14:textId="77777777" w:rsidTr="00CB6684">
        <w:trPr>
          <w:cantSplit/>
        </w:trPr>
        <w:tc>
          <w:tcPr>
            <w:tcW w:w="3828" w:type="dxa"/>
            <w:shd w:val="clear" w:color="auto" w:fill="auto"/>
          </w:tcPr>
          <w:p w14:paraId="31FCF7DC"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Regels attribuutsoort</w:t>
            </w:r>
          </w:p>
        </w:tc>
        <w:tc>
          <w:tcPr>
            <w:tcW w:w="5528" w:type="dxa"/>
            <w:shd w:val="clear" w:color="auto" w:fill="auto"/>
          </w:tcPr>
          <w:p w14:paraId="50BD9168" w14:textId="77777777" w:rsidR="00660E22" w:rsidRPr="00922EA9" w:rsidRDefault="00CB6684"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p>
        </w:tc>
      </w:tr>
    </w:tbl>
    <w:p w14:paraId="351EAE34" w14:textId="77777777" w:rsidR="00660E22" w:rsidRDefault="00660E22" w:rsidP="006B0CA1"/>
    <w:p w14:paraId="750DBFFA" w14:textId="5843D567" w:rsidR="001E58EB" w:rsidRDefault="001E58EB" w:rsidP="001E58EB">
      <w:pPr>
        <w:pStyle w:val="Kop3"/>
        <w:rPr>
          <w:noProof/>
        </w:rPr>
      </w:pPr>
      <w:bookmarkStart w:id="1311" w:name="_Toc493816580"/>
      <w:bookmarkStart w:id="1312" w:name="_Toc493816695"/>
      <w:del w:id="1313" w:author="Arjan Kloosterboer" w:date="2017-09-22T04:10:00Z">
        <w:r>
          <w:rPr>
            <w:noProof/>
          </w:rPr>
          <w:delText xml:space="preserve">Archiefnominatie, Datum archiefactie en </w:delText>
        </w:r>
      </w:del>
      <w:r>
        <w:rPr>
          <w:noProof/>
        </w:rPr>
        <w:t>Status</w:t>
      </w:r>
      <w:bookmarkEnd w:id="1311"/>
      <w:bookmarkEnd w:id="1312"/>
    </w:p>
    <w:p w14:paraId="2B8AD7C7" w14:textId="77777777" w:rsidR="001E58EB" w:rsidRPr="00DD0F4F" w:rsidRDefault="001E58EB" w:rsidP="001E58EB">
      <w:pPr>
        <w:rPr>
          <w:noProof/>
          <w:lang w:val="nl-NL"/>
        </w:rPr>
      </w:pPr>
      <w:r w:rsidRPr="00DD0F4F">
        <w:rPr>
          <w:noProof/>
          <w:lang w:val="nl-NL"/>
        </w:rPr>
        <w:t>Uit de Baseline Informatiehuishouding wordt duidelijk dat al tijdens de behandeling van een zaak informatieobjecten (v/h documenten) duurzaam bewaard (niet wijzigbaar) moeten worden. Het duurzaam bewaarbaar maken van een informatieobject is een actie die door de gebruiker en/of de applicatie uitgevoerd wordt. Om uit te kunnen wisselen in welke status van het ‘verduurzamen’ een informatieobject verkeert, voorzien we in een waardenverzameling</w:t>
      </w:r>
      <w:r w:rsidR="00B644DB" w:rsidRPr="00DD0F4F">
        <w:rPr>
          <w:noProof/>
          <w:lang w:val="nl-NL"/>
        </w:rPr>
        <w:t xml:space="preserve"> (van de uit ENKELVOUDIG INFORMATIEOBJECT overgehaald attribuutsoort Status)</w:t>
      </w:r>
      <w:r w:rsidRPr="00DD0F4F">
        <w:rPr>
          <w:noProof/>
          <w:lang w:val="nl-NL"/>
        </w:rPr>
        <w:t xml:space="preserve">. Doordat de status historie kent, is tevens te achterhalen wanneer een statuswisseling heeft plaatsgevonden. </w:t>
      </w:r>
    </w:p>
    <w:p w14:paraId="3D5EBCEB" w14:textId="77777777" w:rsidR="00B644DB" w:rsidRPr="00DD0F4F" w:rsidRDefault="00B644DB" w:rsidP="001E58EB">
      <w:pPr>
        <w:rPr>
          <w:del w:id="1314" w:author="Arjan Kloosterboer" w:date="2017-09-22T04:10:00Z"/>
          <w:noProof/>
          <w:lang w:val="nl-NL"/>
        </w:rPr>
      </w:pPr>
      <w:del w:id="1315" w:author="Arjan Kloosterboer" w:date="2017-09-22T04:10:00Z">
        <w:r w:rsidRPr="00DD0F4F">
          <w:rPr>
            <w:noProof/>
            <w:lang w:val="nl-NL"/>
          </w:rPr>
          <w:delText>Archivering vindt primair plaats op zaakniveau. Het type zaak en het resultaat van de zaak bepaalt het archiefregime (bewaren en daarna vernietigen dan wel  overdragen)</w:delText>
        </w:r>
        <w:r w:rsidR="00BF76B4" w:rsidRPr="00DD0F4F">
          <w:rPr>
            <w:noProof/>
            <w:lang w:val="nl-NL"/>
          </w:rPr>
          <w:delText xml:space="preserve"> van het zaakdossier</w:delText>
        </w:r>
        <w:r w:rsidRPr="00DD0F4F">
          <w:rPr>
            <w:noProof/>
            <w:lang w:val="nl-NL"/>
          </w:rPr>
          <w:delText xml:space="preserve">. </w:delText>
        </w:r>
        <w:r w:rsidR="00BF76B4" w:rsidRPr="00DD0F4F">
          <w:rPr>
            <w:noProof/>
            <w:lang w:val="nl-NL"/>
          </w:rPr>
          <w:delText>Voor alle informatieobjecten bij een zaak geldt hetzelfde archiefregime. In de praktijk blijkt dit evenwel niet houdbaar. Bepalend voor het archiefregime is de zgn. Selectielijst (voor gemeenten: ‘Selectielijst voor archiefbescheiden van gemeentelijke en intergemeentelijke organen’, 2012). Deze is ingericht op documenten, niet zozeer processen, laat staan zaaktypen. Er zijn wel voornemens om deze lijst meer procesgericht of zelfs zaakgericht in te richten maar zover is het nog (lang) niet. En zelfs als deze lijst zaakgericht is opgesteld, dan nog zullen er uitzonderingen zijn voor privacy-gevoelige informatieobjecten.  Het is derhalve noodzakelijk om het archiefregime voor een specifiek informatieobject bij een zaak te kunnen vastleggen, indien dit afwijkt van het archiefregime voor de zaak als geheel. Het gaat dus alleen om het vastleggen van de uitzonderingen. De toekomst (van de Selectielijst) moet leren of de uitzonderingen tot een minimum teruggebracht kunnen worden. Deze wijziging is tevens doorgevoerd in (het informatiemodel van) de ZTC 2.</w:delText>
        </w:r>
      </w:del>
    </w:p>
    <w:p w14:paraId="76824E72" w14:textId="77777777" w:rsidR="00BF76B4" w:rsidRDefault="00BF76B4" w:rsidP="00BF76B4">
      <w:pPr>
        <w:spacing w:after="0"/>
        <w:rPr>
          <w:del w:id="1316" w:author="Arjan Kloosterboer" w:date="2017-09-22T04:10:00Z"/>
          <w:noProof/>
        </w:rPr>
      </w:pPr>
      <w:del w:id="1317" w:author="Arjan Kloosterboer" w:date="2017-09-22T04:10:00Z">
        <w:r>
          <w:rPr>
            <w:noProof/>
          </w:rPr>
          <w:delText>Consequentie hiervan is dat:</w:delText>
        </w:r>
      </w:del>
    </w:p>
    <w:p w14:paraId="00086BC5" w14:textId="77777777" w:rsidR="003D77B4" w:rsidRDefault="00BF76B4">
      <w:pPr>
        <w:pStyle w:val="Lijstalinea"/>
        <w:numPr>
          <w:ilvl w:val="0"/>
          <w:numId w:val="12"/>
        </w:numPr>
        <w:rPr>
          <w:del w:id="1318" w:author="Arjan Kloosterboer" w:date="2017-09-22T04:10:00Z"/>
          <w:noProof/>
          <w:lang w:val="nl-NL"/>
        </w:rPr>
      </w:pPr>
      <w:del w:id="1319" w:author="Arjan Kloosterboer" w:date="2017-09-22T04:10:00Z">
        <w:r w:rsidRPr="00DD0F4F">
          <w:rPr>
            <w:noProof/>
            <w:lang w:val="nl-NL"/>
          </w:rPr>
          <w:delText>de waardenverzameling van de attribuutsoort Status uitgebreid wordt met ‘</w:delText>
        </w:r>
        <w:r w:rsidR="00CF0704">
          <w:rPr>
            <w:noProof/>
            <w:lang w:val="nl-NL"/>
          </w:rPr>
          <w:delText>v</w:delText>
        </w:r>
        <w:r w:rsidRPr="00DD0F4F">
          <w:rPr>
            <w:noProof/>
            <w:lang w:val="nl-NL"/>
          </w:rPr>
          <w:delText>ernietigd’ en ‘</w:delText>
        </w:r>
        <w:r w:rsidR="00CF0704">
          <w:rPr>
            <w:noProof/>
            <w:lang w:val="nl-NL"/>
          </w:rPr>
          <w:delText>o</w:delText>
        </w:r>
        <w:r w:rsidRPr="00DD0F4F">
          <w:rPr>
            <w:noProof/>
            <w:lang w:val="nl-NL"/>
          </w:rPr>
          <w:delText>vergedragen’;</w:delText>
        </w:r>
      </w:del>
    </w:p>
    <w:p w14:paraId="5E1B1DE3" w14:textId="77777777" w:rsidR="003D77B4" w:rsidRDefault="00BF76B4">
      <w:pPr>
        <w:pStyle w:val="Lijstalinea"/>
        <w:numPr>
          <w:ilvl w:val="0"/>
          <w:numId w:val="12"/>
        </w:numPr>
        <w:rPr>
          <w:del w:id="1320" w:author="Arjan Kloosterboer" w:date="2017-09-22T04:10:00Z"/>
          <w:noProof/>
          <w:lang w:val="nl-NL"/>
        </w:rPr>
      </w:pPr>
      <w:del w:id="1321" w:author="Arjan Kloosterboer" w:date="2017-09-22T04:10:00Z">
        <w:r w:rsidRPr="00DD0F4F">
          <w:rPr>
            <w:noProof/>
            <w:lang w:val="nl-NL"/>
          </w:rPr>
          <w:delText>de attribuutsoorten Archiefnominatie en Archiefactiedatum toegevoegd worden.</w:delText>
        </w:r>
      </w:del>
    </w:p>
    <w:p w14:paraId="65BD34BC" w14:textId="77777777" w:rsidR="001938EB" w:rsidRPr="001938EB" w:rsidRDefault="00DA5D93" w:rsidP="001938EB">
      <w:pPr>
        <w:pStyle w:val="Kop41"/>
        <w:rPr>
          <w:rFonts w:eastAsia="Times New Roman"/>
          <w:shd w:val="clear" w:color="auto" w:fill="auto"/>
          <w:lang w:val="nl-NL"/>
        </w:rPr>
      </w:pPr>
      <w:r>
        <w:rPr>
          <w:b w:val="0"/>
          <w:bCs w:val="0"/>
          <w:color w:val="auto"/>
          <w:sz w:val="20"/>
          <w:szCs w:val="20"/>
          <w:shd w:val="clear" w:color="auto" w:fill="auto"/>
        </w:rPr>
        <w:fldChar w:fldCharType="begin" w:fldLock="1"/>
      </w:r>
      <w:r w:rsidR="00C74E50">
        <w:rPr>
          <w:b w:val="0"/>
          <w:bCs w:val="0"/>
          <w:color w:val="auto"/>
          <w:sz w:val="20"/>
          <w:szCs w:val="20"/>
          <w:shd w:val="clear" w:color="auto" w:fill="auto"/>
        </w:rPr>
        <w:instrText xml:space="preserve">MERGEFIELD </w:instrText>
      </w:r>
      <w:r w:rsidR="00C74E50">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74E50">
        <w:rPr>
          <w:rFonts w:eastAsia="Times New Roman"/>
          <w:shd w:val="clear" w:color="auto" w:fill="auto"/>
          <w:lang w:val="nl-NL"/>
        </w:rPr>
        <w:t>«Attribuutsoort»</w:t>
      </w:r>
      <w:r>
        <w:rPr>
          <w:b w:val="0"/>
          <w:bCs w:val="0"/>
          <w:color w:val="auto"/>
          <w:sz w:val="20"/>
          <w:szCs w:val="20"/>
          <w:shd w:val="clear" w:color="auto" w:fill="auto"/>
        </w:rPr>
        <w:fldChar w:fldCharType="end"/>
      </w:r>
      <w:r w:rsidR="00C74E50">
        <w:rPr>
          <w:rFonts w:eastAsia="Times New Roman"/>
          <w:shd w:val="clear" w:color="auto" w:fill="auto"/>
          <w:lang w:val="nl-NL"/>
        </w:rPr>
        <w:t xml:space="preserve"> Status</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1938EB" w:rsidRPr="00F64D19" w14:paraId="6E95B12F" w14:textId="77777777" w:rsidTr="00186A95">
        <w:trPr>
          <w:trHeight w:val="230"/>
        </w:trPr>
        <w:tc>
          <w:tcPr>
            <w:tcW w:w="3780" w:type="dxa"/>
            <w:tcBorders>
              <w:top w:val="single" w:sz="4" w:space="0" w:color="auto"/>
              <w:left w:val="nil"/>
              <w:bottom w:val="nil"/>
              <w:right w:val="nil"/>
            </w:tcBorders>
          </w:tcPr>
          <w:p w14:paraId="269CF11B"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6DDA665B" w14:textId="77777777" w:rsidR="001938EB" w:rsidRPr="00F64D19" w:rsidRDefault="00DA5D93"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Att.Name</w:instrText>
            </w:r>
            <w:r w:rsidRPr="00F64D19">
              <w:rPr>
                <w:rFonts w:ascii="Arial" w:hAnsi="Arial" w:cs="Arial"/>
                <w:sz w:val="20"/>
                <w:szCs w:val="20"/>
                <w:lang w:val="en-AU"/>
              </w:rPr>
              <w:fldChar w:fldCharType="separate"/>
            </w:r>
            <w:r w:rsidR="001938EB">
              <w:rPr>
                <w:rFonts w:ascii="Arial" w:eastAsia="Times New Roman" w:hAnsi="Arial" w:cs="Arial"/>
                <w:color w:val="000000"/>
                <w:sz w:val="20"/>
                <w:szCs w:val="20"/>
              </w:rPr>
              <w:t>S</w:t>
            </w:r>
            <w:r w:rsidR="001938EB" w:rsidRPr="00F64D19">
              <w:rPr>
                <w:rFonts w:ascii="Arial" w:eastAsia="Times New Roman" w:hAnsi="Arial" w:cs="Arial"/>
                <w:color w:val="000000"/>
                <w:sz w:val="20"/>
                <w:szCs w:val="20"/>
              </w:rPr>
              <w:t>tatus</w:t>
            </w:r>
            <w:r w:rsidRPr="00F64D19">
              <w:rPr>
                <w:rFonts w:ascii="Arial" w:hAnsi="Arial" w:cs="Arial"/>
                <w:sz w:val="20"/>
                <w:szCs w:val="20"/>
                <w:lang w:val="en-AU"/>
              </w:rPr>
              <w:fldChar w:fldCharType="end"/>
            </w:r>
          </w:p>
        </w:tc>
      </w:tr>
      <w:tr w:rsidR="001938EB" w:rsidRPr="00F64D19" w14:paraId="09126D70" w14:textId="77777777" w:rsidTr="00186A95">
        <w:tc>
          <w:tcPr>
            <w:tcW w:w="3780" w:type="dxa"/>
            <w:tcBorders>
              <w:top w:val="nil"/>
              <w:left w:val="nil"/>
              <w:bottom w:val="nil"/>
              <w:right w:val="nil"/>
            </w:tcBorders>
          </w:tcPr>
          <w:p w14:paraId="7FBB494A"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EF78768"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33EBB505" w14:textId="77777777" w:rsidTr="00186A95">
        <w:tc>
          <w:tcPr>
            <w:tcW w:w="3780" w:type="dxa"/>
            <w:tcBorders>
              <w:top w:val="nil"/>
              <w:left w:val="nil"/>
              <w:bottom w:val="nil"/>
              <w:right w:val="nil"/>
            </w:tcBorders>
          </w:tcPr>
          <w:p w14:paraId="22FD0E32"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611669F5"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KING</w:t>
            </w:r>
          </w:p>
        </w:tc>
      </w:tr>
      <w:tr w:rsidR="001938EB" w:rsidRPr="00F64D19" w14:paraId="5C9916BD" w14:textId="77777777" w:rsidTr="00186A95">
        <w:tc>
          <w:tcPr>
            <w:tcW w:w="3780" w:type="dxa"/>
            <w:tcBorders>
              <w:top w:val="nil"/>
              <w:left w:val="nil"/>
              <w:bottom w:val="nil"/>
              <w:right w:val="nil"/>
            </w:tcBorders>
          </w:tcPr>
          <w:p w14:paraId="748C528F"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6483EAC"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1783A920" w14:textId="77777777" w:rsidTr="00186A95">
        <w:tc>
          <w:tcPr>
            <w:tcW w:w="3780" w:type="dxa"/>
            <w:tcBorders>
              <w:top w:val="nil"/>
              <w:left w:val="nil"/>
              <w:bottom w:val="nil"/>
              <w:right w:val="nil"/>
            </w:tcBorders>
          </w:tcPr>
          <w:p w14:paraId="780A2AB9"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3915E1C9"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357A666D" w14:textId="77777777" w:rsidTr="00186A95">
        <w:tc>
          <w:tcPr>
            <w:tcW w:w="3780" w:type="dxa"/>
            <w:tcBorders>
              <w:top w:val="nil"/>
              <w:left w:val="nil"/>
              <w:bottom w:val="nil"/>
              <w:right w:val="nil"/>
            </w:tcBorders>
          </w:tcPr>
          <w:p w14:paraId="30FBE095"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9E37132"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0AF6F07A" w14:textId="77777777" w:rsidTr="00186A95">
        <w:tc>
          <w:tcPr>
            <w:tcW w:w="3780" w:type="dxa"/>
            <w:tcBorders>
              <w:top w:val="nil"/>
              <w:left w:val="nil"/>
              <w:bottom w:val="nil"/>
              <w:right w:val="nil"/>
            </w:tcBorders>
          </w:tcPr>
          <w:p w14:paraId="33B84694"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3F787395" w14:textId="77777777" w:rsidR="001938EB" w:rsidRPr="00F64D19" w:rsidRDefault="00DA5D93"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Att.Alias</w:instrText>
            </w:r>
            <w:r w:rsidRPr="00F64D19">
              <w:rPr>
                <w:rFonts w:ascii="Arial" w:hAnsi="Arial" w:cs="Arial"/>
                <w:sz w:val="20"/>
                <w:szCs w:val="20"/>
                <w:lang w:val="en-AU"/>
              </w:rPr>
              <w:fldChar w:fldCharType="separate"/>
            </w:r>
            <w:r w:rsidR="001938EB" w:rsidRPr="00F64D19">
              <w:rPr>
                <w:rFonts w:ascii="Arial" w:eastAsia="Times New Roman" w:hAnsi="Arial" w:cs="Arial"/>
                <w:color w:val="000000"/>
                <w:sz w:val="20"/>
                <w:szCs w:val="20"/>
              </w:rPr>
              <w:t>status</w:t>
            </w:r>
            <w:r w:rsidRPr="00F64D19">
              <w:rPr>
                <w:rFonts w:ascii="Arial" w:hAnsi="Arial" w:cs="Arial"/>
                <w:sz w:val="20"/>
                <w:szCs w:val="20"/>
                <w:lang w:val="en-AU"/>
              </w:rPr>
              <w:fldChar w:fldCharType="end"/>
            </w:r>
          </w:p>
        </w:tc>
      </w:tr>
      <w:tr w:rsidR="001938EB" w:rsidRPr="00F64D19" w14:paraId="3EE6F847" w14:textId="77777777" w:rsidTr="00186A95">
        <w:tc>
          <w:tcPr>
            <w:tcW w:w="3780" w:type="dxa"/>
            <w:tcBorders>
              <w:top w:val="nil"/>
              <w:left w:val="nil"/>
              <w:bottom w:val="nil"/>
              <w:right w:val="nil"/>
            </w:tcBorders>
          </w:tcPr>
          <w:p w14:paraId="3E742787"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91D2A28"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AE6939" w14:paraId="70F56B32" w14:textId="77777777" w:rsidTr="00186A95">
        <w:tc>
          <w:tcPr>
            <w:tcW w:w="3780" w:type="dxa"/>
            <w:tcBorders>
              <w:top w:val="nil"/>
              <w:left w:val="nil"/>
              <w:bottom w:val="nil"/>
              <w:right w:val="nil"/>
            </w:tcBorders>
          </w:tcPr>
          <w:p w14:paraId="3DCF9B07"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607B3036" w14:textId="56355F7B" w:rsidR="001938EB" w:rsidRPr="00DD0F4F" w:rsidRDefault="00DA5D93" w:rsidP="00C74E50">
            <w:pPr>
              <w:autoSpaceDE w:val="0"/>
              <w:autoSpaceDN w:val="0"/>
              <w:adjustRightInd w:val="0"/>
              <w:spacing w:after="0" w:line="240" w:lineRule="auto"/>
              <w:rPr>
                <w:rFonts w:ascii="Arial" w:eastAsia="Times New Roman" w:hAnsi="Arial" w:cs="Arial"/>
                <w:color w:val="000000"/>
                <w:sz w:val="20"/>
                <w:szCs w:val="20"/>
                <w:lang w:val="nl-NL"/>
              </w:rPr>
            </w:pPr>
            <w:r w:rsidRPr="00F64D19">
              <w:rPr>
                <w:rFonts w:ascii="Arial" w:hAnsi="Arial" w:cs="Arial"/>
                <w:sz w:val="20"/>
                <w:szCs w:val="20"/>
                <w:lang w:val="en-AU"/>
              </w:rPr>
              <w:fldChar w:fldCharType="begin" w:fldLock="1"/>
            </w:r>
            <w:r w:rsidR="001938EB" w:rsidRPr="00DD0F4F">
              <w:rPr>
                <w:rFonts w:ascii="Arial" w:hAnsi="Arial" w:cs="Arial"/>
                <w:sz w:val="20"/>
                <w:szCs w:val="20"/>
                <w:lang w:val="nl-NL"/>
              </w:rPr>
              <w:instrText xml:space="preserve">MERGEFIELD </w:instrText>
            </w:r>
            <w:r w:rsidR="001938EB" w:rsidRPr="00DD0F4F">
              <w:rPr>
                <w:rFonts w:ascii="Arial" w:eastAsia="Times New Roman" w:hAnsi="Arial" w:cs="Arial"/>
                <w:color w:val="000000"/>
                <w:sz w:val="20"/>
                <w:szCs w:val="20"/>
                <w:lang w:val="nl-NL"/>
              </w:rPr>
              <w:instrText>Att.Notes</w:instrText>
            </w:r>
            <w:r w:rsidRPr="00F64D19">
              <w:rPr>
                <w:rFonts w:ascii="Arial" w:hAnsi="Arial" w:cs="Arial"/>
                <w:sz w:val="20"/>
                <w:szCs w:val="20"/>
                <w:lang w:val="en-AU"/>
              </w:rPr>
              <w:fldChar w:fldCharType="end"/>
            </w:r>
            <w:r w:rsidR="001938EB" w:rsidRPr="00DD0F4F">
              <w:rPr>
                <w:rFonts w:ascii="Arial" w:eastAsia="Times New Roman" w:hAnsi="Arial" w:cs="Arial"/>
                <w:color w:val="610E6A"/>
                <w:sz w:val="20"/>
                <w:szCs w:val="20"/>
                <w:lang w:val="nl-NL"/>
              </w:rPr>
              <w:t>Aanduiding van de stand van zaken van een INFORMATIEOBJECT</w:t>
            </w:r>
          </w:p>
        </w:tc>
      </w:tr>
      <w:tr w:rsidR="001938EB" w:rsidRPr="00AE6939" w14:paraId="3B4B453F" w14:textId="77777777" w:rsidTr="00186A95">
        <w:trPr>
          <w:trHeight w:val="230"/>
        </w:trPr>
        <w:tc>
          <w:tcPr>
            <w:tcW w:w="3780" w:type="dxa"/>
            <w:tcBorders>
              <w:top w:val="nil"/>
              <w:left w:val="nil"/>
              <w:bottom w:val="nil"/>
              <w:right w:val="nil"/>
            </w:tcBorders>
          </w:tcPr>
          <w:p w14:paraId="121E465E" w14:textId="77777777" w:rsidR="001938EB" w:rsidRPr="00DD0F4F" w:rsidRDefault="001938EB"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2E7E3886" w14:textId="77777777" w:rsidR="001938EB" w:rsidRPr="00DD0F4F" w:rsidRDefault="001938EB"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938EB" w:rsidRPr="00F64D19" w14:paraId="714B30C0" w14:textId="77777777" w:rsidTr="00186A95">
        <w:trPr>
          <w:trHeight w:val="230"/>
        </w:trPr>
        <w:tc>
          <w:tcPr>
            <w:tcW w:w="3780" w:type="dxa"/>
            <w:tcBorders>
              <w:top w:val="nil"/>
              <w:left w:val="nil"/>
              <w:bottom w:val="nil"/>
              <w:right w:val="nil"/>
            </w:tcBorders>
          </w:tcPr>
          <w:p w14:paraId="51AC5030"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5A8D1428"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 xml:space="preserve">KING </w:t>
            </w:r>
          </w:p>
        </w:tc>
      </w:tr>
      <w:tr w:rsidR="001938EB" w:rsidRPr="00F64D19" w14:paraId="1236F86D" w14:textId="77777777" w:rsidTr="00186A95">
        <w:tc>
          <w:tcPr>
            <w:tcW w:w="3780" w:type="dxa"/>
            <w:tcBorders>
              <w:top w:val="nil"/>
              <w:left w:val="nil"/>
              <w:bottom w:val="nil"/>
              <w:right w:val="nil"/>
            </w:tcBorders>
          </w:tcPr>
          <w:p w14:paraId="6C9A1701"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E7178DF"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7971905D" w14:textId="77777777" w:rsidTr="00186A95">
        <w:tc>
          <w:tcPr>
            <w:tcW w:w="3780" w:type="dxa"/>
            <w:tcBorders>
              <w:top w:val="nil"/>
              <w:left w:val="nil"/>
              <w:bottom w:val="nil"/>
              <w:right w:val="nil"/>
            </w:tcBorders>
          </w:tcPr>
          <w:p w14:paraId="61E53959"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31D5FDAC" w14:textId="77777777" w:rsidR="001938EB" w:rsidRPr="00F64D19" w:rsidRDefault="004903B8" w:rsidP="00186A9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1-6-2008</w:t>
            </w:r>
          </w:p>
        </w:tc>
      </w:tr>
      <w:tr w:rsidR="001938EB" w:rsidRPr="00F64D19" w14:paraId="321C3548" w14:textId="77777777" w:rsidTr="00186A95">
        <w:tc>
          <w:tcPr>
            <w:tcW w:w="3780" w:type="dxa"/>
            <w:tcBorders>
              <w:top w:val="nil"/>
              <w:left w:val="nil"/>
              <w:bottom w:val="nil"/>
              <w:right w:val="nil"/>
            </w:tcBorders>
          </w:tcPr>
          <w:p w14:paraId="14BC3AAC"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42387C4"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AE6939" w14:paraId="113DE93E" w14:textId="77777777" w:rsidTr="00186A95">
        <w:tc>
          <w:tcPr>
            <w:tcW w:w="3780" w:type="dxa"/>
            <w:tcBorders>
              <w:top w:val="nil"/>
              <w:left w:val="nil"/>
              <w:bottom w:val="nil"/>
              <w:right w:val="nil"/>
            </w:tcBorders>
          </w:tcPr>
          <w:p w14:paraId="7F34E524"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lastRenderedPageBreak/>
              <w:t>Toelichting attribuutsoort</w:t>
            </w:r>
          </w:p>
        </w:tc>
        <w:tc>
          <w:tcPr>
            <w:tcW w:w="5580" w:type="dxa"/>
            <w:tcBorders>
              <w:top w:val="nil"/>
              <w:left w:val="nil"/>
              <w:bottom w:val="nil"/>
              <w:right w:val="nil"/>
            </w:tcBorders>
          </w:tcPr>
          <w:p w14:paraId="2B479C0D" w14:textId="77777777" w:rsidR="001938EB" w:rsidRPr="00DD0F4F" w:rsidRDefault="001938EB" w:rsidP="00186A9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hier om aanduidingen zoals hieronder genoemd. Dus niet ‘afgehandeld’. Immers, zaken worden afgehandeld, informatieobjecten niet. Wel spelen informatieobjecten daarbij een rol.</w:t>
            </w:r>
          </w:p>
          <w:p w14:paraId="753A6FDE" w14:textId="77777777" w:rsidR="003C376A" w:rsidRPr="00DD0F4F" w:rsidRDefault="003C376A" w:rsidP="00186A9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waarden ‘in bewerking’ en ‘ter vaststelling’ zijn niet van toepassing op ontvangen informatieobjecten.</w:t>
            </w:r>
          </w:p>
          <w:p w14:paraId="5DE28CFC" w14:textId="77777777" w:rsidR="00C74E50" w:rsidRPr="00DD0F4F" w:rsidRDefault="003C376A" w:rsidP="00C74E50">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Wijziging van de Status in ‘g</w:t>
            </w:r>
            <w:r w:rsidR="001938EB" w:rsidRPr="00DD0F4F">
              <w:rPr>
                <w:rFonts w:ascii="Arial" w:eastAsia="Times New Roman" w:hAnsi="Arial" w:cs="Arial"/>
                <w:color w:val="000000"/>
                <w:sz w:val="20"/>
                <w:szCs w:val="20"/>
                <w:lang w:val="nl-NL"/>
              </w:rPr>
              <w:t>earchiveerd’ impliceert dat het informatieobject een duurzaam niet wijzigbaar Formaat dient te hebben. Aangezien er geen standaard bekend is voor dergelijke bestandsformaten, is dit niet in de ‘Regels attribuutsoort’ opgenomen maar zou hiervan wel sprake moeten zijn.</w:t>
            </w:r>
            <w:r w:rsidR="00C74E50" w:rsidRPr="00DD0F4F">
              <w:rPr>
                <w:rFonts w:ascii="Arial" w:eastAsia="Times New Roman" w:hAnsi="Arial" w:cs="Arial"/>
                <w:color w:val="000000"/>
                <w:sz w:val="20"/>
                <w:szCs w:val="20"/>
                <w:lang w:val="nl-NL"/>
              </w:rPr>
              <w:t xml:space="preserve"> </w:t>
            </w:r>
          </w:p>
          <w:p w14:paraId="51566595" w14:textId="77777777" w:rsidR="00C74E50" w:rsidRPr="00DD0F4F" w:rsidRDefault="00C74E50" w:rsidP="00C74E50">
            <w:pPr>
              <w:autoSpaceDE w:val="0"/>
              <w:autoSpaceDN w:val="0"/>
              <w:adjustRightInd w:val="0"/>
              <w:spacing w:after="0" w:line="240" w:lineRule="auto"/>
              <w:rPr>
                <w:del w:id="1322" w:author="Arjan Kloosterboer" w:date="2017-09-22T04:10:00Z"/>
                <w:rFonts w:ascii="Arial" w:eastAsia="Times New Roman" w:hAnsi="Arial" w:cs="Arial"/>
                <w:color w:val="000000"/>
                <w:sz w:val="20"/>
                <w:szCs w:val="20"/>
                <w:lang w:val="nl-NL"/>
              </w:rPr>
            </w:pPr>
            <w:del w:id="1323" w:author="Arjan Kloosterboer" w:date="2017-09-22T04:10:00Z">
              <w:r w:rsidRPr="00DD0F4F">
                <w:rPr>
                  <w:rFonts w:ascii="Arial" w:eastAsia="Times New Roman" w:hAnsi="Arial" w:cs="Arial"/>
                  <w:color w:val="000000"/>
                  <w:sz w:val="20"/>
                  <w:szCs w:val="20"/>
                  <w:lang w:val="nl-NL"/>
                </w:rPr>
                <w:delText>De waarden ‘vernietigd’ en ‘overgedragen’ zijn alleen relevant als het archiefregime voor het informatieobject afwijkt van dat van de zaak waarin het informatieobject is ontstaan (zie attribuutsoort Archiefnominatie)..</w:delText>
              </w:r>
            </w:del>
          </w:p>
          <w:p w14:paraId="6EA37EA1" w14:textId="77777777" w:rsidR="001938EB" w:rsidRPr="00DD0F4F" w:rsidRDefault="00C74E50" w:rsidP="00C74E50">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Nb. De attribuutsoort is in versie 2.0 verplaatst van ENKELVOUDIG INFORMATIEOBJECT naar INFORMATIEOBJECT (en gewijzigd).</w:t>
            </w:r>
          </w:p>
        </w:tc>
      </w:tr>
      <w:tr w:rsidR="001938EB" w:rsidRPr="00AE6939" w14:paraId="56E915D7" w14:textId="77777777" w:rsidTr="00186A95">
        <w:tc>
          <w:tcPr>
            <w:tcW w:w="3780" w:type="dxa"/>
            <w:tcBorders>
              <w:top w:val="nil"/>
              <w:left w:val="nil"/>
              <w:bottom w:val="nil"/>
              <w:right w:val="nil"/>
            </w:tcBorders>
          </w:tcPr>
          <w:p w14:paraId="0F29A1A7" w14:textId="77777777" w:rsidR="001938EB" w:rsidRPr="00DD0F4F" w:rsidRDefault="001938EB"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4B2B4B00" w14:textId="77777777" w:rsidR="001938EB" w:rsidRPr="00DD0F4F" w:rsidRDefault="001938EB"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938EB" w:rsidRPr="00F64D19" w14:paraId="2D6B27B1" w14:textId="77777777" w:rsidTr="00186A95">
        <w:tc>
          <w:tcPr>
            <w:tcW w:w="3780" w:type="dxa"/>
            <w:tcBorders>
              <w:top w:val="nil"/>
              <w:left w:val="nil"/>
              <w:bottom w:val="nil"/>
              <w:right w:val="nil"/>
            </w:tcBorders>
          </w:tcPr>
          <w:p w14:paraId="46F7C6F3"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2A983D0F" w14:textId="77777777" w:rsidR="001938EB" w:rsidRPr="00F64D19" w:rsidRDefault="00DA5D93"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Att.Type</w:instrText>
            </w:r>
            <w:r w:rsidRPr="00F64D19">
              <w:rPr>
                <w:rFonts w:ascii="Arial" w:hAnsi="Arial" w:cs="Arial"/>
                <w:sz w:val="20"/>
                <w:szCs w:val="20"/>
                <w:lang w:val="en-AU"/>
              </w:rPr>
              <w:fldChar w:fldCharType="separate"/>
            </w:r>
            <w:r w:rsidR="001938EB" w:rsidRPr="00F64D19">
              <w:rPr>
                <w:rFonts w:ascii="Arial" w:eastAsia="Times New Roman" w:hAnsi="Arial" w:cs="Arial"/>
                <w:color w:val="000000"/>
                <w:sz w:val="20"/>
                <w:szCs w:val="20"/>
              </w:rPr>
              <w:t>AN20</w:t>
            </w:r>
            <w:r w:rsidRPr="00F64D19">
              <w:rPr>
                <w:rFonts w:ascii="Arial" w:hAnsi="Arial" w:cs="Arial"/>
                <w:sz w:val="20"/>
                <w:szCs w:val="20"/>
                <w:lang w:val="en-AU"/>
              </w:rPr>
              <w:fldChar w:fldCharType="end"/>
            </w:r>
          </w:p>
        </w:tc>
      </w:tr>
      <w:tr w:rsidR="001938EB" w:rsidRPr="00F64D19" w14:paraId="0D3A1F12" w14:textId="77777777" w:rsidTr="00186A95">
        <w:trPr>
          <w:trHeight w:val="230"/>
        </w:trPr>
        <w:tc>
          <w:tcPr>
            <w:tcW w:w="3780" w:type="dxa"/>
            <w:tcBorders>
              <w:top w:val="nil"/>
              <w:left w:val="nil"/>
              <w:bottom w:val="nil"/>
              <w:right w:val="nil"/>
            </w:tcBorders>
          </w:tcPr>
          <w:p w14:paraId="02DE7078"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A8D63CB"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5C14BE" w14:paraId="21C221D0" w14:textId="77777777" w:rsidTr="00186A95">
        <w:trPr>
          <w:trHeight w:val="230"/>
        </w:trPr>
        <w:tc>
          <w:tcPr>
            <w:tcW w:w="3780" w:type="dxa"/>
            <w:tcBorders>
              <w:top w:val="nil"/>
              <w:left w:val="nil"/>
              <w:bottom w:val="nil"/>
              <w:right w:val="nil"/>
            </w:tcBorders>
          </w:tcPr>
          <w:p w14:paraId="09C6A220"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24465C06" w14:textId="77777777" w:rsidR="001938EB" w:rsidRPr="00DD0F4F" w:rsidRDefault="001938EB" w:rsidP="00186A95">
            <w:pPr>
              <w:spacing w:after="0" w:line="240" w:lineRule="auto"/>
              <w:rPr>
                <w:noProof/>
                <w:lang w:val="nl-NL"/>
              </w:rPr>
            </w:pPr>
            <w:r w:rsidRPr="00DD0F4F">
              <w:rPr>
                <w:noProof/>
                <w:lang w:val="nl-NL"/>
              </w:rPr>
              <w:t xml:space="preserve">- </w:t>
            </w:r>
            <w:r w:rsidR="00B644DB" w:rsidRPr="00DD0F4F">
              <w:rPr>
                <w:noProof/>
                <w:lang w:val="nl-NL"/>
              </w:rPr>
              <w:t>‘</w:t>
            </w:r>
            <w:r w:rsidR="003C376A" w:rsidRPr="00DD0F4F">
              <w:rPr>
                <w:noProof/>
                <w:lang w:val="nl-NL"/>
              </w:rPr>
              <w:t>i</w:t>
            </w:r>
            <w:r w:rsidRPr="00DD0F4F">
              <w:rPr>
                <w:noProof/>
                <w:lang w:val="nl-NL"/>
              </w:rPr>
              <w:t>n bewerking</w:t>
            </w:r>
            <w:r w:rsidR="00B644DB" w:rsidRPr="00DD0F4F">
              <w:rPr>
                <w:noProof/>
                <w:lang w:val="nl-NL"/>
              </w:rPr>
              <w:t>’</w:t>
            </w:r>
            <w:r w:rsidRPr="00DD0F4F">
              <w:rPr>
                <w:noProof/>
                <w:lang w:val="nl-NL"/>
              </w:rPr>
              <w:t xml:space="preserve"> (aan het informatieobject wordt nog gewerkt)</w:t>
            </w:r>
          </w:p>
          <w:p w14:paraId="3A452713" w14:textId="77777777" w:rsidR="001938EB" w:rsidRPr="00DD0F4F" w:rsidRDefault="001938EB" w:rsidP="00186A95">
            <w:pPr>
              <w:spacing w:after="0" w:line="240" w:lineRule="auto"/>
              <w:rPr>
                <w:noProof/>
                <w:lang w:val="nl-NL"/>
              </w:rPr>
            </w:pPr>
            <w:r w:rsidRPr="00DD0F4F">
              <w:rPr>
                <w:noProof/>
                <w:lang w:val="nl-NL"/>
              </w:rPr>
              <w:t>- ‘</w:t>
            </w:r>
            <w:r w:rsidR="003C376A" w:rsidRPr="00DD0F4F">
              <w:rPr>
                <w:noProof/>
                <w:lang w:val="nl-NL"/>
              </w:rPr>
              <w:t>t</w:t>
            </w:r>
            <w:r w:rsidRPr="00DD0F4F">
              <w:rPr>
                <w:noProof/>
                <w:lang w:val="nl-NL"/>
              </w:rPr>
              <w:t>er vaststelling’ (informatieobject af maar moet nog vastgesteld worden)</w:t>
            </w:r>
          </w:p>
          <w:p w14:paraId="09F8D607" w14:textId="77777777" w:rsidR="001938EB" w:rsidRPr="00DD0F4F" w:rsidRDefault="003C376A" w:rsidP="00186A95">
            <w:pPr>
              <w:spacing w:after="0" w:line="240" w:lineRule="auto"/>
              <w:rPr>
                <w:noProof/>
                <w:lang w:val="nl-NL"/>
              </w:rPr>
            </w:pPr>
            <w:r w:rsidRPr="00DD0F4F">
              <w:rPr>
                <w:noProof/>
                <w:lang w:val="nl-NL"/>
              </w:rPr>
              <w:t>- ‘d</w:t>
            </w:r>
            <w:r w:rsidR="001938EB" w:rsidRPr="00DD0F4F">
              <w:rPr>
                <w:noProof/>
                <w:lang w:val="nl-NL"/>
              </w:rPr>
              <w:t>efinitief’ (informatieobject door bevoegd iets of iemand vastgesteld</w:t>
            </w:r>
            <w:r w:rsidR="008210AD" w:rsidRPr="00DD0F4F">
              <w:rPr>
                <w:noProof/>
                <w:lang w:val="nl-NL"/>
              </w:rPr>
              <w:t xml:space="preserve"> dan wel ontvangen</w:t>
            </w:r>
            <w:r w:rsidR="001938EB" w:rsidRPr="00DD0F4F">
              <w:rPr>
                <w:noProof/>
                <w:lang w:val="nl-NL"/>
              </w:rPr>
              <w:t>)</w:t>
            </w:r>
          </w:p>
          <w:p w14:paraId="7A83DD9E" w14:textId="77777777" w:rsidR="00C74E50" w:rsidRPr="00DD0F4F" w:rsidRDefault="003C376A" w:rsidP="00C74E50">
            <w:pPr>
              <w:spacing w:after="0" w:line="240" w:lineRule="auto"/>
              <w:rPr>
                <w:del w:id="1324" w:author="Arjan Kloosterboer" w:date="2017-09-22T04:10:00Z"/>
                <w:noProof/>
                <w:lang w:val="nl-NL"/>
              </w:rPr>
            </w:pPr>
            <w:r w:rsidRPr="00DD0F4F">
              <w:rPr>
                <w:noProof/>
                <w:lang w:val="nl-NL"/>
              </w:rPr>
              <w:t>- ‘g</w:t>
            </w:r>
            <w:r w:rsidR="001938EB" w:rsidRPr="00DD0F4F">
              <w:rPr>
                <w:noProof/>
                <w:lang w:val="nl-NL"/>
              </w:rPr>
              <w:t>earchiveerd’ (informatieobject duurzaam bewaarbaar gemaakt; een gearchiveerd informatie-element</w:t>
            </w:r>
            <w:del w:id="1325" w:author="Arjan Kloosterboer" w:date="2017-09-22T04:10:00Z">
              <w:r w:rsidR="001938EB" w:rsidRPr="00DD0F4F">
                <w:rPr>
                  <w:noProof/>
                  <w:lang w:val="nl-NL"/>
                </w:rPr>
                <w:delText>)</w:delText>
              </w:r>
              <w:r w:rsidR="00C74E50" w:rsidRPr="00DD0F4F">
                <w:rPr>
                  <w:noProof/>
                  <w:lang w:val="nl-NL"/>
                </w:rPr>
                <w:delText xml:space="preserve"> </w:delText>
              </w:r>
            </w:del>
          </w:p>
          <w:p w14:paraId="2FD9E418" w14:textId="77777777" w:rsidR="00C74E50" w:rsidRPr="00DD0F4F" w:rsidRDefault="00C74E50" w:rsidP="00C74E50">
            <w:pPr>
              <w:spacing w:after="0" w:line="240" w:lineRule="auto"/>
              <w:rPr>
                <w:del w:id="1326" w:author="Arjan Kloosterboer" w:date="2017-09-22T04:10:00Z"/>
                <w:noProof/>
                <w:lang w:val="nl-NL"/>
              </w:rPr>
            </w:pPr>
            <w:del w:id="1327" w:author="Arjan Kloosterboer" w:date="2017-09-22T04:10:00Z">
              <w:r w:rsidRPr="00DD0F4F">
                <w:rPr>
                  <w:noProof/>
                  <w:lang w:val="nl-NL"/>
                </w:rPr>
                <w:delText xml:space="preserve">- ‘vernietigd’ </w:delText>
              </w:r>
            </w:del>
          </w:p>
          <w:p w14:paraId="4D2BBB6D" w14:textId="5510438F" w:rsidR="001938EB" w:rsidRPr="00DD0F4F" w:rsidRDefault="00C74E50" w:rsidP="003E3CBD">
            <w:pPr>
              <w:spacing w:after="0" w:line="240" w:lineRule="auto"/>
              <w:rPr>
                <w:noProof/>
                <w:lang w:val="nl-NL"/>
              </w:rPr>
            </w:pPr>
            <w:del w:id="1328" w:author="Arjan Kloosterboer" w:date="2017-09-22T04:10:00Z">
              <w:r w:rsidRPr="00DD0F4F">
                <w:rPr>
                  <w:noProof/>
                  <w:lang w:val="nl-NL"/>
                </w:rPr>
                <w:delText>- ‘overgedragen’ (naar een archiefbewaarplaats)</w:delText>
              </w:r>
              <w:r w:rsidR="001938EB" w:rsidRPr="00DD0F4F">
                <w:rPr>
                  <w:noProof/>
                  <w:lang w:val="nl-NL"/>
                </w:rPr>
                <w:delText>.</w:delText>
              </w:r>
            </w:del>
            <w:ins w:id="1329" w:author="Arjan Kloosterboer" w:date="2017-09-22T04:10:00Z">
              <w:r w:rsidR="001938EB" w:rsidRPr="00DD0F4F">
                <w:rPr>
                  <w:noProof/>
                  <w:lang w:val="nl-NL"/>
                </w:rPr>
                <w:t>).</w:t>
              </w:r>
            </w:ins>
          </w:p>
        </w:tc>
      </w:tr>
      <w:tr w:rsidR="001938EB" w:rsidRPr="005C14BE" w14:paraId="11796CEA" w14:textId="77777777" w:rsidTr="00186A95">
        <w:trPr>
          <w:trHeight w:val="215"/>
        </w:trPr>
        <w:tc>
          <w:tcPr>
            <w:tcW w:w="3780" w:type="dxa"/>
            <w:tcBorders>
              <w:top w:val="nil"/>
              <w:left w:val="nil"/>
              <w:bottom w:val="nil"/>
              <w:right w:val="nil"/>
            </w:tcBorders>
          </w:tcPr>
          <w:p w14:paraId="2F97DA8A" w14:textId="77777777" w:rsidR="001938EB" w:rsidRPr="00DD0F4F" w:rsidRDefault="001938EB"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6FA7BFE3" w14:textId="77777777" w:rsidR="001938EB" w:rsidRPr="00DD0F4F" w:rsidRDefault="001938EB"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938EB" w:rsidRPr="00F64D19" w14:paraId="519F3206" w14:textId="77777777" w:rsidTr="00186A95">
        <w:trPr>
          <w:trHeight w:val="215"/>
        </w:trPr>
        <w:tc>
          <w:tcPr>
            <w:tcW w:w="3780" w:type="dxa"/>
            <w:tcBorders>
              <w:top w:val="nil"/>
              <w:left w:val="nil"/>
              <w:bottom w:val="nil"/>
              <w:right w:val="nil"/>
            </w:tcBorders>
          </w:tcPr>
          <w:p w14:paraId="7A5413D0"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0689055B"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Ja</w:t>
            </w:r>
          </w:p>
        </w:tc>
      </w:tr>
      <w:tr w:rsidR="001938EB" w:rsidRPr="00F64D19" w14:paraId="14D2E5AB" w14:textId="77777777" w:rsidTr="00186A95">
        <w:trPr>
          <w:trHeight w:val="230"/>
        </w:trPr>
        <w:tc>
          <w:tcPr>
            <w:tcW w:w="3780" w:type="dxa"/>
            <w:tcBorders>
              <w:top w:val="nil"/>
              <w:left w:val="nil"/>
              <w:bottom w:val="nil"/>
              <w:right w:val="nil"/>
            </w:tcBorders>
          </w:tcPr>
          <w:p w14:paraId="634EF255"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6B3A522"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7A034A65" w14:textId="77777777" w:rsidTr="00186A95">
        <w:trPr>
          <w:trHeight w:val="230"/>
        </w:trPr>
        <w:tc>
          <w:tcPr>
            <w:tcW w:w="3780" w:type="dxa"/>
            <w:tcBorders>
              <w:top w:val="nil"/>
              <w:left w:val="nil"/>
              <w:bottom w:val="nil"/>
              <w:right w:val="nil"/>
            </w:tcBorders>
          </w:tcPr>
          <w:p w14:paraId="79C17C34"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0EC6C1BE"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1938EB" w:rsidRPr="00F64D19" w14:paraId="05C32D5A" w14:textId="77777777" w:rsidTr="00186A95">
        <w:trPr>
          <w:trHeight w:val="230"/>
        </w:trPr>
        <w:tc>
          <w:tcPr>
            <w:tcW w:w="3780" w:type="dxa"/>
            <w:tcBorders>
              <w:top w:val="nil"/>
              <w:left w:val="nil"/>
              <w:bottom w:val="nil"/>
              <w:right w:val="nil"/>
            </w:tcBorders>
          </w:tcPr>
          <w:p w14:paraId="6B4A039E"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179B937"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46E4368A" w14:textId="77777777" w:rsidTr="00186A95">
        <w:trPr>
          <w:trHeight w:val="230"/>
        </w:trPr>
        <w:tc>
          <w:tcPr>
            <w:tcW w:w="3780" w:type="dxa"/>
            <w:tcBorders>
              <w:top w:val="nil"/>
              <w:left w:val="nil"/>
              <w:bottom w:val="nil"/>
              <w:right w:val="nil"/>
            </w:tcBorders>
          </w:tcPr>
          <w:p w14:paraId="2BAF9C48"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0B0B2DAF"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1938EB" w:rsidRPr="00F64D19" w14:paraId="3D5EE7E2" w14:textId="77777777" w:rsidTr="00186A95">
        <w:trPr>
          <w:trHeight w:val="230"/>
        </w:trPr>
        <w:tc>
          <w:tcPr>
            <w:tcW w:w="3780" w:type="dxa"/>
            <w:tcBorders>
              <w:top w:val="nil"/>
              <w:left w:val="nil"/>
              <w:bottom w:val="nil"/>
              <w:right w:val="nil"/>
            </w:tcBorders>
          </w:tcPr>
          <w:p w14:paraId="3C0D2D2A"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08A86B6"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4C020F9E" w14:textId="77777777" w:rsidTr="00186A95">
        <w:trPr>
          <w:trHeight w:val="230"/>
        </w:trPr>
        <w:tc>
          <w:tcPr>
            <w:tcW w:w="3780" w:type="dxa"/>
            <w:tcBorders>
              <w:top w:val="nil"/>
              <w:left w:val="nil"/>
              <w:bottom w:val="nil"/>
              <w:right w:val="nil"/>
            </w:tcBorders>
          </w:tcPr>
          <w:p w14:paraId="7CF294ED"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01484169"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1938EB" w:rsidRPr="00F64D19" w14:paraId="4CC50707" w14:textId="77777777" w:rsidTr="00186A95">
        <w:trPr>
          <w:trHeight w:val="230"/>
        </w:trPr>
        <w:tc>
          <w:tcPr>
            <w:tcW w:w="3780" w:type="dxa"/>
            <w:tcBorders>
              <w:top w:val="nil"/>
              <w:left w:val="nil"/>
              <w:bottom w:val="nil"/>
              <w:right w:val="nil"/>
            </w:tcBorders>
          </w:tcPr>
          <w:p w14:paraId="061DFC44"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7636FCE"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36413169" w14:textId="77777777" w:rsidTr="00186A95">
        <w:trPr>
          <w:trHeight w:val="411"/>
        </w:trPr>
        <w:tc>
          <w:tcPr>
            <w:tcW w:w="3780" w:type="dxa"/>
            <w:tcBorders>
              <w:top w:val="nil"/>
              <w:left w:val="nil"/>
              <w:bottom w:val="nil"/>
              <w:right w:val="nil"/>
            </w:tcBorders>
          </w:tcPr>
          <w:p w14:paraId="3DAB858A"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782ECB7B"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1938EB" w:rsidRPr="00F64D19" w14:paraId="3EF5067F" w14:textId="77777777" w:rsidTr="00186A95">
        <w:trPr>
          <w:trHeight w:val="245"/>
        </w:trPr>
        <w:tc>
          <w:tcPr>
            <w:tcW w:w="3780" w:type="dxa"/>
            <w:tcBorders>
              <w:top w:val="nil"/>
              <w:left w:val="nil"/>
              <w:bottom w:val="nil"/>
              <w:right w:val="nil"/>
            </w:tcBorders>
          </w:tcPr>
          <w:p w14:paraId="7E114934"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8325BB4"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46E2CAC8" w14:textId="77777777" w:rsidTr="00186A95">
        <w:trPr>
          <w:trHeight w:val="230"/>
        </w:trPr>
        <w:tc>
          <w:tcPr>
            <w:tcW w:w="3780" w:type="dxa"/>
            <w:tcBorders>
              <w:top w:val="nil"/>
              <w:left w:val="nil"/>
              <w:bottom w:val="nil"/>
              <w:right w:val="nil"/>
            </w:tcBorders>
          </w:tcPr>
          <w:p w14:paraId="59070496"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7D47CF25" w14:textId="77777777" w:rsidR="001938EB" w:rsidRPr="00F64D19" w:rsidRDefault="00DA5D93"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Att.LowerBound</w:instrText>
            </w:r>
            <w:r w:rsidRPr="00F64D19">
              <w:rPr>
                <w:rFonts w:ascii="Arial" w:hAnsi="Arial" w:cs="Arial"/>
                <w:sz w:val="20"/>
                <w:szCs w:val="20"/>
                <w:lang w:val="en-AU"/>
              </w:rPr>
              <w:fldChar w:fldCharType="separate"/>
            </w:r>
            <w:r w:rsidR="001938EB"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r w:rsidR="001938EB" w:rsidRPr="00F64D19">
              <w:rPr>
                <w:rFonts w:ascii="Arial" w:eastAsia="Times New Roman" w:hAnsi="Arial" w:cs="Arial"/>
                <w:color w:val="000000"/>
                <w:sz w:val="20"/>
                <w:szCs w:val="20"/>
              </w:rPr>
              <w:t xml:space="preserve"> - </w:t>
            </w:r>
            <w:r w:rsidRPr="00F64D19">
              <w:rPr>
                <w:rFonts w:ascii="Arial" w:eastAsia="Times New Roman" w:hAnsi="Arial" w:cs="Arial"/>
                <w:color w:val="000000"/>
                <w:sz w:val="20"/>
                <w:szCs w:val="20"/>
              </w:rPr>
              <w:fldChar w:fldCharType="begin" w:fldLock="1"/>
            </w:r>
            <w:r w:rsidR="001938EB" w:rsidRPr="00F64D19">
              <w:rPr>
                <w:rFonts w:ascii="Arial" w:eastAsia="Times New Roman" w:hAnsi="Arial" w:cs="Arial"/>
                <w:color w:val="000000"/>
                <w:sz w:val="20"/>
                <w:szCs w:val="20"/>
              </w:rPr>
              <w:instrText>MERGEFIELD Att.UpperBound</w:instrText>
            </w:r>
            <w:r w:rsidRPr="00F64D19">
              <w:rPr>
                <w:rFonts w:ascii="Arial" w:eastAsia="Times New Roman" w:hAnsi="Arial" w:cs="Arial"/>
                <w:color w:val="000000"/>
                <w:sz w:val="20"/>
                <w:szCs w:val="20"/>
              </w:rPr>
              <w:fldChar w:fldCharType="separate"/>
            </w:r>
            <w:r w:rsidR="001938EB" w:rsidRPr="00F64D19">
              <w:rPr>
                <w:rFonts w:ascii="Arial" w:eastAsia="Times New Roman" w:hAnsi="Arial" w:cs="Arial"/>
                <w:color w:val="000000"/>
                <w:sz w:val="20"/>
                <w:szCs w:val="20"/>
              </w:rPr>
              <w:t>1</w:t>
            </w:r>
            <w:r w:rsidRPr="00F64D19">
              <w:rPr>
                <w:rFonts w:ascii="Arial" w:eastAsia="Times New Roman" w:hAnsi="Arial" w:cs="Arial"/>
                <w:color w:val="000000"/>
                <w:sz w:val="20"/>
                <w:szCs w:val="20"/>
              </w:rPr>
              <w:fldChar w:fldCharType="end"/>
            </w:r>
          </w:p>
        </w:tc>
      </w:tr>
      <w:tr w:rsidR="001938EB" w:rsidRPr="00F64D19" w14:paraId="401C0790" w14:textId="77777777" w:rsidTr="00186A95">
        <w:trPr>
          <w:trHeight w:val="230"/>
        </w:trPr>
        <w:tc>
          <w:tcPr>
            <w:tcW w:w="3780" w:type="dxa"/>
            <w:tcBorders>
              <w:top w:val="nil"/>
              <w:left w:val="nil"/>
              <w:bottom w:val="nil"/>
              <w:right w:val="nil"/>
            </w:tcBorders>
          </w:tcPr>
          <w:p w14:paraId="058A3CBE"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348EF96"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061E924B" w14:textId="77777777" w:rsidTr="00186A95">
        <w:trPr>
          <w:trHeight w:val="230"/>
        </w:trPr>
        <w:tc>
          <w:tcPr>
            <w:tcW w:w="3780" w:type="dxa"/>
            <w:tcBorders>
              <w:top w:val="nil"/>
              <w:left w:val="nil"/>
              <w:bottom w:val="nil"/>
              <w:right w:val="nil"/>
            </w:tcBorders>
          </w:tcPr>
          <w:p w14:paraId="0E5AF063"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51C4CDF8"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Gemeentelijk basisgegeven</w:t>
            </w:r>
          </w:p>
        </w:tc>
      </w:tr>
      <w:tr w:rsidR="001938EB" w:rsidRPr="00F64D19" w14:paraId="1F52AE0F" w14:textId="77777777" w:rsidTr="00186A95">
        <w:trPr>
          <w:trHeight w:val="230"/>
        </w:trPr>
        <w:tc>
          <w:tcPr>
            <w:tcW w:w="3780" w:type="dxa"/>
            <w:tcBorders>
              <w:top w:val="nil"/>
              <w:left w:val="nil"/>
              <w:right w:val="nil"/>
            </w:tcBorders>
          </w:tcPr>
          <w:p w14:paraId="5DDEE9A3"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4BB5FA5D"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1938EB" w:rsidRPr="00AE6939" w14:paraId="11F1B119" w14:textId="77777777" w:rsidTr="00186A95">
        <w:trPr>
          <w:trHeight w:val="230"/>
        </w:trPr>
        <w:tc>
          <w:tcPr>
            <w:tcW w:w="3780" w:type="dxa"/>
            <w:tcBorders>
              <w:top w:val="nil"/>
              <w:left w:val="nil"/>
              <w:bottom w:val="single" w:sz="4" w:space="0" w:color="auto"/>
              <w:right w:val="nil"/>
            </w:tcBorders>
          </w:tcPr>
          <w:p w14:paraId="41EC3AFC"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F64D19">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6BFCB2CB" w14:textId="77777777" w:rsidR="00C74E50" w:rsidRPr="00DD0F4F" w:rsidRDefault="003C376A" w:rsidP="00C74E50">
            <w:pPr>
              <w:tabs>
                <w:tab w:val="left" w:pos="284"/>
              </w:tabs>
              <w:autoSpaceDE w:val="0"/>
              <w:autoSpaceDN w:val="0"/>
              <w:adjustRightInd w:val="0"/>
              <w:spacing w:after="0" w:line="240" w:lineRule="auto"/>
              <w:rPr>
                <w:del w:id="1330" w:author="Arjan Kloosterboer" w:date="2017-09-22T04:10: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waarden ‘in bewerking’ en ‘ter vaststelling’ komen niet voor als de attribuutsoort Ontvangstdatum van een waarde is voorzien</w:t>
            </w:r>
            <w:r w:rsidR="003E3CBD">
              <w:rPr>
                <w:rFonts w:ascii="Arial" w:eastAsia="Times New Roman" w:hAnsi="Arial" w:cs="Arial"/>
                <w:color w:val="000000"/>
                <w:sz w:val="20"/>
                <w:szCs w:val="20"/>
                <w:lang w:val="nl-NL"/>
              </w:rPr>
              <w:t>.</w:t>
            </w:r>
            <w:del w:id="1331" w:author="Arjan Kloosterboer" w:date="2017-09-22T04:10:00Z">
              <w:r w:rsidR="00C74E50" w:rsidRPr="00DD0F4F">
                <w:rPr>
                  <w:rFonts w:ascii="Arial" w:eastAsia="Times New Roman" w:hAnsi="Arial" w:cs="Arial"/>
                  <w:color w:val="000000"/>
                  <w:sz w:val="20"/>
                  <w:szCs w:val="20"/>
                  <w:lang w:val="nl-NL"/>
                </w:rPr>
                <w:delText xml:space="preserve"> </w:delText>
              </w:r>
            </w:del>
          </w:p>
          <w:p w14:paraId="6C94579A" w14:textId="5863FA86" w:rsidR="001B6B7E" w:rsidRPr="00DD0F4F" w:rsidRDefault="00C74E50" w:rsidP="003E3CBD">
            <w:pPr>
              <w:tabs>
                <w:tab w:val="left" w:pos="284"/>
              </w:tabs>
              <w:autoSpaceDE w:val="0"/>
              <w:autoSpaceDN w:val="0"/>
              <w:adjustRightInd w:val="0"/>
              <w:spacing w:after="0" w:line="240" w:lineRule="auto"/>
              <w:rPr>
                <w:rFonts w:ascii="Arial" w:eastAsia="Times New Roman" w:hAnsi="Arial" w:cs="Arial"/>
                <w:color w:val="000000"/>
                <w:sz w:val="20"/>
                <w:szCs w:val="20"/>
                <w:lang w:val="nl-NL"/>
              </w:rPr>
            </w:pPr>
            <w:del w:id="1332" w:author="Arjan Kloosterboer" w:date="2017-09-22T04:10:00Z">
              <w:r w:rsidRPr="00DD0F4F">
                <w:rPr>
                  <w:rFonts w:ascii="Arial" w:eastAsia="Times New Roman" w:hAnsi="Arial" w:cs="Arial"/>
                  <w:color w:val="000000"/>
                  <w:sz w:val="20"/>
                  <w:szCs w:val="20"/>
                  <w:lang w:val="nl-NL"/>
                </w:rPr>
                <w:delText>De waarden ‘vernietigd’ en ‘overgedragen’ komen niet voor als de attribuutsoort Archiefnominatie de waarde ‘conform zaak’ heeft.</w:delText>
              </w:r>
            </w:del>
          </w:p>
        </w:tc>
      </w:tr>
    </w:tbl>
    <w:p w14:paraId="0E8ECC5C" w14:textId="77777777" w:rsidR="00C31FA4" w:rsidRPr="00AE6939" w:rsidRDefault="00C31FA4" w:rsidP="00C31FA4">
      <w:pPr>
        <w:widowControl w:val="0"/>
        <w:autoSpaceDE w:val="0"/>
        <w:autoSpaceDN w:val="0"/>
        <w:adjustRightInd w:val="0"/>
        <w:spacing w:before="240" w:after="60" w:line="240" w:lineRule="auto"/>
        <w:outlineLvl w:val="3"/>
        <w:rPr>
          <w:del w:id="1333" w:author="Arjan Kloosterboer" w:date="2017-09-22T04:10:00Z"/>
          <w:rFonts w:ascii="Arial" w:eastAsia="Times New Roman" w:hAnsi="Arial" w:cs="Arial"/>
          <w:b/>
          <w:color w:val="004080"/>
          <w:sz w:val="24"/>
          <w:szCs w:val="24"/>
          <w:lang w:val="nl-NL" w:eastAsia="nl-NL"/>
        </w:rPr>
      </w:pPr>
      <w:del w:id="1334" w:author="Arjan Kloosterboer" w:date="2017-09-22T04:10:00Z">
        <w:r w:rsidRPr="00AE6939">
          <w:rPr>
            <w:rFonts w:ascii="Arial" w:eastAsia="Times New Roman" w:hAnsi="Arial" w:cs="Arial"/>
            <w:b/>
            <w:bCs/>
            <w:color w:val="004080"/>
            <w:sz w:val="24"/>
            <w:szCs w:val="24"/>
            <w:lang w:val="nl-NL"/>
          </w:rPr>
          <w:lastRenderedPageBreak/>
          <w:delText>«</w:delText>
        </w:r>
        <w:r w:rsidR="00DA5D93" w:rsidRPr="00C13AFC">
          <w:rPr>
            <w:rFonts w:ascii="Arial" w:hAnsi="Arial" w:cs="Arial"/>
            <w:sz w:val="20"/>
            <w:szCs w:val="24"/>
            <w:lang w:val="en-AU" w:eastAsia="nl-NL"/>
          </w:rPr>
          <w:fldChar w:fldCharType="begin" w:fldLock="1"/>
        </w:r>
        <w:r w:rsidRPr="00AE6939">
          <w:rPr>
            <w:rFonts w:ascii="Arial" w:hAnsi="Arial" w:cs="Arial"/>
            <w:sz w:val="20"/>
            <w:szCs w:val="24"/>
            <w:lang w:val="nl-NL" w:eastAsia="nl-NL"/>
          </w:rPr>
          <w:delInstrText xml:space="preserve">MERGEFIELD </w:delInstrText>
        </w:r>
        <w:r w:rsidRPr="00AE6939">
          <w:rPr>
            <w:rFonts w:ascii="Arial" w:eastAsia="Times New Roman" w:hAnsi="Arial" w:cs="Arial"/>
            <w:b/>
            <w:color w:val="004080"/>
            <w:sz w:val="24"/>
            <w:szCs w:val="24"/>
            <w:lang w:val="nl-NL" w:eastAsia="nl-NL"/>
          </w:rPr>
          <w:delInstrText>Att.Stereotype</w:delInstrText>
        </w:r>
        <w:r w:rsidR="00DA5D93" w:rsidRPr="00C13AFC">
          <w:rPr>
            <w:rFonts w:ascii="Arial" w:hAnsi="Arial" w:cs="Arial"/>
            <w:sz w:val="20"/>
            <w:szCs w:val="24"/>
            <w:lang w:val="en-AU" w:eastAsia="nl-NL"/>
          </w:rPr>
          <w:fldChar w:fldCharType="separate"/>
        </w:r>
        <w:r w:rsidRPr="00AE6939">
          <w:rPr>
            <w:rFonts w:ascii="Arial" w:eastAsia="Times New Roman" w:hAnsi="Arial" w:cs="Arial"/>
            <w:b/>
            <w:color w:val="004080"/>
            <w:sz w:val="24"/>
            <w:szCs w:val="24"/>
            <w:lang w:val="nl-NL" w:eastAsia="nl-NL"/>
          </w:rPr>
          <w:delText>Attribuutsoort</w:delText>
        </w:r>
        <w:r w:rsidR="00DA5D93" w:rsidRPr="00C13AFC">
          <w:rPr>
            <w:rFonts w:ascii="Arial" w:hAnsi="Arial" w:cs="Arial"/>
            <w:sz w:val="20"/>
            <w:szCs w:val="24"/>
            <w:lang w:val="en-AU" w:eastAsia="nl-NL"/>
          </w:rPr>
          <w:fldChar w:fldCharType="end"/>
        </w:r>
        <w:r w:rsidRPr="00AE6939">
          <w:rPr>
            <w:rFonts w:ascii="Arial" w:eastAsia="Times New Roman" w:hAnsi="Arial" w:cs="Arial"/>
            <w:b/>
            <w:bCs/>
            <w:color w:val="004080"/>
            <w:sz w:val="24"/>
            <w:szCs w:val="24"/>
            <w:lang w:val="nl-NL"/>
          </w:rPr>
          <w:delText>»</w:delText>
        </w:r>
        <w:r w:rsidRPr="00AE6939">
          <w:rPr>
            <w:rFonts w:ascii="Arial" w:eastAsia="Times New Roman" w:hAnsi="Arial" w:cs="Arial"/>
            <w:b/>
            <w:color w:val="004080"/>
            <w:sz w:val="24"/>
            <w:szCs w:val="24"/>
            <w:lang w:val="nl-NL" w:eastAsia="nl-NL"/>
          </w:rPr>
          <w:delText xml:space="preserve"> Archiefnominatie</w:delText>
        </w:r>
      </w:del>
    </w:p>
    <w:tbl>
      <w:tblPr>
        <w:tblW w:w="9360" w:type="dxa"/>
        <w:tblInd w:w="60" w:type="dxa"/>
        <w:tblLayout w:type="fixed"/>
        <w:tblCellMar>
          <w:left w:w="60" w:type="dxa"/>
          <w:right w:w="60" w:type="dxa"/>
        </w:tblCellMar>
        <w:tblLook w:val="0000" w:firstRow="0" w:lastRow="0" w:firstColumn="0" w:lastColumn="0" w:noHBand="0" w:noVBand="0"/>
      </w:tblPr>
      <w:tblGrid>
        <w:gridCol w:w="2791"/>
        <w:gridCol w:w="876"/>
        <w:gridCol w:w="89"/>
        <w:gridCol w:w="5115"/>
        <w:gridCol w:w="489"/>
      </w:tblGrid>
      <w:tr w:rsidR="00C31FA4" w:rsidRPr="00AE6939" w14:paraId="1817663D" w14:textId="77777777" w:rsidTr="005A5EDD">
        <w:trPr>
          <w:trHeight w:val="230"/>
          <w:del w:id="1335" w:author="Arjan Kloosterboer" w:date="2017-09-22T04:10:00Z"/>
        </w:trPr>
        <w:tc>
          <w:tcPr>
            <w:tcW w:w="3780" w:type="dxa"/>
            <w:gridSpan w:val="3"/>
            <w:tcBorders>
              <w:top w:val="single" w:sz="4" w:space="0" w:color="auto"/>
              <w:left w:val="nil"/>
              <w:bottom w:val="nil"/>
              <w:right w:val="nil"/>
            </w:tcBorders>
          </w:tcPr>
          <w:p w14:paraId="1742AB8F" w14:textId="77777777" w:rsidR="00C31FA4" w:rsidRPr="00AE6939" w:rsidRDefault="00C31FA4" w:rsidP="005A5EDD">
            <w:pPr>
              <w:autoSpaceDE w:val="0"/>
              <w:autoSpaceDN w:val="0"/>
              <w:adjustRightInd w:val="0"/>
              <w:spacing w:after="0" w:line="240" w:lineRule="auto"/>
              <w:rPr>
                <w:del w:id="1336" w:author="Arjan Kloosterboer" w:date="2017-09-22T04:10:00Z"/>
                <w:rFonts w:ascii="Arial" w:eastAsia="Times New Roman" w:hAnsi="Arial" w:cs="Arial"/>
                <w:color w:val="000000"/>
                <w:sz w:val="20"/>
                <w:szCs w:val="20"/>
                <w:lang w:val="nl-NL"/>
              </w:rPr>
            </w:pPr>
            <w:del w:id="1337" w:author="Arjan Kloosterboer" w:date="2017-09-22T04:10:00Z">
              <w:r w:rsidRPr="00AE6939">
                <w:rPr>
                  <w:rFonts w:ascii="Arial" w:eastAsia="Times New Roman" w:hAnsi="Arial" w:cs="Arial"/>
                  <w:b/>
                  <w:bCs/>
                  <w:color w:val="000000"/>
                  <w:sz w:val="20"/>
                  <w:szCs w:val="20"/>
                  <w:lang w:val="nl-NL"/>
                </w:rPr>
                <w:delText>Naam attribuutsoort</w:delText>
              </w:r>
            </w:del>
          </w:p>
        </w:tc>
        <w:tc>
          <w:tcPr>
            <w:tcW w:w="5580" w:type="dxa"/>
            <w:gridSpan w:val="2"/>
            <w:tcBorders>
              <w:top w:val="single" w:sz="4" w:space="0" w:color="auto"/>
              <w:left w:val="nil"/>
              <w:bottom w:val="nil"/>
              <w:right w:val="nil"/>
            </w:tcBorders>
          </w:tcPr>
          <w:p w14:paraId="73BC4106" w14:textId="77777777" w:rsidR="00C31FA4" w:rsidRPr="00AE6939" w:rsidRDefault="00DA5D93" w:rsidP="005A5EDD">
            <w:pPr>
              <w:autoSpaceDE w:val="0"/>
              <w:autoSpaceDN w:val="0"/>
              <w:adjustRightInd w:val="0"/>
              <w:spacing w:after="0" w:line="240" w:lineRule="auto"/>
              <w:rPr>
                <w:del w:id="1338" w:author="Arjan Kloosterboer" w:date="2017-09-22T04:10:00Z"/>
                <w:rFonts w:ascii="Arial" w:eastAsia="Times New Roman" w:hAnsi="Arial" w:cs="Arial"/>
                <w:color w:val="000000"/>
                <w:sz w:val="20"/>
                <w:szCs w:val="20"/>
                <w:lang w:val="nl-NL"/>
              </w:rPr>
            </w:pPr>
            <w:del w:id="1339" w:author="Arjan Kloosterboer" w:date="2017-09-22T04:10:00Z">
              <w:r w:rsidRPr="00954A12">
                <w:rPr>
                  <w:rFonts w:ascii="Arial" w:hAnsi="Arial" w:cs="Arial"/>
                  <w:sz w:val="20"/>
                  <w:szCs w:val="20"/>
                  <w:lang w:val="en-AU"/>
                </w:rPr>
                <w:fldChar w:fldCharType="begin" w:fldLock="1"/>
              </w:r>
              <w:r w:rsidR="00C31FA4" w:rsidRPr="00AE6939">
                <w:rPr>
                  <w:rFonts w:ascii="Arial" w:hAnsi="Arial" w:cs="Arial"/>
                  <w:sz w:val="20"/>
                  <w:szCs w:val="20"/>
                  <w:lang w:val="nl-NL"/>
                </w:rPr>
                <w:delInstrText xml:space="preserve">MERGEFIELD </w:delInstrText>
              </w:r>
              <w:r w:rsidR="00C31FA4" w:rsidRPr="00AE6939">
                <w:rPr>
                  <w:rFonts w:ascii="Arial" w:eastAsia="Times New Roman" w:hAnsi="Arial" w:cs="Arial"/>
                  <w:color w:val="000000"/>
                  <w:sz w:val="20"/>
                  <w:szCs w:val="20"/>
                  <w:lang w:val="nl-NL"/>
                </w:rPr>
                <w:delInstrText>Att.Name</w:delInstrText>
              </w:r>
              <w:r w:rsidRPr="00954A12">
                <w:rPr>
                  <w:rFonts w:ascii="Arial" w:hAnsi="Arial" w:cs="Arial"/>
                  <w:sz w:val="20"/>
                  <w:szCs w:val="20"/>
                  <w:lang w:val="en-AU"/>
                </w:rPr>
                <w:fldChar w:fldCharType="separate"/>
              </w:r>
              <w:r w:rsidR="00C31FA4" w:rsidRPr="00AE6939">
                <w:rPr>
                  <w:rFonts w:ascii="Arial" w:eastAsia="Times New Roman" w:hAnsi="Arial" w:cs="Arial"/>
                  <w:color w:val="000000"/>
                  <w:sz w:val="20"/>
                  <w:szCs w:val="20"/>
                  <w:lang w:val="nl-NL"/>
                </w:rPr>
                <w:delText>Archiefnominatie</w:delText>
              </w:r>
              <w:r w:rsidRPr="00954A12">
                <w:rPr>
                  <w:rFonts w:ascii="Arial" w:hAnsi="Arial" w:cs="Arial"/>
                  <w:sz w:val="20"/>
                  <w:szCs w:val="20"/>
                  <w:lang w:val="en-AU"/>
                </w:rPr>
                <w:fldChar w:fldCharType="end"/>
              </w:r>
            </w:del>
          </w:p>
        </w:tc>
      </w:tr>
      <w:tr w:rsidR="00C31FA4" w:rsidRPr="00AE6939" w14:paraId="68A4516B" w14:textId="77777777" w:rsidTr="005A5EDD">
        <w:trPr>
          <w:del w:id="1340" w:author="Arjan Kloosterboer" w:date="2017-09-22T04:10:00Z"/>
        </w:trPr>
        <w:tc>
          <w:tcPr>
            <w:tcW w:w="3780" w:type="dxa"/>
            <w:gridSpan w:val="3"/>
            <w:tcBorders>
              <w:top w:val="nil"/>
              <w:left w:val="nil"/>
              <w:bottom w:val="nil"/>
              <w:right w:val="nil"/>
            </w:tcBorders>
          </w:tcPr>
          <w:p w14:paraId="54B9EABB" w14:textId="77777777" w:rsidR="00C31FA4" w:rsidRPr="00AE6939" w:rsidRDefault="00C31FA4" w:rsidP="005A5EDD">
            <w:pPr>
              <w:autoSpaceDE w:val="0"/>
              <w:autoSpaceDN w:val="0"/>
              <w:adjustRightInd w:val="0"/>
              <w:spacing w:after="0" w:line="240" w:lineRule="auto"/>
              <w:rPr>
                <w:del w:id="1341" w:author="Arjan Kloosterboer" w:date="2017-09-22T04:10:00Z"/>
                <w:rFonts w:ascii="Arial" w:eastAsia="Times New Roman" w:hAnsi="Arial" w:cs="Arial"/>
                <w:b/>
                <w:bCs/>
                <w:color w:val="000000"/>
                <w:sz w:val="20"/>
                <w:szCs w:val="20"/>
                <w:lang w:val="nl-NL"/>
              </w:rPr>
            </w:pPr>
          </w:p>
        </w:tc>
        <w:tc>
          <w:tcPr>
            <w:tcW w:w="5580" w:type="dxa"/>
            <w:gridSpan w:val="2"/>
            <w:tcBorders>
              <w:top w:val="nil"/>
              <w:left w:val="nil"/>
              <w:bottom w:val="nil"/>
              <w:right w:val="nil"/>
            </w:tcBorders>
          </w:tcPr>
          <w:p w14:paraId="7B6EE717" w14:textId="77777777" w:rsidR="00C31FA4" w:rsidRPr="00AE6939" w:rsidRDefault="00C31FA4" w:rsidP="005A5EDD">
            <w:pPr>
              <w:autoSpaceDE w:val="0"/>
              <w:autoSpaceDN w:val="0"/>
              <w:adjustRightInd w:val="0"/>
              <w:spacing w:after="0" w:line="240" w:lineRule="auto"/>
              <w:rPr>
                <w:del w:id="1342" w:author="Arjan Kloosterboer" w:date="2017-09-22T04:10:00Z"/>
                <w:rFonts w:ascii="Arial" w:eastAsia="Times New Roman" w:hAnsi="Arial" w:cs="Arial"/>
                <w:color w:val="000000"/>
                <w:sz w:val="20"/>
                <w:szCs w:val="20"/>
                <w:lang w:val="nl-NL"/>
              </w:rPr>
            </w:pPr>
          </w:p>
        </w:tc>
      </w:tr>
      <w:tr w:rsidR="00C31FA4" w:rsidRPr="00AE6939" w14:paraId="7353706F" w14:textId="77777777" w:rsidTr="005A5EDD">
        <w:trPr>
          <w:del w:id="1343" w:author="Arjan Kloosterboer" w:date="2017-09-22T04:10:00Z"/>
        </w:trPr>
        <w:tc>
          <w:tcPr>
            <w:tcW w:w="3780" w:type="dxa"/>
            <w:gridSpan w:val="3"/>
            <w:tcBorders>
              <w:top w:val="nil"/>
              <w:left w:val="nil"/>
              <w:bottom w:val="nil"/>
              <w:right w:val="nil"/>
            </w:tcBorders>
          </w:tcPr>
          <w:p w14:paraId="02D45DA7" w14:textId="77777777" w:rsidR="00C31FA4" w:rsidRPr="00AE6939" w:rsidRDefault="00C31FA4" w:rsidP="005A5EDD">
            <w:pPr>
              <w:autoSpaceDE w:val="0"/>
              <w:autoSpaceDN w:val="0"/>
              <w:adjustRightInd w:val="0"/>
              <w:spacing w:after="0" w:line="240" w:lineRule="auto"/>
              <w:rPr>
                <w:del w:id="1344" w:author="Arjan Kloosterboer" w:date="2017-09-22T04:10:00Z"/>
                <w:rFonts w:ascii="Arial" w:eastAsia="Times New Roman" w:hAnsi="Arial" w:cs="Arial"/>
                <w:color w:val="000000"/>
                <w:sz w:val="20"/>
                <w:szCs w:val="20"/>
                <w:lang w:val="nl-NL"/>
              </w:rPr>
            </w:pPr>
            <w:del w:id="1345" w:author="Arjan Kloosterboer" w:date="2017-09-22T04:10:00Z">
              <w:r w:rsidRPr="00AE6939">
                <w:rPr>
                  <w:rFonts w:ascii="Arial" w:eastAsia="Times New Roman" w:hAnsi="Arial" w:cs="Arial"/>
                  <w:b/>
                  <w:bCs/>
                  <w:color w:val="000000"/>
                  <w:sz w:val="20"/>
                  <w:szCs w:val="20"/>
                  <w:lang w:val="nl-NL"/>
                </w:rPr>
                <w:delText>Herkomst attribuutsoort</w:delText>
              </w:r>
            </w:del>
          </w:p>
        </w:tc>
        <w:tc>
          <w:tcPr>
            <w:tcW w:w="5580" w:type="dxa"/>
            <w:gridSpan w:val="2"/>
            <w:tcBorders>
              <w:top w:val="nil"/>
              <w:left w:val="nil"/>
              <w:bottom w:val="nil"/>
              <w:right w:val="nil"/>
            </w:tcBorders>
          </w:tcPr>
          <w:p w14:paraId="281972BC" w14:textId="77777777" w:rsidR="00C31FA4" w:rsidRPr="00AE6939" w:rsidRDefault="00C31FA4" w:rsidP="005A5EDD">
            <w:pPr>
              <w:autoSpaceDE w:val="0"/>
              <w:autoSpaceDN w:val="0"/>
              <w:adjustRightInd w:val="0"/>
              <w:spacing w:after="0" w:line="240" w:lineRule="auto"/>
              <w:rPr>
                <w:del w:id="1346" w:author="Arjan Kloosterboer" w:date="2017-09-22T04:10:00Z"/>
                <w:rFonts w:ascii="Arial" w:eastAsia="Times New Roman" w:hAnsi="Arial" w:cs="Arial"/>
                <w:color w:val="000000"/>
                <w:sz w:val="20"/>
                <w:szCs w:val="20"/>
                <w:lang w:val="nl-NL"/>
              </w:rPr>
            </w:pPr>
            <w:del w:id="1347" w:author="Arjan Kloosterboer" w:date="2017-09-22T04:10:00Z">
              <w:r w:rsidRPr="00AE6939">
                <w:rPr>
                  <w:rFonts w:ascii="Arial" w:eastAsia="Times New Roman" w:hAnsi="Arial" w:cs="Arial"/>
                  <w:color w:val="000000"/>
                  <w:sz w:val="20"/>
                  <w:szCs w:val="20"/>
                  <w:lang w:val="nl-NL"/>
                </w:rPr>
                <w:delText>KING</w:delText>
              </w:r>
            </w:del>
          </w:p>
        </w:tc>
      </w:tr>
      <w:tr w:rsidR="00C31FA4" w:rsidRPr="00AE6939" w14:paraId="22E7E167" w14:textId="77777777" w:rsidTr="005A5EDD">
        <w:trPr>
          <w:del w:id="1348" w:author="Arjan Kloosterboer" w:date="2017-09-22T04:10:00Z"/>
        </w:trPr>
        <w:tc>
          <w:tcPr>
            <w:tcW w:w="3780" w:type="dxa"/>
            <w:gridSpan w:val="3"/>
            <w:tcBorders>
              <w:top w:val="nil"/>
              <w:left w:val="nil"/>
              <w:bottom w:val="nil"/>
              <w:right w:val="nil"/>
            </w:tcBorders>
          </w:tcPr>
          <w:p w14:paraId="630D56DF" w14:textId="77777777" w:rsidR="00C31FA4" w:rsidRPr="00AE6939" w:rsidRDefault="00C31FA4" w:rsidP="005A5EDD">
            <w:pPr>
              <w:autoSpaceDE w:val="0"/>
              <w:autoSpaceDN w:val="0"/>
              <w:adjustRightInd w:val="0"/>
              <w:spacing w:after="0" w:line="240" w:lineRule="auto"/>
              <w:rPr>
                <w:del w:id="1349" w:author="Arjan Kloosterboer" w:date="2017-09-22T04:10:00Z"/>
                <w:rFonts w:ascii="Arial" w:eastAsia="Times New Roman" w:hAnsi="Arial" w:cs="Arial"/>
                <w:b/>
                <w:bCs/>
                <w:color w:val="000000"/>
                <w:sz w:val="20"/>
                <w:szCs w:val="20"/>
                <w:lang w:val="nl-NL"/>
              </w:rPr>
            </w:pPr>
          </w:p>
        </w:tc>
        <w:tc>
          <w:tcPr>
            <w:tcW w:w="5580" w:type="dxa"/>
            <w:gridSpan w:val="2"/>
            <w:tcBorders>
              <w:top w:val="nil"/>
              <w:left w:val="nil"/>
              <w:bottom w:val="nil"/>
              <w:right w:val="nil"/>
            </w:tcBorders>
          </w:tcPr>
          <w:p w14:paraId="11CA8F4B" w14:textId="77777777" w:rsidR="00C31FA4" w:rsidRPr="00AE6939" w:rsidRDefault="00C31FA4" w:rsidP="005A5EDD">
            <w:pPr>
              <w:autoSpaceDE w:val="0"/>
              <w:autoSpaceDN w:val="0"/>
              <w:adjustRightInd w:val="0"/>
              <w:spacing w:after="0" w:line="240" w:lineRule="auto"/>
              <w:rPr>
                <w:del w:id="1350" w:author="Arjan Kloosterboer" w:date="2017-09-22T04:10:00Z"/>
                <w:rFonts w:ascii="Arial" w:eastAsia="Times New Roman" w:hAnsi="Arial" w:cs="Arial"/>
                <w:color w:val="000000"/>
                <w:sz w:val="20"/>
                <w:szCs w:val="20"/>
                <w:lang w:val="nl-NL"/>
              </w:rPr>
            </w:pPr>
          </w:p>
        </w:tc>
      </w:tr>
      <w:tr w:rsidR="00C31FA4" w:rsidRPr="00AE6939" w14:paraId="25DA7FEE" w14:textId="77777777" w:rsidTr="005A5EDD">
        <w:trPr>
          <w:del w:id="1351" w:author="Arjan Kloosterboer" w:date="2017-09-22T04:10:00Z"/>
        </w:trPr>
        <w:tc>
          <w:tcPr>
            <w:tcW w:w="3780" w:type="dxa"/>
            <w:gridSpan w:val="3"/>
            <w:tcBorders>
              <w:top w:val="nil"/>
              <w:left w:val="nil"/>
              <w:bottom w:val="nil"/>
              <w:right w:val="nil"/>
            </w:tcBorders>
          </w:tcPr>
          <w:p w14:paraId="34BEE5E4" w14:textId="77777777" w:rsidR="00C31FA4" w:rsidRPr="00AE6939" w:rsidRDefault="00C31FA4" w:rsidP="005A5EDD">
            <w:pPr>
              <w:autoSpaceDE w:val="0"/>
              <w:autoSpaceDN w:val="0"/>
              <w:adjustRightInd w:val="0"/>
              <w:spacing w:after="0" w:line="240" w:lineRule="auto"/>
              <w:rPr>
                <w:del w:id="1352" w:author="Arjan Kloosterboer" w:date="2017-09-22T04:10:00Z"/>
                <w:rFonts w:ascii="Arial" w:eastAsia="Times New Roman" w:hAnsi="Arial" w:cs="Arial"/>
                <w:color w:val="000000"/>
                <w:sz w:val="20"/>
                <w:szCs w:val="20"/>
                <w:lang w:val="nl-NL"/>
              </w:rPr>
            </w:pPr>
            <w:del w:id="1353" w:author="Arjan Kloosterboer" w:date="2017-09-22T04:10:00Z">
              <w:r w:rsidRPr="00AE6939">
                <w:rPr>
                  <w:rFonts w:ascii="Arial" w:eastAsia="Times New Roman" w:hAnsi="Arial" w:cs="Arial"/>
                  <w:b/>
                  <w:bCs/>
                  <w:color w:val="000000"/>
                  <w:sz w:val="20"/>
                  <w:szCs w:val="20"/>
                  <w:lang w:val="nl-NL"/>
                </w:rPr>
                <w:delText>Code attribuutsoort</w:delText>
              </w:r>
            </w:del>
          </w:p>
        </w:tc>
        <w:tc>
          <w:tcPr>
            <w:tcW w:w="5580" w:type="dxa"/>
            <w:gridSpan w:val="2"/>
            <w:tcBorders>
              <w:top w:val="nil"/>
              <w:left w:val="nil"/>
              <w:bottom w:val="nil"/>
              <w:right w:val="nil"/>
            </w:tcBorders>
          </w:tcPr>
          <w:p w14:paraId="1A861B85" w14:textId="77777777" w:rsidR="00C31FA4" w:rsidRPr="00AE6939" w:rsidRDefault="00C31FA4" w:rsidP="005A5EDD">
            <w:pPr>
              <w:autoSpaceDE w:val="0"/>
              <w:autoSpaceDN w:val="0"/>
              <w:adjustRightInd w:val="0"/>
              <w:spacing w:after="0" w:line="240" w:lineRule="auto"/>
              <w:rPr>
                <w:del w:id="1354" w:author="Arjan Kloosterboer" w:date="2017-09-22T04:10:00Z"/>
                <w:rFonts w:ascii="Arial" w:eastAsia="Times New Roman" w:hAnsi="Arial" w:cs="Arial"/>
                <w:color w:val="000000"/>
                <w:sz w:val="20"/>
                <w:szCs w:val="20"/>
                <w:lang w:val="nl-NL"/>
              </w:rPr>
            </w:pPr>
          </w:p>
        </w:tc>
      </w:tr>
      <w:tr w:rsidR="00C31FA4" w:rsidRPr="00AE6939" w14:paraId="51185086" w14:textId="77777777" w:rsidTr="005A5EDD">
        <w:trPr>
          <w:del w:id="1355" w:author="Arjan Kloosterboer" w:date="2017-09-22T04:10:00Z"/>
        </w:trPr>
        <w:tc>
          <w:tcPr>
            <w:tcW w:w="3780" w:type="dxa"/>
            <w:gridSpan w:val="3"/>
            <w:tcBorders>
              <w:top w:val="nil"/>
              <w:left w:val="nil"/>
              <w:bottom w:val="nil"/>
              <w:right w:val="nil"/>
            </w:tcBorders>
          </w:tcPr>
          <w:p w14:paraId="4A6A934B" w14:textId="77777777" w:rsidR="00C31FA4" w:rsidRPr="00AE6939" w:rsidRDefault="00C31FA4" w:rsidP="005A5EDD">
            <w:pPr>
              <w:autoSpaceDE w:val="0"/>
              <w:autoSpaceDN w:val="0"/>
              <w:adjustRightInd w:val="0"/>
              <w:spacing w:after="0" w:line="240" w:lineRule="auto"/>
              <w:rPr>
                <w:del w:id="1356" w:author="Arjan Kloosterboer" w:date="2017-09-22T04:10:00Z"/>
                <w:rFonts w:ascii="Arial" w:eastAsia="Times New Roman" w:hAnsi="Arial" w:cs="Arial"/>
                <w:b/>
                <w:bCs/>
                <w:color w:val="000000"/>
                <w:sz w:val="20"/>
                <w:szCs w:val="20"/>
                <w:lang w:val="nl-NL"/>
              </w:rPr>
            </w:pPr>
          </w:p>
        </w:tc>
        <w:tc>
          <w:tcPr>
            <w:tcW w:w="5580" w:type="dxa"/>
            <w:gridSpan w:val="2"/>
            <w:tcBorders>
              <w:top w:val="nil"/>
              <w:left w:val="nil"/>
              <w:bottom w:val="nil"/>
              <w:right w:val="nil"/>
            </w:tcBorders>
          </w:tcPr>
          <w:p w14:paraId="75A1892C" w14:textId="77777777" w:rsidR="00C31FA4" w:rsidRPr="00AE6939" w:rsidRDefault="00C31FA4" w:rsidP="005A5EDD">
            <w:pPr>
              <w:autoSpaceDE w:val="0"/>
              <w:autoSpaceDN w:val="0"/>
              <w:adjustRightInd w:val="0"/>
              <w:spacing w:after="0" w:line="240" w:lineRule="auto"/>
              <w:rPr>
                <w:del w:id="1357" w:author="Arjan Kloosterboer" w:date="2017-09-22T04:10:00Z"/>
                <w:rFonts w:ascii="Arial" w:eastAsia="Times New Roman" w:hAnsi="Arial" w:cs="Arial"/>
                <w:color w:val="000000"/>
                <w:sz w:val="20"/>
                <w:szCs w:val="20"/>
                <w:lang w:val="nl-NL"/>
              </w:rPr>
            </w:pPr>
          </w:p>
        </w:tc>
      </w:tr>
      <w:tr w:rsidR="00C31FA4" w:rsidRPr="00AE6939" w14:paraId="32306F0D" w14:textId="77777777" w:rsidTr="005A5EDD">
        <w:trPr>
          <w:del w:id="1358" w:author="Arjan Kloosterboer" w:date="2017-09-22T04:10:00Z"/>
        </w:trPr>
        <w:tc>
          <w:tcPr>
            <w:tcW w:w="3780" w:type="dxa"/>
            <w:gridSpan w:val="3"/>
            <w:tcBorders>
              <w:top w:val="nil"/>
              <w:left w:val="nil"/>
              <w:bottom w:val="nil"/>
              <w:right w:val="nil"/>
            </w:tcBorders>
          </w:tcPr>
          <w:p w14:paraId="2CD6021E" w14:textId="77777777" w:rsidR="00C31FA4" w:rsidRPr="00AE6939" w:rsidRDefault="00C31FA4" w:rsidP="005A5EDD">
            <w:pPr>
              <w:autoSpaceDE w:val="0"/>
              <w:autoSpaceDN w:val="0"/>
              <w:adjustRightInd w:val="0"/>
              <w:spacing w:after="0" w:line="240" w:lineRule="auto"/>
              <w:rPr>
                <w:del w:id="1359" w:author="Arjan Kloosterboer" w:date="2017-09-22T04:10:00Z"/>
                <w:rFonts w:ascii="Arial" w:eastAsia="Times New Roman" w:hAnsi="Arial" w:cs="Arial"/>
                <w:color w:val="000000"/>
                <w:sz w:val="20"/>
                <w:szCs w:val="20"/>
                <w:lang w:val="nl-NL"/>
              </w:rPr>
            </w:pPr>
            <w:del w:id="1360" w:author="Arjan Kloosterboer" w:date="2017-09-22T04:10:00Z">
              <w:r w:rsidRPr="00AE6939">
                <w:rPr>
                  <w:rFonts w:ascii="Arial" w:eastAsia="Times New Roman" w:hAnsi="Arial" w:cs="Arial"/>
                  <w:b/>
                  <w:bCs/>
                  <w:color w:val="000000"/>
                  <w:sz w:val="20"/>
                  <w:szCs w:val="20"/>
                  <w:lang w:val="nl-NL"/>
                </w:rPr>
                <w:delText>XML-tag attribuutsoort</w:delText>
              </w:r>
            </w:del>
          </w:p>
        </w:tc>
        <w:tc>
          <w:tcPr>
            <w:tcW w:w="5580" w:type="dxa"/>
            <w:gridSpan w:val="2"/>
            <w:tcBorders>
              <w:top w:val="nil"/>
              <w:left w:val="nil"/>
              <w:bottom w:val="nil"/>
              <w:right w:val="nil"/>
            </w:tcBorders>
          </w:tcPr>
          <w:p w14:paraId="291BFFC8" w14:textId="77777777" w:rsidR="00C31FA4" w:rsidRPr="00AE6939" w:rsidRDefault="00DA5D93" w:rsidP="005A5EDD">
            <w:pPr>
              <w:autoSpaceDE w:val="0"/>
              <w:autoSpaceDN w:val="0"/>
              <w:adjustRightInd w:val="0"/>
              <w:spacing w:after="0" w:line="240" w:lineRule="auto"/>
              <w:rPr>
                <w:del w:id="1361" w:author="Arjan Kloosterboer" w:date="2017-09-22T04:10:00Z"/>
                <w:rFonts w:ascii="Arial" w:eastAsia="Times New Roman" w:hAnsi="Arial" w:cs="Arial"/>
                <w:color w:val="000000"/>
                <w:sz w:val="20"/>
                <w:szCs w:val="20"/>
                <w:lang w:val="nl-NL"/>
              </w:rPr>
            </w:pPr>
            <w:del w:id="1362" w:author="Arjan Kloosterboer" w:date="2017-09-22T04:10:00Z">
              <w:r w:rsidRPr="00954A12">
                <w:rPr>
                  <w:rFonts w:ascii="Arial" w:hAnsi="Arial" w:cs="Arial"/>
                  <w:sz w:val="20"/>
                  <w:szCs w:val="20"/>
                  <w:lang w:val="en-AU"/>
                </w:rPr>
                <w:fldChar w:fldCharType="begin" w:fldLock="1"/>
              </w:r>
              <w:r w:rsidR="00C31FA4" w:rsidRPr="00AE6939">
                <w:rPr>
                  <w:rFonts w:ascii="Arial" w:hAnsi="Arial" w:cs="Arial"/>
                  <w:sz w:val="20"/>
                  <w:szCs w:val="20"/>
                  <w:lang w:val="nl-NL"/>
                </w:rPr>
                <w:delInstrText xml:space="preserve">MERGEFIELD </w:delInstrText>
              </w:r>
              <w:r w:rsidR="00C31FA4" w:rsidRPr="00AE6939">
                <w:rPr>
                  <w:rFonts w:ascii="Arial" w:eastAsia="Times New Roman" w:hAnsi="Arial" w:cs="Arial"/>
                  <w:color w:val="000000"/>
                  <w:sz w:val="20"/>
                  <w:szCs w:val="20"/>
                  <w:lang w:val="nl-NL"/>
                </w:rPr>
                <w:delInstrText>Att.Alias</w:delInstrText>
              </w:r>
              <w:r w:rsidRPr="00954A12">
                <w:rPr>
                  <w:rFonts w:ascii="Arial" w:hAnsi="Arial" w:cs="Arial"/>
                  <w:sz w:val="20"/>
                  <w:szCs w:val="20"/>
                  <w:lang w:val="en-AU"/>
                </w:rPr>
                <w:fldChar w:fldCharType="separate"/>
              </w:r>
              <w:r w:rsidR="00C31FA4" w:rsidRPr="00AE6939">
                <w:rPr>
                  <w:rFonts w:ascii="Arial" w:eastAsia="Times New Roman" w:hAnsi="Arial" w:cs="Arial"/>
                  <w:color w:val="000000"/>
                  <w:sz w:val="20"/>
                  <w:szCs w:val="20"/>
                  <w:lang w:val="nl-NL"/>
                </w:rPr>
                <w:delText>archiefnominatie</w:delText>
              </w:r>
              <w:r w:rsidRPr="00954A12">
                <w:rPr>
                  <w:rFonts w:ascii="Arial" w:hAnsi="Arial" w:cs="Arial"/>
                  <w:sz w:val="20"/>
                  <w:szCs w:val="20"/>
                  <w:lang w:val="en-AU"/>
                </w:rPr>
                <w:fldChar w:fldCharType="end"/>
              </w:r>
            </w:del>
          </w:p>
        </w:tc>
      </w:tr>
      <w:tr w:rsidR="00C31FA4" w:rsidRPr="00AE6939" w14:paraId="5CF4CDA4" w14:textId="77777777" w:rsidTr="005A5EDD">
        <w:trPr>
          <w:del w:id="1363" w:author="Arjan Kloosterboer" w:date="2017-09-22T04:10:00Z"/>
        </w:trPr>
        <w:tc>
          <w:tcPr>
            <w:tcW w:w="3780" w:type="dxa"/>
            <w:gridSpan w:val="3"/>
            <w:tcBorders>
              <w:top w:val="nil"/>
              <w:left w:val="nil"/>
              <w:bottom w:val="nil"/>
              <w:right w:val="nil"/>
            </w:tcBorders>
          </w:tcPr>
          <w:p w14:paraId="072125EF" w14:textId="77777777" w:rsidR="00C31FA4" w:rsidRPr="00AE6939" w:rsidRDefault="00C31FA4" w:rsidP="005A5EDD">
            <w:pPr>
              <w:autoSpaceDE w:val="0"/>
              <w:autoSpaceDN w:val="0"/>
              <w:adjustRightInd w:val="0"/>
              <w:spacing w:after="0" w:line="240" w:lineRule="auto"/>
              <w:rPr>
                <w:del w:id="1364" w:author="Arjan Kloosterboer" w:date="2017-09-22T04:10:00Z"/>
                <w:rFonts w:ascii="Arial" w:eastAsia="Times New Roman" w:hAnsi="Arial" w:cs="Arial"/>
                <w:b/>
                <w:bCs/>
                <w:color w:val="000000"/>
                <w:sz w:val="20"/>
                <w:szCs w:val="20"/>
                <w:lang w:val="nl-NL"/>
              </w:rPr>
            </w:pPr>
          </w:p>
        </w:tc>
        <w:tc>
          <w:tcPr>
            <w:tcW w:w="5580" w:type="dxa"/>
            <w:gridSpan w:val="2"/>
            <w:tcBorders>
              <w:top w:val="nil"/>
              <w:left w:val="nil"/>
              <w:bottom w:val="nil"/>
              <w:right w:val="nil"/>
            </w:tcBorders>
          </w:tcPr>
          <w:p w14:paraId="1DB8FDFE" w14:textId="77777777" w:rsidR="00C31FA4" w:rsidRPr="00AE6939" w:rsidRDefault="00C31FA4" w:rsidP="005A5EDD">
            <w:pPr>
              <w:autoSpaceDE w:val="0"/>
              <w:autoSpaceDN w:val="0"/>
              <w:adjustRightInd w:val="0"/>
              <w:spacing w:after="0" w:line="240" w:lineRule="auto"/>
              <w:rPr>
                <w:del w:id="1365" w:author="Arjan Kloosterboer" w:date="2017-09-22T04:10:00Z"/>
                <w:rFonts w:ascii="Arial" w:eastAsia="Times New Roman" w:hAnsi="Arial" w:cs="Arial"/>
                <w:color w:val="000000"/>
                <w:sz w:val="20"/>
                <w:szCs w:val="20"/>
                <w:lang w:val="nl-NL"/>
              </w:rPr>
            </w:pPr>
          </w:p>
        </w:tc>
      </w:tr>
      <w:tr w:rsidR="00C31FA4" w:rsidRPr="00AE6939" w14:paraId="5808245D" w14:textId="77777777" w:rsidTr="005A5EDD">
        <w:trPr>
          <w:del w:id="1366" w:author="Arjan Kloosterboer" w:date="2017-09-22T04:10:00Z"/>
        </w:trPr>
        <w:tc>
          <w:tcPr>
            <w:tcW w:w="3780" w:type="dxa"/>
            <w:gridSpan w:val="3"/>
            <w:tcBorders>
              <w:top w:val="nil"/>
              <w:left w:val="nil"/>
              <w:bottom w:val="nil"/>
              <w:right w:val="nil"/>
            </w:tcBorders>
          </w:tcPr>
          <w:p w14:paraId="3681FAA6" w14:textId="77777777" w:rsidR="00C31FA4" w:rsidRPr="00AE6939" w:rsidRDefault="00C31FA4" w:rsidP="005A5EDD">
            <w:pPr>
              <w:autoSpaceDE w:val="0"/>
              <w:autoSpaceDN w:val="0"/>
              <w:adjustRightInd w:val="0"/>
              <w:spacing w:after="0" w:line="240" w:lineRule="auto"/>
              <w:rPr>
                <w:del w:id="1367" w:author="Arjan Kloosterboer" w:date="2017-09-22T04:10:00Z"/>
                <w:rFonts w:ascii="Arial" w:eastAsia="Times New Roman" w:hAnsi="Arial" w:cs="Arial"/>
                <w:color w:val="000000"/>
                <w:sz w:val="20"/>
                <w:szCs w:val="20"/>
                <w:lang w:val="nl-NL"/>
              </w:rPr>
            </w:pPr>
            <w:del w:id="1368" w:author="Arjan Kloosterboer" w:date="2017-09-22T04:10:00Z">
              <w:r w:rsidRPr="00AE6939">
                <w:rPr>
                  <w:rFonts w:ascii="Arial" w:eastAsia="Times New Roman" w:hAnsi="Arial" w:cs="Arial"/>
                  <w:b/>
                  <w:bCs/>
                  <w:color w:val="000000"/>
                  <w:sz w:val="20"/>
                  <w:szCs w:val="20"/>
                  <w:lang w:val="nl-NL"/>
                </w:rPr>
                <w:delText>Definitie attribuutsoort</w:delText>
              </w:r>
            </w:del>
          </w:p>
        </w:tc>
        <w:tc>
          <w:tcPr>
            <w:tcW w:w="5580" w:type="dxa"/>
            <w:gridSpan w:val="2"/>
            <w:tcBorders>
              <w:top w:val="nil"/>
              <w:left w:val="nil"/>
              <w:bottom w:val="nil"/>
              <w:right w:val="nil"/>
            </w:tcBorders>
          </w:tcPr>
          <w:p w14:paraId="337985A0" w14:textId="77777777" w:rsidR="00C31FA4" w:rsidRPr="00DD0F4F" w:rsidRDefault="00DA5D93" w:rsidP="005A5EDD">
            <w:pPr>
              <w:autoSpaceDE w:val="0"/>
              <w:autoSpaceDN w:val="0"/>
              <w:adjustRightInd w:val="0"/>
              <w:spacing w:after="0" w:line="240" w:lineRule="auto"/>
              <w:rPr>
                <w:del w:id="1369" w:author="Arjan Kloosterboer" w:date="2017-09-22T04:10:00Z"/>
                <w:rFonts w:ascii="Arial" w:eastAsia="Times New Roman" w:hAnsi="Arial" w:cs="Arial"/>
                <w:color w:val="000000"/>
                <w:sz w:val="20"/>
                <w:szCs w:val="20"/>
                <w:lang w:val="nl-NL"/>
              </w:rPr>
            </w:pPr>
            <w:del w:id="1370" w:author="Arjan Kloosterboer" w:date="2017-09-22T04:10:00Z">
              <w:r w:rsidRPr="00954A12">
                <w:rPr>
                  <w:rFonts w:ascii="Arial" w:hAnsi="Arial" w:cs="Arial"/>
                  <w:sz w:val="20"/>
                  <w:szCs w:val="20"/>
                  <w:lang w:val="en-AU"/>
                </w:rPr>
                <w:fldChar w:fldCharType="begin" w:fldLock="1"/>
              </w:r>
              <w:r w:rsidR="00C31FA4" w:rsidRPr="00DD0F4F">
                <w:rPr>
                  <w:rFonts w:ascii="Arial" w:hAnsi="Arial" w:cs="Arial"/>
                  <w:sz w:val="20"/>
                  <w:szCs w:val="20"/>
                  <w:lang w:val="nl-NL"/>
                </w:rPr>
                <w:delInstrText xml:space="preserve">MERGEFIELD </w:delInstrText>
              </w:r>
              <w:r w:rsidR="00C31FA4" w:rsidRPr="00DD0F4F">
                <w:rPr>
                  <w:rFonts w:ascii="Arial" w:eastAsia="Times New Roman" w:hAnsi="Arial" w:cs="Arial"/>
                  <w:color w:val="000000"/>
                  <w:sz w:val="20"/>
                  <w:szCs w:val="20"/>
                  <w:lang w:val="nl-NL"/>
                </w:rPr>
                <w:delInstrText>Att.Notes</w:delInstrText>
              </w:r>
              <w:r w:rsidRPr="00954A12">
                <w:rPr>
                  <w:rFonts w:ascii="Arial" w:hAnsi="Arial" w:cs="Arial"/>
                  <w:sz w:val="20"/>
                  <w:szCs w:val="20"/>
                  <w:lang w:val="en-AU"/>
                </w:rPr>
                <w:fldChar w:fldCharType="end"/>
              </w:r>
              <w:r w:rsidR="00C31FA4" w:rsidRPr="00DD0F4F">
                <w:rPr>
                  <w:rFonts w:ascii="Arial" w:eastAsia="Times New Roman" w:hAnsi="Arial" w:cs="Arial"/>
                  <w:color w:val="610E6A"/>
                  <w:sz w:val="20"/>
                  <w:szCs w:val="20"/>
                  <w:lang w:val="nl-NL"/>
                </w:rPr>
                <w:delText xml:space="preserve">Aanduiding of het informatieobject blijvend bewaard of </w:delText>
              </w:r>
              <w:r w:rsidR="00C31FA4" w:rsidRPr="00DD0F4F">
                <w:rPr>
                  <w:lang w:val="nl-NL"/>
                </w:rPr>
                <w:delText>na een bepaalde termijn</w:delText>
              </w:r>
              <w:r w:rsidR="00C31FA4" w:rsidRPr="00DD0F4F">
                <w:rPr>
                  <w:rFonts w:ascii="Arial" w:eastAsia="Times New Roman" w:hAnsi="Arial" w:cs="Arial"/>
                  <w:color w:val="610E6A"/>
                  <w:sz w:val="20"/>
                  <w:szCs w:val="20"/>
                  <w:lang w:val="nl-NL"/>
                </w:rPr>
                <w:delText xml:space="preserve"> </w:delText>
              </w:r>
              <w:r w:rsidR="00C31FA4" w:rsidRPr="00DD0F4F">
                <w:rPr>
                  <w:lang w:val="nl-NL"/>
                </w:rPr>
                <w:delText>vernietigd moet worden.</w:delText>
              </w:r>
            </w:del>
          </w:p>
        </w:tc>
      </w:tr>
      <w:tr w:rsidR="00C31FA4" w:rsidRPr="00AE6939" w14:paraId="5C696ACD" w14:textId="77777777" w:rsidTr="005A5EDD">
        <w:trPr>
          <w:trHeight w:val="230"/>
          <w:del w:id="1371" w:author="Arjan Kloosterboer" w:date="2017-09-22T04:10:00Z"/>
        </w:trPr>
        <w:tc>
          <w:tcPr>
            <w:tcW w:w="3780" w:type="dxa"/>
            <w:gridSpan w:val="3"/>
            <w:tcBorders>
              <w:top w:val="nil"/>
              <w:left w:val="nil"/>
              <w:bottom w:val="nil"/>
              <w:right w:val="nil"/>
            </w:tcBorders>
          </w:tcPr>
          <w:p w14:paraId="4B67EA70" w14:textId="77777777" w:rsidR="00C31FA4" w:rsidRPr="00DD0F4F" w:rsidRDefault="00C31FA4" w:rsidP="005A5EDD">
            <w:pPr>
              <w:autoSpaceDE w:val="0"/>
              <w:autoSpaceDN w:val="0"/>
              <w:adjustRightInd w:val="0"/>
              <w:spacing w:after="0" w:line="240" w:lineRule="auto"/>
              <w:rPr>
                <w:del w:id="1372" w:author="Arjan Kloosterboer" w:date="2017-09-22T04:10:00Z"/>
                <w:rFonts w:ascii="Arial" w:eastAsia="Times New Roman" w:hAnsi="Arial" w:cs="Arial"/>
                <w:b/>
                <w:bCs/>
                <w:color w:val="000000"/>
                <w:sz w:val="20"/>
                <w:szCs w:val="20"/>
                <w:lang w:val="nl-NL"/>
              </w:rPr>
            </w:pPr>
          </w:p>
        </w:tc>
        <w:tc>
          <w:tcPr>
            <w:tcW w:w="5580" w:type="dxa"/>
            <w:gridSpan w:val="2"/>
            <w:tcBorders>
              <w:top w:val="nil"/>
              <w:left w:val="nil"/>
              <w:bottom w:val="nil"/>
              <w:right w:val="nil"/>
            </w:tcBorders>
          </w:tcPr>
          <w:p w14:paraId="6C999EAE" w14:textId="77777777" w:rsidR="00C31FA4" w:rsidRPr="00DD0F4F" w:rsidRDefault="00C31FA4" w:rsidP="005A5EDD">
            <w:pPr>
              <w:autoSpaceDE w:val="0"/>
              <w:autoSpaceDN w:val="0"/>
              <w:adjustRightInd w:val="0"/>
              <w:spacing w:after="0" w:line="240" w:lineRule="auto"/>
              <w:rPr>
                <w:del w:id="1373" w:author="Arjan Kloosterboer" w:date="2017-09-22T04:10:00Z"/>
                <w:rFonts w:ascii="Arial" w:eastAsia="Times New Roman" w:hAnsi="Arial" w:cs="Arial"/>
                <w:color w:val="000000"/>
                <w:sz w:val="20"/>
                <w:szCs w:val="20"/>
                <w:lang w:val="nl-NL"/>
              </w:rPr>
            </w:pPr>
          </w:p>
        </w:tc>
      </w:tr>
      <w:tr w:rsidR="00C31FA4" w:rsidRPr="00AE6939" w14:paraId="12545322" w14:textId="77777777" w:rsidTr="005A5EDD">
        <w:trPr>
          <w:trHeight w:val="230"/>
          <w:del w:id="1374" w:author="Arjan Kloosterboer" w:date="2017-09-22T04:10:00Z"/>
        </w:trPr>
        <w:tc>
          <w:tcPr>
            <w:tcW w:w="3780" w:type="dxa"/>
            <w:gridSpan w:val="3"/>
            <w:tcBorders>
              <w:top w:val="nil"/>
              <w:left w:val="nil"/>
              <w:bottom w:val="nil"/>
              <w:right w:val="nil"/>
            </w:tcBorders>
          </w:tcPr>
          <w:p w14:paraId="53332266" w14:textId="77777777" w:rsidR="00C31FA4" w:rsidRPr="00AE6939" w:rsidRDefault="00C31FA4" w:rsidP="005A5EDD">
            <w:pPr>
              <w:autoSpaceDE w:val="0"/>
              <w:autoSpaceDN w:val="0"/>
              <w:adjustRightInd w:val="0"/>
              <w:spacing w:after="0" w:line="240" w:lineRule="auto"/>
              <w:rPr>
                <w:del w:id="1375" w:author="Arjan Kloosterboer" w:date="2017-09-22T04:10:00Z"/>
                <w:rFonts w:ascii="Arial" w:eastAsia="Times New Roman" w:hAnsi="Arial" w:cs="Arial"/>
                <w:color w:val="000000"/>
                <w:sz w:val="20"/>
                <w:szCs w:val="20"/>
                <w:lang w:val="nl-NL"/>
              </w:rPr>
            </w:pPr>
            <w:del w:id="1376" w:author="Arjan Kloosterboer" w:date="2017-09-22T04:10:00Z">
              <w:r w:rsidRPr="00AE6939">
                <w:rPr>
                  <w:rFonts w:ascii="Arial" w:eastAsia="Times New Roman" w:hAnsi="Arial" w:cs="Arial"/>
                  <w:b/>
                  <w:bCs/>
                  <w:color w:val="000000"/>
                  <w:sz w:val="20"/>
                  <w:szCs w:val="20"/>
                  <w:lang w:val="nl-NL"/>
                </w:rPr>
                <w:delText>Herkomst definitie attribuutsoort</w:delText>
              </w:r>
            </w:del>
          </w:p>
        </w:tc>
        <w:tc>
          <w:tcPr>
            <w:tcW w:w="5580" w:type="dxa"/>
            <w:gridSpan w:val="2"/>
            <w:tcBorders>
              <w:top w:val="nil"/>
              <w:left w:val="nil"/>
              <w:bottom w:val="nil"/>
              <w:right w:val="nil"/>
            </w:tcBorders>
          </w:tcPr>
          <w:p w14:paraId="6BBB7A6B" w14:textId="77777777" w:rsidR="00C31FA4" w:rsidRPr="00AE6939" w:rsidRDefault="00C31FA4" w:rsidP="005A5EDD">
            <w:pPr>
              <w:autoSpaceDE w:val="0"/>
              <w:autoSpaceDN w:val="0"/>
              <w:adjustRightInd w:val="0"/>
              <w:spacing w:after="0" w:line="240" w:lineRule="auto"/>
              <w:rPr>
                <w:del w:id="1377" w:author="Arjan Kloosterboer" w:date="2017-09-22T04:10:00Z"/>
                <w:rFonts w:ascii="Arial" w:eastAsia="Times New Roman" w:hAnsi="Arial" w:cs="Arial"/>
                <w:color w:val="000000"/>
                <w:sz w:val="20"/>
                <w:szCs w:val="20"/>
                <w:lang w:val="nl-NL"/>
              </w:rPr>
            </w:pPr>
            <w:del w:id="1378" w:author="Arjan Kloosterboer" w:date="2017-09-22T04:10:00Z">
              <w:r w:rsidRPr="00AE6939">
                <w:rPr>
                  <w:rFonts w:ascii="Arial" w:eastAsia="Times New Roman" w:hAnsi="Arial" w:cs="Arial"/>
                  <w:color w:val="000000"/>
                  <w:sz w:val="20"/>
                  <w:szCs w:val="20"/>
                  <w:lang w:val="nl-NL"/>
                </w:rPr>
                <w:delText xml:space="preserve">KING </w:delText>
              </w:r>
            </w:del>
          </w:p>
        </w:tc>
      </w:tr>
      <w:tr w:rsidR="00C31FA4" w:rsidRPr="00AE6939" w14:paraId="1E500F5F" w14:textId="77777777" w:rsidTr="005A5EDD">
        <w:trPr>
          <w:del w:id="1379" w:author="Arjan Kloosterboer" w:date="2017-09-22T04:10:00Z"/>
        </w:trPr>
        <w:tc>
          <w:tcPr>
            <w:tcW w:w="3780" w:type="dxa"/>
            <w:gridSpan w:val="3"/>
            <w:tcBorders>
              <w:top w:val="nil"/>
              <w:left w:val="nil"/>
              <w:bottom w:val="nil"/>
              <w:right w:val="nil"/>
            </w:tcBorders>
          </w:tcPr>
          <w:p w14:paraId="4806075C" w14:textId="77777777" w:rsidR="00C31FA4" w:rsidRPr="00AE6939" w:rsidRDefault="00C31FA4" w:rsidP="005A5EDD">
            <w:pPr>
              <w:autoSpaceDE w:val="0"/>
              <w:autoSpaceDN w:val="0"/>
              <w:adjustRightInd w:val="0"/>
              <w:spacing w:after="0" w:line="240" w:lineRule="auto"/>
              <w:rPr>
                <w:del w:id="1380" w:author="Arjan Kloosterboer" w:date="2017-09-22T04:10:00Z"/>
                <w:rFonts w:ascii="Arial" w:eastAsia="Times New Roman" w:hAnsi="Arial" w:cs="Arial"/>
                <w:b/>
                <w:bCs/>
                <w:color w:val="000000"/>
                <w:sz w:val="20"/>
                <w:szCs w:val="20"/>
                <w:lang w:val="nl-NL"/>
              </w:rPr>
            </w:pPr>
          </w:p>
        </w:tc>
        <w:tc>
          <w:tcPr>
            <w:tcW w:w="5580" w:type="dxa"/>
            <w:gridSpan w:val="2"/>
            <w:tcBorders>
              <w:top w:val="nil"/>
              <w:left w:val="nil"/>
              <w:bottom w:val="nil"/>
              <w:right w:val="nil"/>
            </w:tcBorders>
          </w:tcPr>
          <w:p w14:paraId="2A551D41" w14:textId="77777777" w:rsidR="00C31FA4" w:rsidRPr="00AE6939" w:rsidRDefault="00C31FA4" w:rsidP="005A5EDD">
            <w:pPr>
              <w:autoSpaceDE w:val="0"/>
              <w:autoSpaceDN w:val="0"/>
              <w:adjustRightInd w:val="0"/>
              <w:spacing w:after="0" w:line="240" w:lineRule="auto"/>
              <w:rPr>
                <w:del w:id="1381" w:author="Arjan Kloosterboer" w:date="2017-09-22T04:10:00Z"/>
                <w:rFonts w:ascii="Arial" w:eastAsia="Times New Roman" w:hAnsi="Arial" w:cs="Arial"/>
                <w:color w:val="000000"/>
                <w:sz w:val="20"/>
                <w:szCs w:val="20"/>
                <w:lang w:val="nl-NL"/>
              </w:rPr>
            </w:pPr>
          </w:p>
        </w:tc>
      </w:tr>
      <w:tr w:rsidR="00C31FA4" w:rsidRPr="00AE6939" w14:paraId="46BD0FA3" w14:textId="77777777" w:rsidTr="005A5EDD">
        <w:trPr>
          <w:del w:id="1382" w:author="Arjan Kloosterboer" w:date="2017-09-22T04:10:00Z"/>
        </w:trPr>
        <w:tc>
          <w:tcPr>
            <w:tcW w:w="3780" w:type="dxa"/>
            <w:gridSpan w:val="3"/>
            <w:tcBorders>
              <w:top w:val="nil"/>
              <w:left w:val="nil"/>
              <w:bottom w:val="nil"/>
              <w:right w:val="nil"/>
            </w:tcBorders>
          </w:tcPr>
          <w:p w14:paraId="006A714E" w14:textId="77777777" w:rsidR="00C31FA4" w:rsidRPr="00AE6939" w:rsidRDefault="00C31FA4" w:rsidP="005A5EDD">
            <w:pPr>
              <w:autoSpaceDE w:val="0"/>
              <w:autoSpaceDN w:val="0"/>
              <w:adjustRightInd w:val="0"/>
              <w:spacing w:after="0" w:line="240" w:lineRule="auto"/>
              <w:rPr>
                <w:del w:id="1383" w:author="Arjan Kloosterboer" w:date="2017-09-22T04:10:00Z"/>
                <w:rFonts w:ascii="Arial" w:eastAsia="Times New Roman" w:hAnsi="Arial" w:cs="Arial"/>
                <w:color w:val="000000"/>
                <w:sz w:val="20"/>
                <w:szCs w:val="20"/>
                <w:lang w:val="nl-NL"/>
              </w:rPr>
            </w:pPr>
            <w:del w:id="1384" w:author="Arjan Kloosterboer" w:date="2017-09-22T04:10:00Z">
              <w:r w:rsidRPr="00AE6939">
                <w:rPr>
                  <w:rFonts w:ascii="Arial" w:eastAsia="Times New Roman" w:hAnsi="Arial" w:cs="Arial"/>
                  <w:b/>
                  <w:bCs/>
                  <w:color w:val="000000"/>
                  <w:sz w:val="20"/>
                  <w:szCs w:val="20"/>
                  <w:lang w:val="nl-NL"/>
                </w:rPr>
                <w:delText>Datum opname attribuutsoort</w:delText>
              </w:r>
            </w:del>
          </w:p>
        </w:tc>
        <w:tc>
          <w:tcPr>
            <w:tcW w:w="5580" w:type="dxa"/>
            <w:gridSpan w:val="2"/>
            <w:tcBorders>
              <w:top w:val="nil"/>
              <w:left w:val="nil"/>
              <w:bottom w:val="nil"/>
              <w:right w:val="nil"/>
            </w:tcBorders>
          </w:tcPr>
          <w:p w14:paraId="0E895CE2" w14:textId="77777777" w:rsidR="00C31FA4" w:rsidRPr="00AE6939" w:rsidRDefault="00C31FA4" w:rsidP="005A5EDD">
            <w:pPr>
              <w:autoSpaceDE w:val="0"/>
              <w:autoSpaceDN w:val="0"/>
              <w:adjustRightInd w:val="0"/>
              <w:spacing w:after="0" w:line="240" w:lineRule="auto"/>
              <w:rPr>
                <w:del w:id="1385" w:author="Arjan Kloosterboer" w:date="2017-09-22T04:10:00Z"/>
                <w:rFonts w:ascii="Arial" w:eastAsia="Times New Roman" w:hAnsi="Arial" w:cs="Arial"/>
                <w:color w:val="000000"/>
                <w:sz w:val="20"/>
                <w:szCs w:val="20"/>
                <w:lang w:val="nl-NL"/>
              </w:rPr>
            </w:pPr>
            <w:del w:id="1386" w:author="Arjan Kloosterboer" w:date="2017-09-22T04:10:00Z">
              <w:r w:rsidRPr="00AE6939">
                <w:rPr>
                  <w:rFonts w:ascii="Arial" w:eastAsia="Times New Roman" w:hAnsi="Arial" w:cs="Arial"/>
                  <w:color w:val="000000"/>
                  <w:sz w:val="20"/>
                  <w:szCs w:val="20"/>
                  <w:lang w:val="nl-NL"/>
                </w:rPr>
                <w:delText>15-12-2013</w:delText>
              </w:r>
            </w:del>
          </w:p>
        </w:tc>
      </w:tr>
      <w:tr w:rsidR="00C31FA4" w:rsidRPr="00AE6939" w14:paraId="09073E83" w14:textId="77777777" w:rsidTr="005A5EDD">
        <w:trPr>
          <w:del w:id="1387" w:author="Arjan Kloosterboer" w:date="2017-09-22T04:10:00Z"/>
        </w:trPr>
        <w:tc>
          <w:tcPr>
            <w:tcW w:w="3780" w:type="dxa"/>
            <w:gridSpan w:val="3"/>
            <w:tcBorders>
              <w:top w:val="nil"/>
              <w:left w:val="nil"/>
              <w:bottom w:val="nil"/>
              <w:right w:val="nil"/>
            </w:tcBorders>
          </w:tcPr>
          <w:p w14:paraId="5E0DB4C5" w14:textId="77777777" w:rsidR="00C31FA4" w:rsidRPr="00AE6939" w:rsidRDefault="00C31FA4" w:rsidP="005A5EDD">
            <w:pPr>
              <w:autoSpaceDE w:val="0"/>
              <w:autoSpaceDN w:val="0"/>
              <w:adjustRightInd w:val="0"/>
              <w:spacing w:after="0" w:line="240" w:lineRule="auto"/>
              <w:rPr>
                <w:del w:id="1388" w:author="Arjan Kloosterboer" w:date="2017-09-22T04:10:00Z"/>
                <w:rFonts w:ascii="Arial" w:eastAsia="Times New Roman" w:hAnsi="Arial" w:cs="Arial"/>
                <w:b/>
                <w:bCs/>
                <w:color w:val="000000"/>
                <w:sz w:val="20"/>
                <w:szCs w:val="20"/>
                <w:lang w:val="nl-NL"/>
              </w:rPr>
            </w:pPr>
          </w:p>
        </w:tc>
        <w:tc>
          <w:tcPr>
            <w:tcW w:w="5580" w:type="dxa"/>
            <w:gridSpan w:val="2"/>
            <w:tcBorders>
              <w:top w:val="nil"/>
              <w:left w:val="nil"/>
              <w:bottom w:val="nil"/>
              <w:right w:val="nil"/>
            </w:tcBorders>
          </w:tcPr>
          <w:p w14:paraId="4EDCD5EA" w14:textId="77777777" w:rsidR="00C31FA4" w:rsidRPr="00AE6939" w:rsidRDefault="00C31FA4" w:rsidP="005A5EDD">
            <w:pPr>
              <w:autoSpaceDE w:val="0"/>
              <w:autoSpaceDN w:val="0"/>
              <w:adjustRightInd w:val="0"/>
              <w:spacing w:after="0" w:line="240" w:lineRule="auto"/>
              <w:rPr>
                <w:del w:id="1389" w:author="Arjan Kloosterboer" w:date="2017-09-22T04:10:00Z"/>
                <w:rFonts w:ascii="Arial" w:eastAsia="Times New Roman" w:hAnsi="Arial" w:cs="Arial"/>
                <w:color w:val="000000"/>
                <w:sz w:val="20"/>
                <w:szCs w:val="20"/>
                <w:lang w:val="nl-NL"/>
              </w:rPr>
            </w:pPr>
          </w:p>
        </w:tc>
      </w:tr>
      <w:tr w:rsidR="00C31FA4" w:rsidRPr="00AE6939" w14:paraId="129AAA20" w14:textId="77777777" w:rsidTr="005A5EDD">
        <w:trPr>
          <w:del w:id="1390" w:author="Arjan Kloosterboer" w:date="2017-09-22T04:10:00Z"/>
        </w:trPr>
        <w:tc>
          <w:tcPr>
            <w:tcW w:w="3780" w:type="dxa"/>
            <w:gridSpan w:val="3"/>
            <w:tcBorders>
              <w:top w:val="nil"/>
              <w:left w:val="nil"/>
              <w:bottom w:val="nil"/>
              <w:right w:val="nil"/>
            </w:tcBorders>
          </w:tcPr>
          <w:p w14:paraId="75F5EC85" w14:textId="77777777" w:rsidR="00C31FA4" w:rsidRPr="00AE6939" w:rsidRDefault="00C31FA4" w:rsidP="005A5EDD">
            <w:pPr>
              <w:autoSpaceDE w:val="0"/>
              <w:autoSpaceDN w:val="0"/>
              <w:adjustRightInd w:val="0"/>
              <w:spacing w:after="0" w:line="240" w:lineRule="auto"/>
              <w:rPr>
                <w:del w:id="1391" w:author="Arjan Kloosterboer" w:date="2017-09-22T04:10:00Z"/>
                <w:rFonts w:ascii="Arial" w:eastAsia="Times New Roman" w:hAnsi="Arial" w:cs="Arial"/>
                <w:color w:val="000000"/>
                <w:sz w:val="20"/>
                <w:szCs w:val="20"/>
                <w:lang w:val="nl-NL"/>
              </w:rPr>
            </w:pPr>
            <w:del w:id="1392" w:author="Arjan Kloosterboer" w:date="2017-09-22T04:10:00Z">
              <w:r w:rsidRPr="00AE6939">
                <w:rPr>
                  <w:rFonts w:ascii="Arial" w:eastAsia="Times New Roman" w:hAnsi="Arial" w:cs="Arial"/>
                  <w:b/>
                  <w:bCs/>
                  <w:color w:val="000000"/>
                  <w:sz w:val="20"/>
                  <w:szCs w:val="20"/>
                  <w:lang w:val="nl-NL"/>
                </w:rPr>
                <w:delText>Toelichting attribuutsoort</w:delText>
              </w:r>
            </w:del>
          </w:p>
        </w:tc>
        <w:tc>
          <w:tcPr>
            <w:tcW w:w="5580" w:type="dxa"/>
            <w:gridSpan w:val="2"/>
            <w:tcBorders>
              <w:top w:val="nil"/>
              <w:left w:val="nil"/>
              <w:bottom w:val="nil"/>
              <w:right w:val="nil"/>
            </w:tcBorders>
          </w:tcPr>
          <w:p w14:paraId="767FAEB6" w14:textId="77777777" w:rsidR="00C31FA4" w:rsidRPr="00DD0F4F" w:rsidRDefault="00C31FA4" w:rsidP="005A5EDD">
            <w:pPr>
              <w:autoSpaceDE w:val="0"/>
              <w:autoSpaceDN w:val="0"/>
              <w:adjustRightInd w:val="0"/>
              <w:spacing w:after="0" w:line="240" w:lineRule="auto"/>
              <w:rPr>
                <w:del w:id="1393" w:author="Arjan Kloosterboer" w:date="2017-09-22T04:10:00Z"/>
                <w:rFonts w:ascii="Arial" w:eastAsia="Times New Roman" w:hAnsi="Arial" w:cs="Arial"/>
                <w:color w:val="000000"/>
                <w:sz w:val="20"/>
                <w:szCs w:val="20"/>
                <w:lang w:val="nl-NL"/>
              </w:rPr>
            </w:pPr>
            <w:del w:id="1394" w:author="Arjan Kloosterboer" w:date="2017-09-22T04:10:00Z">
              <w:r w:rsidRPr="00DD0F4F">
                <w:rPr>
                  <w:rFonts w:ascii="Arial" w:eastAsia="Times New Roman" w:hAnsi="Arial" w:cs="Arial"/>
                  <w:color w:val="000000"/>
                  <w:sz w:val="20"/>
                  <w:szCs w:val="20"/>
                  <w:lang w:val="nl-NL"/>
                </w:rPr>
                <w:delText xml:space="preserve">Archivering vindt primair plaats op zaakniveau. Het type zaak en het resultaat van de zaak bepaalt het archiefregime (bewaren en daarna vernietigen dan wel  overdragen) van het zaakdossier. Uitgangspunt is dat voor alle informatieobjecten bij een zaak hetzelfde archiefregime geldt. Er komen evenwel situaties voor waarin voor een specifiek informatieobject in een zaakdossier een ander archiefregime geldt dan voor de zaak als geheel. Deze attribuutsoort maakt het mogelijk deze afwijkingen vast te leggen. </w:delText>
              </w:r>
            </w:del>
          </w:p>
          <w:p w14:paraId="1B5E7AD3" w14:textId="77777777" w:rsidR="00C31FA4" w:rsidRPr="00AE6939" w:rsidRDefault="00C31FA4" w:rsidP="005A5EDD">
            <w:pPr>
              <w:autoSpaceDE w:val="0"/>
              <w:autoSpaceDN w:val="0"/>
              <w:adjustRightInd w:val="0"/>
              <w:spacing w:after="0" w:line="240" w:lineRule="auto"/>
              <w:rPr>
                <w:del w:id="1395" w:author="Arjan Kloosterboer" w:date="2017-09-22T04:10:00Z"/>
                <w:rFonts w:ascii="Arial" w:eastAsia="Times New Roman" w:hAnsi="Arial" w:cs="Arial"/>
                <w:color w:val="000000"/>
                <w:sz w:val="20"/>
                <w:szCs w:val="20"/>
                <w:lang w:val="nl-NL"/>
              </w:rPr>
            </w:pPr>
            <w:del w:id="1396" w:author="Arjan Kloosterboer" w:date="2017-09-22T04:10:00Z">
              <w:r w:rsidRPr="00DD0F4F">
                <w:rPr>
                  <w:rFonts w:ascii="Arial" w:eastAsia="Times New Roman" w:hAnsi="Arial" w:cs="Arial"/>
                  <w:color w:val="000000"/>
                  <w:sz w:val="20"/>
                  <w:szCs w:val="20"/>
                  <w:lang w:val="nl-NL"/>
                </w:rPr>
                <w:delText xml:space="preserve">Zie verder de toelichting bij ZAAK . </w:delText>
              </w:r>
              <w:r w:rsidRPr="00AE6939">
                <w:rPr>
                  <w:rFonts w:ascii="Arial" w:eastAsia="Times New Roman" w:hAnsi="Arial" w:cs="Arial"/>
                  <w:color w:val="000000"/>
                  <w:sz w:val="20"/>
                  <w:szCs w:val="20"/>
                  <w:lang w:val="nl-NL"/>
                </w:rPr>
                <w:delText xml:space="preserve">Archiefnominatie. </w:delText>
              </w:r>
            </w:del>
          </w:p>
        </w:tc>
      </w:tr>
      <w:tr w:rsidR="00C31FA4" w:rsidRPr="00AE6939" w14:paraId="5E784877" w14:textId="77777777" w:rsidTr="005A5EDD">
        <w:trPr>
          <w:del w:id="1397" w:author="Arjan Kloosterboer" w:date="2017-09-22T04:10:00Z"/>
        </w:trPr>
        <w:tc>
          <w:tcPr>
            <w:tcW w:w="3780" w:type="dxa"/>
            <w:gridSpan w:val="3"/>
            <w:tcBorders>
              <w:top w:val="nil"/>
              <w:left w:val="nil"/>
              <w:bottom w:val="nil"/>
              <w:right w:val="nil"/>
            </w:tcBorders>
          </w:tcPr>
          <w:p w14:paraId="527D4D50" w14:textId="77777777" w:rsidR="00C31FA4" w:rsidRPr="00AE6939" w:rsidRDefault="00C31FA4" w:rsidP="005A5EDD">
            <w:pPr>
              <w:autoSpaceDE w:val="0"/>
              <w:autoSpaceDN w:val="0"/>
              <w:adjustRightInd w:val="0"/>
              <w:spacing w:after="0" w:line="240" w:lineRule="auto"/>
              <w:rPr>
                <w:del w:id="1398" w:author="Arjan Kloosterboer" w:date="2017-09-22T04:10:00Z"/>
                <w:rFonts w:ascii="Arial" w:eastAsia="Times New Roman" w:hAnsi="Arial" w:cs="Arial"/>
                <w:b/>
                <w:bCs/>
                <w:color w:val="000000"/>
                <w:sz w:val="20"/>
                <w:szCs w:val="20"/>
                <w:lang w:val="nl-NL"/>
              </w:rPr>
            </w:pPr>
          </w:p>
        </w:tc>
        <w:tc>
          <w:tcPr>
            <w:tcW w:w="5580" w:type="dxa"/>
            <w:gridSpan w:val="2"/>
            <w:tcBorders>
              <w:top w:val="nil"/>
              <w:left w:val="nil"/>
              <w:bottom w:val="nil"/>
              <w:right w:val="nil"/>
            </w:tcBorders>
          </w:tcPr>
          <w:p w14:paraId="2C0BDF0A" w14:textId="77777777" w:rsidR="00C31FA4" w:rsidRPr="00AE6939" w:rsidRDefault="00C31FA4" w:rsidP="005A5EDD">
            <w:pPr>
              <w:autoSpaceDE w:val="0"/>
              <w:autoSpaceDN w:val="0"/>
              <w:adjustRightInd w:val="0"/>
              <w:spacing w:after="0" w:line="240" w:lineRule="auto"/>
              <w:rPr>
                <w:del w:id="1399" w:author="Arjan Kloosterboer" w:date="2017-09-22T04:10:00Z"/>
                <w:rFonts w:ascii="Arial" w:eastAsia="Times New Roman" w:hAnsi="Arial" w:cs="Arial"/>
                <w:color w:val="000000"/>
                <w:sz w:val="20"/>
                <w:szCs w:val="20"/>
                <w:lang w:val="nl-NL"/>
              </w:rPr>
            </w:pPr>
          </w:p>
        </w:tc>
      </w:tr>
      <w:tr w:rsidR="00C31FA4" w:rsidRPr="00AE6939" w14:paraId="29E8EBD4" w14:textId="77777777" w:rsidTr="005A5EDD">
        <w:trPr>
          <w:del w:id="1400" w:author="Arjan Kloosterboer" w:date="2017-09-22T04:10:00Z"/>
        </w:trPr>
        <w:tc>
          <w:tcPr>
            <w:tcW w:w="3780" w:type="dxa"/>
            <w:gridSpan w:val="3"/>
            <w:tcBorders>
              <w:top w:val="nil"/>
              <w:left w:val="nil"/>
              <w:bottom w:val="nil"/>
              <w:right w:val="nil"/>
            </w:tcBorders>
          </w:tcPr>
          <w:p w14:paraId="4780E229" w14:textId="77777777" w:rsidR="00C31FA4" w:rsidRPr="00AE6939" w:rsidRDefault="00C31FA4" w:rsidP="005A5EDD">
            <w:pPr>
              <w:autoSpaceDE w:val="0"/>
              <w:autoSpaceDN w:val="0"/>
              <w:adjustRightInd w:val="0"/>
              <w:spacing w:after="0" w:line="240" w:lineRule="auto"/>
              <w:rPr>
                <w:del w:id="1401" w:author="Arjan Kloosterboer" w:date="2017-09-22T04:10:00Z"/>
                <w:rFonts w:ascii="Arial" w:eastAsia="Times New Roman" w:hAnsi="Arial" w:cs="Arial"/>
                <w:color w:val="000000"/>
                <w:sz w:val="20"/>
                <w:szCs w:val="20"/>
                <w:lang w:val="nl-NL"/>
              </w:rPr>
            </w:pPr>
            <w:del w:id="1402" w:author="Arjan Kloosterboer" w:date="2017-09-22T04:10:00Z">
              <w:r w:rsidRPr="00AE6939">
                <w:rPr>
                  <w:rFonts w:ascii="Arial" w:eastAsia="Times New Roman" w:hAnsi="Arial" w:cs="Arial"/>
                  <w:b/>
                  <w:bCs/>
                  <w:color w:val="000000"/>
                  <w:sz w:val="20"/>
                  <w:szCs w:val="20"/>
                  <w:lang w:val="nl-NL"/>
                </w:rPr>
                <w:delText>Formaat attribuutsoort</w:delText>
              </w:r>
            </w:del>
          </w:p>
        </w:tc>
        <w:tc>
          <w:tcPr>
            <w:tcW w:w="5580" w:type="dxa"/>
            <w:gridSpan w:val="2"/>
            <w:tcBorders>
              <w:top w:val="nil"/>
              <w:left w:val="nil"/>
              <w:bottom w:val="nil"/>
              <w:right w:val="nil"/>
            </w:tcBorders>
          </w:tcPr>
          <w:p w14:paraId="36710C12" w14:textId="77777777" w:rsidR="00C31FA4" w:rsidRPr="00AE6939" w:rsidRDefault="00DA5D93" w:rsidP="005A5EDD">
            <w:pPr>
              <w:autoSpaceDE w:val="0"/>
              <w:autoSpaceDN w:val="0"/>
              <w:adjustRightInd w:val="0"/>
              <w:spacing w:after="0" w:line="240" w:lineRule="auto"/>
              <w:rPr>
                <w:del w:id="1403" w:author="Arjan Kloosterboer" w:date="2017-09-22T04:10:00Z"/>
                <w:rFonts w:ascii="Arial" w:eastAsia="Times New Roman" w:hAnsi="Arial" w:cs="Arial"/>
                <w:color w:val="000000"/>
                <w:sz w:val="20"/>
                <w:szCs w:val="20"/>
                <w:lang w:val="nl-NL"/>
              </w:rPr>
            </w:pPr>
            <w:del w:id="1404" w:author="Arjan Kloosterboer" w:date="2017-09-22T04:10:00Z">
              <w:r w:rsidRPr="00954A12">
                <w:rPr>
                  <w:rFonts w:ascii="Arial" w:hAnsi="Arial" w:cs="Arial"/>
                  <w:sz w:val="20"/>
                  <w:szCs w:val="20"/>
                  <w:lang w:val="en-AU"/>
                </w:rPr>
                <w:fldChar w:fldCharType="begin" w:fldLock="1"/>
              </w:r>
              <w:r w:rsidR="00C31FA4" w:rsidRPr="00AE6939">
                <w:rPr>
                  <w:rFonts w:ascii="Arial" w:hAnsi="Arial" w:cs="Arial"/>
                  <w:sz w:val="20"/>
                  <w:szCs w:val="20"/>
                  <w:lang w:val="nl-NL"/>
                </w:rPr>
                <w:delInstrText xml:space="preserve">MERGEFIELD </w:delInstrText>
              </w:r>
              <w:r w:rsidR="00C31FA4" w:rsidRPr="00AE6939">
                <w:rPr>
                  <w:rFonts w:ascii="Arial" w:eastAsia="Times New Roman" w:hAnsi="Arial" w:cs="Arial"/>
                  <w:color w:val="000000"/>
                  <w:sz w:val="20"/>
                  <w:szCs w:val="20"/>
                  <w:lang w:val="nl-NL"/>
                </w:rPr>
                <w:delInstrText>Att.Type</w:delInstrText>
              </w:r>
              <w:r w:rsidRPr="00954A12">
                <w:rPr>
                  <w:rFonts w:ascii="Arial" w:hAnsi="Arial" w:cs="Arial"/>
                  <w:sz w:val="20"/>
                  <w:szCs w:val="20"/>
                  <w:lang w:val="en-AU"/>
                </w:rPr>
                <w:fldChar w:fldCharType="separate"/>
              </w:r>
              <w:r w:rsidR="00C31FA4" w:rsidRPr="00AE6939">
                <w:rPr>
                  <w:rFonts w:ascii="Arial" w:eastAsia="Times New Roman" w:hAnsi="Arial" w:cs="Arial"/>
                  <w:color w:val="000000"/>
                  <w:sz w:val="20"/>
                  <w:szCs w:val="20"/>
                  <w:lang w:val="nl-NL"/>
                </w:rPr>
                <w:delText>AN1</w:delText>
              </w:r>
              <w:r w:rsidRPr="00954A12">
                <w:rPr>
                  <w:rFonts w:ascii="Arial" w:hAnsi="Arial" w:cs="Arial"/>
                  <w:sz w:val="20"/>
                  <w:szCs w:val="20"/>
                  <w:lang w:val="en-AU"/>
                </w:rPr>
                <w:fldChar w:fldCharType="end"/>
              </w:r>
              <w:r w:rsidR="00C31FA4" w:rsidRPr="00AE6939">
                <w:rPr>
                  <w:rFonts w:ascii="Arial" w:hAnsi="Arial" w:cs="Arial"/>
                  <w:sz w:val="20"/>
                  <w:szCs w:val="20"/>
                  <w:lang w:val="nl-NL"/>
                </w:rPr>
                <w:delText>6</w:delText>
              </w:r>
            </w:del>
          </w:p>
        </w:tc>
      </w:tr>
      <w:tr w:rsidR="00C31FA4" w:rsidRPr="00AE6939" w14:paraId="48EEF6D2" w14:textId="77777777" w:rsidTr="005A5EDD">
        <w:trPr>
          <w:trHeight w:val="230"/>
          <w:del w:id="1405" w:author="Arjan Kloosterboer" w:date="2017-09-22T04:10:00Z"/>
        </w:trPr>
        <w:tc>
          <w:tcPr>
            <w:tcW w:w="3780" w:type="dxa"/>
            <w:gridSpan w:val="3"/>
            <w:tcBorders>
              <w:top w:val="nil"/>
              <w:left w:val="nil"/>
              <w:bottom w:val="nil"/>
              <w:right w:val="nil"/>
            </w:tcBorders>
          </w:tcPr>
          <w:p w14:paraId="67ABDCF6" w14:textId="77777777" w:rsidR="00C31FA4" w:rsidRPr="00AE6939" w:rsidRDefault="00C31FA4" w:rsidP="005A5EDD">
            <w:pPr>
              <w:autoSpaceDE w:val="0"/>
              <w:autoSpaceDN w:val="0"/>
              <w:adjustRightInd w:val="0"/>
              <w:spacing w:after="0" w:line="240" w:lineRule="auto"/>
              <w:rPr>
                <w:del w:id="1406" w:author="Arjan Kloosterboer" w:date="2017-09-22T04:10:00Z"/>
                <w:rFonts w:ascii="Arial" w:eastAsia="Times New Roman" w:hAnsi="Arial" w:cs="Arial"/>
                <w:b/>
                <w:bCs/>
                <w:color w:val="000000"/>
                <w:sz w:val="20"/>
                <w:szCs w:val="20"/>
                <w:lang w:val="nl-NL"/>
              </w:rPr>
            </w:pPr>
          </w:p>
        </w:tc>
        <w:tc>
          <w:tcPr>
            <w:tcW w:w="5580" w:type="dxa"/>
            <w:gridSpan w:val="2"/>
            <w:tcBorders>
              <w:top w:val="nil"/>
              <w:left w:val="nil"/>
              <w:bottom w:val="nil"/>
              <w:right w:val="nil"/>
            </w:tcBorders>
          </w:tcPr>
          <w:p w14:paraId="4748A501" w14:textId="77777777" w:rsidR="00C31FA4" w:rsidRPr="00AE6939" w:rsidRDefault="00C31FA4" w:rsidP="005A5EDD">
            <w:pPr>
              <w:autoSpaceDE w:val="0"/>
              <w:autoSpaceDN w:val="0"/>
              <w:adjustRightInd w:val="0"/>
              <w:spacing w:after="0" w:line="240" w:lineRule="auto"/>
              <w:rPr>
                <w:del w:id="1407" w:author="Arjan Kloosterboer" w:date="2017-09-22T04:10:00Z"/>
                <w:rFonts w:ascii="Arial" w:eastAsia="Times New Roman" w:hAnsi="Arial" w:cs="Arial"/>
                <w:color w:val="000000"/>
                <w:sz w:val="20"/>
                <w:szCs w:val="20"/>
                <w:lang w:val="nl-NL"/>
              </w:rPr>
            </w:pPr>
          </w:p>
        </w:tc>
      </w:tr>
      <w:tr w:rsidR="00C31FA4" w:rsidRPr="00AE6939" w14:paraId="37010C21" w14:textId="77777777" w:rsidTr="005A5EDD">
        <w:trPr>
          <w:trHeight w:val="230"/>
          <w:del w:id="1408" w:author="Arjan Kloosterboer" w:date="2017-09-22T04:10:00Z"/>
        </w:trPr>
        <w:tc>
          <w:tcPr>
            <w:tcW w:w="3780" w:type="dxa"/>
            <w:gridSpan w:val="3"/>
            <w:tcBorders>
              <w:top w:val="nil"/>
              <w:left w:val="nil"/>
              <w:bottom w:val="nil"/>
              <w:right w:val="nil"/>
            </w:tcBorders>
          </w:tcPr>
          <w:p w14:paraId="127FBFDE" w14:textId="77777777" w:rsidR="00C31FA4" w:rsidRPr="00AE6939" w:rsidRDefault="00C31FA4" w:rsidP="005A5EDD">
            <w:pPr>
              <w:autoSpaceDE w:val="0"/>
              <w:autoSpaceDN w:val="0"/>
              <w:adjustRightInd w:val="0"/>
              <w:spacing w:after="0" w:line="240" w:lineRule="auto"/>
              <w:rPr>
                <w:del w:id="1409" w:author="Arjan Kloosterboer" w:date="2017-09-22T04:10:00Z"/>
                <w:rFonts w:ascii="Arial" w:eastAsia="Times New Roman" w:hAnsi="Arial" w:cs="Arial"/>
                <w:color w:val="000000"/>
                <w:sz w:val="20"/>
                <w:szCs w:val="20"/>
                <w:lang w:val="nl-NL"/>
              </w:rPr>
            </w:pPr>
            <w:del w:id="1410" w:author="Arjan Kloosterboer" w:date="2017-09-22T04:10:00Z">
              <w:r w:rsidRPr="00AE6939">
                <w:rPr>
                  <w:rFonts w:ascii="Arial" w:eastAsia="Times New Roman" w:hAnsi="Arial" w:cs="Arial"/>
                  <w:b/>
                  <w:bCs/>
                  <w:color w:val="000000"/>
                  <w:sz w:val="20"/>
                  <w:szCs w:val="20"/>
                  <w:lang w:val="nl-NL"/>
                </w:rPr>
                <w:delText>Waardenverzameling</w:delText>
              </w:r>
            </w:del>
          </w:p>
        </w:tc>
        <w:tc>
          <w:tcPr>
            <w:tcW w:w="5580" w:type="dxa"/>
            <w:gridSpan w:val="2"/>
            <w:tcBorders>
              <w:top w:val="nil"/>
              <w:left w:val="nil"/>
              <w:bottom w:val="nil"/>
              <w:right w:val="nil"/>
            </w:tcBorders>
          </w:tcPr>
          <w:p w14:paraId="49F05880" w14:textId="77777777" w:rsidR="00C31FA4" w:rsidRPr="00DD0F4F" w:rsidRDefault="00C31FA4" w:rsidP="005A5EDD">
            <w:pPr>
              <w:autoSpaceDE w:val="0"/>
              <w:autoSpaceDN w:val="0"/>
              <w:adjustRightInd w:val="0"/>
              <w:spacing w:after="0" w:line="240" w:lineRule="auto"/>
              <w:rPr>
                <w:del w:id="1411" w:author="Arjan Kloosterboer" w:date="2017-09-22T04:10:00Z"/>
                <w:rFonts w:ascii="Arial" w:eastAsia="Times New Roman" w:hAnsi="Arial" w:cs="Arial"/>
                <w:color w:val="000000"/>
                <w:sz w:val="20"/>
                <w:szCs w:val="20"/>
                <w:lang w:val="nl-NL"/>
              </w:rPr>
            </w:pPr>
            <w:del w:id="1412" w:author="Arjan Kloosterboer" w:date="2017-09-22T04:10:00Z">
              <w:r w:rsidRPr="00DD0F4F">
                <w:rPr>
                  <w:rFonts w:ascii="Arial" w:eastAsia="Times New Roman" w:hAnsi="Arial" w:cs="Arial"/>
                  <w:color w:val="000000"/>
                  <w:sz w:val="20"/>
                  <w:szCs w:val="20"/>
                  <w:lang w:val="nl-NL"/>
                </w:rPr>
                <w:delText>- “conform zaak” (de zaak bepaalt het archiefregime voor het informatieobject”)</w:delText>
              </w:r>
            </w:del>
          </w:p>
          <w:p w14:paraId="248010D3" w14:textId="77777777" w:rsidR="00C31FA4" w:rsidRPr="00DD0F4F" w:rsidRDefault="00C31FA4" w:rsidP="005A5EDD">
            <w:pPr>
              <w:autoSpaceDE w:val="0"/>
              <w:autoSpaceDN w:val="0"/>
              <w:adjustRightInd w:val="0"/>
              <w:spacing w:after="0" w:line="240" w:lineRule="auto"/>
              <w:rPr>
                <w:del w:id="1413" w:author="Arjan Kloosterboer" w:date="2017-09-22T04:10:00Z"/>
                <w:rFonts w:ascii="Arial" w:eastAsia="Times New Roman" w:hAnsi="Arial" w:cs="Arial"/>
                <w:color w:val="000000"/>
                <w:sz w:val="20"/>
                <w:szCs w:val="20"/>
                <w:lang w:val="nl-NL"/>
              </w:rPr>
            </w:pPr>
            <w:del w:id="1414" w:author="Arjan Kloosterboer" w:date="2017-09-22T04:10:00Z">
              <w:r w:rsidRPr="00DD0F4F">
                <w:rPr>
                  <w:rFonts w:ascii="Arial" w:eastAsia="Times New Roman" w:hAnsi="Arial" w:cs="Arial"/>
                  <w:color w:val="000000"/>
                  <w:sz w:val="20"/>
                  <w:szCs w:val="20"/>
                  <w:lang w:val="nl-NL"/>
                </w:rPr>
                <w:delText xml:space="preserve">- “vernietigen” (het informatieobject moet </w:delText>
              </w:r>
              <w:r w:rsidR="00D10122">
                <w:rPr>
                  <w:rFonts w:ascii="Arial" w:eastAsia="Times New Roman" w:hAnsi="Arial" w:cs="Arial"/>
                  <w:color w:val="000000"/>
                  <w:sz w:val="20"/>
                  <w:szCs w:val="20"/>
                  <w:lang w:val="nl-NL"/>
                </w:rPr>
                <w:delText xml:space="preserve">op of </w:delText>
              </w:r>
              <w:r w:rsidRPr="00DD0F4F">
                <w:rPr>
                  <w:rFonts w:ascii="Arial" w:eastAsia="Times New Roman" w:hAnsi="Arial" w:cs="Arial"/>
                  <w:color w:val="000000"/>
                  <w:sz w:val="20"/>
                  <w:szCs w:val="20"/>
                  <w:lang w:val="nl-NL"/>
                </w:rPr>
                <w:delText>na de Archiefactie</w:delText>
              </w:r>
              <w:r w:rsidR="00D10122">
                <w:rPr>
                  <w:rFonts w:ascii="Arial" w:eastAsia="Times New Roman" w:hAnsi="Arial" w:cs="Arial"/>
                  <w:color w:val="000000"/>
                  <w:sz w:val="20"/>
                  <w:szCs w:val="20"/>
                  <w:lang w:val="nl-NL"/>
                </w:rPr>
                <w:delText>datum</w:delText>
              </w:r>
              <w:r w:rsidRPr="00DD0F4F">
                <w:rPr>
                  <w:rFonts w:ascii="Arial" w:eastAsia="Times New Roman" w:hAnsi="Arial" w:cs="Arial"/>
                  <w:color w:val="000000"/>
                  <w:sz w:val="20"/>
                  <w:szCs w:val="20"/>
                  <w:lang w:val="nl-NL"/>
                </w:rPr>
                <w:delText xml:space="preserve"> vernietigd worden)</w:delText>
              </w:r>
            </w:del>
          </w:p>
          <w:p w14:paraId="60123ED3" w14:textId="77777777" w:rsidR="00C31FA4" w:rsidRPr="00DD0F4F" w:rsidRDefault="00C31FA4" w:rsidP="00D10122">
            <w:pPr>
              <w:autoSpaceDE w:val="0"/>
              <w:autoSpaceDN w:val="0"/>
              <w:adjustRightInd w:val="0"/>
              <w:spacing w:after="0" w:line="240" w:lineRule="auto"/>
              <w:rPr>
                <w:del w:id="1415" w:author="Arjan Kloosterboer" w:date="2017-09-22T04:10:00Z"/>
                <w:rFonts w:ascii="Arial" w:eastAsia="Times New Roman" w:hAnsi="Arial" w:cs="Arial"/>
                <w:color w:val="000000"/>
                <w:sz w:val="20"/>
                <w:szCs w:val="20"/>
                <w:lang w:val="nl-NL"/>
              </w:rPr>
            </w:pPr>
            <w:del w:id="1416" w:author="Arjan Kloosterboer" w:date="2017-09-22T04:10:00Z">
              <w:r w:rsidRPr="00DD0F4F">
                <w:rPr>
                  <w:rFonts w:ascii="Arial" w:eastAsia="Times New Roman" w:hAnsi="Arial" w:cs="Arial"/>
                  <w:color w:val="000000"/>
                  <w:sz w:val="20"/>
                  <w:szCs w:val="20"/>
                  <w:lang w:val="nl-NL"/>
                </w:rPr>
                <w:delText xml:space="preserve">- “blijvend bewaren” (het informatieobject moet bewaard blijven en </w:delText>
              </w:r>
              <w:r w:rsidR="00D10122">
                <w:rPr>
                  <w:rFonts w:ascii="Arial" w:eastAsia="Times New Roman" w:hAnsi="Arial" w:cs="Arial"/>
                  <w:color w:val="000000"/>
                  <w:sz w:val="20"/>
                  <w:szCs w:val="20"/>
                  <w:lang w:val="nl-NL"/>
                </w:rPr>
                <w:delText>op</w:delText>
              </w:r>
              <w:r w:rsidRPr="00DD0F4F">
                <w:rPr>
                  <w:rFonts w:ascii="Arial" w:eastAsia="Times New Roman" w:hAnsi="Arial" w:cs="Arial"/>
                  <w:color w:val="000000"/>
                  <w:sz w:val="20"/>
                  <w:szCs w:val="20"/>
                  <w:lang w:val="nl-NL"/>
                </w:rPr>
                <w:delText xml:space="preserve"> de Archiefactie</w:delText>
              </w:r>
              <w:r w:rsidR="00D10122">
                <w:rPr>
                  <w:rFonts w:ascii="Arial" w:eastAsia="Times New Roman" w:hAnsi="Arial" w:cs="Arial"/>
                  <w:color w:val="000000"/>
                  <w:sz w:val="20"/>
                  <w:szCs w:val="20"/>
                  <w:lang w:val="nl-NL"/>
                </w:rPr>
                <w:delText>datum</w:delText>
              </w:r>
              <w:r w:rsidRPr="00DD0F4F">
                <w:rPr>
                  <w:rFonts w:ascii="Arial" w:eastAsia="Times New Roman" w:hAnsi="Arial" w:cs="Arial"/>
                  <w:color w:val="000000"/>
                  <w:sz w:val="20"/>
                  <w:szCs w:val="20"/>
                  <w:lang w:val="nl-NL"/>
                </w:rPr>
                <w:delText xml:space="preserve"> overgedragen worden naar een archiefbewaarplaats)</w:delText>
              </w:r>
            </w:del>
          </w:p>
        </w:tc>
      </w:tr>
      <w:tr w:rsidR="00C31FA4" w:rsidRPr="00AE6939" w14:paraId="321FA8F7" w14:textId="77777777" w:rsidTr="005A5EDD">
        <w:trPr>
          <w:trHeight w:val="215"/>
          <w:del w:id="1417" w:author="Arjan Kloosterboer" w:date="2017-09-22T04:10:00Z"/>
        </w:trPr>
        <w:tc>
          <w:tcPr>
            <w:tcW w:w="3780" w:type="dxa"/>
            <w:gridSpan w:val="3"/>
            <w:tcBorders>
              <w:top w:val="nil"/>
              <w:left w:val="nil"/>
              <w:bottom w:val="nil"/>
              <w:right w:val="nil"/>
            </w:tcBorders>
          </w:tcPr>
          <w:p w14:paraId="3E3B21E9" w14:textId="77777777" w:rsidR="00C31FA4" w:rsidRPr="00DD0F4F" w:rsidRDefault="00C31FA4" w:rsidP="005A5EDD">
            <w:pPr>
              <w:autoSpaceDE w:val="0"/>
              <w:autoSpaceDN w:val="0"/>
              <w:adjustRightInd w:val="0"/>
              <w:spacing w:after="0" w:line="240" w:lineRule="auto"/>
              <w:rPr>
                <w:del w:id="1418" w:author="Arjan Kloosterboer" w:date="2017-09-22T04:10:00Z"/>
                <w:rFonts w:ascii="Arial" w:eastAsia="Times New Roman" w:hAnsi="Arial" w:cs="Arial"/>
                <w:b/>
                <w:bCs/>
                <w:color w:val="000000"/>
                <w:sz w:val="20"/>
                <w:szCs w:val="20"/>
                <w:lang w:val="nl-NL"/>
              </w:rPr>
            </w:pPr>
          </w:p>
        </w:tc>
        <w:tc>
          <w:tcPr>
            <w:tcW w:w="5580" w:type="dxa"/>
            <w:gridSpan w:val="2"/>
            <w:tcBorders>
              <w:top w:val="nil"/>
              <w:left w:val="nil"/>
              <w:bottom w:val="nil"/>
              <w:right w:val="nil"/>
            </w:tcBorders>
          </w:tcPr>
          <w:p w14:paraId="7D90ABE7" w14:textId="77777777" w:rsidR="00C31FA4" w:rsidRPr="00DD0F4F" w:rsidRDefault="00C31FA4" w:rsidP="005A5EDD">
            <w:pPr>
              <w:autoSpaceDE w:val="0"/>
              <w:autoSpaceDN w:val="0"/>
              <w:adjustRightInd w:val="0"/>
              <w:spacing w:after="0" w:line="240" w:lineRule="auto"/>
              <w:rPr>
                <w:del w:id="1419" w:author="Arjan Kloosterboer" w:date="2017-09-22T04:10:00Z"/>
                <w:rFonts w:ascii="Arial" w:eastAsia="Times New Roman" w:hAnsi="Arial" w:cs="Arial"/>
                <w:color w:val="000000"/>
                <w:sz w:val="20"/>
                <w:szCs w:val="20"/>
                <w:lang w:val="nl-NL"/>
              </w:rPr>
            </w:pPr>
          </w:p>
        </w:tc>
      </w:tr>
      <w:tr w:rsidR="00C31FA4" w:rsidRPr="00AE6939" w14:paraId="5675B271" w14:textId="77777777" w:rsidTr="005A5EDD">
        <w:trPr>
          <w:trHeight w:val="215"/>
          <w:del w:id="1420" w:author="Arjan Kloosterboer" w:date="2017-09-22T04:10:00Z"/>
        </w:trPr>
        <w:tc>
          <w:tcPr>
            <w:tcW w:w="3780" w:type="dxa"/>
            <w:gridSpan w:val="3"/>
            <w:tcBorders>
              <w:top w:val="nil"/>
              <w:left w:val="nil"/>
              <w:bottom w:val="nil"/>
              <w:right w:val="nil"/>
            </w:tcBorders>
          </w:tcPr>
          <w:p w14:paraId="03A1E2E0" w14:textId="77777777" w:rsidR="00C31FA4" w:rsidRPr="00AE6939" w:rsidRDefault="00C31FA4" w:rsidP="005A5EDD">
            <w:pPr>
              <w:autoSpaceDE w:val="0"/>
              <w:autoSpaceDN w:val="0"/>
              <w:adjustRightInd w:val="0"/>
              <w:spacing w:after="0" w:line="240" w:lineRule="auto"/>
              <w:rPr>
                <w:del w:id="1421" w:author="Arjan Kloosterboer" w:date="2017-09-22T04:10:00Z"/>
                <w:rFonts w:ascii="Arial" w:eastAsia="Times New Roman" w:hAnsi="Arial" w:cs="Arial"/>
                <w:color w:val="000000"/>
                <w:sz w:val="20"/>
                <w:szCs w:val="20"/>
                <w:lang w:val="nl-NL"/>
              </w:rPr>
            </w:pPr>
            <w:del w:id="1422" w:author="Arjan Kloosterboer" w:date="2017-09-22T04:10:00Z">
              <w:r w:rsidRPr="00AE6939">
                <w:rPr>
                  <w:rFonts w:ascii="Arial" w:eastAsia="Times New Roman" w:hAnsi="Arial" w:cs="Arial"/>
                  <w:b/>
                  <w:bCs/>
                  <w:color w:val="000000"/>
                  <w:sz w:val="20"/>
                  <w:szCs w:val="20"/>
                  <w:lang w:val="nl-NL"/>
                </w:rPr>
                <w:delText>Indicatie materiële historie</w:delText>
              </w:r>
            </w:del>
          </w:p>
        </w:tc>
        <w:tc>
          <w:tcPr>
            <w:tcW w:w="5580" w:type="dxa"/>
            <w:gridSpan w:val="2"/>
            <w:tcBorders>
              <w:top w:val="nil"/>
              <w:left w:val="nil"/>
              <w:bottom w:val="nil"/>
              <w:right w:val="nil"/>
            </w:tcBorders>
          </w:tcPr>
          <w:p w14:paraId="7489685D" w14:textId="77777777" w:rsidR="00C31FA4" w:rsidRPr="00AE6939" w:rsidRDefault="00C31FA4" w:rsidP="005A5EDD">
            <w:pPr>
              <w:autoSpaceDE w:val="0"/>
              <w:autoSpaceDN w:val="0"/>
              <w:adjustRightInd w:val="0"/>
              <w:spacing w:after="0" w:line="240" w:lineRule="auto"/>
              <w:rPr>
                <w:del w:id="1423" w:author="Arjan Kloosterboer" w:date="2017-09-22T04:10:00Z"/>
                <w:rFonts w:ascii="Arial" w:eastAsia="Times New Roman" w:hAnsi="Arial" w:cs="Arial"/>
                <w:color w:val="000000"/>
                <w:sz w:val="20"/>
                <w:szCs w:val="20"/>
                <w:lang w:val="nl-NL"/>
              </w:rPr>
            </w:pPr>
            <w:del w:id="1424" w:author="Arjan Kloosterboer" w:date="2017-09-22T04:10:00Z">
              <w:r w:rsidRPr="00AE6939">
                <w:rPr>
                  <w:rFonts w:ascii="Arial" w:eastAsia="Times New Roman" w:hAnsi="Arial" w:cs="Arial"/>
                  <w:color w:val="000000"/>
                  <w:sz w:val="20"/>
                  <w:szCs w:val="20"/>
                  <w:lang w:val="nl-NL"/>
                </w:rPr>
                <w:delText>Ja</w:delText>
              </w:r>
            </w:del>
          </w:p>
        </w:tc>
      </w:tr>
      <w:tr w:rsidR="00C31FA4" w:rsidRPr="00AE6939" w14:paraId="79F5B66D" w14:textId="77777777" w:rsidTr="005A5EDD">
        <w:trPr>
          <w:trHeight w:val="230"/>
          <w:del w:id="1425" w:author="Arjan Kloosterboer" w:date="2017-09-22T04:10:00Z"/>
        </w:trPr>
        <w:tc>
          <w:tcPr>
            <w:tcW w:w="3780" w:type="dxa"/>
            <w:gridSpan w:val="3"/>
            <w:tcBorders>
              <w:top w:val="nil"/>
              <w:left w:val="nil"/>
              <w:bottom w:val="nil"/>
              <w:right w:val="nil"/>
            </w:tcBorders>
          </w:tcPr>
          <w:p w14:paraId="7C4B8039" w14:textId="77777777" w:rsidR="00C31FA4" w:rsidRPr="00AE6939" w:rsidRDefault="00C31FA4" w:rsidP="005A5EDD">
            <w:pPr>
              <w:autoSpaceDE w:val="0"/>
              <w:autoSpaceDN w:val="0"/>
              <w:adjustRightInd w:val="0"/>
              <w:spacing w:after="0" w:line="240" w:lineRule="auto"/>
              <w:rPr>
                <w:del w:id="1426" w:author="Arjan Kloosterboer" w:date="2017-09-22T04:10:00Z"/>
                <w:rFonts w:ascii="Arial" w:eastAsia="Times New Roman" w:hAnsi="Arial" w:cs="Arial"/>
                <w:b/>
                <w:bCs/>
                <w:color w:val="000000"/>
                <w:sz w:val="20"/>
                <w:szCs w:val="20"/>
                <w:lang w:val="nl-NL"/>
              </w:rPr>
            </w:pPr>
          </w:p>
        </w:tc>
        <w:tc>
          <w:tcPr>
            <w:tcW w:w="5580" w:type="dxa"/>
            <w:gridSpan w:val="2"/>
            <w:tcBorders>
              <w:top w:val="nil"/>
              <w:left w:val="nil"/>
              <w:bottom w:val="nil"/>
              <w:right w:val="nil"/>
            </w:tcBorders>
          </w:tcPr>
          <w:p w14:paraId="77830F7A" w14:textId="77777777" w:rsidR="00C31FA4" w:rsidRPr="00AE6939" w:rsidRDefault="00C31FA4" w:rsidP="005A5EDD">
            <w:pPr>
              <w:autoSpaceDE w:val="0"/>
              <w:autoSpaceDN w:val="0"/>
              <w:adjustRightInd w:val="0"/>
              <w:spacing w:after="0" w:line="240" w:lineRule="auto"/>
              <w:rPr>
                <w:del w:id="1427" w:author="Arjan Kloosterboer" w:date="2017-09-22T04:10:00Z"/>
                <w:rFonts w:ascii="Arial" w:eastAsia="Times New Roman" w:hAnsi="Arial" w:cs="Arial"/>
                <w:color w:val="000000"/>
                <w:sz w:val="20"/>
                <w:szCs w:val="20"/>
                <w:lang w:val="nl-NL"/>
              </w:rPr>
            </w:pPr>
          </w:p>
        </w:tc>
      </w:tr>
      <w:tr w:rsidR="006940C5" w:rsidRPr="00AE6939" w14:paraId="17F09131" w14:textId="77777777" w:rsidTr="007F6122">
        <w:tc>
          <w:tcPr>
            <w:tcW w:w="3690" w:type="dxa"/>
            <w:gridSpan w:val="2"/>
            <w:tcBorders>
              <w:top w:val="nil"/>
              <w:left w:val="nil"/>
              <w:bottom w:val="nil"/>
              <w:right w:val="nil"/>
            </w:tcBorders>
            <w:tcMar>
              <w:top w:w="0" w:type="dxa"/>
              <w:left w:w="60" w:type="dxa"/>
              <w:bottom w:w="0" w:type="dxa"/>
              <w:right w:w="60" w:type="dxa"/>
            </w:tcMar>
          </w:tcPr>
          <w:p w14:paraId="62645E38" w14:textId="77777777" w:rsidR="006940C5" w:rsidRPr="00AE6939" w:rsidRDefault="006940C5" w:rsidP="006940C5">
            <w:pPr>
              <w:spacing w:after="0"/>
              <w:rPr>
                <w:moveFrom w:id="1428" w:author="Arjan Kloosterboer" w:date="2017-09-22T04:10:00Z"/>
                <w:rFonts w:ascii="Calibri" w:hAnsi="Calibri" w:cs="Calibri"/>
                <w:color w:val="000000"/>
                <w:lang w:val="nl-NL"/>
              </w:rPr>
            </w:pPr>
            <w:moveFromRangeStart w:id="1429" w:author="Arjan Kloosterboer" w:date="2017-09-22T04:10:00Z" w:name="move493816788"/>
            <w:moveFrom w:id="1430" w:author="Arjan Kloosterboer" w:date="2017-09-22T04:10:00Z">
              <w:r w:rsidRPr="00AE6939">
                <w:rPr>
                  <w:rFonts w:ascii="Calibri" w:hAnsi="Calibri" w:cs="Calibri"/>
                  <w:b/>
                  <w:bCs/>
                  <w:color w:val="000000"/>
                  <w:lang w:val="nl-NL"/>
                </w:rPr>
                <w:t>Indicatie formele historie</w:t>
              </w:r>
            </w:moveFrom>
          </w:p>
        </w:tc>
        <w:tc>
          <w:tcPr>
            <w:tcW w:w="5670" w:type="dxa"/>
            <w:gridSpan w:val="3"/>
            <w:tcBorders>
              <w:top w:val="nil"/>
              <w:left w:val="nil"/>
              <w:bottom w:val="nil"/>
              <w:right w:val="nil"/>
            </w:tcBorders>
            <w:tcMar>
              <w:top w:w="0" w:type="dxa"/>
              <w:left w:w="60" w:type="dxa"/>
              <w:bottom w:w="0" w:type="dxa"/>
              <w:right w:w="60" w:type="dxa"/>
            </w:tcMar>
          </w:tcPr>
          <w:p w14:paraId="3F7F7677" w14:textId="77777777" w:rsidR="006940C5" w:rsidRPr="00AE6939" w:rsidRDefault="006940C5" w:rsidP="006940C5">
            <w:pPr>
              <w:spacing w:after="0"/>
              <w:rPr>
                <w:moveFrom w:id="1431" w:author="Arjan Kloosterboer" w:date="2017-09-22T04:10:00Z"/>
                <w:rFonts w:ascii="Calibri" w:hAnsi="Calibri" w:cs="Calibri"/>
                <w:color w:val="000000"/>
                <w:lang w:val="nl-NL"/>
              </w:rPr>
            </w:pPr>
            <w:moveFrom w:id="1432" w:author="Arjan Kloosterboer" w:date="2017-09-22T04:10:00Z">
              <w:r w:rsidRPr="00AE6939">
                <w:rPr>
                  <w:rFonts w:ascii="Calibri" w:hAnsi="Calibri" w:cs="Calibri"/>
                  <w:color w:val="000000"/>
                  <w:lang w:val="nl-NL"/>
                </w:rPr>
                <w:t>Ja</w:t>
              </w:r>
            </w:moveFrom>
          </w:p>
        </w:tc>
      </w:tr>
      <w:tr w:rsidR="00080BC1" w:rsidRPr="00AE6939" w14:paraId="0F51481C" w14:textId="77777777" w:rsidTr="004B6915">
        <w:tblPrEx>
          <w:tblCellMar>
            <w:top w:w="113" w:type="dxa"/>
            <w:left w:w="108" w:type="dxa"/>
            <w:right w:w="108" w:type="dxa"/>
          </w:tblCellMar>
        </w:tblPrEx>
        <w:trPr>
          <w:gridAfter w:val="1"/>
          <w:wAfter w:w="492" w:type="dxa"/>
          <w:cantSplit/>
        </w:trPr>
        <w:tc>
          <w:tcPr>
            <w:tcW w:w="2808" w:type="dxa"/>
            <w:shd w:val="clear" w:color="auto" w:fill="auto"/>
          </w:tcPr>
          <w:p w14:paraId="02FED61A" w14:textId="77777777" w:rsidR="00080BC1" w:rsidRPr="00AE6939" w:rsidRDefault="00080BC1" w:rsidP="004B6915">
            <w:pPr>
              <w:snapToGrid w:val="0"/>
              <w:spacing w:after="120"/>
              <w:rPr>
                <w:moveFrom w:id="1433" w:author="Arjan Kloosterboer" w:date="2017-09-22T04:10:00Z"/>
                <w:rFonts w:ascii="Arial" w:eastAsia="Batang" w:hAnsi="Arial" w:cs="Arial"/>
                <w:b/>
                <w:sz w:val="20"/>
                <w:szCs w:val="20"/>
                <w:lang w:val="nl-NL"/>
              </w:rPr>
            </w:pPr>
            <w:moveFromRangeStart w:id="1434" w:author="Arjan Kloosterboer" w:date="2017-09-22T04:10:00Z" w:name="move493816782"/>
            <w:moveFromRangeEnd w:id="1429"/>
            <w:moveFrom w:id="1435" w:author="Arjan Kloosterboer" w:date="2017-09-22T04:10:00Z">
              <w:r w:rsidRPr="00AE6939">
                <w:rPr>
                  <w:rFonts w:ascii="Arial" w:eastAsia="Batang" w:hAnsi="Arial" w:cs="Arial"/>
                  <w:b/>
                  <w:sz w:val="20"/>
                  <w:szCs w:val="20"/>
                  <w:lang w:val="nl-NL"/>
                </w:rPr>
                <w:t>Aanduiding brondocument</w:t>
              </w:r>
            </w:moveFrom>
          </w:p>
        </w:tc>
        <w:tc>
          <w:tcPr>
            <w:tcW w:w="6120" w:type="dxa"/>
            <w:gridSpan w:val="3"/>
            <w:shd w:val="clear" w:color="auto" w:fill="auto"/>
          </w:tcPr>
          <w:p w14:paraId="056859FF" w14:textId="77777777" w:rsidR="00080BC1" w:rsidRPr="00AE6939" w:rsidRDefault="00080BC1" w:rsidP="004B6915">
            <w:pPr>
              <w:snapToGrid w:val="0"/>
              <w:rPr>
                <w:moveFrom w:id="1436" w:author="Arjan Kloosterboer" w:date="2017-09-22T04:10:00Z"/>
                <w:rFonts w:ascii="Arial" w:eastAsia="Batang" w:hAnsi="Arial" w:cs="Arial"/>
                <w:sz w:val="20"/>
                <w:szCs w:val="20"/>
                <w:lang w:val="nl-NL"/>
              </w:rPr>
            </w:pPr>
            <w:moveFrom w:id="1437" w:author="Arjan Kloosterboer" w:date="2017-09-22T04:10:00Z">
              <w:r w:rsidRPr="00AE6939">
                <w:rPr>
                  <w:rFonts w:ascii="Arial" w:eastAsia="Batang" w:hAnsi="Arial" w:cs="Arial"/>
                  <w:sz w:val="20"/>
                  <w:szCs w:val="20"/>
                  <w:lang w:val="nl-NL"/>
                </w:rPr>
                <w:t>Nee</w:t>
              </w:r>
            </w:moveFrom>
          </w:p>
        </w:tc>
      </w:tr>
      <w:moveFromRangeEnd w:id="1434"/>
      <w:tr w:rsidR="00C31FA4" w:rsidRPr="00AE6939" w14:paraId="396742B8" w14:textId="77777777" w:rsidTr="005A5EDD">
        <w:trPr>
          <w:trHeight w:val="230"/>
          <w:del w:id="1438" w:author="Arjan Kloosterboer" w:date="2017-09-22T04:10:00Z"/>
        </w:trPr>
        <w:tc>
          <w:tcPr>
            <w:tcW w:w="3780" w:type="dxa"/>
            <w:gridSpan w:val="3"/>
            <w:tcBorders>
              <w:top w:val="nil"/>
              <w:left w:val="nil"/>
              <w:bottom w:val="nil"/>
              <w:right w:val="nil"/>
            </w:tcBorders>
          </w:tcPr>
          <w:p w14:paraId="3C4814AF" w14:textId="77777777" w:rsidR="00C31FA4" w:rsidRPr="00AE6939" w:rsidRDefault="00C31FA4" w:rsidP="005A5EDD">
            <w:pPr>
              <w:autoSpaceDE w:val="0"/>
              <w:autoSpaceDN w:val="0"/>
              <w:adjustRightInd w:val="0"/>
              <w:spacing w:after="0" w:line="240" w:lineRule="auto"/>
              <w:rPr>
                <w:del w:id="1439" w:author="Arjan Kloosterboer" w:date="2017-09-22T04:10:00Z"/>
                <w:rFonts w:ascii="Arial" w:eastAsia="Times New Roman" w:hAnsi="Arial" w:cs="Arial"/>
                <w:b/>
                <w:bCs/>
                <w:color w:val="000000"/>
                <w:sz w:val="20"/>
                <w:szCs w:val="20"/>
                <w:lang w:val="nl-NL"/>
              </w:rPr>
            </w:pPr>
          </w:p>
        </w:tc>
        <w:tc>
          <w:tcPr>
            <w:tcW w:w="5580" w:type="dxa"/>
            <w:gridSpan w:val="2"/>
            <w:tcBorders>
              <w:top w:val="nil"/>
              <w:left w:val="nil"/>
              <w:bottom w:val="nil"/>
              <w:right w:val="nil"/>
            </w:tcBorders>
          </w:tcPr>
          <w:p w14:paraId="344E42D9" w14:textId="77777777" w:rsidR="00C31FA4" w:rsidRPr="00AE6939" w:rsidRDefault="00C31FA4" w:rsidP="005A5EDD">
            <w:pPr>
              <w:autoSpaceDE w:val="0"/>
              <w:autoSpaceDN w:val="0"/>
              <w:adjustRightInd w:val="0"/>
              <w:spacing w:after="0" w:line="240" w:lineRule="auto"/>
              <w:rPr>
                <w:del w:id="1440" w:author="Arjan Kloosterboer" w:date="2017-09-22T04:10:00Z"/>
                <w:rFonts w:ascii="Arial" w:eastAsia="Times New Roman" w:hAnsi="Arial" w:cs="Arial"/>
                <w:color w:val="000000"/>
                <w:sz w:val="20"/>
                <w:szCs w:val="20"/>
                <w:lang w:val="nl-NL"/>
              </w:rPr>
            </w:pPr>
          </w:p>
        </w:tc>
      </w:tr>
      <w:tr w:rsidR="00C31FA4" w:rsidRPr="00AE6939" w14:paraId="11E48B8D" w14:textId="77777777" w:rsidTr="005A5EDD">
        <w:trPr>
          <w:trHeight w:val="230"/>
          <w:del w:id="1441" w:author="Arjan Kloosterboer" w:date="2017-09-22T04:10:00Z"/>
        </w:trPr>
        <w:tc>
          <w:tcPr>
            <w:tcW w:w="3780" w:type="dxa"/>
            <w:gridSpan w:val="3"/>
            <w:tcBorders>
              <w:top w:val="nil"/>
              <w:left w:val="nil"/>
              <w:bottom w:val="nil"/>
              <w:right w:val="nil"/>
            </w:tcBorders>
          </w:tcPr>
          <w:p w14:paraId="4977560C" w14:textId="77777777" w:rsidR="00C31FA4" w:rsidRPr="00AE6939" w:rsidRDefault="00C31FA4" w:rsidP="005A5EDD">
            <w:pPr>
              <w:autoSpaceDE w:val="0"/>
              <w:autoSpaceDN w:val="0"/>
              <w:adjustRightInd w:val="0"/>
              <w:spacing w:after="0" w:line="240" w:lineRule="auto"/>
              <w:rPr>
                <w:del w:id="1442" w:author="Arjan Kloosterboer" w:date="2017-09-22T04:10:00Z"/>
                <w:rFonts w:ascii="Arial" w:eastAsia="Times New Roman" w:hAnsi="Arial" w:cs="Arial"/>
                <w:color w:val="000000"/>
                <w:sz w:val="20"/>
                <w:szCs w:val="20"/>
                <w:lang w:val="nl-NL"/>
              </w:rPr>
            </w:pPr>
            <w:del w:id="1443" w:author="Arjan Kloosterboer" w:date="2017-09-22T04:10:00Z">
              <w:r w:rsidRPr="00AE6939">
                <w:rPr>
                  <w:rFonts w:ascii="Arial" w:eastAsia="Times New Roman" w:hAnsi="Arial" w:cs="Arial"/>
                  <w:b/>
                  <w:bCs/>
                  <w:color w:val="000000"/>
                  <w:sz w:val="20"/>
                  <w:szCs w:val="20"/>
                  <w:lang w:val="nl-NL"/>
                </w:rPr>
                <w:delText>Indicatie in onderzoek</w:delText>
              </w:r>
            </w:del>
          </w:p>
        </w:tc>
        <w:tc>
          <w:tcPr>
            <w:tcW w:w="5580" w:type="dxa"/>
            <w:gridSpan w:val="2"/>
            <w:tcBorders>
              <w:top w:val="nil"/>
              <w:left w:val="nil"/>
              <w:bottom w:val="nil"/>
              <w:right w:val="nil"/>
            </w:tcBorders>
          </w:tcPr>
          <w:p w14:paraId="022CF5F6" w14:textId="77777777" w:rsidR="00C31FA4" w:rsidRPr="00AE6939" w:rsidRDefault="00C31FA4" w:rsidP="005A5EDD">
            <w:pPr>
              <w:autoSpaceDE w:val="0"/>
              <w:autoSpaceDN w:val="0"/>
              <w:adjustRightInd w:val="0"/>
              <w:spacing w:after="0" w:line="240" w:lineRule="auto"/>
              <w:rPr>
                <w:del w:id="1444" w:author="Arjan Kloosterboer" w:date="2017-09-22T04:10:00Z"/>
                <w:rFonts w:ascii="Arial" w:eastAsia="Times New Roman" w:hAnsi="Arial" w:cs="Arial"/>
                <w:color w:val="000000"/>
                <w:sz w:val="20"/>
                <w:szCs w:val="20"/>
                <w:lang w:val="nl-NL"/>
              </w:rPr>
            </w:pPr>
            <w:del w:id="1445" w:author="Arjan Kloosterboer" w:date="2017-09-22T04:10:00Z">
              <w:r w:rsidRPr="00AE6939">
                <w:rPr>
                  <w:rFonts w:ascii="Arial" w:eastAsia="Times New Roman" w:hAnsi="Arial" w:cs="Arial"/>
                  <w:color w:val="000000"/>
                  <w:sz w:val="20"/>
                  <w:szCs w:val="20"/>
                  <w:lang w:val="nl-NL"/>
                </w:rPr>
                <w:delText>Nee</w:delText>
              </w:r>
            </w:del>
          </w:p>
        </w:tc>
      </w:tr>
      <w:tr w:rsidR="00C31FA4" w:rsidRPr="00AE6939" w14:paraId="0504FC16" w14:textId="77777777" w:rsidTr="005A5EDD">
        <w:trPr>
          <w:trHeight w:val="230"/>
          <w:del w:id="1446" w:author="Arjan Kloosterboer" w:date="2017-09-22T04:10:00Z"/>
        </w:trPr>
        <w:tc>
          <w:tcPr>
            <w:tcW w:w="3780" w:type="dxa"/>
            <w:gridSpan w:val="3"/>
            <w:tcBorders>
              <w:top w:val="nil"/>
              <w:left w:val="nil"/>
              <w:bottom w:val="nil"/>
              <w:right w:val="nil"/>
            </w:tcBorders>
          </w:tcPr>
          <w:p w14:paraId="07CA6803" w14:textId="77777777" w:rsidR="00C31FA4" w:rsidRPr="00AE6939" w:rsidRDefault="00C31FA4" w:rsidP="005A5EDD">
            <w:pPr>
              <w:autoSpaceDE w:val="0"/>
              <w:autoSpaceDN w:val="0"/>
              <w:adjustRightInd w:val="0"/>
              <w:spacing w:after="0" w:line="240" w:lineRule="auto"/>
              <w:rPr>
                <w:del w:id="1447" w:author="Arjan Kloosterboer" w:date="2017-09-22T04:10:00Z"/>
                <w:rFonts w:ascii="Arial" w:eastAsia="Times New Roman" w:hAnsi="Arial" w:cs="Arial"/>
                <w:b/>
                <w:bCs/>
                <w:color w:val="000000"/>
                <w:sz w:val="20"/>
                <w:szCs w:val="20"/>
                <w:lang w:val="nl-NL"/>
              </w:rPr>
            </w:pPr>
          </w:p>
        </w:tc>
        <w:tc>
          <w:tcPr>
            <w:tcW w:w="5580" w:type="dxa"/>
            <w:gridSpan w:val="2"/>
            <w:tcBorders>
              <w:top w:val="nil"/>
              <w:left w:val="nil"/>
              <w:bottom w:val="nil"/>
              <w:right w:val="nil"/>
            </w:tcBorders>
          </w:tcPr>
          <w:p w14:paraId="7B04DFA7" w14:textId="77777777" w:rsidR="00C31FA4" w:rsidRPr="00AE6939" w:rsidRDefault="00C31FA4" w:rsidP="005A5EDD">
            <w:pPr>
              <w:autoSpaceDE w:val="0"/>
              <w:autoSpaceDN w:val="0"/>
              <w:adjustRightInd w:val="0"/>
              <w:spacing w:after="0" w:line="240" w:lineRule="auto"/>
              <w:rPr>
                <w:del w:id="1448" w:author="Arjan Kloosterboer" w:date="2017-09-22T04:10:00Z"/>
                <w:rFonts w:ascii="Arial" w:eastAsia="Times New Roman" w:hAnsi="Arial" w:cs="Arial"/>
                <w:color w:val="000000"/>
                <w:sz w:val="20"/>
                <w:szCs w:val="20"/>
                <w:lang w:val="nl-NL"/>
              </w:rPr>
            </w:pPr>
          </w:p>
        </w:tc>
      </w:tr>
      <w:tr w:rsidR="00080BC1" w:rsidRPr="00AE6939" w14:paraId="0536698B" w14:textId="77777777" w:rsidTr="004B6915">
        <w:tblPrEx>
          <w:tblCellMar>
            <w:top w:w="113" w:type="dxa"/>
            <w:left w:w="108" w:type="dxa"/>
            <w:right w:w="108" w:type="dxa"/>
          </w:tblCellMar>
        </w:tblPrEx>
        <w:trPr>
          <w:gridAfter w:val="1"/>
          <w:wAfter w:w="492" w:type="dxa"/>
          <w:cantSplit/>
        </w:trPr>
        <w:tc>
          <w:tcPr>
            <w:tcW w:w="2808" w:type="dxa"/>
            <w:shd w:val="clear" w:color="auto" w:fill="auto"/>
          </w:tcPr>
          <w:p w14:paraId="2B47998E" w14:textId="77777777" w:rsidR="00080BC1" w:rsidRPr="00AE6939" w:rsidRDefault="00080BC1" w:rsidP="004B6915">
            <w:pPr>
              <w:snapToGrid w:val="0"/>
              <w:spacing w:after="120"/>
              <w:rPr>
                <w:moveFrom w:id="1449" w:author="Arjan Kloosterboer" w:date="2017-09-22T04:10:00Z"/>
                <w:rFonts w:ascii="Arial" w:eastAsia="Batang" w:hAnsi="Arial" w:cs="Arial"/>
                <w:b/>
                <w:sz w:val="20"/>
                <w:szCs w:val="20"/>
                <w:lang w:val="nl-NL"/>
              </w:rPr>
            </w:pPr>
            <w:moveFromRangeStart w:id="1450" w:author="Arjan Kloosterboer" w:date="2017-09-22T04:10:00Z" w:name="move493816783"/>
            <w:moveFrom w:id="1451" w:author="Arjan Kloosterboer" w:date="2017-09-22T04:10:00Z">
              <w:r w:rsidRPr="00AE6939">
                <w:rPr>
                  <w:rFonts w:ascii="Arial" w:eastAsia="Batang" w:hAnsi="Arial" w:cs="Arial"/>
                  <w:b/>
                  <w:sz w:val="20"/>
                  <w:szCs w:val="20"/>
                  <w:lang w:val="nl-NL"/>
                </w:rPr>
                <w:t>Aanduiding strijdigheid/nietigheid</w:t>
              </w:r>
            </w:moveFrom>
          </w:p>
        </w:tc>
        <w:tc>
          <w:tcPr>
            <w:tcW w:w="6120" w:type="dxa"/>
            <w:gridSpan w:val="3"/>
            <w:shd w:val="clear" w:color="auto" w:fill="auto"/>
          </w:tcPr>
          <w:p w14:paraId="74DAB3F3" w14:textId="77777777" w:rsidR="00080BC1" w:rsidRPr="00AE6939" w:rsidRDefault="00080BC1" w:rsidP="004B6915">
            <w:pPr>
              <w:snapToGrid w:val="0"/>
              <w:rPr>
                <w:moveFrom w:id="1452" w:author="Arjan Kloosterboer" w:date="2017-09-22T04:10:00Z"/>
                <w:rFonts w:ascii="Arial" w:eastAsia="Batang" w:hAnsi="Arial" w:cs="Arial"/>
                <w:sz w:val="20"/>
                <w:szCs w:val="20"/>
                <w:lang w:val="nl-NL"/>
              </w:rPr>
            </w:pPr>
            <w:moveFrom w:id="1453" w:author="Arjan Kloosterboer" w:date="2017-09-22T04:10:00Z">
              <w:r w:rsidRPr="00AE6939">
                <w:rPr>
                  <w:rFonts w:ascii="Arial" w:eastAsia="Batang" w:hAnsi="Arial" w:cs="Arial"/>
                  <w:sz w:val="20"/>
                  <w:szCs w:val="20"/>
                  <w:lang w:val="nl-NL"/>
                </w:rPr>
                <w:t>Nee</w:t>
              </w:r>
            </w:moveFrom>
          </w:p>
        </w:tc>
      </w:tr>
      <w:moveFromRangeEnd w:id="1450"/>
      <w:tr w:rsidR="00C31FA4" w:rsidRPr="00AE6939" w14:paraId="55F3BF66" w14:textId="77777777" w:rsidTr="005A5EDD">
        <w:trPr>
          <w:trHeight w:val="245"/>
          <w:del w:id="1454" w:author="Arjan Kloosterboer" w:date="2017-09-22T04:10:00Z"/>
        </w:trPr>
        <w:tc>
          <w:tcPr>
            <w:tcW w:w="3780" w:type="dxa"/>
            <w:gridSpan w:val="3"/>
            <w:tcBorders>
              <w:top w:val="nil"/>
              <w:left w:val="nil"/>
              <w:bottom w:val="nil"/>
              <w:right w:val="nil"/>
            </w:tcBorders>
          </w:tcPr>
          <w:p w14:paraId="137B9B24" w14:textId="77777777" w:rsidR="00C31FA4" w:rsidRPr="00AE6939" w:rsidRDefault="00C31FA4" w:rsidP="005A5EDD">
            <w:pPr>
              <w:autoSpaceDE w:val="0"/>
              <w:autoSpaceDN w:val="0"/>
              <w:adjustRightInd w:val="0"/>
              <w:spacing w:after="0" w:line="240" w:lineRule="auto"/>
              <w:rPr>
                <w:del w:id="1455" w:author="Arjan Kloosterboer" w:date="2017-09-22T04:10:00Z"/>
                <w:rFonts w:ascii="Arial" w:eastAsia="Times New Roman" w:hAnsi="Arial" w:cs="Arial"/>
                <w:b/>
                <w:bCs/>
                <w:color w:val="000000"/>
                <w:sz w:val="20"/>
                <w:szCs w:val="20"/>
                <w:lang w:val="nl-NL"/>
              </w:rPr>
            </w:pPr>
          </w:p>
        </w:tc>
        <w:tc>
          <w:tcPr>
            <w:tcW w:w="5580" w:type="dxa"/>
            <w:gridSpan w:val="2"/>
            <w:tcBorders>
              <w:top w:val="nil"/>
              <w:left w:val="nil"/>
              <w:bottom w:val="nil"/>
              <w:right w:val="nil"/>
            </w:tcBorders>
          </w:tcPr>
          <w:p w14:paraId="07FB7CEA" w14:textId="77777777" w:rsidR="00C31FA4" w:rsidRPr="00AE6939" w:rsidRDefault="00C31FA4" w:rsidP="005A5EDD">
            <w:pPr>
              <w:autoSpaceDE w:val="0"/>
              <w:autoSpaceDN w:val="0"/>
              <w:adjustRightInd w:val="0"/>
              <w:spacing w:after="0" w:line="240" w:lineRule="auto"/>
              <w:rPr>
                <w:del w:id="1456" w:author="Arjan Kloosterboer" w:date="2017-09-22T04:10:00Z"/>
                <w:rFonts w:ascii="Arial" w:eastAsia="Times New Roman" w:hAnsi="Arial" w:cs="Arial"/>
                <w:color w:val="000000"/>
                <w:sz w:val="20"/>
                <w:szCs w:val="20"/>
                <w:lang w:val="nl-NL"/>
              </w:rPr>
            </w:pPr>
          </w:p>
        </w:tc>
      </w:tr>
      <w:tr w:rsidR="00C31FA4" w:rsidRPr="00AE6939" w14:paraId="350DBFCB" w14:textId="77777777" w:rsidTr="005A5EDD">
        <w:trPr>
          <w:trHeight w:val="230"/>
          <w:del w:id="1457" w:author="Arjan Kloosterboer" w:date="2017-09-22T04:10:00Z"/>
        </w:trPr>
        <w:tc>
          <w:tcPr>
            <w:tcW w:w="3780" w:type="dxa"/>
            <w:gridSpan w:val="3"/>
            <w:tcBorders>
              <w:top w:val="nil"/>
              <w:left w:val="nil"/>
              <w:bottom w:val="nil"/>
              <w:right w:val="nil"/>
            </w:tcBorders>
          </w:tcPr>
          <w:p w14:paraId="03029436" w14:textId="77777777" w:rsidR="00C31FA4" w:rsidRPr="00AE6939" w:rsidRDefault="00C31FA4" w:rsidP="005A5EDD">
            <w:pPr>
              <w:autoSpaceDE w:val="0"/>
              <w:autoSpaceDN w:val="0"/>
              <w:adjustRightInd w:val="0"/>
              <w:spacing w:after="0" w:line="240" w:lineRule="auto"/>
              <w:rPr>
                <w:del w:id="1458" w:author="Arjan Kloosterboer" w:date="2017-09-22T04:10:00Z"/>
                <w:rFonts w:ascii="Arial" w:eastAsia="Times New Roman" w:hAnsi="Arial" w:cs="Arial"/>
                <w:color w:val="000000"/>
                <w:sz w:val="20"/>
                <w:szCs w:val="20"/>
                <w:lang w:val="nl-NL"/>
              </w:rPr>
            </w:pPr>
            <w:del w:id="1459" w:author="Arjan Kloosterboer" w:date="2017-09-22T04:10:00Z">
              <w:r w:rsidRPr="00AE6939">
                <w:rPr>
                  <w:rFonts w:ascii="Arial" w:eastAsia="Times New Roman" w:hAnsi="Arial" w:cs="Arial"/>
                  <w:b/>
                  <w:bCs/>
                  <w:color w:val="000000"/>
                  <w:sz w:val="20"/>
                  <w:szCs w:val="20"/>
                  <w:lang w:val="nl-NL"/>
                </w:rPr>
                <w:delText>Indicatie kardinaliteit</w:delText>
              </w:r>
            </w:del>
          </w:p>
        </w:tc>
        <w:tc>
          <w:tcPr>
            <w:tcW w:w="5580" w:type="dxa"/>
            <w:gridSpan w:val="2"/>
            <w:tcBorders>
              <w:top w:val="nil"/>
              <w:left w:val="nil"/>
              <w:bottom w:val="nil"/>
              <w:right w:val="nil"/>
            </w:tcBorders>
          </w:tcPr>
          <w:p w14:paraId="14FC7B2A" w14:textId="77777777" w:rsidR="00C31FA4" w:rsidRPr="00AE6939" w:rsidRDefault="00C31FA4" w:rsidP="005A5EDD">
            <w:pPr>
              <w:autoSpaceDE w:val="0"/>
              <w:autoSpaceDN w:val="0"/>
              <w:adjustRightInd w:val="0"/>
              <w:spacing w:after="0" w:line="240" w:lineRule="auto"/>
              <w:rPr>
                <w:del w:id="1460" w:author="Arjan Kloosterboer" w:date="2017-09-22T04:10:00Z"/>
                <w:rFonts w:ascii="Arial" w:eastAsia="Times New Roman" w:hAnsi="Arial" w:cs="Arial"/>
                <w:color w:val="000000"/>
                <w:sz w:val="20"/>
                <w:szCs w:val="20"/>
                <w:lang w:val="nl-NL"/>
              </w:rPr>
            </w:pPr>
            <w:del w:id="1461" w:author="Arjan Kloosterboer" w:date="2017-09-22T04:10:00Z">
              <w:r w:rsidRPr="00AE6939">
                <w:rPr>
                  <w:rFonts w:ascii="Arial" w:eastAsia="Times New Roman" w:hAnsi="Arial" w:cs="Arial"/>
                  <w:color w:val="000000"/>
                  <w:sz w:val="20"/>
                  <w:szCs w:val="20"/>
                  <w:lang w:val="nl-NL"/>
                </w:rPr>
                <w:delText xml:space="preserve">0 - </w:delText>
              </w:r>
              <w:r w:rsidR="00DA5D93" w:rsidRPr="00954A12">
                <w:rPr>
                  <w:rFonts w:ascii="Arial" w:eastAsia="Times New Roman" w:hAnsi="Arial" w:cs="Arial"/>
                  <w:color w:val="000000"/>
                  <w:sz w:val="20"/>
                  <w:szCs w:val="20"/>
                </w:rPr>
                <w:fldChar w:fldCharType="begin" w:fldLock="1"/>
              </w:r>
              <w:r w:rsidRPr="00AE6939">
                <w:rPr>
                  <w:rFonts w:ascii="Arial" w:eastAsia="Times New Roman" w:hAnsi="Arial" w:cs="Arial"/>
                  <w:color w:val="000000"/>
                  <w:sz w:val="20"/>
                  <w:szCs w:val="20"/>
                  <w:lang w:val="nl-NL"/>
                </w:rPr>
                <w:delInstrText>MERGEFIELD Att.UpperBound</w:delInstrText>
              </w:r>
              <w:r w:rsidR="00DA5D93" w:rsidRPr="00954A12">
                <w:rPr>
                  <w:rFonts w:ascii="Arial" w:eastAsia="Times New Roman" w:hAnsi="Arial" w:cs="Arial"/>
                  <w:color w:val="000000"/>
                  <w:sz w:val="20"/>
                  <w:szCs w:val="20"/>
                </w:rPr>
                <w:fldChar w:fldCharType="separate"/>
              </w:r>
              <w:r w:rsidRPr="00AE6939">
                <w:rPr>
                  <w:rFonts w:ascii="Arial" w:eastAsia="Times New Roman" w:hAnsi="Arial" w:cs="Arial"/>
                  <w:color w:val="000000"/>
                  <w:sz w:val="20"/>
                  <w:szCs w:val="20"/>
                  <w:lang w:val="nl-NL"/>
                </w:rPr>
                <w:delText>1</w:delText>
              </w:r>
              <w:r w:rsidR="00DA5D93" w:rsidRPr="00954A12">
                <w:rPr>
                  <w:rFonts w:ascii="Arial" w:eastAsia="Times New Roman" w:hAnsi="Arial" w:cs="Arial"/>
                  <w:color w:val="000000"/>
                  <w:sz w:val="20"/>
                  <w:szCs w:val="20"/>
                </w:rPr>
                <w:fldChar w:fldCharType="end"/>
              </w:r>
            </w:del>
          </w:p>
        </w:tc>
      </w:tr>
      <w:tr w:rsidR="00551C68" w:rsidRPr="00AE6939" w14:paraId="6A68FDA5" w14:textId="77777777" w:rsidTr="00FD22CE">
        <w:trPr>
          <w:trHeight w:val="232"/>
        </w:trPr>
        <w:tc>
          <w:tcPr>
            <w:tcW w:w="3780" w:type="dxa"/>
            <w:gridSpan w:val="3"/>
            <w:tcBorders>
              <w:top w:val="nil"/>
              <w:left w:val="nil"/>
              <w:bottom w:val="nil"/>
              <w:right w:val="nil"/>
            </w:tcBorders>
          </w:tcPr>
          <w:p w14:paraId="6B83AECD" w14:textId="77777777" w:rsidR="00551C68" w:rsidRPr="00AE6939" w:rsidRDefault="00551C68" w:rsidP="00FD22CE">
            <w:pPr>
              <w:autoSpaceDE w:val="0"/>
              <w:autoSpaceDN w:val="0"/>
              <w:adjustRightInd w:val="0"/>
              <w:spacing w:after="0" w:line="240" w:lineRule="auto"/>
              <w:rPr>
                <w:moveFrom w:id="1462" w:author="Arjan Kloosterboer" w:date="2017-09-22T04:10:00Z"/>
                <w:rFonts w:ascii="Arial" w:eastAsia="Times New Roman" w:hAnsi="Arial" w:cs="Arial"/>
                <w:b/>
                <w:bCs/>
                <w:color w:val="000000"/>
                <w:sz w:val="20"/>
                <w:szCs w:val="20"/>
                <w:lang w:val="nl-NL"/>
              </w:rPr>
            </w:pPr>
            <w:moveFromRangeStart w:id="1463" w:author="Arjan Kloosterboer" w:date="2017-09-22T04:10:00Z" w:name="move493816789"/>
          </w:p>
        </w:tc>
        <w:tc>
          <w:tcPr>
            <w:tcW w:w="5580" w:type="dxa"/>
            <w:gridSpan w:val="2"/>
            <w:tcBorders>
              <w:top w:val="nil"/>
              <w:left w:val="nil"/>
              <w:bottom w:val="nil"/>
              <w:right w:val="nil"/>
            </w:tcBorders>
          </w:tcPr>
          <w:p w14:paraId="35D5E96E" w14:textId="77777777" w:rsidR="00551C68" w:rsidRPr="00AE6939" w:rsidRDefault="00551C68" w:rsidP="00FD22CE">
            <w:pPr>
              <w:autoSpaceDE w:val="0"/>
              <w:autoSpaceDN w:val="0"/>
              <w:adjustRightInd w:val="0"/>
              <w:spacing w:after="0" w:line="240" w:lineRule="auto"/>
              <w:rPr>
                <w:moveFrom w:id="1464" w:author="Arjan Kloosterboer" w:date="2017-09-22T04:10:00Z"/>
                <w:rFonts w:ascii="Arial" w:eastAsia="Times New Roman" w:hAnsi="Arial" w:cs="Arial"/>
                <w:color w:val="000000"/>
                <w:sz w:val="20"/>
                <w:szCs w:val="20"/>
                <w:lang w:val="nl-NL"/>
              </w:rPr>
            </w:pPr>
          </w:p>
        </w:tc>
      </w:tr>
      <w:tr w:rsidR="00551C68" w:rsidRPr="00AE6939" w14:paraId="3E75314F" w14:textId="77777777" w:rsidTr="00FD22CE">
        <w:trPr>
          <w:trHeight w:val="232"/>
        </w:trPr>
        <w:tc>
          <w:tcPr>
            <w:tcW w:w="3780" w:type="dxa"/>
            <w:gridSpan w:val="3"/>
            <w:tcBorders>
              <w:top w:val="nil"/>
              <w:left w:val="nil"/>
              <w:bottom w:val="nil"/>
              <w:right w:val="nil"/>
            </w:tcBorders>
          </w:tcPr>
          <w:p w14:paraId="58D7973B" w14:textId="77777777" w:rsidR="00551C68" w:rsidRPr="00AE6939" w:rsidRDefault="00551C68" w:rsidP="00FD22CE">
            <w:pPr>
              <w:autoSpaceDE w:val="0"/>
              <w:autoSpaceDN w:val="0"/>
              <w:adjustRightInd w:val="0"/>
              <w:spacing w:after="0" w:line="240" w:lineRule="auto"/>
              <w:rPr>
                <w:moveFrom w:id="1465" w:author="Arjan Kloosterboer" w:date="2017-09-22T04:10:00Z"/>
                <w:rFonts w:ascii="Arial" w:eastAsia="Times New Roman" w:hAnsi="Arial" w:cs="Arial"/>
                <w:color w:val="000000"/>
                <w:sz w:val="20"/>
                <w:szCs w:val="20"/>
                <w:lang w:val="nl-NL"/>
              </w:rPr>
            </w:pPr>
            <w:moveFrom w:id="1466" w:author="Arjan Kloosterboer" w:date="2017-09-22T04:10:00Z">
              <w:r w:rsidRPr="00AE6939">
                <w:rPr>
                  <w:rFonts w:ascii="Arial" w:eastAsia="Times New Roman" w:hAnsi="Arial" w:cs="Arial"/>
                  <w:b/>
                  <w:bCs/>
                  <w:color w:val="000000"/>
                  <w:sz w:val="20"/>
                  <w:szCs w:val="20"/>
                  <w:lang w:val="nl-NL"/>
                </w:rPr>
                <w:t>Indicatie authentiek</w:t>
              </w:r>
            </w:moveFrom>
          </w:p>
        </w:tc>
        <w:tc>
          <w:tcPr>
            <w:tcW w:w="5580" w:type="dxa"/>
            <w:gridSpan w:val="2"/>
            <w:tcBorders>
              <w:top w:val="nil"/>
              <w:left w:val="nil"/>
              <w:bottom w:val="nil"/>
              <w:right w:val="nil"/>
            </w:tcBorders>
          </w:tcPr>
          <w:p w14:paraId="61D188AD" w14:textId="77777777" w:rsidR="00551C68" w:rsidRPr="00AE6939" w:rsidRDefault="00551C68" w:rsidP="00FD22CE">
            <w:pPr>
              <w:autoSpaceDE w:val="0"/>
              <w:autoSpaceDN w:val="0"/>
              <w:adjustRightInd w:val="0"/>
              <w:spacing w:after="0" w:line="240" w:lineRule="auto"/>
              <w:rPr>
                <w:moveFrom w:id="1467" w:author="Arjan Kloosterboer" w:date="2017-09-22T04:10:00Z"/>
                <w:rFonts w:ascii="Arial" w:eastAsia="Times New Roman" w:hAnsi="Arial" w:cs="Arial"/>
                <w:color w:val="000000"/>
                <w:sz w:val="20"/>
                <w:szCs w:val="20"/>
                <w:lang w:val="nl-NL"/>
              </w:rPr>
            </w:pPr>
            <w:moveFrom w:id="1468" w:author="Arjan Kloosterboer" w:date="2017-09-22T04:10:00Z">
              <w:r w:rsidRPr="00AE6939">
                <w:rPr>
                  <w:rFonts w:ascii="Arial" w:eastAsia="Times New Roman" w:hAnsi="Arial" w:cs="Arial"/>
                  <w:color w:val="000000"/>
                  <w:sz w:val="20"/>
                  <w:szCs w:val="20"/>
                  <w:lang w:val="nl-NL"/>
                </w:rPr>
                <w:t>Gemeentelijk basisgegeven</w:t>
              </w:r>
            </w:moveFrom>
          </w:p>
        </w:tc>
      </w:tr>
      <w:tr w:rsidR="00551C68" w:rsidRPr="00AE6939" w14:paraId="496F9C22" w14:textId="77777777" w:rsidTr="00FD22CE">
        <w:trPr>
          <w:trHeight w:val="232"/>
        </w:trPr>
        <w:tc>
          <w:tcPr>
            <w:tcW w:w="3780" w:type="dxa"/>
            <w:gridSpan w:val="3"/>
            <w:tcBorders>
              <w:top w:val="nil"/>
              <w:left w:val="nil"/>
              <w:right w:val="nil"/>
            </w:tcBorders>
          </w:tcPr>
          <w:p w14:paraId="30F18316" w14:textId="77777777" w:rsidR="00551C68" w:rsidRPr="00AE6939" w:rsidRDefault="00551C68" w:rsidP="00FD22CE">
            <w:pPr>
              <w:autoSpaceDE w:val="0"/>
              <w:autoSpaceDN w:val="0"/>
              <w:adjustRightInd w:val="0"/>
              <w:spacing w:after="0" w:line="240" w:lineRule="auto"/>
              <w:rPr>
                <w:moveFrom w:id="1469" w:author="Arjan Kloosterboer" w:date="2017-09-22T04:10:00Z"/>
                <w:rFonts w:ascii="Arial" w:eastAsia="Times New Roman" w:hAnsi="Arial" w:cs="Arial"/>
                <w:b/>
                <w:bCs/>
                <w:color w:val="000000"/>
                <w:sz w:val="20"/>
                <w:szCs w:val="20"/>
                <w:lang w:val="nl-NL"/>
              </w:rPr>
            </w:pPr>
          </w:p>
        </w:tc>
        <w:tc>
          <w:tcPr>
            <w:tcW w:w="5580" w:type="dxa"/>
            <w:gridSpan w:val="2"/>
            <w:tcBorders>
              <w:top w:val="nil"/>
              <w:left w:val="nil"/>
              <w:right w:val="nil"/>
            </w:tcBorders>
          </w:tcPr>
          <w:p w14:paraId="3C3E9F3C" w14:textId="77777777" w:rsidR="00551C68" w:rsidRPr="00AE6939" w:rsidRDefault="00551C68" w:rsidP="00FD22CE">
            <w:pPr>
              <w:autoSpaceDE w:val="0"/>
              <w:autoSpaceDN w:val="0"/>
              <w:adjustRightInd w:val="0"/>
              <w:spacing w:after="0" w:line="240" w:lineRule="auto"/>
              <w:rPr>
                <w:moveFrom w:id="1470" w:author="Arjan Kloosterboer" w:date="2017-09-22T04:10:00Z"/>
                <w:rFonts w:ascii="Arial" w:eastAsia="Times New Roman" w:hAnsi="Arial" w:cs="Arial"/>
                <w:color w:val="000000"/>
                <w:sz w:val="20"/>
                <w:szCs w:val="20"/>
                <w:lang w:val="nl-NL"/>
              </w:rPr>
            </w:pPr>
          </w:p>
        </w:tc>
      </w:tr>
      <w:moveFromRangeEnd w:id="1463"/>
      <w:tr w:rsidR="00C31FA4" w:rsidRPr="00AE6939" w14:paraId="5079DCD7" w14:textId="77777777" w:rsidTr="005A5EDD">
        <w:trPr>
          <w:trHeight w:val="230"/>
          <w:del w:id="1471" w:author="Arjan Kloosterboer" w:date="2017-09-22T04:10:00Z"/>
        </w:trPr>
        <w:tc>
          <w:tcPr>
            <w:tcW w:w="3780" w:type="dxa"/>
            <w:gridSpan w:val="3"/>
            <w:tcBorders>
              <w:top w:val="nil"/>
              <w:left w:val="nil"/>
              <w:bottom w:val="single" w:sz="4" w:space="0" w:color="auto"/>
              <w:right w:val="nil"/>
            </w:tcBorders>
          </w:tcPr>
          <w:p w14:paraId="59C5AE4D" w14:textId="77777777" w:rsidR="00C31FA4" w:rsidRPr="00AE6939" w:rsidRDefault="00C31FA4" w:rsidP="005A5EDD">
            <w:pPr>
              <w:autoSpaceDE w:val="0"/>
              <w:autoSpaceDN w:val="0"/>
              <w:adjustRightInd w:val="0"/>
              <w:spacing w:after="0" w:line="240" w:lineRule="auto"/>
              <w:rPr>
                <w:del w:id="1472" w:author="Arjan Kloosterboer" w:date="2017-09-22T04:10:00Z"/>
                <w:rFonts w:ascii="Arial" w:eastAsia="Times New Roman" w:hAnsi="Arial" w:cs="Arial"/>
                <w:b/>
                <w:bCs/>
                <w:color w:val="000000"/>
                <w:sz w:val="20"/>
                <w:szCs w:val="20"/>
                <w:lang w:val="nl-NL"/>
              </w:rPr>
            </w:pPr>
            <w:del w:id="1473" w:author="Arjan Kloosterboer" w:date="2017-09-22T04:10:00Z">
              <w:r w:rsidRPr="00AE6939">
                <w:rPr>
                  <w:rFonts w:ascii="Arial" w:eastAsia="Times New Roman" w:hAnsi="Arial" w:cs="Arial"/>
                  <w:b/>
                  <w:bCs/>
                  <w:color w:val="000000"/>
                  <w:sz w:val="20"/>
                  <w:szCs w:val="20"/>
                  <w:lang w:val="nl-NL"/>
                </w:rPr>
                <w:lastRenderedPageBreak/>
                <w:delText>Regels attribuutsoort</w:delText>
              </w:r>
            </w:del>
          </w:p>
        </w:tc>
        <w:tc>
          <w:tcPr>
            <w:tcW w:w="5580" w:type="dxa"/>
            <w:gridSpan w:val="2"/>
            <w:tcBorders>
              <w:top w:val="nil"/>
              <w:left w:val="nil"/>
              <w:bottom w:val="single" w:sz="4" w:space="0" w:color="auto"/>
              <w:right w:val="nil"/>
            </w:tcBorders>
          </w:tcPr>
          <w:p w14:paraId="0FBC93AC" w14:textId="77777777" w:rsidR="00C31FA4" w:rsidRPr="00DD0F4F" w:rsidRDefault="00C31FA4" w:rsidP="005A5EDD">
            <w:pPr>
              <w:autoSpaceDE w:val="0"/>
              <w:autoSpaceDN w:val="0"/>
              <w:adjustRightInd w:val="0"/>
              <w:spacing w:after="0" w:line="240" w:lineRule="auto"/>
              <w:rPr>
                <w:del w:id="1474" w:author="Arjan Kloosterboer" w:date="2017-09-22T04:10:00Z"/>
                <w:rFonts w:ascii="Arial" w:eastAsia="Times New Roman" w:hAnsi="Arial" w:cs="Arial"/>
                <w:color w:val="000000"/>
                <w:sz w:val="20"/>
                <w:szCs w:val="20"/>
                <w:lang w:val="nl-NL"/>
              </w:rPr>
            </w:pPr>
            <w:del w:id="1475" w:author="Arjan Kloosterboer" w:date="2017-09-22T04:10:00Z">
              <w:r w:rsidRPr="00DD0F4F">
                <w:rPr>
                  <w:rFonts w:ascii="Arial" w:eastAsia="Times New Roman" w:hAnsi="Arial" w:cs="Arial"/>
                  <w:color w:val="000000"/>
                  <w:sz w:val="20"/>
                  <w:szCs w:val="20"/>
                  <w:lang w:val="nl-NL"/>
                </w:rPr>
                <w:delText xml:space="preserve">Dit attribuutsoort moet van een waarde voorzien zijn als de attribuutsoort ‘Status’ de waarde ‘gearchiveerd’ heeft.  </w:delText>
              </w:r>
            </w:del>
          </w:p>
        </w:tc>
      </w:tr>
    </w:tbl>
    <w:p w14:paraId="6E19F626" w14:textId="77777777" w:rsidR="00C31FA4" w:rsidRPr="00AE6939" w:rsidRDefault="00C31FA4" w:rsidP="00C31FA4">
      <w:pPr>
        <w:widowControl w:val="0"/>
        <w:autoSpaceDE w:val="0"/>
        <w:autoSpaceDN w:val="0"/>
        <w:adjustRightInd w:val="0"/>
        <w:spacing w:before="240" w:after="60" w:line="240" w:lineRule="auto"/>
        <w:outlineLvl w:val="3"/>
        <w:rPr>
          <w:del w:id="1476" w:author="Arjan Kloosterboer" w:date="2017-09-22T04:10:00Z"/>
          <w:rFonts w:ascii="Arial" w:eastAsia="Times New Roman" w:hAnsi="Arial" w:cs="Arial"/>
          <w:b/>
          <w:color w:val="004080"/>
          <w:sz w:val="24"/>
          <w:szCs w:val="24"/>
          <w:lang w:val="nl-NL" w:eastAsia="nl-NL"/>
        </w:rPr>
      </w:pPr>
      <w:del w:id="1477" w:author="Arjan Kloosterboer" w:date="2017-09-22T04:10:00Z">
        <w:r w:rsidRPr="00AE6939">
          <w:rPr>
            <w:rFonts w:ascii="Arial" w:eastAsia="Times New Roman" w:hAnsi="Arial" w:cs="Arial"/>
            <w:b/>
            <w:bCs/>
            <w:color w:val="004080"/>
            <w:sz w:val="24"/>
            <w:szCs w:val="24"/>
            <w:lang w:val="nl-NL"/>
          </w:rPr>
          <w:delText>«</w:delText>
        </w:r>
        <w:r w:rsidR="00DA5D93" w:rsidRPr="00C13AFC">
          <w:rPr>
            <w:rFonts w:ascii="Arial" w:hAnsi="Arial" w:cs="Arial"/>
            <w:sz w:val="20"/>
            <w:szCs w:val="24"/>
            <w:lang w:val="en-AU" w:eastAsia="nl-NL"/>
          </w:rPr>
          <w:fldChar w:fldCharType="begin" w:fldLock="1"/>
        </w:r>
        <w:r w:rsidRPr="00AE6939">
          <w:rPr>
            <w:rFonts w:ascii="Arial" w:hAnsi="Arial" w:cs="Arial"/>
            <w:sz w:val="20"/>
            <w:szCs w:val="24"/>
            <w:lang w:val="nl-NL" w:eastAsia="nl-NL"/>
          </w:rPr>
          <w:delInstrText xml:space="preserve">MERGEFIELD </w:delInstrText>
        </w:r>
        <w:r w:rsidRPr="00AE6939">
          <w:rPr>
            <w:rFonts w:ascii="Arial" w:eastAsia="Times New Roman" w:hAnsi="Arial" w:cs="Arial"/>
            <w:b/>
            <w:color w:val="004080"/>
            <w:sz w:val="24"/>
            <w:szCs w:val="24"/>
            <w:lang w:val="nl-NL" w:eastAsia="nl-NL"/>
          </w:rPr>
          <w:delInstrText>Att.Stereotype</w:delInstrText>
        </w:r>
        <w:r w:rsidR="00DA5D93" w:rsidRPr="00C13AFC">
          <w:rPr>
            <w:rFonts w:ascii="Arial" w:hAnsi="Arial" w:cs="Arial"/>
            <w:sz w:val="20"/>
            <w:szCs w:val="24"/>
            <w:lang w:val="en-AU" w:eastAsia="nl-NL"/>
          </w:rPr>
          <w:fldChar w:fldCharType="separate"/>
        </w:r>
        <w:r w:rsidRPr="00AE6939">
          <w:rPr>
            <w:rFonts w:ascii="Arial" w:eastAsia="Times New Roman" w:hAnsi="Arial" w:cs="Arial"/>
            <w:b/>
            <w:color w:val="004080"/>
            <w:sz w:val="24"/>
            <w:szCs w:val="24"/>
            <w:lang w:val="nl-NL" w:eastAsia="nl-NL"/>
          </w:rPr>
          <w:delText>Attribuutsoort</w:delText>
        </w:r>
        <w:r w:rsidR="00DA5D93" w:rsidRPr="00C13AFC">
          <w:rPr>
            <w:rFonts w:ascii="Arial" w:hAnsi="Arial" w:cs="Arial"/>
            <w:sz w:val="20"/>
            <w:szCs w:val="24"/>
            <w:lang w:val="en-AU" w:eastAsia="nl-NL"/>
          </w:rPr>
          <w:fldChar w:fldCharType="end"/>
        </w:r>
        <w:r w:rsidRPr="00AE6939">
          <w:rPr>
            <w:rFonts w:ascii="Arial" w:eastAsia="Times New Roman" w:hAnsi="Arial" w:cs="Arial"/>
            <w:b/>
            <w:bCs/>
            <w:color w:val="004080"/>
            <w:sz w:val="24"/>
            <w:szCs w:val="24"/>
            <w:lang w:val="nl-NL"/>
          </w:rPr>
          <w:delText>»</w:delText>
        </w:r>
        <w:r w:rsidRPr="00AE6939">
          <w:rPr>
            <w:rFonts w:ascii="Arial" w:eastAsia="Times New Roman" w:hAnsi="Arial" w:cs="Arial"/>
            <w:b/>
            <w:color w:val="004080"/>
            <w:sz w:val="24"/>
            <w:szCs w:val="24"/>
            <w:lang w:val="nl-NL" w:eastAsia="nl-NL"/>
          </w:rPr>
          <w:delText xml:space="preserve"> Archiefactiedatum</w:delText>
        </w:r>
      </w:del>
    </w:p>
    <w:tbl>
      <w:tblPr>
        <w:tblW w:w="9360" w:type="dxa"/>
        <w:tblInd w:w="60" w:type="dxa"/>
        <w:tblLayout w:type="fixed"/>
        <w:tblCellMar>
          <w:left w:w="60" w:type="dxa"/>
          <w:right w:w="60" w:type="dxa"/>
        </w:tblCellMar>
        <w:tblLook w:val="0000" w:firstRow="0" w:lastRow="0" w:firstColumn="0" w:lastColumn="0" w:noHBand="0" w:noVBand="0"/>
      </w:tblPr>
      <w:tblGrid>
        <w:gridCol w:w="3330"/>
        <w:gridCol w:w="450"/>
        <w:gridCol w:w="5580"/>
      </w:tblGrid>
      <w:tr w:rsidR="00C31FA4" w:rsidRPr="00AE6939" w14:paraId="1A8F6C0F" w14:textId="77777777" w:rsidTr="005A5EDD">
        <w:trPr>
          <w:trHeight w:val="230"/>
          <w:del w:id="1478" w:author="Arjan Kloosterboer" w:date="2017-09-22T04:10:00Z"/>
        </w:trPr>
        <w:tc>
          <w:tcPr>
            <w:tcW w:w="3780" w:type="dxa"/>
            <w:gridSpan w:val="2"/>
            <w:tcBorders>
              <w:top w:val="single" w:sz="4" w:space="0" w:color="auto"/>
              <w:left w:val="nil"/>
              <w:bottom w:val="nil"/>
              <w:right w:val="nil"/>
            </w:tcBorders>
          </w:tcPr>
          <w:p w14:paraId="75050C08" w14:textId="77777777" w:rsidR="00C31FA4" w:rsidRPr="00AE6939" w:rsidRDefault="00C31FA4" w:rsidP="005A5EDD">
            <w:pPr>
              <w:autoSpaceDE w:val="0"/>
              <w:autoSpaceDN w:val="0"/>
              <w:adjustRightInd w:val="0"/>
              <w:spacing w:after="0" w:line="240" w:lineRule="auto"/>
              <w:rPr>
                <w:del w:id="1479" w:author="Arjan Kloosterboer" w:date="2017-09-22T04:10:00Z"/>
                <w:rFonts w:ascii="Arial" w:eastAsia="Times New Roman" w:hAnsi="Arial" w:cs="Arial"/>
                <w:color w:val="000000"/>
                <w:sz w:val="20"/>
                <w:szCs w:val="20"/>
                <w:lang w:val="nl-NL"/>
              </w:rPr>
            </w:pPr>
            <w:del w:id="1480" w:author="Arjan Kloosterboer" w:date="2017-09-22T04:10:00Z">
              <w:r w:rsidRPr="00AE6939">
                <w:rPr>
                  <w:rFonts w:ascii="Arial" w:eastAsia="Times New Roman" w:hAnsi="Arial" w:cs="Arial"/>
                  <w:b/>
                  <w:bCs/>
                  <w:color w:val="000000"/>
                  <w:sz w:val="20"/>
                  <w:szCs w:val="20"/>
                  <w:lang w:val="nl-NL"/>
                </w:rPr>
                <w:delText>Naam attribuutsoort</w:delText>
              </w:r>
            </w:del>
          </w:p>
        </w:tc>
        <w:tc>
          <w:tcPr>
            <w:tcW w:w="5580" w:type="dxa"/>
            <w:tcBorders>
              <w:top w:val="single" w:sz="4" w:space="0" w:color="auto"/>
              <w:left w:val="nil"/>
              <w:bottom w:val="nil"/>
              <w:right w:val="nil"/>
            </w:tcBorders>
          </w:tcPr>
          <w:p w14:paraId="5DAB9567" w14:textId="77777777" w:rsidR="00C31FA4" w:rsidRPr="00AE6939" w:rsidRDefault="00C31FA4" w:rsidP="005A5EDD">
            <w:pPr>
              <w:autoSpaceDE w:val="0"/>
              <w:autoSpaceDN w:val="0"/>
              <w:adjustRightInd w:val="0"/>
              <w:spacing w:after="0" w:line="240" w:lineRule="auto"/>
              <w:rPr>
                <w:del w:id="1481" w:author="Arjan Kloosterboer" w:date="2017-09-22T04:10:00Z"/>
                <w:rFonts w:ascii="Arial" w:eastAsia="Times New Roman" w:hAnsi="Arial" w:cs="Arial"/>
                <w:color w:val="000000"/>
                <w:sz w:val="20"/>
                <w:szCs w:val="20"/>
                <w:lang w:val="nl-NL"/>
              </w:rPr>
            </w:pPr>
            <w:del w:id="1482" w:author="Arjan Kloosterboer" w:date="2017-09-22T04:10:00Z">
              <w:r w:rsidRPr="00AE6939">
                <w:rPr>
                  <w:rFonts w:ascii="Arial" w:hAnsi="Arial" w:cs="Arial"/>
                  <w:sz w:val="20"/>
                  <w:szCs w:val="20"/>
                  <w:lang w:val="nl-NL"/>
                </w:rPr>
                <w:delText>Archiefactiedatum</w:delText>
              </w:r>
            </w:del>
          </w:p>
        </w:tc>
      </w:tr>
      <w:tr w:rsidR="00E21260" w:rsidRPr="00AE6939" w14:paraId="618B63C1" w14:textId="77777777" w:rsidTr="004B6915">
        <w:tc>
          <w:tcPr>
            <w:tcW w:w="3780" w:type="dxa"/>
            <w:gridSpan w:val="2"/>
            <w:tcBorders>
              <w:top w:val="nil"/>
              <w:left w:val="nil"/>
              <w:bottom w:val="nil"/>
              <w:right w:val="nil"/>
            </w:tcBorders>
          </w:tcPr>
          <w:p w14:paraId="0B31348C" w14:textId="77777777" w:rsidR="00E21260" w:rsidRPr="00AE6939" w:rsidRDefault="00E21260" w:rsidP="004B6915">
            <w:pPr>
              <w:autoSpaceDE w:val="0"/>
              <w:autoSpaceDN w:val="0"/>
              <w:adjustRightInd w:val="0"/>
              <w:spacing w:after="0" w:line="240" w:lineRule="auto"/>
              <w:rPr>
                <w:moveFrom w:id="1483" w:author="Arjan Kloosterboer" w:date="2017-09-22T04:10:00Z"/>
                <w:rFonts w:ascii="Arial" w:eastAsia="Times New Roman" w:hAnsi="Arial" w:cs="Arial"/>
                <w:b/>
                <w:bCs/>
                <w:color w:val="000000"/>
                <w:sz w:val="20"/>
                <w:szCs w:val="20"/>
                <w:lang w:val="nl-NL"/>
              </w:rPr>
            </w:pPr>
            <w:moveFromRangeStart w:id="1484" w:author="Arjan Kloosterboer" w:date="2017-09-22T04:10:00Z" w:name="move493816784"/>
          </w:p>
        </w:tc>
        <w:tc>
          <w:tcPr>
            <w:tcW w:w="5580" w:type="dxa"/>
            <w:tcBorders>
              <w:top w:val="nil"/>
              <w:left w:val="nil"/>
              <w:bottom w:val="nil"/>
              <w:right w:val="nil"/>
            </w:tcBorders>
          </w:tcPr>
          <w:p w14:paraId="79B9A211" w14:textId="77777777" w:rsidR="00E21260" w:rsidRPr="00AE6939" w:rsidRDefault="00E21260" w:rsidP="004B6915">
            <w:pPr>
              <w:autoSpaceDE w:val="0"/>
              <w:autoSpaceDN w:val="0"/>
              <w:adjustRightInd w:val="0"/>
              <w:spacing w:after="0" w:line="240" w:lineRule="auto"/>
              <w:rPr>
                <w:moveFrom w:id="1485" w:author="Arjan Kloosterboer" w:date="2017-09-22T04:10:00Z"/>
                <w:rFonts w:ascii="Arial" w:eastAsia="Times New Roman" w:hAnsi="Arial" w:cs="Arial"/>
                <w:color w:val="000000"/>
                <w:sz w:val="20"/>
                <w:szCs w:val="20"/>
                <w:lang w:val="nl-NL"/>
              </w:rPr>
            </w:pPr>
          </w:p>
        </w:tc>
      </w:tr>
      <w:tr w:rsidR="00E21260" w:rsidRPr="00AE6939" w14:paraId="20660C66" w14:textId="77777777" w:rsidTr="004B6915">
        <w:tc>
          <w:tcPr>
            <w:tcW w:w="3780" w:type="dxa"/>
            <w:gridSpan w:val="2"/>
            <w:tcBorders>
              <w:top w:val="nil"/>
              <w:left w:val="nil"/>
              <w:bottom w:val="nil"/>
              <w:right w:val="nil"/>
            </w:tcBorders>
          </w:tcPr>
          <w:p w14:paraId="3B7ECD70" w14:textId="77777777" w:rsidR="00E21260" w:rsidRPr="00AE6939" w:rsidRDefault="00E21260" w:rsidP="004B6915">
            <w:pPr>
              <w:autoSpaceDE w:val="0"/>
              <w:autoSpaceDN w:val="0"/>
              <w:adjustRightInd w:val="0"/>
              <w:spacing w:after="0" w:line="240" w:lineRule="auto"/>
              <w:rPr>
                <w:moveFrom w:id="1486" w:author="Arjan Kloosterboer" w:date="2017-09-22T04:10:00Z"/>
                <w:rFonts w:ascii="Arial" w:eastAsia="Times New Roman" w:hAnsi="Arial" w:cs="Arial"/>
                <w:color w:val="000000"/>
                <w:sz w:val="20"/>
                <w:szCs w:val="20"/>
                <w:lang w:val="nl-NL"/>
              </w:rPr>
            </w:pPr>
            <w:moveFrom w:id="1487" w:author="Arjan Kloosterboer" w:date="2017-09-22T04:10:00Z">
              <w:r w:rsidRPr="00AE6939">
                <w:rPr>
                  <w:rFonts w:ascii="Arial" w:eastAsia="Times New Roman" w:hAnsi="Arial" w:cs="Arial"/>
                  <w:b/>
                  <w:bCs/>
                  <w:color w:val="000000"/>
                  <w:sz w:val="20"/>
                  <w:szCs w:val="20"/>
                  <w:lang w:val="nl-NL"/>
                </w:rPr>
                <w:t>Herkomst attribuutsoort</w:t>
              </w:r>
            </w:moveFrom>
          </w:p>
        </w:tc>
        <w:tc>
          <w:tcPr>
            <w:tcW w:w="5580" w:type="dxa"/>
            <w:tcBorders>
              <w:top w:val="nil"/>
              <w:left w:val="nil"/>
              <w:bottom w:val="nil"/>
              <w:right w:val="nil"/>
            </w:tcBorders>
          </w:tcPr>
          <w:p w14:paraId="0A9C11DD" w14:textId="77777777" w:rsidR="00E21260" w:rsidRPr="00AE6939" w:rsidRDefault="00E21260" w:rsidP="004B6915">
            <w:pPr>
              <w:autoSpaceDE w:val="0"/>
              <w:autoSpaceDN w:val="0"/>
              <w:adjustRightInd w:val="0"/>
              <w:spacing w:after="0" w:line="240" w:lineRule="auto"/>
              <w:rPr>
                <w:moveFrom w:id="1488" w:author="Arjan Kloosterboer" w:date="2017-09-22T04:10:00Z"/>
                <w:rFonts w:ascii="Arial" w:eastAsia="Times New Roman" w:hAnsi="Arial" w:cs="Arial"/>
                <w:color w:val="000000"/>
                <w:sz w:val="20"/>
                <w:szCs w:val="20"/>
                <w:lang w:val="nl-NL"/>
              </w:rPr>
            </w:pPr>
            <w:moveFrom w:id="1489" w:author="Arjan Kloosterboer" w:date="2017-09-22T04:10:00Z">
              <w:r w:rsidRPr="00AE6939">
                <w:rPr>
                  <w:rFonts w:ascii="Arial" w:eastAsia="Times New Roman" w:hAnsi="Arial" w:cs="Arial"/>
                  <w:color w:val="000000"/>
                  <w:sz w:val="20"/>
                  <w:szCs w:val="20"/>
                  <w:lang w:val="nl-NL"/>
                </w:rPr>
                <w:t>KING</w:t>
              </w:r>
            </w:moveFrom>
          </w:p>
        </w:tc>
      </w:tr>
      <w:tr w:rsidR="00E21260" w:rsidRPr="00AE6939" w14:paraId="1E2D9251" w14:textId="77777777" w:rsidTr="004B6915">
        <w:tc>
          <w:tcPr>
            <w:tcW w:w="3780" w:type="dxa"/>
            <w:gridSpan w:val="2"/>
            <w:tcBorders>
              <w:top w:val="nil"/>
              <w:left w:val="nil"/>
              <w:bottom w:val="nil"/>
              <w:right w:val="nil"/>
            </w:tcBorders>
          </w:tcPr>
          <w:p w14:paraId="05F678FA" w14:textId="77777777" w:rsidR="00E21260" w:rsidRPr="00AE6939" w:rsidRDefault="00E21260" w:rsidP="004B6915">
            <w:pPr>
              <w:autoSpaceDE w:val="0"/>
              <w:autoSpaceDN w:val="0"/>
              <w:adjustRightInd w:val="0"/>
              <w:spacing w:after="0" w:line="240" w:lineRule="auto"/>
              <w:rPr>
                <w:moveFrom w:id="1490" w:author="Arjan Kloosterboer" w:date="2017-09-22T04:1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B8BD314" w14:textId="77777777" w:rsidR="00E21260" w:rsidRPr="00AE6939" w:rsidRDefault="00E21260" w:rsidP="004B6915">
            <w:pPr>
              <w:autoSpaceDE w:val="0"/>
              <w:autoSpaceDN w:val="0"/>
              <w:adjustRightInd w:val="0"/>
              <w:spacing w:after="0" w:line="240" w:lineRule="auto"/>
              <w:rPr>
                <w:moveFrom w:id="1491" w:author="Arjan Kloosterboer" w:date="2017-09-22T04:10:00Z"/>
                <w:rFonts w:ascii="Arial" w:eastAsia="Times New Roman" w:hAnsi="Arial" w:cs="Arial"/>
                <w:color w:val="000000"/>
                <w:sz w:val="20"/>
                <w:szCs w:val="20"/>
                <w:lang w:val="nl-NL"/>
              </w:rPr>
            </w:pPr>
          </w:p>
        </w:tc>
      </w:tr>
      <w:tr w:rsidR="00E21260" w:rsidRPr="00AE6939" w14:paraId="74D6F566" w14:textId="77777777" w:rsidTr="004B6915">
        <w:tc>
          <w:tcPr>
            <w:tcW w:w="3780" w:type="dxa"/>
            <w:gridSpan w:val="2"/>
            <w:tcBorders>
              <w:top w:val="nil"/>
              <w:left w:val="nil"/>
              <w:bottom w:val="nil"/>
              <w:right w:val="nil"/>
            </w:tcBorders>
          </w:tcPr>
          <w:p w14:paraId="5552DE0E" w14:textId="77777777" w:rsidR="00E21260" w:rsidRPr="00AE6939" w:rsidRDefault="00E21260" w:rsidP="004B6915">
            <w:pPr>
              <w:autoSpaceDE w:val="0"/>
              <w:autoSpaceDN w:val="0"/>
              <w:adjustRightInd w:val="0"/>
              <w:spacing w:after="0" w:line="240" w:lineRule="auto"/>
              <w:rPr>
                <w:moveFrom w:id="1492" w:author="Arjan Kloosterboer" w:date="2017-09-22T04:10:00Z"/>
                <w:rFonts w:ascii="Arial" w:eastAsia="Times New Roman" w:hAnsi="Arial" w:cs="Arial"/>
                <w:color w:val="000000"/>
                <w:sz w:val="20"/>
                <w:szCs w:val="20"/>
                <w:lang w:val="nl-NL"/>
              </w:rPr>
            </w:pPr>
            <w:moveFrom w:id="1493" w:author="Arjan Kloosterboer" w:date="2017-09-22T04:10:00Z">
              <w:r w:rsidRPr="00AE6939">
                <w:rPr>
                  <w:rFonts w:ascii="Arial" w:eastAsia="Times New Roman" w:hAnsi="Arial" w:cs="Arial"/>
                  <w:b/>
                  <w:bCs/>
                  <w:color w:val="000000"/>
                  <w:sz w:val="20"/>
                  <w:szCs w:val="20"/>
                  <w:lang w:val="nl-NL"/>
                </w:rPr>
                <w:t>Code attribuutsoort</w:t>
              </w:r>
            </w:moveFrom>
          </w:p>
        </w:tc>
        <w:tc>
          <w:tcPr>
            <w:tcW w:w="5580" w:type="dxa"/>
            <w:tcBorders>
              <w:top w:val="nil"/>
              <w:left w:val="nil"/>
              <w:bottom w:val="nil"/>
              <w:right w:val="nil"/>
            </w:tcBorders>
          </w:tcPr>
          <w:p w14:paraId="671D9481" w14:textId="77777777" w:rsidR="00E21260" w:rsidRPr="00AE6939" w:rsidRDefault="00E21260" w:rsidP="004B6915">
            <w:pPr>
              <w:autoSpaceDE w:val="0"/>
              <w:autoSpaceDN w:val="0"/>
              <w:adjustRightInd w:val="0"/>
              <w:spacing w:after="0" w:line="240" w:lineRule="auto"/>
              <w:rPr>
                <w:moveFrom w:id="1494" w:author="Arjan Kloosterboer" w:date="2017-09-22T04:10:00Z"/>
                <w:rFonts w:ascii="Arial" w:eastAsia="Times New Roman" w:hAnsi="Arial" w:cs="Arial"/>
                <w:color w:val="000000"/>
                <w:sz w:val="20"/>
                <w:szCs w:val="20"/>
                <w:lang w:val="nl-NL"/>
              </w:rPr>
            </w:pPr>
          </w:p>
        </w:tc>
      </w:tr>
      <w:tr w:rsidR="00E21260" w:rsidRPr="00AE6939" w14:paraId="7D19A03A" w14:textId="77777777" w:rsidTr="004B6915">
        <w:tc>
          <w:tcPr>
            <w:tcW w:w="3780" w:type="dxa"/>
            <w:gridSpan w:val="2"/>
            <w:tcBorders>
              <w:top w:val="nil"/>
              <w:left w:val="nil"/>
              <w:bottom w:val="nil"/>
              <w:right w:val="nil"/>
            </w:tcBorders>
          </w:tcPr>
          <w:p w14:paraId="75913067" w14:textId="77777777" w:rsidR="00E21260" w:rsidRPr="00AE6939" w:rsidRDefault="00E21260" w:rsidP="004B6915">
            <w:pPr>
              <w:autoSpaceDE w:val="0"/>
              <w:autoSpaceDN w:val="0"/>
              <w:adjustRightInd w:val="0"/>
              <w:spacing w:after="0" w:line="240" w:lineRule="auto"/>
              <w:rPr>
                <w:moveFrom w:id="1495" w:author="Arjan Kloosterboer" w:date="2017-09-22T04:1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DFAE46A" w14:textId="77777777" w:rsidR="00E21260" w:rsidRPr="00AE6939" w:rsidRDefault="00E21260" w:rsidP="004B6915">
            <w:pPr>
              <w:autoSpaceDE w:val="0"/>
              <w:autoSpaceDN w:val="0"/>
              <w:adjustRightInd w:val="0"/>
              <w:spacing w:after="0" w:line="240" w:lineRule="auto"/>
              <w:rPr>
                <w:moveFrom w:id="1496" w:author="Arjan Kloosterboer" w:date="2017-09-22T04:10:00Z"/>
                <w:rFonts w:ascii="Arial" w:eastAsia="Times New Roman" w:hAnsi="Arial" w:cs="Arial"/>
                <w:color w:val="000000"/>
                <w:sz w:val="20"/>
                <w:szCs w:val="20"/>
                <w:lang w:val="nl-NL"/>
              </w:rPr>
            </w:pPr>
          </w:p>
        </w:tc>
      </w:tr>
      <w:moveFromRangeEnd w:id="1484"/>
      <w:tr w:rsidR="00C31FA4" w:rsidRPr="00AE6939" w14:paraId="2105C012" w14:textId="77777777" w:rsidTr="005A5EDD">
        <w:trPr>
          <w:del w:id="1497" w:author="Arjan Kloosterboer" w:date="2017-09-22T04:10:00Z"/>
        </w:trPr>
        <w:tc>
          <w:tcPr>
            <w:tcW w:w="3780" w:type="dxa"/>
            <w:gridSpan w:val="2"/>
            <w:tcBorders>
              <w:top w:val="nil"/>
              <w:left w:val="nil"/>
              <w:bottom w:val="nil"/>
              <w:right w:val="nil"/>
            </w:tcBorders>
          </w:tcPr>
          <w:p w14:paraId="5B24DC96" w14:textId="77777777" w:rsidR="00C31FA4" w:rsidRPr="00AE6939" w:rsidRDefault="00C31FA4" w:rsidP="005A5EDD">
            <w:pPr>
              <w:autoSpaceDE w:val="0"/>
              <w:autoSpaceDN w:val="0"/>
              <w:adjustRightInd w:val="0"/>
              <w:spacing w:after="0" w:line="240" w:lineRule="auto"/>
              <w:rPr>
                <w:del w:id="1498" w:author="Arjan Kloosterboer" w:date="2017-09-22T04:10:00Z"/>
                <w:rFonts w:ascii="Arial" w:eastAsia="Times New Roman" w:hAnsi="Arial" w:cs="Arial"/>
                <w:color w:val="000000"/>
                <w:sz w:val="20"/>
                <w:szCs w:val="20"/>
                <w:lang w:val="nl-NL"/>
              </w:rPr>
            </w:pPr>
            <w:del w:id="1499" w:author="Arjan Kloosterboer" w:date="2017-09-22T04:10:00Z">
              <w:r w:rsidRPr="00AE6939">
                <w:rPr>
                  <w:rFonts w:ascii="Arial" w:eastAsia="Times New Roman" w:hAnsi="Arial" w:cs="Arial"/>
                  <w:b/>
                  <w:bCs/>
                  <w:color w:val="000000"/>
                  <w:sz w:val="20"/>
                  <w:szCs w:val="20"/>
                  <w:lang w:val="nl-NL"/>
                </w:rPr>
                <w:delText>XML-tag attribuutsoort</w:delText>
              </w:r>
            </w:del>
          </w:p>
        </w:tc>
        <w:tc>
          <w:tcPr>
            <w:tcW w:w="5580" w:type="dxa"/>
            <w:tcBorders>
              <w:top w:val="nil"/>
              <w:left w:val="nil"/>
              <w:bottom w:val="nil"/>
              <w:right w:val="nil"/>
            </w:tcBorders>
          </w:tcPr>
          <w:p w14:paraId="302F48B9" w14:textId="77777777" w:rsidR="00C31FA4" w:rsidRPr="00AE6939" w:rsidRDefault="00DA5D93" w:rsidP="005A5EDD">
            <w:pPr>
              <w:autoSpaceDE w:val="0"/>
              <w:autoSpaceDN w:val="0"/>
              <w:adjustRightInd w:val="0"/>
              <w:spacing w:after="0" w:line="240" w:lineRule="auto"/>
              <w:rPr>
                <w:del w:id="1500" w:author="Arjan Kloosterboer" w:date="2017-09-22T04:10:00Z"/>
                <w:rFonts w:ascii="Arial" w:eastAsia="Times New Roman" w:hAnsi="Arial" w:cs="Arial"/>
                <w:color w:val="000000"/>
                <w:sz w:val="20"/>
                <w:szCs w:val="20"/>
                <w:lang w:val="nl-NL"/>
              </w:rPr>
            </w:pPr>
            <w:del w:id="1501" w:author="Arjan Kloosterboer" w:date="2017-09-22T04:10:00Z">
              <w:r w:rsidRPr="00547E22">
                <w:rPr>
                  <w:rFonts w:ascii="Arial" w:hAnsi="Arial" w:cs="Arial"/>
                  <w:sz w:val="20"/>
                  <w:szCs w:val="20"/>
                  <w:lang w:val="en-AU"/>
                </w:rPr>
                <w:fldChar w:fldCharType="begin" w:fldLock="1"/>
              </w:r>
              <w:r w:rsidR="00C31FA4" w:rsidRPr="00AE6939">
                <w:rPr>
                  <w:rFonts w:ascii="Arial" w:hAnsi="Arial" w:cs="Arial"/>
                  <w:sz w:val="20"/>
                  <w:szCs w:val="20"/>
                  <w:lang w:val="nl-NL"/>
                </w:rPr>
                <w:delInstrText xml:space="preserve">MERGEFIELD </w:delInstrText>
              </w:r>
              <w:r w:rsidR="00C31FA4" w:rsidRPr="00AE6939">
                <w:rPr>
                  <w:rFonts w:ascii="Arial" w:eastAsia="Times New Roman" w:hAnsi="Arial" w:cs="Arial"/>
                  <w:color w:val="000000"/>
                  <w:sz w:val="20"/>
                  <w:szCs w:val="20"/>
                  <w:lang w:val="nl-NL"/>
                </w:rPr>
                <w:delInstrText>Att.Alias</w:delInstrText>
              </w:r>
              <w:r w:rsidRPr="00547E22">
                <w:rPr>
                  <w:rFonts w:ascii="Arial" w:hAnsi="Arial" w:cs="Arial"/>
                  <w:sz w:val="20"/>
                  <w:szCs w:val="20"/>
                  <w:lang w:val="en-AU"/>
                </w:rPr>
                <w:fldChar w:fldCharType="separate"/>
              </w:r>
              <w:r w:rsidR="00C31FA4" w:rsidRPr="00AE6939">
                <w:rPr>
                  <w:rFonts w:ascii="Arial" w:eastAsia="Times New Roman" w:hAnsi="Arial" w:cs="Arial"/>
                  <w:color w:val="000000"/>
                  <w:sz w:val="20"/>
                  <w:szCs w:val="20"/>
                  <w:lang w:val="nl-NL"/>
                </w:rPr>
                <w:delText>datum</w:delText>
              </w:r>
              <w:r w:rsidRPr="00547E22">
                <w:rPr>
                  <w:rFonts w:ascii="Arial" w:hAnsi="Arial" w:cs="Arial"/>
                  <w:sz w:val="20"/>
                  <w:szCs w:val="20"/>
                  <w:lang w:val="en-AU"/>
                </w:rPr>
                <w:fldChar w:fldCharType="end"/>
              </w:r>
              <w:r w:rsidR="00C31FA4" w:rsidRPr="00AE6939">
                <w:rPr>
                  <w:rFonts w:ascii="Arial" w:hAnsi="Arial" w:cs="Arial"/>
                  <w:sz w:val="20"/>
                  <w:szCs w:val="20"/>
                  <w:lang w:val="nl-NL"/>
                </w:rPr>
                <w:delText>Archiefactie</w:delText>
              </w:r>
            </w:del>
          </w:p>
        </w:tc>
      </w:tr>
      <w:tr w:rsidR="00C31FA4" w:rsidRPr="00AE6939" w14:paraId="0D48406C" w14:textId="77777777" w:rsidTr="005A5EDD">
        <w:trPr>
          <w:del w:id="1502" w:author="Arjan Kloosterboer" w:date="2017-09-22T04:10:00Z"/>
        </w:trPr>
        <w:tc>
          <w:tcPr>
            <w:tcW w:w="3780" w:type="dxa"/>
            <w:gridSpan w:val="2"/>
            <w:tcBorders>
              <w:top w:val="nil"/>
              <w:left w:val="nil"/>
              <w:bottom w:val="nil"/>
              <w:right w:val="nil"/>
            </w:tcBorders>
          </w:tcPr>
          <w:p w14:paraId="74A6245D" w14:textId="77777777" w:rsidR="00C31FA4" w:rsidRPr="00AE6939" w:rsidRDefault="00C31FA4" w:rsidP="005A5EDD">
            <w:pPr>
              <w:autoSpaceDE w:val="0"/>
              <w:autoSpaceDN w:val="0"/>
              <w:adjustRightInd w:val="0"/>
              <w:spacing w:after="0" w:line="240" w:lineRule="auto"/>
              <w:rPr>
                <w:del w:id="1503" w:author="Arjan Kloosterboer" w:date="2017-09-22T04:1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4CDFBF9" w14:textId="77777777" w:rsidR="00C31FA4" w:rsidRPr="00AE6939" w:rsidRDefault="00C31FA4" w:rsidP="005A5EDD">
            <w:pPr>
              <w:autoSpaceDE w:val="0"/>
              <w:autoSpaceDN w:val="0"/>
              <w:adjustRightInd w:val="0"/>
              <w:spacing w:after="0" w:line="240" w:lineRule="auto"/>
              <w:rPr>
                <w:del w:id="1504" w:author="Arjan Kloosterboer" w:date="2017-09-22T04:10:00Z"/>
                <w:rFonts w:ascii="Arial" w:eastAsia="Times New Roman" w:hAnsi="Arial" w:cs="Arial"/>
                <w:color w:val="000000"/>
                <w:sz w:val="20"/>
                <w:szCs w:val="20"/>
                <w:lang w:val="nl-NL"/>
              </w:rPr>
            </w:pPr>
          </w:p>
        </w:tc>
      </w:tr>
      <w:tr w:rsidR="00C31FA4" w:rsidRPr="00AE6939" w14:paraId="010656C5" w14:textId="77777777" w:rsidTr="005A5EDD">
        <w:trPr>
          <w:del w:id="1505" w:author="Arjan Kloosterboer" w:date="2017-09-22T04:10:00Z"/>
        </w:trPr>
        <w:tc>
          <w:tcPr>
            <w:tcW w:w="3780" w:type="dxa"/>
            <w:gridSpan w:val="2"/>
            <w:tcBorders>
              <w:top w:val="nil"/>
              <w:left w:val="nil"/>
              <w:bottom w:val="nil"/>
              <w:right w:val="nil"/>
            </w:tcBorders>
          </w:tcPr>
          <w:p w14:paraId="27DC3538" w14:textId="77777777" w:rsidR="00C31FA4" w:rsidRPr="00AE6939" w:rsidRDefault="00C31FA4" w:rsidP="005A5EDD">
            <w:pPr>
              <w:autoSpaceDE w:val="0"/>
              <w:autoSpaceDN w:val="0"/>
              <w:adjustRightInd w:val="0"/>
              <w:spacing w:after="0" w:line="240" w:lineRule="auto"/>
              <w:rPr>
                <w:del w:id="1506" w:author="Arjan Kloosterboer" w:date="2017-09-22T04:10:00Z"/>
                <w:rFonts w:ascii="Arial" w:eastAsia="Times New Roman" w:hAnsi="Arial" w:cs="Arial"/>
                <w:color w:val="000000"/>
                <w:sz w:val="20"/>
                <w:szCs w:val="20"/>
                <w:lang w:val="nl-NL"/>
              </w:rPr>
            </w:pPr>
            <w:del w:id="1507" w:author="Arjan Kloosterboer" w:date="2017-09-22T04:10:00Z">
              <w:r w:rsidRPr="00AE6939">
                <w:rPr>
                  <w:rFonts w:ascii="Arial" w:eastAsia="Times New Roman" w:hAnsi="Arial" w:cs="Arial"/>
                  <w:b/>
                  <w:bCs/>
                  <w:color w:val="000000"/>
                  <w:sz w:val="20"/>
                  <w:szCs w:val="20"/>
                  <w:lang w:val="nl-NL"/>
                </w:rPr>
                <w:delText>Definitie attribuutsoort</w:delText>
              </w:r>
            </w:del>
          </w:p>
        </w:tc>
        <w:tc>
          <w:tcPr>
            <w:tcW w:w="5580" w:type="dxa"/>
            <w:tcBorders>
              <w:top w:val="nil"/>
              <w:left w:val="nil"/>
              <w:bottom w:val="nil"/>
              <w:right w:val="nil"/>
            </w:tcBorders>
          </w:tcPr>
          <w:p w14:paraId="45F271D8" w14:textId="77777777" w:rsidR="00C31FA4" w:rsidRPr="00DD0F4F" w:rsidRDefault="00DA5D93" w:rsidP="005A5EDD">
            <w:pPr>
              <w:autoSpaceDE w:val="0"/>
              <w:autoSpaceDN w:val="0"/>
              <w:adjustRightInd w:val="0"/>
              <w:spacing w:after="0" w:line="240" w:lineRule="auto"/>
              <w:rPr>
                <w:del w:id="1508" w:author="Arjan Kloosterboer" w:date="2017-09-22T04:10:00Z"/>
                <w:rFonts w:ascii="Arial" w:eastAsia="Times New Roman" w:hAnsi="Arial" w:cs="Arial"/>
                <w:color w:val="000000"/>
                <w:sz w:val="20"/>
                <w:szCs w:val="20"/>
                <w:lang w:val="nl-NL"/>
              </w:rPr>
            </w:pPr>
            <w:del w:id="1509" w:author="Arjan Kloosterboer" w:date="2017-09-22T04:10:00Z">
              <w:r w:rsidRPr="00547E22">
                <w:rPr>
                  <w:rFonts w:ascii="Arial" w:hAnsi="Arial" w:cs="Arial"/>
                  <w:sz w:val="20"/>
                  <w:szCs w:val="20"/>
                  <w:lang w:val="en-AU"/>
                </w:rPr>
                <w:fldChar w:fldCharType="begin" w:fldLock="1"/>
              </w:r>
              <w:r w:rsidR="00C31FA4" w:rsidRPr="00DD0F4F">
                <w:rPr>
                  <w:rFonts w:ascii="Arial" w:hAnsi="Arial" w:cs="Arial"/>
                  <w:sz w:val="20"/>
                  <w:szCs w:val="20"/>
                  <w:lang w:val="nl-NL"/>
                </w:rPr>
                <w:delInstrText xml:space="preserve">MERGEFIELD </w:delInstrText>
              </w:r>
              <w:r w:rsidR="00C31FA4" w:rsidRPr="00DD0F4F">
                <w:rPr>
                  <w:rFonts w:ascii="Arial" w:eastAsia="Times New Roman" w:hAnsi="Arial" w:cs="Arial"/>
                  <w:color w:val="000000"/>
                  <w:sz w:val="20"/>
                  <w:szCs w:val="20"/>
                  <w:lang w:val="nl-NL"/>
                </w:rPr>
                <w:delInstrText>Att.Notes</w:delInstrText>
              </w:r>
              <w:r w:rsidRPr="00547E22">
                <w:rPr>
                  <w:rFonts w:ascii="Arial" w:hAnsi="Arial" w:cs="Arial"/>
                  <w:sz w:val="20"/>
                  <w:szCs w:val="20"/>
                  <w:lang w:val="en-AU"/>
                </w:rPr>
                <w:fldChar w:fldCharType="end"/>
              </w:r>
              <w:r w:rsidR="00C31FA4" w:rsidRPr="00DD0F4F">
                <w:rPr>
                  <w:rFonts w:ascii="Arial" w:eastAsia="Times New Roman" w:hAnsi="Arial" w:cs="Arial"/>
                  <w:color w:val="610E6A"/>
                  <w:sz w:val="20"/>
                  <w:szCs w:val="20"/>
                  <w:lang w:val="nl-NL"/>
                </w:rPr>
                <w:delText>De datum waarop het gearchiveerde informatieobject  vernietigd moet worden dan wel overgebracht moet worden naar een archiefbewaarplaats.</w:delText>
              </w:r>
            </w:del>
          </w:p>
        </w:tc>
      </w:tr>
      <w:tr w:rsidR="00E21260" w:rsidRPr="00AE6939" w14:paraId="160458EE" w14:textId="77777777" w:rsidTr="004B6915">
        <w:trPr>
          <w:trHeight w:val="230"/>
        </w:trPr>
        <w:tc>
          <w:tcPr>
            <w:tcW w:w="3780" w:type="dxa"/>
            <w:gridSpan w:val="2"/>
            <w:tcBorders>
              <w:top w:val="nil"/>
              <w:left w:val="nil"/>
              <w:bottom w:val="nil"/>
              <w:right w:val="nil"/>
            </w:tcBorders>
          </w:tcPr>
          <w:p w14:paraId="6B3B7B3C" w14:textId="77777777" w:rsidR="00E21260" w:rsidRPr="00DD0F4F" w:rsidRDefault="00E21260" w:rsidP="004B6915">
            <w:pPr>
              <w:autoSpaceDE w:val="0"/>
              <w:autoSpaceDN w:val="0"/>
              <w:adjustRightInd w:val="0"/>
              <w:spacing w:after="0" w:line="240" w:lineRule="auto"/>
              <w:rPr>
                <w:moveFrom w:id="1510" w:author="Arjan Kloosterboer" w:date="2017-09-22T04:10:00Z"/>
                <w:rFonts w:ascii="Arial" w:eastAsia="Times New Roman" w:hAnsi="Arial" w:cs="Arial"/>
                <w:b/>
                <w:bCs/>
                <w:color w:val="000000"/>
                <w:sz w:val="20"/>
                <w:szCs w:val="20"/>
                <w:lang w:val="nl-NL"/>
              </w:rPr>
            </w:pPr>
            <w:moveFromRangeStart w:id="1511" w:author="Arjan Kloosterboer" w:date="2017-09-22T04:10:00Z" w:name="move493816785"/>
          </w:p>
        </w:tc>
        <w:tc>
          <w:tcPr>
            <w:tcW w:w="5580" w:type="dxa"/>
            <w:tcBorders>
              <w:top w:val="nil"/>
              <w:left w:val="nil"/>
              <w:bottom w:val="nil"/>
              <w:right w:val="nil"/>
            </w:tcBorders>
          </w:tcPr>
          <w:p w14:paraId="63F3AB6D" w14:textId="77777777" w:rsidR="00E21260" w:rsidRPr="00DD0F4F" w:rsidRDefault="00E21260" w:rsidP="004B6915">
            <w:pPr>
              <w:autoSpaceDE w:val="0"/>
              <w:autoSpaceDN w:val="0"/>
              <w:adjustRightInd w:val="0"/>
              <w:spacing w:after="0" w:line="240" w:lineRule="auto"/>
              <w:rPr>
                <w:moveFrom w:id="1512" w:author="Arjan Kloosterboer" w:date="2017-09-22T04:10:00Z"/>
                <w:rFonts w:ascii="Arial" w:eastAsia="Times New Roman" w:hAnsi="Arial" w:cs="Arial"/>
                <w:color w:val="000000"/>
                <w:sz w:val="20"/>
                <w:szCs w:val="20"/>
                <w:lang w:val="nl-NL"/>
              </w:rPr>
            </w:pPr>
          </w:p>
        </w:tc>
      </w:tr>
      <w:tr w:rsidR="00E21260" w:rsidRPr="00AE6939" w14:paraId="5596202D" w14:textId="77777777" w:rsidTr="004B6915">
        <w:trPr>
          <w:trHeight w:val="230"/>
        </w:trPr>
        <w:tc>
          <w:tcPr>
            <w:tcW w:w="3780" w:type="dxa"/>
            <w:gridSpan w:val="2"/>
            <w:tcBorders>
              <w:top w:val="nil"/>
              <w:left w:val="nil"/>
              <w:bottom w:val="nil"/>
              <w:right w:val="nil"/>
            </w:tcBorders>
          </w:tcPr>
          <w:p w14:paraId="3FD45E41" w14:textId="77777777" w:rsidR="00E21260" w:rsidRPr="00AE6939" w:rsidRDefault="00E21260" w:rsidP="004B6915">
            <w:pPr>
              <w:autoSpaceDE w:val="0"/>
              <w:autoSpaceDN w:val="0"/>
              <w:adjustRightInd w:val="0"/>
              <w:spacing w:after="0" w:line="240" w:lineRule="auto"/>
              <w:rPr>
                <w:moveFrom w:id="1513" w:author="Arjan Kloosterboer" w:date="2017-09-22T04:10:00Z"/>
                <w:rFonts w:ascii="Arial" w:eastAsia="Times New Roman" w:hAnsi="Arial" w:cs="Arial"/>
                <w:color w:val="000000"/>
                <w:sz w:val="20"/>
                <w:szCs w:val="20"/>
                <w:lang w:val="nl-NL"/>
              </w:rPr>
            </w:pPr>
            <w:moveFrom w:id="1514" w:author="Arjan Kloosterboer" w:date="2017-09-22T04:10:00Z">
              <w:r w:rsidRPr="00AE6939">
                <w:rPr>
                  <w:rFonts w:ascii="Arial" w:eastAsia="Times New Roman" w:hAnsi="Arial" w:cs="Arial"/>
                  <w:b/>
                  <w:bCs/>
                  <w:color w:val="000000"/>
                  <w:sz w:val="20"/>
                  <w:szCs w:val="20"/>
                  <w:lang w:val="nl-NL"/>
                </w:rPr>
                <w:t>Herkomst definitie attribuutsoort</w:t>
              </w:r>
            </w:moveFrom>
          </w:p>
        </w:tc>
        <w:tc>
          <w:tcPr>
            <w:tcW w:w="5580" w:type="dxa"/>
            <w:tcBorders>
              <w:top w:val="nil"/>
              <w:left w:val="nil"/>
              <w:bottom w:val="nil"/>
              <w:right w:val="nil"/>
            </w:tcBorders>
          </w:tcPr>
          <w:p w14:paraId="5130BB81" w14:textId="77777777" w:rsidR="00E21260" w:rsidRPr="00AE6939" w:rsidRDefault="00E21260" w:rsidP="004B6915">
            <w:pPr>
              <w:autoSpaceDE w:val="0"/>
              <w:autoSpaceDN w:val="0"/>
              <w:adjustRightInd w:val="0"/>
              <w:spacing w:after="0" w:line="240" w:lineRule="auto"/>
              <w:rPr>
                <w:moveFrom w:id="1515" w:author="Arjan Kloosterboer" w:date="2017-09-22T04:10:00Z"/>
                <w:rFonts w:ascii="Arial" w:eastAsia="Times New Roman" w:hAnsi="Arial" w:cs="Arial"/>
                <w:color w:val="000000"/>
                <w:sz w:val="20"/>
                <w:szCs w:val="20"/>
                <w:lang w:val="nl-NL"/>
              </w:rPr>
            </w:pPr>
            <w:moveFrom w:id="1516" w:author="Arjan Kloosterboer" w:date="2017-09-22T04:10:00Z">
              <w:r w:rsidRPr="00AE6939">
                <w:rPr>
                  <w:rFonts w:ascii="Arial" w:eastAsia="Times New Roman" w:hAnsi="Arial" w:cs="Arial"/>
                  <w:color w:val="000000"/>
                  <w:sz w:val="20"/>
                  <w:szCs w:val="20"/>
                  <w:lang w:val="nl-NL"/>
                </w:rPr>
                <w:t xml:space="preserve">KING </w:t>
              </w:r>
            </w:moveFrom>
          </w:p>
        </w:tc>
      </w:tr>
      <w:tr w:rsidR="00E21260" w:rsidRPr="00AE6939" w14:paraId="2182C6F6" w14:textId="77777777" w:rsidTr="004B6915">
        <w:tc>
          <w:tcPr>
            <w:tcW w:w="3780" w:type="dxa"/>
            <w:gridSpan w:val="2"/>
            <w:tcBorders>
              <w:top w:val="nil"/>
              <w:left w:val="nil"/>
              <w:bottom w:val="nil"/>
              <w:right w:val="nil"/>
            </w:tcBorders>
          </w:tcPr>
          <w:p w14:paraId="7B5D2FCB" w14:textId="77777777" w:rsidR="00E21260" w:rsidRPr="00AE6939" w:rsidRDefault="00E21260" w:rsidP="004B6915">
            <w:pPr>
              <w:autoSpaceDE w:val="0"/>
              <w:autoSpaceDN w:val="0"/>
              <w:adjustRightInd w:val="0"/>
              <w:spacing w:after="0" w:line="240" w:lineRule="auto"/>
              <w:rPr>
                <w:moveFrom w:id="1517" w:author="Arjan Kloosterboer" w:date="2017-09-22T04:1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40FF6998" w14:textId="77777777" w:rsidR="00E21260" w:rsidRPr="00AE6939" w:rsidRDefault="00E21260" w:rsidP="004B6915">
            <w:pPr>
              <w:autoSpaceDE w:val="0"/>
              <w:autoSpaceDN w:val="0"/>
              <w:adjustRightInd w:val="0"/>
              <w:spacing w:after="0" w:line="240" w:lineRule="auto"/>
              <w:rPr>
                <w:moveFrom w:id="1518" w:author="Arjan Kloosterboer" w:date="2017-09-22T04:10:00Z"/>
                <w:rFonts w:ascii="Arial" w:eastAsia="Times New Roman" w:hAnsi="Arial" w:cs="Arial"/>
                <w:color w:val="000000"/>
                <w:sz w:val="20"/>
                <w:szCs w:val="20"/>
                <w:lang w:val="nl-NL"/>
              </w:rPr>
            </w:pPr>
          </w:p>
        </w:tc>
      </w:tr>
      <w:moveFromRangeEnd w:id="1511"/>
      <w:tr w:rsidR="00C31FA4" w:rsidRPr="00AE6939" w14:paraId="42679454" w14:textId="77777777" w:rsidTr="005A5EDD">
        <w:trPr>
          <w:del w:id="1519" w:author="Arjan Kloosterboer" w:date="2017-09-22T04:10:00Z"/>
        </w:trPr>
        <w:tc>
          <w:tcPr>
            <w:tcW w:w="3780" w:type="dxa"/>
            <w:gridSpan w:val="2"/>
            <w:tcBorders>
              <w:top w:val="nil"/>
              <w:left w:val="nil"/>
              <w:bottom w:val="nil"/>
              <w:right w:val="nil"/>
            </w:tcBorders>
          </w:tcPr>
          <w:p w14:paraId="31177D92" w14:textId="77777777" w:rsidR="00C31FA4" w:rsidRPr="00AE6939" w:rsidRDefault="00C31FA4" w:rsidP="005A5EDD">
            <w:pPr>
              <w:autoSpaceDE w:val="0"/>
              <w:autoSpaceDN w:val="0"/>
              <w:adjustRightInd w:val="0"/>
              <w:spacing w:after="0" w:line="240" w:lineRule="auto"/>
              <w:rPr>
                <w:del w:id="1520" w:author="Arjan Kloosterboer" w:date="2017-09-22T04:10:00Z"/>
                <w:rFonts w:ascii="Arial" w:eastAsia="Times New Roman" w:hAnsi="Arial" w:cs="Arial"/>
                <w:color w:val="000000"/>
                <w:sz w:val="20"/>
                <w:szCs w:val="20"/>
                <w:lang w:val="nl-NL"/>
              </w:rPr>
            </w:pPr>
            <w:del w:id="1521" w:author="Arjan Kloosterboer" w:date="2017-09-22T04:10:00Z">
              <w:r w:rsidRPr="00AE6939">
                <w:rPr>
                  <w:rFonts w:ascii="Arial" w:eastAsia="Times New Roman" w:hAnsi="Arial" w:cs="Arial"/>
                  <w:b/>
                  <w:bCs/>
                  <w:color w:val="000000"/>
                  <w:sz w:val="20"/>
                  <w:szCs w:val="20"/>
                  <w:lang w:val="nl-NL"/>
                </w:rPr>
                <w:delText>Datum opname attribuutsoort</w:delText>
              </w:r>
            </w:del>
          </w:p>
        </w:tc>
        <w:tc>
          <w:tcPr>
            <w:tcW w:w="5580" w:type="dxa"/>
            <w:tcBorders>
              <w:top w:val="nil"/>
              <w:left w:val="nil"/>
              <w:bottom w:val="nil"/>
              <w:right w:val="nil"/>
            </w:tcBorders>
          </w:tcPr>
          <w:p w14:paraId="6D391856" w14:textId="77777777" w:rsidR="00C31FA4" w:rsidRPr="00AE6939" w:rsidRDefault="00C31FA4" w:rsidP="005A5EDD">
            <w:pPr>
              <w:autoSpaceDE w:val="0"/>
              <w:autoSpaceDN w:val="0"/>
              <w:adjustRightInd w:val="0"/>
              <w:spacing w:after="0" w:line="240" w:lineRule="auto"/>
              <w:rPr>
                <w:del w:id="1522" w:author="Arjan Kloosterboer" w:date="2017-09-22T04:10:00Z"/>
                <w:rFonts w:ascii="Arial" w:eastAsia="Times New Roman" w:hAnsi="Arial" w:cs="Arial"/>
                <w:color w:val="000000"/>
                <w:sz w:val="20"/>
                <w:szCs w:val="20"/>
                <w:lang w:val="nl-NL"/>
              </w:rPr>
            </w:pPr>
            <w:del w:id="1523" w:author="Arjan Kloosterboer" w:date="2017-09-22T04:10:00Z">
              <w:r w:rsidRPr="00AE6939">
                <w:rPr>
                  <w:rFonts w:ascii="Arial" w:eastAsia="Times New Roman" w:hAnsi="Arial" w:cs="Arial"/>
                  <w:color w:val="000000"/>
                  <w:sz w:val="20"/>
                  <w:szCs w:val="20"/>
                  <w:lang w:val="nl-NL"/>
                </w:rPr>
                <w:delText>15-12-2013</w:delText>
              </w:r>
            </w:del>
          </w:p>
        </w:tc>
      </w:tr>
      <w:tr w:rsidR="00C31FA4" w:rsidRPr="00AE6939" w14:paraId="51489190" w14:textId="77777777" w:rsidTr="005A5EDD">
        <w:trPr>
          <w:del w:id="1524" w:author="Arjan Kloosterboer" w:date="2017-09-22T04:10:00Z"/>
        </w:trPr>
        <w:tc>
          <w:tcPr>
            <w:tcW w:w="3780" w:type="dxa"/>
            <w:gridSpan w:val="2"/>
            <w:tcBorders>
              <w:top w:val="nil"/>
              <w:left w:val="nil"/>
              <w:bottom w:val="nil"/>
              <w:right w:val="nil"/>
            </w:tcBorders>
          </w:tcPr>
          <w:p w14:paraId="1AB22260" w14:textId="77777777" w:rsidR="00C31FA4" w:rsidRPr="00AE6939" w:rsidRDefault="00C31FA4" w:rsidP="005A5EDD">
            <w:pPr>
              <w:autoSpaceDE w:val="0"/>
              <w:autoSpaceDN w:val="0"/>
              <w:adjustRightInd w:val="0"/>
              <w:spacing w:after="0" w:line="240" w:lineRule="auto"/>
              <w:rPr>
                <w:del w:id="1525" w:author="Arjan Kloosterboer" w:date="2017-09-22T04:1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EDD77C5" w14:textId="77777777" w:rsidR="00C31FA4" w:rsidRPr="00AE6939" w:rsidRDefault="00C31FA4" w:rsidP="005A5EDD">
            <w:pPr>
              <w:autoSpaceDE w:val="0"/>
              <w:autoSpaceDN w:val="0"/>
              <w:adjustRightInd w:val="0"/>
              <w:spacing w:after="0" w:line="240" w:lineRule="auto"/>
              <w:rPr>
                <w:del w:id="1526" w:author="Arjan Kloosterboer" w:date="2017-09-22T04:10:00Z"/>
                <w:rFonts w:ascii="Arial" w:eastAsia="Times New Roman" w:hAnsi="Arial" w:cs="Arial"/>
                <w:color w:val="000000"/>
                <w:sz w:val="20"/>
                <w:szCs w:val="20"/>
                <w:lang w:val="nl-NL"/>
              </w:rPr>
            </w:pPr>
          </w:p>
        </w:tc>
      </w:tr>
      <w:tr w:rsidR="00C31FA4" w:rsidRPr="00AE6939" w14:paraId="6A847053" w14:textId="77777777" w:rsidTr="005A5EDD">
        <w:trPr>
          <w:del w:id="1527" w:author="Arjan Kloosterboer" w:date="2017-09-22T04:10:00Z"/>
        </w:trPr>
        <w:tc>
          <w:tcPr>
            <w:tcW w:w="3780" w:type="dxa"/>
            <w:gridSpan w:val="2"/>
            <w:tcBorders>
              <w:top w:val="nil"/>
              <w:left w:val="nil"/>
              <w:bottom w:val="nil"/>
              <w:right w:val="nil"/>
            </w:tcBorders>
          </w:tcPr>
          <w:p w14:paraId="680528B6" w14:textId="77777777" w:rsidR="00C31FA4" w:rsidRPr="00AE6939" w:rsidRDefault="00C31FA4" w:rsidP="005A5EDD">
            <w:pPr>
              <w:autoSpaceDE w:val="0"/>
              <w:autoSpaceDN w:val="0"/>
              <w:adjustRightInd w:val="0"/>
              <w:spacing w:after="0" w:line="240" w:lineRule="auto"/>
              <w:rPr>
                <w:del w:id="1528" w:author="Arjan Kloosterboer" w:date="2017-09-22T04:10:00Z"/>
                <w:rFonts w:ascii="Arial" w:eastAsia="Times New Roman" w:hAnsi="Arial" w:cs="Arial"/>
                <w:color w:val="000000"/>
                <w:sz w:val="20"/>
                <w:szCs w:val="20"/>
                <w:lang w:val="nl-NL"/>
              </w:rPr>
            </w:pPr>
            <w:del w:id="1529" w:author="Arjan Kloosterboer" w:date="2017-09-22T04:10:00Z">
              <w:r w:rsidRPr="00AE6939">
                <w:rPr>
                  <w:rFonts w:ascii="Arial" w:eastAsia="Times New Roman" w:hAnsi="Arial" w:cs="Arial"/>
                  <w:b/>
                  <w:bCs/>
                  <w:color w:val="000000"/>
                  <w:sz w:val="20"/>
                  <w:szCs w:val="20"/>
                  <w:lang w:val="nl-NL"/>
                </w:rPr>
                <w:delText>Toelichting attribuutsoort</w:delText>
              </w:r>
            </w:del>
          </w:p>
        </w:tc>
        <w:tc>
          <w:tcPr>
            <w:tcW w:w="5580" w:type="dxa"/>
            <w:tcBorders>
              <w:top w:val="nil"/>
              <w:left w:val="nil"/>
              <w:bottom w:val="nil"/>
              <w:right w:val="nil"/>
            </w:tcBorders>
          </w:tcPr>
          <w:p w14:paraId="28F7C16F" w14:textId="77777777" w:rsidR="00C31FA4" w:rsidRPr="00DD0F4F" w:rsidRDefault="00C31FA4" w:rsidP="005A5EDD">
            <w:pPr>
              <w:autoSpaceDE w:val="0"/>
              <w:autoSpaceDN w:val="0"/>
              <w:adjustRightInd w:val="0"/>
              <w:spacing w:after="0" w:line="240" w:lineRule="auto"/>
              <w:rPr>
                <w:del w:id="1530" w:author="Arjan Kloosterboer" w:date="2017-09-22T04:10:00Z"/>
                <w:rFonts w:ascii="Arial" w:eastAsia="Times New Roman" w:hAnsi="Arial" w:cs="Arial"/>
                <w:color w:val="000000"/>
                <w:sz w:val="20"/>
                <w:szCs w:val="20"/>
                <w:lang w:val="nl-NL"/>
              </w:rPr>
            </w:pPr>
            <w:del w:id="1531" w:author="Arjan Kloosterboer" w:date="2017-09-22T04:10:00Z">
              <w:r w:rsidRPr="00DD0F4F">
                <w:rPr>
                  <w:rFonts w:ascii="Arial" w:eastAsia="Times New Roman" w:hAnsi="Arial" w:cs="Arial"/>
                  <w:color w:val="000000"/>
                  <w:sz w:val="20"/>
                  <w:szCs w:val="20"/>
                  <w:lang w:val="nl-NL"/>
                </w:rPr>
                <w:delText>Voor vrijwel elk informatieobject geldt dat dit gearchiveerd wordt en na een bepaalde termijn vernietigd of overgebracht moet worden. Dit archiefregime wordt veelal bepaald door het type en resultaat van de zaak waartoe het informatieobject behoort. Er komen evenwel situaties voor waarin voor een specifiek informatieobject in een zaakdossier een ander archiefregime geldt dan voor de zaak als geheel. Deze attribuutsoort maakt het mogelijk deze afwijking vast te leggen. Hiervan is alleen sprake als het attribuutsoort Archiefnominatie een waarde ongelijk “Conform zaak” heeft.</w:delText>
              </w:r>
            </w:del>
          </w:p>
          <w:p w14:paraId="43C487B4" w14:textId="77777777" w:rsidR="00C31FA4" w:rsidRPr="00DD0F4F" w:rsidRDefault="00C31FA4" w:rsidP="005A5EDD">
            <w:pPr>
              <w:autoSpaceDE w:val="0"/>
              <w:autoSpaceDN w:val="0"/>
              <w:adjustRightInd w:val="0"/>
              <w:spacing w:after="0" w:line="240" w:lineRule="auto"/>
              <w:rPr>
                <w:del w:id="1532" w:author="Arjan Kloosterboer" w:date="2017-09-22T04:10:00Z"/>
                <w:rFonts w:ascii="Arial" w:eastAsia="Times New Roman" w:hAnsi="Arial" w:cs="Arial"/>
                <w:color w:val="000000"/>
                <w:sz w:val="20"/>
                <w:szCs w:val="20"/>
                <w:lang w:val="nl-NL"/>
              </w:rPr>
            </w:pPr>
            <w:del w:id="1533" w:author="Arjan Kloosterboer" w:date="2017-09-22T04:10:00Z">
              <w:r w:rsidRPr="00DD0F4F">
                <w:rPr>
                  <w:rFonts w:ascii="Arial" w:eastAsia="Times New Roman" w:hAnsi="Arial" w:cs="Arial"/>
                  <w:color w:val="000000"/>
                  <w:sz w:val="20"/>
                  <w:szCs w:val="20"/>
                  <w:lang w:val="nl-NL"/>
                </w:rPr>
                <w:delText>De termijn voor vernietigen of overbrengen eindigt met de Archiefactiedatum. Van welke van deze acties sprake is, blijkt uit de waarde van Archiefnominatie. De voor het informatieobject geldende Archiefactiedatum hangt af van het zaaktype, van het resultaat van de zaak en van de resultaten van eventuele andere gerelateerde zaken. De mogelijke bewaartermijnen zijn per resultaat gespecificeerd bij het zaaktype in de van toepassing zijnde zaaktype</w:delText>
              </w:r>
              <w:r w:rsidRPr="00DD0F4F">
                <w:rPr>
                  <w:rFonts w:ascii="Arial" w:eastAsia="Times New Roman" w:hAnsi="Arial" w:cs="Arial"/>
                  <w:color w:val="000000"/>
                  <w:sz w:val="20"/>
                  <w:szCs w:val="20"/>
                  <w:lang w:val="nl-NL"/>
                </w:rPr>
                <w:softHyphen/>
                <w:delText>catalogus.</w:delText>
              </w:r>
            </w:del>
          </w:p>
          <w:p w14:paraId="6596F010" w14:textId="77777777" w:rsidR="00C31FA4" w:rsidRPr="00DD0F4F" w:rsidRDefault="00C31FA4" w:rsidP="005A5EDD">
            <w:pPr>
              <w:autoSpaceDE w:val="0"/>
              <w:autoSpaceDN w:val="0"/>
              <w:adjustRightInd w:val="0"/>
              <w:spacing w:after="0" w:line="240" w:lineRule="auto"/>
              <w:rPr>
                <w:del w:id="1534" w:author="Arjan Kloosterboer" w:date="2017-09-22T04:10:00Z"/>
                <w:rFonts w:ascii="Arial" w:eastAsia="Times New Roman" w:hAnsi="Arial" w:cs="Arial"/>
                <w:color w:val="000000"/>
                <w:sz w:val="20"/>
                <w:szCs w:val="20"/>
                <w:lang w:val="nl-NL"/>
              </w:rPr>
            </w:pPr>
            <w:del w:id="1535" w:author="Arjan Kloosterboer" w:date="2017-09-22T04:10:00Z">
              <w:r w:rsidRPr="00DD0F4F">
                <w:rPr>
                  <w:rFonts w:ascii="Arial" w:eastAsia="Times New Roman" w:hAnsi="Arial" w:cs="Arial"/>
                  <w:color w:val="000000"/>
                  <w:sz w:val="20"/>
                  <w:szCs w:val="20"/>
                  <w:lang w:val="nl-NL"/>
                </w:rPr>
                <w:delText>Voor een niet te archiveren informatieobject is de termijn nul dagen en is de Archiefactiedatum gelijk aan de Einddatum van de zaak.</w:delText>
              </w:r>
            </w:del>
          </w:p>
        </w:tc>
      </w:tr>
      <w:tr w:rsidR="00C31FA4" w:rsidRPr="00AE6939" w14:paraId="5A51B3D6" w14:textId="77777777" w:rsidTr="005A5EDD">
        <w:trPr>
          <w:del w:id="1536" w:author="Arjan Kloosterboer" w:date="2017-09-22T04:10:00Z"/>
        </w:trPr>
        <w:tc>
          <w:tcPr>
            <w:tcW w:w="3780" w:type="dxa"/>
            <w:gridSpan w:val="2"/>
            <w:tcBorders>
              <w:top w:val="nil"/>
              <w:left w:val="nil"/>
              <w:bottom w:val="nil"/>
              <w:right w:val="nil"/>
            </w:tcBorders>
          </w:tcPr>
          <w:p w14:paraId="75D60A2C" w14:textId="77777777" w:rsidR="00C31FA4" w:rsidRPr="00DD0F4F" w:rsidRDefault="00C31FA4" w:rsidP="005A5EDD">
            <w:pPr>
              <w:autoSpaceDE w:val="0"/>
              <w:autoSpaceDN w:val="0"/>
              <w:adjustRightInd w:val="0"/>
              <w:spacing w:after="0" w:line="240" w:lineRule="auto"/>
              <w:rPr>
                <w:del w:id="1537" w:author="Arjan Kloosterboer" w:date="2017-09-22T04:1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F513B03" w14:textId="77777777" w:rsidR="00C31FA4" w:rsidRPr="00DD0F4F" w:rsidRDefault="00C31FA4" w:rsidP="005A5EDD">
            <w:pPr>
              <w:autoSpaceDE w:val="0"/>
              <w:autoSpaceDN w:val="0"/>
              <w:adjustRightInd w:val="0"/>
              <w:spacing w:after="0" w:line="240" w:lineRule="auto"/>
              <w:rPr>
                <w:del w:id="1538" w:author="Arjan Kloosterboer" w:date="2017-09-22T04:10:00Z"/>
                <w:rFonts w:ascii="Arial" w:eastAsia="Times New Roman" w:hAnsi="Arial" w:cs="Arial"/>
                <w:color w:val="000000"/>
                <w:sz w:val="20"/>
                <w:szCs w:val="20"/>
                <w:lang w:val="nl-NL"/>
              </w:rPr>
            </w:pPr>
          </w:p>
        </w:tc>
      </w:tr>
      <w:tr w:rsidR="00C31FA4" w:rsidRPr="00AE6939" w14:paraId="1D90015A" w14:textId="77777777" w:rsidTr="005A5EDD">
        <w:trPr>
          <w:del w:id="1539" w:author="Arjan Kloosterboer" w:date="2017-09-22T04:10:00Z"/>
        </w:trPr>
        <w:tc>
          <w:tcPr>
            <w:tcW w:w="3780" w:type="dxa"/>
            <w:gridSpan w:val="2"/>
            <w:tcBorders>
              <w:top w:val="nil"/>
              <w:left w:val="nil"/>
              <w:bottom w:val="nil"/>
              <w:right w:val="nil"/>
            </w:tcBorders>
          </w:tcPr>
          <w:p w14:paraId="0B6CF91A" w14:textId="77777777" w:rsidR="00C31FA4" w:rsidRPr="00AE6939" w:rsidRDefault="00C31FA4" w:rsidP="005A5EDD">
            <w:pPr>
              <w:autoSpaceDE w:val="0"/>
              <w:autoSpaceDN w:val="0"/>
              <w:adjustRightInd w:val="0"/>
              <w:spacing w:after="0" w:line="240" w:lineRule="auto"/>
              <w:rPr>
                <w:del w:id="1540" w:author="Arjan Kloosterboer" w:date="2017-09-22T04:10:00Z"/>
                <w:rFonts w:ascii="Arial" w:eastAsia="Times New Roman" w:hAnsi="Arial" w:cs="Arial"/>
                <w:color w:val="000000"/>
                <w:sz w:val="20"/>
                <w:szCs w:val="20"/>
                <w:lang w:val="nl-NL"/>
              </w:rPr>
            </w:pPr>
            <w:del w:id="1541" w:author="Arjan Kloosterboer" w:date="2017-09-22T04:10:00Z">
              <w:r w:rsidRPr="00AE6939">
                <w:rPr>
                  <w:rFonts w:ascii="Arial" w:eastAsia="Times New Roman" w:hAnsi="Arial" w:cs="Arial"/>
                  <w:b/>
                  <w:bCs/>
                  <w:color w:val="000000"/>
                  <w:sz w:val="20"/>
                  <w:szCs w:val="20"/>
                  <w:lang w:val="nl-NL"/>
                </w:rPr>
                <w:delText>Formaat attribuutsoort</w:delText>
              </w:r>
            </w:del>
          </w:p>
        </w:tc>
        <w:tc>
          <w:tcPr>
            <w:tcW w:w="5580" w:type="dxa"/>
            <w:tcBorders>
              <w:top w:val="nil"/>
              <w:left w:val="nil"/>
              <w:bottom w:val="nil"/>
              <w:right w:val="nil"/>
            </w:tcBorders>
          </w:tcPr>
          <w:p w14:paraId="6E9D248C" w14:textId="77777777" w:rsidR="00C31FA4" w:rsidRPr="00AE6939" w:rsidRDefault="00DA5D93" w:rsidP="005A5EDD">
            <w:pPr>
              <w:autoSpaceDE w:val="0"/>
              <w:autoSpaceDN w:val="0"/>
              <w:adjustRightInd w:val="0"/>
              <w:spacing w:after="0" w:line="240" w:lineRule="auto"/>
              <w:rPr>
                <w:del w:id="1542" w:author="Arjan Kloosterboer" w:date="2017-09-22T04:10:00Z"/>
                <w:rFonts w:ascii="Arial" w:eastAsia="Times New Roman" w:hAnsi="Arial" w:cs="Arial"/>
                <w:color w:val="000000"/>
                <w:sz w:val="20"/>
                <w:szCs w:val="20"/>
                <w:lang w:val="nl-NL"/>
              </w:rPr>
            </w:pPr>
            <w:del w:id="1543" w:author="Arjan Kloosterboer" w:date="2017-09-22T04:10:00Z">
              <w:r w:rsidRPr="00547E22">
                <w:rPr>
                  <w:rFonts w:ascii="Arial" w:hAnsi="Arial" w:cs="Arial"/>
                  <w:sz w:val="20"/>
                  <w:szCs w:val="20"/>
                  <w:lang w:val="en-AU"/>
                </w:rPr>
                <w:fldChar w:fldCharType="begin" w:fldLock="1"/>
              </w:r>
              <w:r w:rsidR="00C31FA4" w:rsidRPr="00AE6939">
                <w:rPr>
                  <w:rFonts w:ascii="Arial" w:hAnsi="Arial" w:cs="Arial"/>
                  <w:sz w:val="20"/>
                  <w:szCs w:val="20"/>
                  <w:lang w:val="nl-NL"/>
                </w:rPr>
                <w:delInstrText xml:space="preserve">MERGEFIELD </w:delInstrText>
              </w:r>
              <w:r w:rsidR="00C31FA4" w:rsidRPr="00AE6939">
                <w:rPr>
                  <w:rFonts w:ascii="Arial" w:eastAsia="Times New Roman" w:hAnsi="Arial" w:cs="Arial"/>
                  <w:color w:val="000000"/>
                  <w:sz w:val="20"/>
                  <w:szCs w:val="20"/>
                  <w:lang w:val="nl-NL"/>
                </w:rPr>
                <w:delInstrText>Att.Type</w:delInstrText>
              </w:r>
              <w:r w:rsidRPr="00547E22">
                <w:rPr>
                  <w:rFonts w:ascii="Arial" w:hAnsi="Arial" w:cs="Arial"/>
                  <w:sz w:val="20"/>
                  <w:szCs w:val="20"/>
                  <w:lang w:val="en-AU"/>
                </w:rPr>
                <w:fldChar w:fldCharType="separate"/>
              </w:r>
              <w:r w:rsidR="00C31FA4" w:rsidRPr="00AE6939">
                <w:rPr>
                  <w:rFonts w:ascii="Arial" w:eastAsia="Times New Roman" w:hAnsi="Arial" w:cs="Arial"/>
                  <w:color w:val="000000"/>
                  <w:sz w:val="20"/>
                  <w:szCs w:val="20"/>
                  <w:lang w:val="nl-NL"/>
                </w:rPr>
                <w:delText>datum (JJJJMMDD)</w:delText>
              </w:r>
              <w:r w:rsidRPr="00547E22">
                <w:rPr>
                  <w:rFonts w:ascii="Arial" w:hAnsi="Arial" w:cs="Arial"/>
                  <w:sz w:val="20"/>
                  <w:szCs w:val="20"/>
                  <w:lang w:val="en-AU"/>
                </w:rPr>
                <w:fldChar w:fldCharType="end"/>
              </w:r>
            </w:del>
          </w:p>
        </w:tc>
      </w:tr>
      <w:tr w:rsidR="00C31FA4" w:rsidRPr="00AE6939" w14:paraId="4464B1CE" w14:textId="77777777" w:rsidTr="005A5EDD">
        <w:trPr>
          <w:trHeight w:val="230"/>
          <w:del w:id="1544" w:author="Arjan Kloosterboer" w:date="2017-09-22T04:10:00Z"/>
        </w:trPr>
        <w:tc>
          <w:tcPr>
            <w:tcW w:w="3780" w:type="dxa"/>
            <w:gridSpan w:val="2"/>
            <w:tcBorders>
              <w:top w:val="nil"/>
              <w:left w:val="nil"/>
              <w:bottom w:val="nil"/>
              <w:right w:val="nil"/>
            </w:tcBorders>
          </w:tcPr>
          <w:p w14:paraId="3890A227" w14:textId="77777777" w:rsidR="00C31FA4" w:rsidRPr="00AE6939" w:rsidRDefault="00C31FA4" w:rsidP="005A5EDD">
            <w:pPr>
              <w:autoSpaceDE w:val="0"/>
              <w:autoSpaceDN w:val="0"/>
              <w:adjustRightInd w:val="0"/>
              <w:spacing w:after="0" w:line="240" w:lineRule="auto"/>
              <w:rPr>
                <w:del w:id="1545" w:author="Arjan Kloosterboer" w:date="2017-09-22T04:1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FA97E73" w14:textId="77777777" w:rsidR="00C31FA4" w:rsidRPr="00AE6939" w:rsidRDefault="00C31FA4" w:rsidP="005A5EDD">
            <w:pPr>
              <w:autoSpaceDE w:val="0"/>
              <w:autoSpaceDN w:val="0"/>
              <w:adjustRightInd w:val="0"/>
              <w:spacing w:after="0" w:line="240" w:lineRule="auto"/>
              <w:rPr>
                <w:del w:id="1546" w:author="Arjan Kloosterboer" w:date="2017-09-22T04:10:00Z"/>
                <w:rFonts w:ascii="Arial" w:eastAsia="Times New Roman" w:hAnsi="Arial" w:cs="Arial"/>
                <w:color w:val="000000"/>
                <w:sz w:val="20"/>
                <w:szCs w:val="20"/>
                <w:lang w:val="nl-NL"/>
              </w:rPr>
            </w:pPr>
          </w:p>
        </w:tc>
      </w:tr>
      <w:tr w:rsidR="00C31FA4" w:rsidRPr="00AE6939" w14:paraId="329C248B" w14:textId="77777777" w:rsidTr="005A5EDD">
        <w:trPr>
          <w:trHeight w:val="230"/>
          <w:del w:id="1547" w:author="Arjan Kloosterboer" w:date="2017-09-22T04:10:00Z"/>
        </w:trPr>
        <w:tc>
          <w:tcPr>
            <w:tcW w:w="3780" w:type="dxa"/>
            <w:gridSpan w:val="2"/>
            <w:tcBorders>
              <w:top w:val="nil"/>
              <w:left w:val="nil"/>
              <w:bottom w:val="nil"/>
              <w:right w:val="nil"/>
            </w:tcBorders>
          </w:tcPr>
          <w:p w14:paraId="6606163B" w14:textId="77777777" w:rsidR="00C31FA4" w:rsidRPr="00AE6939" w:rsidRDefault="00C31FA4" w:rsidP="005A5EDD">
            <w:pPr>
              <w:autoSpaceDE w:val="0"/>
              <w:autoSpaceDN w:val="0"/>
              <w:adjustRightInd w:val="0"/>
              <w:spacing w:after="0" w:line="240" w:lineRule="auto"/>
              <w:rPr>
                <w:del w:id="1548" w:author="Arjan Kloosterboer" w:date="2017-09-22T04:10:00Z"/>
                <w:rFonts w:ascii="Arial" w:eastAsia="Times New Roman" w:hAnsi="Arial" w:cs="Arial"/>
                <w:color w:val="000000"/>
                <w:sz w:val="20"/>
                <w:szCs w:val="20"/>
                <w:lang w:val="nl-NL"/>
              </w:rPr>
            </w:pPr>
            <w:del w:id="1549" w:author="Arjan Kloosterboer" w:date="2017-09-22T04:10:00Z">
              <w:r w:rsidRPr="00AE6939">
                <w:rPr>
                  <w:rFonts w:ascii="Arial" w:eastAsia="Times New Roman" w:hAnsi="Arial" w:cs="Arial"/>
                  <w:b/>
                  <w:bCs/>
                  <w:color w:val="000000"/>
                  <w:sz w:val="20"/>
                  <w:szCs w:val="20"/>
                  <w:lang w:val="nl-NL"/>
                </w:rPr>
                <w:delText>Waardenverzameling</w:delText>
              </w:r>
            </w:del>
          </w:p>
        </w:tc>
        <w:tc>
          <w:tcPr>
            <w:tcW w:w="5580" w:type="dxa"/>
            <w:tcBorders>
              <w:top w:val="nil"/>
              <w:left w:val="nil"/>
              <w:bottom w:val="nil"/>
              <w:right w:val="nil"/>
            </w:tcBorders>
          </w:tcPr>
          <w:p w14:paraId="128FD2F1" w14:textId="77777777" w:rsidR="00C31FA4" w:rsidRPr="00DD0F4F" w:rsidRDefault="00C31FA4" w:rsidP="005A5EDD">
            <w:pPr>
              <w:autoSpaceDE w:val="0"/>
              <w:autoSpaceDN w:val="0"/>
              <w:adjustRightInd w:val="0"/>
              <w:spacing w:after="0" w:line="240" w:lineRule="auto"/>
              <w:rPr>
                <w:del w:id="1550" w:author="Arjan Kloosterboer" w:date="2017-09-22T04:10:00Z"/>
                <w:rFonts w:ascii="Arial" w:eastAsia="Times New Roman" w:hAnsi="Arial" w:cs="Arial"/>
                <w:color w:val="000000"/>
                <w:sz w:val="20"/>
                <w:szCs w:val="20"/>
                <w:lang w:val="nl-NL"/>
              </w:rPr>
            </w:pPr>
            <w:del w:id="1551" w:author="Arjan Kloosterboer" w:date="2017-09-22T04:10:00Z">
              <w:r w:rsidRPr="00DD0F4F">
                <w:rPr>
                  <w:rFonts w:ascii="Arial" w:eastAsia="Times New Roman" w:hAnsi="Arial" w:cs="Arial"/>
                  <w:color w:val="000000"/>
                  <w:sz w:val="20"/>
                  <w:szCs w:val="20"/>
                  <w:lang w:val="nl-NL"/>
                </w:rPr>
                <w:delText>Alle geldige datums gelegen op, voor of na de huidige datum en tijd</w:delText>
              </w:r>
            </w:del>
          </w:p>
        </w:tc>
      </w:tr>
      <w:tr w:rsidR="00C31FA4" w:rsidRPr="00AE6939" w14:paraId="05F8047E" w14:textId="77777777" w:rsidTr="005A5EDD">
        <w:trPr>
          <w:trHeight w:val="215"/>
          <w:del w:id="1552" w:author="Arjan Kloosterboer" w:date="2017-09-22T04:10:00Z"/>
        </w:trPr>
        <w:tc>
          <w:tcPr>
            <w:tcW w:w="3780" w:type="dxa"/>
            <w:gridSpan w:val="2"/>
            <w:tcBorders>
              <w:top w:val="nil"/>
              <w:left w:val="nil"/>
              <w:bottom w:val="nil"/>
              <w:right w:val="nil"/>
            </w:tcBorders>
          </w:tcPr>
          <w:p w14:paraId="2B32BCCB" w14:textId="77777777" w:rsidR="00C31FA4" w:rsidRPr="00DD0F4F" w:rsidRDefault="00C31FA4" w:rsidP="005A5EDD">
            <w:pPr>
              <w:autoSpaceDE w:val="0"/>
              <w:autoSpaceDN w:val="0"/>
              <w:adjustRightInd w:val="0"/>
              <w:spacing w:after="0" w:line="240" w:lineRule="auto"/>
              <w:rPr>
                <w:del w:id="1553" w:author="Arjan Kloosterboer" w:date="2017-09-22T04:1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481787C" w14:textId="77777777" w:rsidR="00C31FA4" w:rsidRPr="00DD0F4F" w:rsidRDefault="00C31FA4" w:rsidP="005A5EDD">
            <w:pPr>
              <w:autoSpaceDE w:val="0"/>
              <w:autoSpaceDN w:val="0"/>
              <w:adjustRightInd w:val="0"/>
              <w:spacing w:after="0" w:line="240" w:lineRule="auto"/>
              <w:rPr>
                <w:del w:id="1554" w:author="Arjan Kloosterboer" w:date="2017-09-22T04:10:00Z"/>
                <w:rFonts w:ascii="Arial" w:eastAsia="Times New Roman" w:hAnsi="Arial" w:cs="Arial"/>
                <w:color w:val="000000"/>
                <w:sz w:val="20"/>
                <w:szCs w:val="20"/>
                <w:lang w:val="nl-NL"/>
              </w:rPr>
            </w:pPr>
          </w:p>
        </w:tc>
      </w:tr>
      <w:tr w:rsidR="00C31FA4" w:rsidRPr="00AE6939" w14:paraId="20F5AF8C" w14:textId="77777777" w:rsidTr="005A5EDD">
        <w:trPr>
          <w:trHeight w:val="215"/>
          <w:del w:id="1555" w:author="Arjan Kloosterboer" w:date="2017-09-22T04:10:00Z"/>
        </w:trPr>
        <w:tc>
          <w:tcPr>
            <w:tcW w:w="3780" w:type="dxa"/>
            <w:gridSpan w:val="2"/>
            <w:tcBorders>
              <w:top w:val="nil"/>
              <w:left w:val="nil"/>
              <w:bottom w:val="nil"/>
              <w:right w:val="nil"/>
            </w:tcBorders>
          </w:tcPr>
          <w:p w14:paraId="16D10847" w14:textId="77777777" w:rsidR="00C31FA4" w:rsidRPr="00AE6939" w:rsidRDefault="00C31FA4" w:rsidP="005A5EDD">
            <w:pPr>
              <w:autoSpaceDE w:val="0"/>
              <w:autoSpaceDN w:val="0"/>
              <w:adjustRightInd w:val="0"/>
              <w:spacing w:after="0" w:line="240" w:lineRule="auto"/>
              <w:rPr>
                <w:del w:id="1556" w:author="Arjan Kloosterboer" w:date="2017-09-22T04:10:00Z"/>
                <w:rFonts w:ascii="Arial" w:eastAsia="Times New Roman" w:hAnsi="Arial" w:cs="Arial"/>
                <w:color w:val="000000"/>
                <w:sz w:val="20"/>
                <w:szCs w:val="20"/>
                <w:lang w:val="nl-NL"/>
              </w:rPr>
            </w:pPr>
            <w:del w:id="1557" w:author="Arjan Kloosterboer" w:date="2017-09-22T04:10:00Z">
              <w:r w:rsidRPr="00AE6939">
                <w:rPr>
                  <w:rFonts w:ascii="Arial" w:eastAsia="Times New Roman" w:hAnsi="Arial" w:cs="Arial"/>
                  <w:b/>
                  <w:bCs/>
                  <w:color w:val="000000"/>
                  <w:sz w:val="20"/>
                  <w:szCs w:val="20"/>
                  <w:lang w:val="nl-NL"/>
                </w:rPr>
                <w:delText>Indicatie materiële historie</w:delText>
              </w:r>
            </w:del>
          </w:p>
        </w:tc>
        <w:tc>
          <w:tcPr>
            <w:tcW w:w="5580" w:type="dxa"/>
            <w:tcBorders>
              <w:top w:val="nil"/>
              <w:left w:val="nil"/>
              <w:bottom w:val="nil"/>
              <w:right w:val="nil"/>
            </w:tcBorders>
          </w:tcPr>
          <w:p w14:paraId="6C374F9A" w14:textId="77777777" w:rsidR="00C31FA4" w:rsidRPr="00AE6939" w:rsidRDefault="00C31FA4" w:rsidP="005A5EDD">
            <w:pPr>
              <w:autoSpaceDE w:val="0"/>
              <w:autoSpaceDN w:val="0"/>
              <w:adjustRightInd w:val="0"/>
              <w:spacing w:after="0" w:line="240" w:lineRule="auto"/>
              <w:rPr>
                <w:del w:id="1558" w:author="Arjan Kloosterboer" w:date="2017-09-22T04:10:00Z"/>
                <w:rFonts w:ascii="Arial" w:eastAsia="Times New Roman" w:hAnsi="Arial" w:cs="Arial"/>
                <w:color w:val="000000"/>
                <w:sz w:val="20"/>
                <w:szCs w:val="20"/>
                <w:lang w:val="nl-NL"/>
              </w:rPr>
            </w:pPr>
            <w:del w:id="1559" w:author="Arjan Kloosterboer" w:date="2017-09-22T04:10:00Z">
              <w:r w:rsidRPr="00AE6939">
                <w:rPr>
                  <w:rFonts w:ascii="Arial" w:eastAsia="Times New Roman" w:hAnsi="Arial" w:cs="Arial"/>
                  <w:color w:val="000000"/>
                  <w:sz w:val="20"/>
                  <w:szCs w:val="20"/>
                  <w:lang w:val="nl-NL"/>
                </w:rPr>
                <w:delText>Nee</w:delText>
              </w:r>
            </w:del>
          </w:p>
        </w:tc>
      </w:tr>
      <w:tr w:rsidR="00C31FA4" w:rsidRPr="00AE6939" w14:paraId="5BFB1F78" w14:textId="77777777" w:rsidTr="005A5EDD">
        <w:trPr>
          <w:trHeight w:val="230"/>
          <w:del w:id="1560" w:author="Arjan Kloosterboer" w:date="2017-09-22T04:10:00Z"/>
        </w:trPr>
        <w:tc>
          <w:tcPr>
            <w:tcW w:w="3780" w:type="dxa"/>
            <w:gridSpan w:val="2"/>
            <w:tcBorders>
              <w:top w:val="nil"/>
              <w:left w:val="nil"/>
              <w:bottom w:val="nil"/>
              <w:right w:val="nil"/>
            </w:tcBorders>
          </w:tcPr>
          <w:p w14:paraId="0C5C5738" w14:textId="77777777" w:rsidR="00C31FA4" w:rsidRPr="00AE6939" w:rsidRDefault="00C31FA4" w:rsidP="005A5EDD">
            <w:pPr>
              <w:autoSpaceDE w:val="0"/>
              <w:autoSpaceDN w:val="0"/>
              <w:adjustRightInd w:val="0"/>
              <w:spacing w:after="0" w:line="240" w:lineRule="auto"/>
              <w:rPr>
                <w:del w:id="1561" w:author="Arjan Kloosterboer" w:date="2017-09-22T04:1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4D8AAC26" w14:textId="77777777" w:rsidR="00C31FA4" w:rsidRPr="00AE6939" w:rsidRDefault="00C31FA4" w:rsidP="005A5EDD">
            <w:pPr>
              <w:autoSpaceDE w:val="0"/>
              <w:autoSpaceDN w:val="0"/>
              <w:adjustRightInd w:val="0"/>
              <w:spacing w:after="0" w:line="240" w:lineRule="auto"/>
              <w:rPr>
                <w:del w:id="1562" w:author="Arjan Kloosterboer" w:date="2017-09-22T04:10:00Z"/>
                <w:rFonts w:ascii="Arial" w:eastAsia="Times New Roman" w:hAnsi="Arial" w:cs="Arial"/>
                <w:color w:val="000000"/>
                <w:sz w:val="20"/>
                <w:szCs w:val="20"/>
                <w:lang w:val="nl-NL"/>
              </w:rPr>
            </w:pPr>
          </w:p>
        </w:tc>
      </w:tr>
      <w:tr w:rsidR="007F6122" w:rsidRPr="00AE6939" w14:paraId="61D7EA4D" w14:textId="77777777" w:rsidTr="007F6122">
        <w:trPr>
          <w:trHeight w:val="230"/>
        </w:trPr>
        <w:tc>
          <w:tcPr>
            <w:tcW w:w="3330" w:type="dxa"/>
            <w:tcBorders>
              <w:top w:val="nil"/>
              <w:left w:val="nil"/>
              <w:bottom w:val="nil"/>
              <w:right w:val="nil"/>
            </w:tcBorders>
            <w:tcMar>
              <w:top w:w="0" w:type="dxa"/>
              <w:left w:w="60" w:type="dxa"/>
              <w:bottom w:w="0" w:type="dxa"/>
              <w:right w:w="60" w:type="dxa"/>
            </w:tcMar>
          </w:tcPr>
          <w:p w14:paraId="4BF32D7D" w14:textId="77777777" w:rsidR="007F6122" w:rsidRPr="00AE6939" w:rsidRDefault="007F6122" w:rsidP="007F6122">
            <w:pPr>
              <w:spacing w:after="0"/>
              <w:rPr>
                <w:moveFrom w:id="1563" w:author="Arjan Kloosterboer" w:date="2017-09-22T04:10:00Z"/>
                <w:rFonts w:ascii="Calibri" w:hAnsi="Calibri" w:cs="Calibri"/>
                <w:color w:val="000000"/>
                <w:lang w:val="nl-NL"/>
              </w:rPr>
            </w:pPr>
            <w:moveFromRangeStart w:id="1564" w:author="Arjan Kloosterboer" w:date="2017-09-22T04:10:00Z" w:name="move493816790"/>
            <w:moveFrom w:id="1565" w:author="Arjan Kloosterboer" w:date="2017-09-22T04:10:00Z">
              <w:r w:rsidRPr="00AE6939">
                <w:rPr>
                  <w:rFonts w:ascii="Calibri" w:hAnsi="Calibri" w:cs="Calibri"/>
                  <w:b/>
                  <w:bCs/>
                  <w:color w:val="000000"/>
                  <w:lang w:val="nl-NL"/>
                </w:rPr>
                <w:t>Indicatie formele historie</w:t>
              </w:r>
            </w:moveFrom>
          </w:p>
        </w:tc>
        <w:tc>
          <w:tcPr>
            <w:tcW w:w="6030" w:type="dxa"/>
            <w:gridSpan w:val="2"/>
            <w:tcBorders>
              <w:top w:val="nil"/>
              <w:left w:val="nil"/>
              <w:bottom w:val="nil"/>
              <w:right w:val="nil"/>
            </w:tcBorders>
            <w:tcMar>
              <w:top w:w="0" w:type="dxa"/>
              <w:left w:w="60" w:type="dxa"/>
              <w:bottom w:w="0" w:type="dxa"/>
              <w:right w:w="60" w:type="dxa"/>
            </w:tcMar>
          </w:tcPr>
          <w:p w14:paraId="4B24E7A8" w14:textId="77777777" w:rsidR="007F6122" w:rsidRPr="00AE6939" w:rsidRDefault="007F6122" w:rsidP="007F6122">
            <w:pPr>
              <w:spacing w:after="0"/>
              <w:rPr>
                <w:moveFrom w:id="1566" w:author="Arjan Kloosterboer" w:date="2017-09-22T04:10:00Z"/>
                <w:rFonts w:ascii="Calibri" w:hAnsi="Calibri" w:cs="Calibri"/>
                <w:color w:val="0F0F0F"/>
                <w:lang w:val="nl-NL"/>
              </w:rPr>
            </w:pPr>
            <w:moveFrom w:id="1567" w:author="Arjan Kloosterboer" w:date="2017-09-22T04:10:00Z">
              <w:r w:rsidRPr="00AE6939">
                <w:rPr>
                  <w:rFonts w:ascii="Calibri" w:hAnsi="Calibri" w:cs="Calibri"/>
                  <w:color w:val="0F0F0F"/>
                  <w:lang w:val="nl-NL"/>
                </w:rPr>
                <w:t>Ja</w:t>
              </w:r>
            </w:moveFrom>
          </w:p>
        </w:tc>
      </w:tr>
      <w:tr w:rsidR="00E21260" w:rsidRPr="00AE6939" w14:paraId="760C8879" w14:textId="77777777" w:rsidTr="004B6915">
        <w:trPr>
          <w:trHeight w:val="230"/>
        </w:trPr>
        <w:tc>
          <w:tcPr>
            <w:tcW w:w="3780" w:type="dxa"/>
            <w:gridSpan w:val="2"/>
            <w:tcBorders>
              <w:top w:val="nil"/>
              <w:left w:val="nil"/>
              <w:bottom w:val="nil"/>
              <w:right w:val="nil"/>
            </w:tcBorders>
          </w:tcPr>
          <w:p w14:paraId="334476BF" w14:textId="77777777" w:rsidR="00E21260" w:rsidRPr="00AE6939" w:rsidRDefault="00E21260" w:rsidP="004B6915">
            <w:pPr>
              <w:autoSpaceDE w:val="0"/>
              <w:autoSpaceDN w:val="0"/>
              <w:adjustRightInd w:val="0"/>
              <w:spacing w:after="0" w:line="240" w:lineRule="auto"/>
              <w:rPr>
                <w:moveFrom w:id="1568" w:author="Arjan Kloosterboer" w:date="2017-09-22T04:10:00Z"/>
                <w:rFonts w:ascii="Arial" w:eastAsia="Times New Roman" w:hAnsi="Arial" w:cs="Arial"/>
                <w:color w:val="000000"/>
                <w:sz w:val="20"/>
                <w:szCs w:val="20"/>
                <w:lang w:val="nl-NL"/>
              </w:rPr>
            </w:pPr>
            <w:moveFromRangeStart w:id="1569" w:author="Arjan Kloosterboer" w:date="2017-09-22T04:10:00Z" w:name="move493816786"/>
            <w:moveFromRangeEnd w:id="1564"/>
            <w:moveFrom w:id="1570" w:author="Arjan Kloosterboer" w:date="2017-09-22T04:10:00Z">
              <w:r w:rsidRPr="00AE6939">
                <w:rPr>
                  <w:rFonts w:ascii="Arial" w:eastAsia="Times New Roman" w:hAnsi="Arial" w:cs="Arial"/>
                  <w:b/>
                  <w:bCs/>
                  <w:color w:val="000000"/>
                  <w:sz w:val="20"/>
                  <w:szCs w:val="20"/>
                  <w:lang w:val="nl-NL"/>
                </w:rPr>
                <w:t>Aanduiding brondocument</w:t>
              </w:r>
            </w:moveFrom>
          </w:p>
        </w:tc>
        <w:tc>
          <w:tcPr>
            <w:tcW w:w="5580" w:type="dxa"/>
            <w:tcBorders>
              <w:top w:val="nil"/>
              <w:left w:val="nil"/>
              <w:bottom w:val="nil"/>
              <w:right w:val="nil"/>
            </w:tcBorders>
          </w:tcPr>
          <w:p w14:paraId="648C5101" w14:textId="77777777" w:rsidR="00E21260" w:rsidRPr="00AE6939" w:rsidRDefault="00E21260" w:rsidP="004B6915">
            <w:pPr>
              <w:autoSpaceDE w:val="0"/>
              <w:autoSpaceDN w:val="0"/>
              <w:adjustRightInd w:val="0"/>
              <w:spacing w:after="0" w:line="240" w:lineRule="auto"/>
              <w:rPr>
                <w:moveFrom w:id="1571" w:author="Arjan Kloosterboer" w:date="2017-09-22T04:10:00Z"/>
                <w:rFonts w:ascii="Arial" w:eastAsia="Times New Roman" w:hAnsi="Arial" w:cs="Arial"/>
                <w:color w:val="000000"/>
                <w:sz w:val="20"/>
                <w:szCs w:val="20"/>
                <w:lang w:val="nl-NL"/>
              </w:rPr>
            </w:pPr>
          </w:p>
        </w:tc>
      </w:tr>
      <w:tr w:rsidR="00E21260" w:rsidRPr="00AE6939" w14:paraId="7C1FC729" w14:textId="77777777" w:rsidTr="004B6915">
        <w:trPr>
          <w:trHeight w:val="230"/>
        </w:trPr>
        <w:tc>
          <w:tcPr>
            <w:tcW w:w="3780" w:type="dxa"/>
            <w:gridSpan w:val="2"/>
            <w:tcBorders>
              <w:top w:val="nil"/>
              <w:left w:val="nil"/>
              <w:bottom w:val="nil"/>
              <w:right w:val="nil"/>
            </w:tcBorders>
          </w:tcPr>
          <w:p w14:paraId="59DC867D" w14:textId="77777777" w:rsidR="00E21260" w:rsidRPr="00AE6939" w:rsidRDefault="00E21260" w:rsidP="004B6915">
            <w:pPr>
              <w:autoSpaceDE w:val="0"/>
              <w:autoSpaceDN w:val="0"/>
              <w:adjustRightInd w:val="0"/>
              <w:spacing w:after="0" w:line="240" w:lineRule="auto"/>
              <w:rPr>
                <w:moveFrom w:id="1572" w:author="Arjan Kloosterboer" w:date="2017-09-22T04:1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C203F0D" w14:textId="77777777" w:rsidR="00E21260" w:rsidRPr="00AE6939" w:rsidRDefault="00E21260" w:rsidP="004B6915">
            <w:pPr>
              <w:autoSpaceDE w:val="0"/>
              <w:autoSpaceDN w:val="0"/>
              <w:adjustRightInd w:val="0"/>
              <w:spacing w:after="0" w:line="240" w:lineRule="auto"/>
              <w:rPr>
                <w:moveFrom w:id="1573" w:author="Arjan Kloosterboer" w:date="2017-09-22T04:10:00Z"/>
                <w:rFonts w:ascii="Arial" w:eastAsia="Times New Roman" w:hAnsi="Arial" w:cs="Arial"/>
                <w:color w:val="000000"/>
                <w:sz w:val="20"/>
                <w:szCs w:val="20"/>
                <w:lang w:val="nl-NL"/>
              </w:rPr>
            </w:pPr>
          </w:p>
        </w:tc>
      </w:tr>
      <w:tr w:rsidR="00E21260" w:rsidRPr="00AE6939" w14:paraId="631A8CEF" w14:textId="77777777" w:rsidTr="004B6915">
        <w:trPr>
          <w:trHeight w:val="230"/>
        </w:trPr>
        <w:tc>
          <w:tcPr>
            <w:tcW w:w="3780" w:type="dxa"/>
            <w:gridSpan w:val="2"/>
            <w:tcBorders>
              <w:top w:val="nil"/>
              <w:left w:val="nil"/>
              <w:bottom w:val="nil"/>
              <w:right w:val="nil"/>
            </w:tcBorders>
          </w:tcPr>
          <w:p w14:paraId="6A287065" w14:textId="77777777" w:rsidR="00E21260" w:rsidRPr="00AE6939" w:rsidRDefault="00E21260" w:rsidP="004B6915">
            <w:pPr>
              <w:autoSpaceDE w:val="0"/>
              <w:autoSpaceDN w:val="0"/>
              <w:adjustRightInd w:val="0"/>
              <w:spacing w:after="0" w:line="240" w:lineRule="auto"/>
              <w:rPr>
                <w:moveFrom w:id="1574" w:author="Arjan Kloosterboer" w:date="2017-09-22T04:10:00Z"/>
                <w:rFonts w:ascii="Arial" w:eastAsia="Times New Roman" w:hAnsi="Arial" w:cs="Arial"/>
                <w:color w:val="000000"/>
                <w:sz w:val="20"/>
                <w:szCs w:val="20"/>
                <w:lang w:val="nl-NL"/>
              </w:rPr>
            </w:pPr>
            <w:moveFrom w:id="1575" w:author="Arjan Kloosterboer" w:date="2017-09-22T04:10:00Z">
              <w:r w:rsidRPr="00AE6939">
                <w:rPr>
                  <w:rFonts w:ascii="Arial" w:eastAsia="Times New Roman" w:hAnsi="Arial" w:cs="Arial"/>
                  <w:b/>
                  <w:bCs/>
                  <w:color w:val="000000"/>
                  <w:sz w:val="20"/>
                  <w:szCs w:val="20"/>
                  <w:lang w:val="nl-NL"/>
                </w:rPr>
                <w:t>Indicatie in onderzoek</w:t>
              </w:r>
            </w:moveFrom>
          </w:p>
        </w:tc>
        <w:tc>
          <w:tcPr>
            <w:tcW w:w="5580" w:type="dxa"/>
            <w:tcBorders>
              <w:top w:val="nil"/>
              <w:left w:val="nil"/>
              <w:bottom w:val="nil"/>
              <w:right w:val="nil"/>
            </w:tcBorders>
          </w:tcPr>
          <w:p w14:paraId="2C6CC050" w14:textId="77777777" w:rsidR="00E21260" w:rsidRPr="00AE6939" w:rsidRDefault="00E21260" w:rsidP="004B6915">
            <w:pPr>
              <w:autoSpaceDE w:val="0"/>
              <w:autoSpaceDN w:val="0"/>
              <w:adjustRightInd w:val="0"/>
              <w:spacing w:after="0" w:line="240" w:lineRule="auto"/>
              <w:rPr>
                <w:moveFrom w:id="1576" w:author="Arjan Kloosterboer" w:date="2017-09-22T04:10:00Z"/>
                <w:rFonts w:ascii="Arial" w:eastAsia="Times New Roman" w:hAnsi="Arial" w:cs="Arial"/>
                <w:color w:val="000000"/>
                <w:sz w:val="20"/>
                <w:szCs w:val="20"/>
                <w:lang w:val="nl-NL"/>
              </w:rPr>
            </w:pPr>
            <w:moveFrom w:id="1577" w:author="Arjan Kloosterboer" w:date="2017-09-22T04:10:00Z">
              <w:r w:rsidRPr="00AE6939">
                <w:rPr>
                  <w:rFonts w:ascii="Arial" w:eastAsia="Times New Roman" w:hAnsi="Arial" w:cs="Arial"/>
                  <w:color w:val="000000"/>
                  <w:sz w:val="20"/>
                  <w:szCs w:val="20"/>
                  <w:lang w:val="nl-NL"/>
                </w:rPr>
                <w:t>Nee</w:t>
              </w:r>
            </w:moveFrom>
          </w:p>
        </w:tc>
      </w:tr>
      <w:tr w:rsidR="00E21260" w:rsidRPr="00AE6939" w14:paraId="0955FB26" w14:textId="77777777" w:rsidTr="004B6915">
        <w:trPr>
          <w:trHeight w:val="230"/>
        </w:trPr>
        <w:tc>
          <w:tcPr>
            <w:tcW w:w="3780" w:type="dxa"/>
            <w:gridSpan w:val="2"/>
            <w:tcBorders>
              <w:top w:val="nil"/>
              <w:left w:val="nil"/>
              <w:bottom w:val="nil"/>
              <w:right w:val="nil"/>
            </w:tcBorders>
          </w:tcPr>
          <w:p w14:paraId="0C9D9ECB" w14:textId="77777777" w:rsidR="00E21260" w:rsidRPr="00AE6939" w:rsidRDefault="00E21260" w:rsidP="004B6915">
            <w:pPr>
              <w:autoSpaceDE w:val="0"/>
              <w:autoSpaceDN w:val="0"/>
              <w:adjustRightInd w:val="0"/>
              <w:spacing w:after="0" w:line="240" w:lineRule="auto"/>
              <w:rPr>
                <w:moveFrom w:id="1578" w:author="Arjan Kloosterboer" w:date="2017-09-22T04:1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5E18FCA" w14:textId="77777777" w:rsidR="00E21260" w:rsidRPr="00AE6939" w:rsidRDefault="00E21260" w:rsidP="004B6915">
            <w:pPr>
              <w:autoSpaceDE w:val="0"/>
              <w:autoSpaceDN w:val="0"/>
              <w:adjustRightInd w:val="0"/>
              <w:spacing w:after="0" w:line="240" w:lineRule="auto"/>
              <w:rPr>
                <w:moveFrom w:id="1579" w:author="Arjan Kloosterboer" w:date="2017-09-22T04:10:00Z"/>
                <w:rFonts w:ascii="Arial" w:eastAsia="Times New Roman" w:hAnsi="Arial" w:cs="Arial"/>
                <w:color w:val="000000"/>
                <w:sz w:val="20"/>
                <w:szCs w:val="20"/>
                <w:lang w:val="nl-NL"/>
              </w:rPr>
            </w:pPr>
          </w:p>
        </w:tc>
      </w:tr>
      <w:tr w:rsidR="00E21260" w:rsidRPr="00AE6939" w14:paraId="7C42A042" w14:textId="77777777" w:rsidTr="004B6915">
        <w:trPr>
          <w:trHeight w:val="411"/>
        </w:trPr>
        <w:tc>
          <w:tcPr>
            <w:tcW w:w="3780" w:type="dxa"/>
            <w:gridSpan w:val="2"/>
            <w:tcBorders>
              <w:top w:val="nil"/>
              <w:left w:val="nil"/>
              <w:bottom w:val="nil"/>
              <w:right w:val="nil"/>
            </w:tcBorders>
          </w:tcPr>
          <w:p w14:paraId="42908E36" w14:textId="77777777" w:rsidR="00E21260" w:rsidRPr="00AE6939" w:rsidRDefault="00E21260" w:rsidP="004B6915">
            <w:pPr>
              <w:autoSpaceDE w:val="0"/>
              <w:autoSpaceDN w:val="0"/>
              <w:adjustRightInd w:val="0"/>
              <w:spacing w:after="0" w:line="240" w:lineRule="auto"/>
              <w:rPr>
                <w:moveFrom w:id="1580" w:author="Arjan Kloosterboer" w:date="2017-09-22T04:10:00Z"/>
                <w:rFonts w:ascii="Arial" w:eastAsia="Times New Roman" w:hAnsi="Arial" w:cs="Arial"/>
                <w:color w:val="000000"/>
                <w:sz w:val="20"/>
                <w:szCs w:val="20"/>
                <w:lang w:val="nl-NL"/>
              </w:rPr>
            </w:pPr>
            <w:moveFrom w:id="1581" w:author="Arjan Kloosterboer" w:date="2017-09-22T04:10:00Z">
              <w:r w:rsidRPr="00AE6939">
                <w:rPr>
                  <w:rFonts w:ascii="Arial" w:eastAsia="Times New Roman" w:hAnsi="Arial" w:cs="Arial"/>
                  <w:b/>
                  <w:bCs/>
                  <w:color w:val="000000"/>
                  <w:sz w:val="20"/>
                  <w:szCs w:val="20"/>
                  <w:lang w:val="nl-NL"/>
                </w:rPr>
                <w:t>Aanduiding strijdigheid/nietigheid</w:t>
              </w:r>
            </w:moveFrom>
          </w:p>
        </w:tc>
        <w:tc>
          <w:tcPr>
            <w:tcW w:w="5580" w:type="dxa"/>
            <w:tcBorders>
              <w:top w:val="nil"/>
              <w:left w:val="nil"/>
              <w:bottom w:val="nil"/>
              <w:right w:val="nil"/>
            </w:tcBorders>
          </w:tcPr>
          <w:p w14:paraId="3EAC8A4E" w14:textId="77777777" w:rsidR="00E21260" w:rsidRPr="00AE6939" w:rsidRDefault="00E21260" w:rsidP="004B6915">
            <w:pPr>
              <w:autoSpaceDE w:val="0"/>
              <w:autoSpaceDN w:val="0"/>
              <w:adjustRightInd w:val="0"/>
              <w:spacing w:after="0" w:line="240" w:lineRule="auto"/>
              <w:rPr>
                <w:moveFrom w:id="1582" w:author="Arjan Kloosterboer" w:date="2017-09-22T04:10:00Z"/>
                <w:rFonts w:ascii="Arial" w:eastAsia="Times New Roman" w:hAnsi="Arial" w:cs="Arial"/>
                <w:color w:val="000000"/>
                <w:sz w:val="20"/>
                <w:szCs w:val="20"/>
                <w:lang w:val="nl-NL"/>
              </w:rPr>
            </w:pPr>
            <w:moveFrom w:id="1583" w:author="Arjan Kloosterboer" w:date="2017-09-22T04:10:00Z">
              <w:r w:rsidRPr="00AE6939">
                <w:rPr>
                  <w:rFonts w:ascii="Arial" w:eastAsia="Times New Roman" w:hAnsi="Arial" w:cs="Arial"/>
                  <w:color w:val="000000"/>
                  <w:sz w:val="20"/>
                  <w:szCs w:val="20"/>
                  <w:lang w:val="nl-NL"/>
                </w:rPr>
                <w:t>Nee</w:t>
              </w:r>
            </w:moveFrom>
          </w:p>
        </w:tc>
      </w:tr>
      <w:tr w:rsidR="00E21260" w:rsidRPr="00AE6939" w14:paraId="52B1D01C" w14:textId="77777777" w:rsidTr="004B6915">
        <w:trPr>
          <w:trHeight w:val="245"/>
        </w:trPr>
        <w:tc>
          <w:tcPr>
            <w:tcW w:w="3780" w:type="dxa"/>
            <w:gridSpan w:val="2"/>
            <w:tcBorders>
              <w:top w:val="nil"/>
              <w:left w:val="nil"/>
              <w:bottom w:val="nil"/>
              <w:right w:val="nil"/>
            </w:tcBorders>
          </w:tcPr>
          <w:p w14:paraId="230B0096" w14:textId="77777777" w:rsidR="00E21260" w:rsidRPr="00AE6939" w:rsidRDefault="00E21260" w:rsidP="004B6915">
            <w:pPr>
              <w:autoSpaceDE w:val="0"/>
              <w:autoSpaceDN w:val="0"/>
              <w:adjustRightInd w:val="0"/>
              <w:spacing w:after="0" w:line="240" w:lineRule="auto"/>
              <w:rPr>
                <w:moveFrom w:id="1584" w:author="Arjan Kloosterboer" w:date="2017-09-22T04:1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82230AA" w14:textId="77777777" w:rsidR="00E21260" w:rsidRPr="00AE6939" w:rsidRDefault="00E21260" w:rsidP="004B6915">
            <w:pPr>
              <w:autoSpaceDE w:val="0"/>
              <w:autoSpaceDN w:val="0"/>
              <w:adjustRightInd w:val="0"/>
              <w:spacing w:after="0" w:line="240" w:lineRule="auto"/>
              <w:rPr>
                <w:moveFrom w:id="1585" w:author="Arjan Kloosterboer" w:date="2017-09-22T04:10:00Z"/>
                <w:rFonts w:ascii="Arial" w:eastAsia="Times New Roman" w:hAnsi="Arial" w:cs="Arial"/>
                <w:color w:val="000000"/>
                <w:sz w:val="20"/>
                <w:szCs w:val="20"/>
                <w:lang w:val="nl-NL"/>
              </w:rPr>
            </w:pPr>
          </w:p>
        </w:tc>
      </w:tr>
      <w:moveFromRangeEnd w:id="1569"/>
      <w:tr w:rsidR="00C31FA4" w:rsidRPr="00AE6939" w14:paraId="3AE5BB3B" w14:textId="77777777" w:rsidTr="005A5EDD">
        <w:trPr>
          <w:trHeight w:val="230"/>
          <w:del w:id="1586" w:author="Arjan Kloosterboer" w:date="2017-09-22T04:10:00Z"/>
        </w:trPr>
        <w:tc>
          <w:tcPr>
            <w:tcW w:w="3780" w:type="dxa"/>
            <w:gridSpan w:val="2"/>
            <w:tcBorders>
              <w:top w:val="nil"/>
              <w:left w:val="nil"/>
              <w:bottom w:val="nil"/>
              <w:right w:val="nil"/>
            </w:tcBorders>
          </w:tcPr>
          <w:p w14:paraId="0A89A0CF" w14:textId="77777777" w:rsidR="00C31FA4" w:rsidRPr="00AE6939" w:rsidRDefault="00C31FA4" w:rsidP="005A5EDD">
            <w:pPr>
              <w:autoSpaceDE w:val="0"/>
              <w:autoSpaceDN w:val="0"/>
              <w:adjustRightInd w:val="0"/>
              <w:spacing w:after="0" w:line="240" w:lineRule="auto"/>
              <w:rPr>
                <w:del w:id="1587" w:author="Arjan Kloosterboer" w:date="2017-09-22T04:10:00Z"/>
                <w:rFonts w:ascii="Arial" w:eastAsia="Times New Roman" w:hAnsi="Arial" w:cs="Arial"/>
                <w:color w:val="000000"/>
                <w:sz w:val="20"/>
                <w:szCs w:val="20"/>
                <w:lang w:val="nl-NL"/>
              </w:rPr>
            </w:pPr>
            <w:del w:id="1588" w:author="Arjan Kloosterboer" w:date="2017-09-22T04:10:00Z">
              <w:r w:rsidRPr="00AE6939">
                <w:rPr>
                  <w:rFonts w:ascii="Arial" w:eastAsia="Times New Roman" w:hAnsi="Arial" w:cs="Arial"/>
                  <w:b/>
                  <w:bCs/>
                  <w:color w:val="000000"/>
                  <w:sz w:val="20"/>
                  <w:szCs w:val="20"/>
                  <w:lang w:val="nl-NL"/>
                </w:rPr>
                <w:delText>Indicatie kardinaliteit</w:delText>
              </w:r>
            </w:del>
          </w:p>
        </w:tc>
        <w:tc>
          <w:tcPr>
            <w:tcW w:w="5580" w:type="dxa"/>
            <w:tcBorders>
              <w:top w:val="nil"/>
              <w:left w:val="nil"/>
              <w:bottom w:val="nil"/>
              <w:right w:val="nil"/>
            </w:tcBorders>
          </w:tcPr>
          <w:p w14:paraId="5CEAE87C" w14:textId="77777777" w:rsidR="00C31FA4" w:rsidRPr="00AE6939" w:rsidRDefault="00DA5D93" w:rsidP="005A5EDD">
            <w:pPr>
              <w:autoSpaceDE w:val="0"/>
              <w:autoSpaceDN w:val="0"/>
              <w:adjustRightInd w:val="0"/>
              <w:spacing w:after="0" w:line="240" w:lineRule="auto"/>
              <w:rPr>
                <w:del w:id="1589" w:author="Arjan Kloosterboer" w:date="2017-09-22T04:10:00Z"/>
                <w:rFonts w:ascii="Arial" w:eastAsia="Times New Roman" w:hAnsi="Arial" w:cs="Arial"/>
                <w:color w:val="000000"/>
                <w:sz w:val="20"/>
                <w:szCs w:val="20"/>
                <w:lang w:val="nl-NL"/>
              </w:rPr>
            </w:pPr>
            <w:del w:id="1590" w:author="Arjan Kloosterboer" w:date="2017-09-22T04:10:00Z">
              <w:r w:rsidRPr="00547E22">
                <w:rPr>
                  <w:rFonts w:ascii="Arial" w:hAnsi="Arial" w:cs="Arial"/>
                  <w:sz w:val="20"/>
                  <w:szCs w:val="20"/>
                  <w:lang w:val="en-AU"/>
                </w:rPr>
                <w:fldChar w:fldCharType="begin" w:fldLock="1"/>
              </w:r>
              <w:r w:rsidR="00C31FA4" w:rsidRPr="00AE6939">
                <w:rPr>
                  <w:rFonts w:ascii="Arial" w:hAnsi="Arial" w:cs="Arial"/>
                  <w:sz w:val="20"/>
                  <w:szCs w:val="20"/>
                  <w:lang w:val="nl-NL"/>
                </w:rPr>
                <w:delInstrText xml:space="preserve">MERGEFIELD </w:delInstrText>
              </w:r>
              <w:r w:rsidR="00C31FA4" w:rsidRPr="00AE6939">
                <w:rPr>
                  <w:rFonts w:ascii="Arial" w:eastAsia="Times New Roman" w:hAnsi="Arial" w:cs="Arial"/>
                  <w:color w:val="000000"/>
                  <w:sz w:val="20"/>
                  <w:szCs w:val="20"/>
                  <w:lang w:val="nl-NL"/>
                </w:rPr>
                <w:delInstrText>Att.LowerBound</w:delInstrText>
              </w:r>
              <w:r w:rsidRPr="00547E22">
                <w:rPr>
                  <w:rFonts w:ascii="Arial" w:hAnsi="Arial" w:cs="Arial"/>
                  <w:sz w:val="20"/>
                  <w:szCs w:val="20"/>
                  <w:lang w:val="en-AU"/>
                </w:rPr>
                <w:fldChar w:fldCharType="separate"/>
              </w:r>
              <w:r w:rsidR="00C31FA4" w:rsidRPr="00AE6939">
                <w:rPr>
                  <w:rFonts w:ascii="Arial" w:eastAsia="Times New Roman" w:hAnsi="Arial" w:cs="Arial"/>
                  <w:color w:val="000000"/>
                  <w:sz w:val="20"/>
                  <w:szCs w:val="20"/>
                  <w:lang w:val="nl-NL"/>
                </w:rPr>
                <w:delText>0</w:delText>
              </w:r>
              <w:r w:rsidRPr="00547E22">
                <w:rPr>
                  <w:rFonts w:ascii="Arial" w:hAnsi="Arial" w:cs="Arial"/>
                  <w:sz w:val="20"/>
                  <w:szCs w:val="20"/>
                  <w:lang w:val="en-AU"/>
                </w:rPr>
                <w:fldChar w:fldCharType="end"/>
              </w:r>
              <w:r w:rsidR="00C31FA4" w:rsidRPr="00AE6939">
                <w:rPr>
                  <w:rFonts w:ascii="Arial" w:eastAsia="Times New Roman" w:hAnsi="Arial" w:cs="Arial"/>
                  <w:color w:val="000000"/>
                  <w:sz w:val="20"/>
                  <w:szCs w:val="20"/>
                  <w:lang w:val="nl-NL"/>
                </w:rPr>
                <w:delText xml:space="preserve"> - </w:delText>
              </w:r>
              <w:r w:rsidRPr="00547E22">
                <w:rPr>
                  <w:rFonts w:ascii="Arial" w:eastAsia="Times New Roman" w:hAnsi="Arial" w:cs="Arial"/>
                  <w:color w:val="000000"/>
                  <w:sz w:val="20"/>
                  <w:szCs w:val="20"/>
                </w:rPr>
                <w:fldChar w:fldCharType="begin" w:fldLock="1"/>
              </w:r>
              <w:r w:rsidR="00C31FA4" w:rsidRPr="00AE6939">
                <w:rPr>
                  <w:rFonts w:ascii="Arial" w:eastAsia="Times New Roman" w:hAnsi="Arial" w:cs="Arial"/>
                  <w:color w:val="000000"/>
                  <w:sz w:val="20"/>
                  <w:szCs w:val="20"/>
                  <w:lang w:val="nl-NL"/>
                </w:rPr>
                <w:delInstrText>MERGEFIELD Att.UpperBound</w:delInstrText>
              </w:r>
              <w:r w:rsidRPr="00547E22">
                <w:rPr>
                  <w:rFonts w:ascii="Arial" w:eastAsia="Times New Roman" w:hAnsi="Arial" w:cs="Arial"/>
                  <w:color w:val="000000"/>
                  <w:sz w:val="20"/>
                  <w:szCs w:val="20"/>
                </w:rPr>
                <w:fldChar w:fldCharType="separate"/>
              </w:r>
              <w:r w:rsidR="00C31FA4" w:rsidRPr="00AE6939">
                <w:rPr>
                  <w:rFonts w:ascii="Arial" w:eastAsia="Times New Roman" w:hAnsi="Arial" w:cs="Arial"/>
                  <w:color w:val="000000"/>
                  <w:sz w:val="20"/>
                  <w:szCs w:val="20"/>
                  <w:lang w:val="nl-NL"/>
                </w:rPr>
                <w:delText>1</w:delText>
              </w:r>
              <w:r w:rsidRPr="00547E22">
                <w:rPr>
                  <w:rFonts w:ascii="Arial" w:eastAsia="Times New Roman" w:hAnsi="Arial" w:cs="Arial"/>
                  <w:color w:val="000000"/>
                  <w:sz w:val="20"/>
                  <w:szCs w:val="20"/>
                </w:rPr>
                <w:fldChar w:fldCharType="end"/>
              </w:r>
            </w:del>
          </w:p>
        </w:tc>
      </w:tr>
      <w:tr w:rsidR="00C31FA4" w:rsidRPr="00AE6939" w14:paraId="13EE51CC" w14:textId="77777777" w:rsidTr="005A5EDD">
        <w:trPr>
          <w:trHeight w:val="230"/>
          <w:del w:id="1591" w:author="Arjan Kloosterboer" w:date="2017-09-22T04:10:00Z"/>
        </w:trPr>
        <w:tc>
          <w:tcPr>
            <w:tcW w:w="3780" w:type="dxa"/>
            <w:gridSpan w:val="2"/>
            <w:tcBorders>
              <w:top w:val="nil"/>
              <w:left w:val="nil"/>
              <w:bottom w:val="nil"/>
              <w:right w:val="nil"/>
            </w:tcBorders>
          </w:tcPr>
          <w:p w14:paraId="1A4CACA3" w14:textId="77777777" w:rsidR="00C31FA4" w:rsidRPr="00AE6939" w:rsidRDefault="00C31FA4" w:rsidP="005A5EDD">
            <w:pPr>
              <w:autoSpaceDE w:val="0"/>
              <w:autoSpaceDN w:val="0"/>
              <w:adjustRightInd w:val="0"/>
              <w:spacing w:after="0" w:line="240" w:lineRule="auto"/>
              <w:rPr>
                <w:del w:id="1592" w:author="Arjan Kloosterboer" w:date="2017-09-22T04:1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0A87B9C4" w14:textId="77777777" w:rsidR="00C31FA4" w:rsidRPr="00AE6939" w:rsidRDefault="00C31FA4" w:rsidP="005A5EDD">
            <w:pPr>
              <w:autoSpaceDE w:val="0"/>
              <w:autoSpaceDN w:val="0"/>
              <w:adjustRightInd w:val="0"/>
              <w:spacing w:after="0" w:line="240" w:lineRule="auto"/>
              <w:rPr>
                <w:del w:id="1593" w:author="Arjan Kloosterboer" w:date="2017-09-22T04:10:00Z"/>
                <w:rFonts w:ascii="Arial" w:eastAsia="Times New Roman" w:hAnsi="Arial" w:cs="Arial"/>
                <w:color w:val="000000"/>
                <w:sz w:val="20"/>
                <w:szCs w:val="20"/>
                <w:lang w:val="nl-NL"/>
              </w:rPr>
            </w:pPr>
          </w:p>
        </w:tc>
      </w:tr>
      <w:tr w:rsidR="00C31FA4" w:rsidRPr="00AE6939" w14:paraId="5B7CDD5F" w14:textId="77777777" w:rsidTr="005A5EDD">
        <w:trPr>
          <w:trHeight w:val="230"/>
          <w:del w:id="1594" w:author="Arjan Kloosterboer" w:date="2017-09-22T04:10:00Z"/>
        </w:trPr>
        <w:tc>
          <w:tcPr>
            <w:tcW w:w="3780" w:type="dxa"/>
            <w:gridSpan w:val="2"/>
            <w:tcBorders>
              <w:top w:val="nil"/>
              <w:left w:val="nil"/>
              <w:bottom w:val="nil"/>
              <w:right w:val="nil"/>
            </w:tcBorders>
          </w:tcPr>
          <w:p w14:paraId="38C4BE6D" w14:textId="77777777" w:rsidR="00C31FA4" w:rsidRPr="00AE6939" w:rsidRDefault="00C31FA4" w:rsidP="005A5EDD">
            <w:pPr>
              <w:autoSpaceDE w:val="0"/>
              <w:autoSpaceDN w:val="0"/>
              <w:adjustRightInd w:val="0"/>
              <w:spacing w:after="0" w:line="240" w:lineRule="auto"/>
              <w:rPr>
                <w:del w:id="1595" w:author="Arjan Kloosterboer" w:date="2017-09-22T04:10:00Z"/>
                <w:rFonts w:ascii="Arial" w:eastAsia="Times New Roman" w:hAnsi="Arial" w:cs="Arial"/>
                <w:color w:val="000000"/>
                <w:sz w:val="20"/>
                <w:szCs w:val="20"/>
                <w:lang w:val="nl-NL"/>
              </w:rPr>
            </w:pPr>
            <w:del w:id="1596" w:author="Arjan Kloosterboer" w:date="2017-09-22T04:10:00Z">
              <w:r w:rsidRPr="00AE6939">
                <w:rPr>
                  <w:rFonts w:ascii="Arial" w:eastAsia="Times New Roman" w:hAnsi="Arial" w:cs="Arial"/>
                  <w:b/>
                  <w:bCs/>
                  <w:color w:val="000000"/>
                  <w:sz w:val="20"/>
                  <w:szCs w:val="20"/>
                  <w:lang w:val="nl-NL"/>
                </w:rPr>
                <w:delText>Indicatie authentiek</w:delText>
              </w:r>
            </w:del>
          </w:p>
        </w:tc>
        <w:tc>
          <w:tcPr>
            <w:tcW w:w="5580" w:type="dxa"/>
            <w:tcBorders>
              <w:top w:val="nil"/>
              <w:left w:val="nil"/>
              <w:bottom w:val="nil"/>
              <w:right w:val="nil"/>
            </w:tcBorders>
          </w:tcPr>
          <w:p w14:paraId="6ECA21BA" w14:textId="77777777" w:rsidR="00C31FA4" w:rsidRPr="00AE6939" w:rsidRDefault="00C31FA4" w:rsidP="005A5EDD">
            <w:pPr>
              <w:autoSpaceDE w:val="0"/>
              <w:autoSpaceDN w:val="0"/>
              <w:adjustRightInd w:val="0"/>
              <w:spacing w:after="0" w:line="240" w:lineRule="auto"/>
              <w:rPr>
                <w:del w:id="1597" w:author="Arjan Kloosterboer" w:date="2017-09-22T04:10:00Z"/>
                <w:rFonts w:ascii="Arial" w:eastAsia="Times New Roman" w:hAnsi="Arial" w:cs="Arial"/>
                <w:color w:val="000000"/>
                <w:sz w:val="20"/>
                <w:szCs w:val="20"/>
                <w:lang w:val="nl-NL"/>
              </w:rPr>
            </w:pPr>
            <w:del w:id="1598" w:author="Arjan Kloosterboer" w:date="2017-09-22T04:10:00Z">
              <w:r w:rsidRPr="00AE6939">
                <w:rPr>
                  <w:rFonts w:ascii="Arial" w:eastAsia="Times New Roman" w:hAnsi="Arial" w:cs="Arial"/>
                  <w:color w:val="000000"/>
                  <w:sz w:val="20"/>
                  <w:szCs w:val="20"/>
                  <w:lang w:val="nl-NL"/>
                </w:rPr>
                <w:delText>Gemeentelijk basisgegeven</w:delText>
              </w:r>
            </w:del>
          </w:p>
        </w:tc>
      </w:tr>
      <w:tr w:rsidR="00C31FA4" w:rsidRPr="00AE6939" w14:paraId="73F326FA" w14:textId="77777777" w:rsidTr="005A5EDD">
        <w:trPr>
          <w:trHeight w:val="230"/>
          <w:del w:id="1599" w:author="Arjan Kloosterboer" w:date="2017-09-22T04:10:00Z"/>
        </w:trPr>
        <w:tc>
          <w:tcPr>
            <w:tcW w:w="3780" w:type="dxa"/>
            <w:gridSpan w:val="2"/>
            <w:tcBorders>
              <w:top w:val="nil"/>
              <w:left w:val="nil"/>
              <w:right w:val="nil"/>
            </w:tcBorders>
          </w:tcPr>
          <w:p w14:paraId="604568A4" w14:textId="77777777" w:rsidR="00C31FA4" w:rsidRPr="00AE6939" w:rsidRDefault="00C31FA4" w:rsidP="005A5EDD">
            <w:pPr>
              <w:autoSpaceDE w:val="0"/>
              <w:autoSpaceDN w:val="0"/>
              <w:adjustRightInd w:val="0"/>
              <w:spacing w:after="0" w:line="240" w:lineRule="auto"/>
              <w:rPr>
                <w:del w:id="1600" w:author="Arjan Kloosterboer" w:date="2017-09-22T04:10:00Z"/>
                <w:rFonts w:ascii="Arial" w:eastAsia="Times New Roman" w:hAnsi="Arial" w:cs="Arial"/>
                <w:b/>
                <w:bCs/>
                <w:color w:val="000000"/>
                <w:sz w:val="20"/>
                <w:szCs w:val="20"/>
                <w:lang w:val="nl-NL"/>
              </w:rPr>
            </w:pPr>
          </w:p>
        </w:tc>
        <w:tc>
          <w:tcPr>
            <w:tcW w:w="5580" w:type="dxa"/>
            <w:tcBorders>
              <w:top w:val="nil"/>
              <w:left w:val="nil"/>
              <w:right w:val="nil"/>
            </w:tcBorders>
          </w:tcPr>
          <w:p w14:paraId="61CC4154" w14:textId="77777777" w:rsidR="00C31FA4" w:rsidRPr="00AE6939" w:rsidRDefault="00C31FA4" w:rsidP="005A5EDD">
            <w:pPr>
              <w:autoSpaceDE w:val="0"/>
              <w:autoSpaceDN w:val="0"/>
              <w:adjustRightInd w:val="0"/>
              <w:spacing w:after="0" w:line="240" w:lineRule="auto"/>
              <w:rPr>
                <w:del w:id="1601" w:author="Arjan Kloosterboer" w:date="2017-09-22T04:10:00Z"/>
                <w:rFonts w:ascii="Arial" w:eastAsia="Times New Roman" w:hAnsi="Arial" w:cs="Arial"/>
                <w:color w:val="000000"/>
                <w:sz w:val="20"/>
                <w:szCs w:val="20"/>
                <w:lang w:val="nl-NL"/>
              </w:rPr>
            </w:pPr>
          </w:p>
        </w:tc>
      </w:tr>
      <w:tr w:rsidR="00C31FA4" w:rsidRPr="00AE6939" w14:paraId="2A4FBBBA" w14:textId="77777777" w:rsidTr="005A5EDD">
        <w:trPr>
          <w:trHeight w:val="230"/>
          <w:del w:id="1602" w:author="Arjan Kloosterboer" w:date="2017-09-22T04:10:00Z"/>
        </w:trPr>
        <w:tc>
          <w:tcPr>
            <w:tcW w:w="3780" w:type="dxa"/>
            <w:gridSpan w:val="2"/>
            <w:tcBorders>
              <w:top w:val="nil"/>
              <w:left w:val="nil"/>
              <w:bottom w:val="single" w:sz="4" w:space="0" w:color="auto"/>
              <w:right w:val="nil"/>
            </w:tcBorders>
          </w:tcPr>
          <w:p w14:paraId="522B4180" w14:textId="77777777" w:rsidR="00C31FA4" w:rsidRPr="00AE6939" w:rsidRDefault="00C31FA4" w:rsidP="005A5EDD">
            <w:pPr>
              <w:autoSpaceDE w:val="0"/>
              <w:autoSpaceDN w:val="0"/>
              <w:adjustRightInd w:val="0"/>
              <w:spacing w:after="0" w:line="240" w:lineRule="auto"/>
              <w:rPr>
                <w:del w:id="1603" w:author="Arjan Kloosterboer" w:date="2017-09-22T04:10:00Z"/>
                <w:rFonts w:ascii="Arial" w:eastAsia="Times New Roman" w:hAnsi="Arial" w:cs="Arial"/>
                <w:b/>
                <w:bCs/>
                <w:color w:val="000000"/>
                <w:sz w:val="20"/>
                <w:szCs w:val="20"/>
                <w:lang w:val="nl-NL"/>
              </w:rPr>
            </w:pPr>
            <w:del w:id="1604" w:author="Arjan Kloosterboer" w:date="2017-09-22T04:10:00Z">
              <w:r w:rsidRPr="00AE6939">
                <w:rPr>
                  <w:rFonts w:ascii="Arial" w:eastAsia="Times New Roman" w:hAnsi="Arial" w:cs="Arial"/>
                  <w:b/>
                  <w:bCs/>
                  <w:color w:val="000000"/>
                  <w:sz w:val="20"/>
                  <w:szCs w:val="20"/>
                  <w:lang w:val="nl-NL"/>
                </w:rPr>
                <w:delText>Regels attribuutsoort</w:delText>
              </w:r>
            </w:del>
          </w:p>
        </w:tc>
        <w:tc>
          <w:tcPr>
            <w:tcW w:w="5580" w:type="dxa"/>
            <w:tcBorders>
              <w:top w:val="nil"/>
              <w:left w:val="nil"/>
              <w:bottom w:val="single" w:sz="4" w:space="0" w:color="auto"/>
              <w:right w:val="nil"/>
            </w:tcBorders>
          </w:tcPr>
          <w:p w14:paraId="607CAEEE" w14:textId="77777777" w:rsidR="00C31FA4" w:rsidRPr="00DD0F4F" w:rsidRDefault="00C31FA4" w:rsidP="005A5EDD">
            <w:pPr>
              <w:autoSpaceDE w:val="0"/>
              <w:autoSpaceDN w:val="0"/>
              <w:adjustRightInd w:val="0"/>
              <w:spacing w:after="0" w:line="240" w:lineRule="auto"/>
              <w:rPr>
                <w:del w:id="1605" w:author="Arjan Kloosterboer" w:date="2017-09-22T04:10:00Z"/>
                <w:rFonts w:ascii="Arial" w:eastAsia="Times New Roman" w:hAnsi="Arial" w:cs="Arial"/>
                <w:color w:val="000000"/>
                <w:sz w:val="20"/>
                <w:szCs w:val="20"/>
                <w:lang w:val="nl-NL"/>
              </w:rPr>
            </w:pPr>
            <w:del w:id="1606" w:author="Arjan Kloosterboer" w:date="2017-09-22T04:10:00Z">
              <w:r w:rsidRPr="00DD0F4F">
                <w:rPr>
                  <w:rFonts w:ascii="Arial" w:eastAsia="Times New Roman" w:hAnsi="Arial" w:cs="Arial"/>
                  <w:color w:val="000000"/>
                  <w:sz w:val="20"/>
                  <w:szCs w:val="20"/>
                  <w:lang w:val="nl-NL"/>
                </w:rPr>
                <w:delText>Dit attribuutsoort moet van een waarde voorzien zijn als de attribuutsoort ‘Archiefnominatie’ een waarde ongelijk "conform zaak" heeft.</w:delText>
              </w:r>
            </w:del>
          </w:p>
        </w:tc>
      </w:tr>
    </w:tbl>
    <w:p w14:paraId="66CDBF71" w14:textId="77777777" w:rsidR="001E58EB" w:rsidRPr="00DD0F4F" w:rsidRDefault="001E58EB" w:rsidP="001E58EB">
      <w:pPr>
        <w:rPr>
          <w:lang w:val="nl-NL"/>
        </w:rPr>
      </w:pPr>
    </w:p>
    <w:p w14:paraId="7E362EA9" w14:textId="77777777" w:rsidR="006B0CA1" w:rsidRDefault="006B0CA1" w:rsidP="006B0CA1">
      <w:pPr>
        <w:pStyle w:val="Kop3"/>
      </w:pPr>
      <w:bookmarkStart w:id="1607" w:name="_Toc493816581"/>
      <w:bookmarkStart w:id="1608" w:name="_Toc493816696"/>
      <w:r>
        <w:t>Gebruiksrechten</w:t>
      </w:r>
      <w:bookmarkEnd w:id="1607"/>
      <w:bookmarkEnd w:id="1608"/>
    </w:p>
    <w:p w14:paraId="7FA8F6B6" w14:textId="4FE18B30" w:rsidR="006B0CA1" w:rsidRPr="00DD0F4F" w:rsidRDefault="006B0CA1" w:rsidP="006B0CA1">
      <w:pPr>
        <w:rPr>
          <w:lang w:val="nl-NL"/>
        </w:rPr>
      </w:pPr>
      <w:r w:rsidRPr="00DD0F4F">
        <w:rPr>
          <w:lang w:val="nl-NL"/>
        </w:rPr>
        <w:t xml:space="preserve">Dit is een element dat deel uitmaakt van het Toepassingsprofiel Lokale Overheden, het model van metadata van een (digitaal) record in verband met archiveringsdoeleinden. Om </w:t>
      </w:r>
      <w:r w:rsidR="00E45C16" w:rsidRPr="00DD0F4F">
        <w:rPr>
          <w:lang w:val="nl-NL"/>
        </w:rPr>
        <w:t xml:space="preserve">vanuit een zaak </w:t>
      </w:r>
      <w:r w:rsidRPr="00DD0F4F">
        <w:rPr>
          <w:lang w:val="nl-NL"/>
        </w:rPr>
        <w:t xml:space="preserve">records van metadata te kunnen voorzien, hebben we </w:t>
      </w:r>
      <w:del w:id="1609" w:author="Arjan Kloosterboer" w:date="2017-09-22T04:10:00Z">
        <w:r w:rsidRPr="00DD0F4F">
          <w:rPr>
            <w:lang w:val="nl-NL"/>
          </w:rPr>
          <w:delText>deze</w:delText>
        </w:r>
      </w:del>
      <w:ins w:id="1610" w:author="Arjan Kloosterboer" w:date="2017-09-22T04:10:00Z">
        <w:r w:rsidR="00F051E7">
          <w:rPr>
            <w:lang w:val="nl-NL"/>
          </w:rPr>
          <w:t>attribuutsoort en een</w:t>
        </w:r>
      </w:ins>
      <w:r w:rsidR="00F051E7">
        <w:rPr>
          <w:lang w:val="nl-NL"/>
        </w:rPr>
        <w:t xml:space="preserve"> </w:t>
      </w:r>
      <w:r w:rsidR="00E45C16" w:rsidRPr="00DD0F4F">
        <w:rPr>
          <w:lang w:val="nl-NL"/>
        </w:rPr>
        <w:t>groep</w:t>
      </w:r>
      <w:r w:rsidRPr="00DD0F4F">
        <w:rPr>
          <w:lang w:val="nl-NL"/>
        </w:rPr>
        <w:t xml:space="preserve">attribuutsoort toegevoegd. </w:t>
      </w:r>
    </w:p>
    <w:p w14:paraId="200E26B2" w14:textId="77777777" w:rsidR="00F051E7" w:rsidRDefault="00F051E7" w:rsidP="00F051E7">
      <w:pPr>
        <w:widowControl w:val="0"/>
        <w:autoSpaceDE w:val="0"/>
        <w:autoSpaceDN w:val="0"/>
        <w:adjustRightInd w:val="0"/>
        <w:spacing w:before="240" w:after="60" w:line="240" w:lineRule="auto"/>
        <w:outlineLvl w:val="3"/>
        <w:rPr>
          <w:ins w:id="1611" w:author="Arjan Kloosterboer" w:date="2017-09-22T04:10:00Z"/>
          <w:rFonts w:eastAsia="Times New Roman"/>
        </w:rPr>
      </w:pPr>
      <w:bookmarkStart w:id="1612" w:name="BKM_F30B5B62_20E2_47FA_B27A_DF9E744B8B80"/>
      <w:ins w:id="1613" w:author="Arjan Kloosterboer" w:date="2017-09-22T04:10:00Z">
        <w:r w:rsidRPr="00F051E7">
          <w:rPr>
            <w:rFonts w:ascii="Arial" w:eastAsia="Times New Roman" w:hAnsi="Arial" w:cs="Arial"/>
            <w:b/>
            <w:color w:val="004080"/>
            <w:sz w:val="24"/>
            <w:szCs w:val="24"/>
            <w:lang w:eastAsia="nl-NL"/>
          </w:rPr>
          <w:t>«Attribuutsoort» Indicatie gebruiksrecht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F051E7" w14:paraId="4708FB14" w14:textId="77777777" w:rsidTr="0028070E">
        <w:trPr>
          <w:trHeight w:val="230"/>
          <w:ins w:id="1614"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59EF431E" w14:textId="77777777" w:rsidR="00F051E7" w:rsidRDefault="00F051E7" w:rsidP="00F051E7">
            <w:pPr>
              <w:spacing w:after="0"/>
              <w:rPr>
                <w:ins w:id="1615" w:author="Arjan Kloosterboer" w:date="2017-09-22T04:10:00Z"/>
                <w:rFonts w:ascii="Calibri" w:eastAsia="Times New Roman" w:hAnsi="Calibri" w:cs="Calibri"/>
                <w:color w:val="000000"/>
              </w:rPr>
            </w:pPr>
            <w:ins w:id="1616" w:author="Arjan Kloosterboer" w:date="2017-09-22T04:10:00Z">
              <w:r>
                <w:rPr>
                  <w:rFonts w:ascii="Calibri" w:eastAsia="Times New Roman" w:hAnsi="Calibri" w:cs="Calibri"/>
                  <w:b/>
                  <w:bCs/>
                  <w:color w:val="000000"/>
                </w:rPr>
                <w:t xml:space="preserve">Naam </w:t>
              </w:r>
            </w:ins>
          </w:p>
        </w:tc>
        <w:tc>
          <w:tcPr>
            <w:tcW w:w="4320" w:type="dxa"/>
            <w:tcBorders>
              <w:top w:val="nil"/>
              <w:left w:val="nil"/>
              <w:bottom w:val="nil"/>
              <w:right w:val="nil"/>
            </w:tcBorders>
            <w:tcMar>
              <w:top w:w="0" w:type="dxa"/>
              <w:left w:w="60" w:type="dxa"/>
              <w:bottom w:w="0" w:type="dxa"/>
              <w:right w:w="60" w:type="dxa"/>
            </w:tcMar>
          </w:tcPr>
          <w:p w14:paraId="4AEEC88A" w14:textId="77777777" w:rsidR="00F051E7" w:rsidRDefault="00F051E7" w:rsidP="00F051E7">
            <w:pPr>
              <w:spacing w:after="0"/>
              <w:rPr>
                <w:ins w:id="1617" w:author="Arjan Kloosterboer" w:date="2017-09-22T04:10:00Z"/>
                <w:rFonts w:ascii="Calibri" w:eastAsia="Times New Roman" w:hAnsi="Calibri" w:cs="Calibri"/>
                <w:color w:val="0F0F0F"/>
              </w:rPr>
            </w:pPr>
            <w:ins w:id="1618" w:author="Arjan Kloosterboer" w:date="2017-09-22T04:10:00Z">
              <w:r>
                <w:rPr>
                  <w:rFonts w:ascii="Calibri" w:eastAsia="Times New Roman" w:hAnsi="Calibri" w:cs="Calibri"/>
                  <w:color w:val="0F0F0F"/>
                </w:rPr>
                <w:t>Indicatie gebruiksrecht</w:t>
              </w:r>
            </w:ins>
          </w:p>
        </w:tc>
        <w:tc>
          <w:tcPr>
            <w:tcW w:w="1710" w:type="dxa"/>
            <w:tcBorders>
              <w:top w:val="nil"/>
              <w:left w:val="nil"/>
              <w:bottom w:val="nil"/>
              <w:right w:val="nil"/>
            </w:tcBorders>
            <w:tcMar>
              <w:top w:w="0" w:type="dxa"/>
              <w:left w:w="60" w:type="dxa"/>
              <w:bottom w:w="0" w:type="dxa"/>
              <w:right w:w="60" w:type="dxa"/>
            </w:tcMar>
          </w:tcPr>
          <w:p w14:paraId="45902C86" w14:textId="77777777" w:rsidR="00F051E7" w:rsidRDefault="00F051E7" w:rsidP="00F051E7">
            <w:pPr>
              <w:spacing w:after="0"/>
              <w:jc w:val="right"/>
              <w:rPr>
                <w:ins w:id="1619" w:author="Arjan Kloosterboer" w:date="2017-09-22T04:10:00Z"/>
                <w:rFonts w:ascii="Calibri" w:eastAsia="Times New Roman" w:hAnsi="Calibri" w:cs="Calibri"/>
                <w:color w:val="0F0F0F"/>
              </w:rPr>
            </w:pPr>
            <w:ins w:id="1620" w:author="Arjan Kloosterboer" w:date="2017-09-22T04:10:00Z">
              <w:r>
                <w:rPr>
                  <w:rFonts w:ascii="Calibri" w:eastAsia="Times New Roman" w:hAnsi="Calibri" w:cs="Calibri"/>
                  <w:color w:val="0F0F0F"/>
                </w:rPr>
                <w:t>False</w:t>
              </w:r>
            </w:ins>
          </w:p>
        </w:tc>
      </w:tr>
      <w:tr w:rsidR="00F051E7" w:rsidRPr="00AE6939" w14:paraId="1111F503" w14:textId="77777777" w:rsidTr="0028070E">
        <w:trPr>
          <w:ins w:id="1621"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3E950568" w14:textId="77777777" w:rsidR="00F051E7" w:rsidRDefault="00F051E7" w:rsidP="00F051E7">
            <w:pPr>
              <w:spacing w:after="0"/>
              <w:rPr>
                <w:ins w:id="1622" w:author="Arjan Kloosterboer" w:date="2017-09-22T04:10:00Z"/>
                <w:rFonts w:ascii="Calibri" w:eastAsia="Times New Roman" w:hAnsi="Calibri" w:cs="Calibri"/>
                <w:color w:val="000000"/>
              </w:rPr>
            </w:pPr>
            <w:ins w:id="1623" w:author="Arjan Kloosterboer" w:date="2017-09-22T04:10:00Z">
              <w:r>
                <w:rPr>
                  <w:rFonts w:ascii="Calibri" w:eastAsia="Times New Roman" w:hAnsi="Calibri" w:cs="Calibri"/>
                  <w:b/>
                  <w:bCs/>
                  <w:color w:val="000000"/>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75FD4A22" w14:textId="77777777" w:rsidR="00F051E7" w:rsidRPr="0099344B" w:rsidRDefault="00F051E7" w:rsidP="00F051E7">
            <w:pPr>
              <w:spacing w:after="0"/>
              <w:rPr>
                <w:ins w:id="1624" w:author="Arjan Kloosterboer" w:date="2017-09-22T04:10:00Z"/>
                <w:rFonts w:ascii="Calibri" w:eastAsia="Times New Roman" w:hAnsi="Calibri" w:cs="Calibri"/>
                <w:color w:val="0F0F0F"/>
                <w:lang w:val="nl-NL"/>
              </w:rPr>
            </w:pPr>
            <w:ins w:id="1625" w:author="Arjan Kloosterboer" w:date="2017-09-22T04:10:00Z">
              <w:r w:rsidRPr="0099344B">
                <w:rPr>
                  <w:rFonts w:ascii="Calibri" w:eastAsia="Times New Roman" w:hAnsi="Calibri" w:cs="Calibri"/>
                  <w:color w:val="0F0F0F"/>
                  <w:lang w:val="nl-NL"/>
                </w:rPr>
                <w:t>KING o.b.v. Richtlijn Metagegevens Overheidsinformatie</w:t>
              </w:r>
            </w:ins>
          </w:p>
        </w:tc>
      </w:tr>
      <w:tr w:rsidR="00F051E7" w14:paraId="5C874B42" w14:textId="77777777" w:rsidTr="0028070E">
        <w:trPr>
          <w:ins w:id="1626"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78F134E6" w14:textId="77777777" w:rsidR="00F051E7" w:rsidRDefault="00F051E7" w:rsidP="00F051E7">
            <w:pPr>
              <w:spacing w:after="0"/>
              <w:rPr>
                <w:ins w:id="1627" w:author="Arjan Kloosterboer" w:date="2017-09-22T04:10:00Z"/>
                <w:rFonts w:ascii="Calibri" w:eastAsia="Times New Roman" w:hAnsi="Calibri" w:cs="Calibri"/>
                <w:color w:val="000000"/>
              </w:rPr>
            </w:pPr>
            <w:ins w:id="1628" w:author="Arjan Kloosterboer" w:date="2017-09-22T04:10:00Z">
              <w:r>
                <w:rPr>
                  <w:rFonts w:ascii="Calibri" w:eastAsia="Times New Roman" w:hAnsi="Calibri" w:cs="Calibri"/>
                  <w:b/>
                  <w:bCs/>
                  <w:color w:val="000000"/>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58876054" w14:textId="77777777" w:rsidR="00F051E7" w:rsidRDefault="00F051E7" w:rsidP="00F051E7">
            <w:pPr>
              <w:spacing w:after="0"/>
              <w:rPr>
                <w:ins w:id="1629" w:author="Arjan Kloosterboer" w:date="2017-09-22T04:10:00Z"/>
                <w:rFonts w:ascii="Calibri" w:eastAsia="Times New Roman" w:hAnsi="Calibri" w:cs="Calibri"/>
                <w:color w:val="0F0F0F"/>
              </w:rPr>
            </w:pPr>
          </w:p>
        </w:tc>
      </w:tr>
      <w:tr w:rsidR="00F051E7" w:rsidRPr="00AE6939" w14:paraId="7A549796" w14:textId="77777777" w:rsidTr="0028070E">
        <w:trPr>
          <w:ins w:id="1630"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4D5F0D86" w14:textId="77777777" w:rsidR="00F051E7" w:rsidRDefault="00F051E7" w:rsidP="00F051E7">
            <w:pPr>
              <w:spacing w:after="0"/>
              <w:rPr>
                <w:ins w:id="1631" w:author="Arjan Kloosterboer" w:date="2017-09-22T04:10:00Z"/>
                <w:rFonts w:ascii="Calibri" w:eastAsia="Times New Roman" w:hAnsi="Calibri" w:cs="Calibri"/>
                <w:color w:val="000000"/>
              </w:rPr>
            </w:pPr>
            <w:ins w:id="1632" w:author="Arjan Kloosterboer" w:date="2017-09-22T04:10:00Z">
              <w:r>
                <w:rPr>
                  <w:rFonts w:ascii="Calibri" w:eastAsia="Times New Roman" w:hAnsi="Calibri" w:cs="Calibri"/>
                  <w:b/>
                  <w:bCs/>
                  <w:color w:val="000000"/>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5296B2C2" w14:textId="77777777" w:rsidR="00F051E7" w:rsidRPr="0099344B" w:rsidRDefault="00F051E7" w:rsidP="00F051E7">
            <w:pPr>
              <w:spacing w:after="0"/>
              <w:rPr>
                <w:ins w:id="1633" w:author="Arjan Kloosterboer" w:date="2017-09-22T04:10:00Z"/>
                <w:rFonts w:ascii="Calibri" w:eastAsia="Times New Roman" w:hAnsi="Calibri" w:cs="Calibri"/>
                <w:color w:val="0F0F0F"/>
                <w:lang w:val="nl-NL"/>
              </w:rPr>
            </w:pPr>
            <w:ins w:id="1634" w:author="Arjan Kloosterboer" w:date="2017-09-22T04:10:00Z">
              <w:r w:rsidRPr="0099344B">
                <w:rPr>
                  <w:rFonts w:ascii="Calibri" w:eastAsia="Times New Roman" w:hAnsi="Calibri" w:cs="Calibri"/>
                  <w:color w:val="000000"/>
                  <w:lang w:val="nl-NL"/>
                </w:rPr>
                <w:t>Indicatie of er beperkingen gelden aangaande het gebruik van het informatieobject anders dan raadpleging..</w:t>
              </w:r>
            </w:ins>
          </w:p>
        </w:tc>
      </w:tr>
      <w:tr w:rsidR="00F051E7" w:rsidRPr="00AE6939" w14:paraId="381AA680" w14:textId="77777777" w:rsidTr="0028070E">
        <w:trPr>
          <w:trHeight w:val="230"/>
          <w:ins w:id="1635"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1A4850E7" w14:textId="77777777" w:rsidR="00F051E7" w:rsidRDefault="00F051E7" w:rsidP="00F051E7">
            <w:pPr>
              <w:spacing w:after="0"/>
              <w:rPr>
                <w:ins w:id="1636" w:author="Arjan Kloosterboer" w:date="2017-09-22T04:10:00Z"/>
                <w:rFonts w:ascii="Calibri" w:eastAsia="Times New Roman" w:hAnsi="Calibri" w:cs="Calibri"/>
                <w:color w:val="000000"/>
              </w:rPr>
            </w:pPr>
            <w:ins w:id="1637" w:author="Arjan Kloosterboer" w:date="2017-09-22T04:10:00Z">
              <w:r>
                <w:rPr>
                  <w:rFonts w:ascii="Calibri" w:eastAsia="Times New Roman" w:hAnsi="Calibri" w:cs="Calibri"/>
                  <w:b/>
                  <w:bCs/>
                  <w:color w:val="000000"/>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635467B0" w14:textId="77777777" w:rsidR="00F051E7" w:rsidRPr="0099344B" w:rsidRDefault="00F051E7" w:rsidP="00F051E7">
            <w:pPr>
              <w:spacing w:after="0"/>
              <w:rPr>
                <w:ins w:id="1638" w:author="Arjan Kloosterboer" w:date="2017-09-22T04:10:00Z"/>
                <w:rFonts w:ascii="Calibri" w:eastAsia="Times New Roman" w:hAnsi="Calibri" w:cs="Calibri"/>
                <w:color w:val="0F0F0F"/>
                <w:lang w:val="nl-NL"/>
              </w:rPr>
            </w:pPr>
            <w:ins w:id="1639" w:author="Arjan Kloosterboer" w:date="2017-09-22T04:10:00Z">
              <w:r w:rsidRPr="0099344B">
                <w:rPr>
                  <w:rFonts w:ascii="Calibri" w:eastAsia="Times New Roman" w:hAnsi="Calibri" w:cs="Calibri"/>
                  <w:color w:val="0F0F0F"/>
                  <w:lang w:val="nl-NL"/>
                </w:rPr>
                <w:t>KING o.b.v. Richtlijn Metagegevens Overheidsinformatie</w:t>
              </w:r>
            </w:ins>
          </w:p>
        </w:tc>
      </w:tr>
      <w:tr w:rsidR="00F051E7" w14:paraId="2F4E2027" w14:textId="77777777" w:rsidTr="0028070E">
        <w:trPr>
          <w:ins w:id="1640"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717254FD" w14:textId="77777777" w:rsidR="00F051E7" w:rsidRDefault="00F051E7" w:rsidP="00F051E7">
            <w:pPr>
              <w:spacing w:after="0"/>
              <w:rPr>
                <w:ins w:id="1641" w:author="Arjan Kloosterboer" w:date="2017-09-22T04:10:00Z"/>
                <w:rFonts w:ascii="Calibri" w:eastAsia="Times New Roman" w:hAnsi="Calibri" w:cs="Calibri"/>
                <w:color w:val="000000"/>
              </w:rPr>
            </w:pPr>
            <w:ins w:id="1642" w:author="Arjan Kloosterboer" w:date="2017-09-22T04:10:00Z">
              <w:r>
                <w:rPr>
                  <w:rFonts w:ascii="Calibri" w:eastAsia="Times New Roman" w:hAnsi="Calibri" w:cs="Calibri"/>
                  <w:b/>
                  <w:bCs/>
                  <w:color w:val="000000"/>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4A335B9B" w14:textId="77777777" w:rsidR="00F051E7" w:rsidRDefault="00F051E7" w:rsidP="00F051E7">
            <w:pPr>
              <w:spacing w:after="0"/>
              <w:rPr>
                <w:ins w:id="1643" w:author="Arjan Kloosterboer" w:date="2017-09-22T04:10:00Z"/>
                <w:rFonts w:ascii="Calibri" w:eastAsia="Times New Roman" w:hAnsi="Calibri" w:cs="Calibri"/>
                <w:color w:val="0F0F0F"/>
              </w:rPr>
            </w:pPr>
            <w:ins w:id="1644" w:author="Arjan Kloosterboer" w:date="2017-09-22T04:10:00Z">
              <w:r>
                <w:rPr>
                  <w:rFonts w:ascii="Calibri" w:eastAsia="Times New Roman" w:hAnsi="Calibri" w:cs="Calibri"/>
                  <w:color w:val="0F0F0F"/>
                </w:rPr>
                <w:t>1-9-2017</w:t>
              </w:r>
            </w:ins>
          </w:p>
        </w:tc>
      </w:tr>
      <w:tr w:rsidR="00F051E7" w14:paraId="0A8F133C" w14:textId="77777777" w:rsidTr="0028070E">
        <w:trPr>
          <w:ins w:id="1645"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63343FA6" w14:textId="77777777" w:rsidR="00F051E7" w:rsidRDefault="00F051E7" w:rsidP="00F051E7">
            <w:pPr>
              <w:spacing w:after="0"/>
              <w:rPr>
                <w:ins w:id="1646" w:author="Arjan Kloosterboer" w:date="2017-09-22T04:10:00Z"/>
                <w:rFonts w:ascii="Calibri" w:eastAsia="Times New Roman" w:hAnsi="Calibri" w:cs="Calibri"/>
                <w:color w:val="000000"/>
              </w:rPr>
            </w:pPr>
            <w:ins w:id="1647" w:author="Arjan Kloosterboer" w:date="2017-09-22T04:10:00Z">
              <w:r>
                <w:rPr>
                  <w:rFonts w:ascii="Calibri" w:eastAsia="Times New Roman" w:hAnsi="Calibri" w:cs="Calibri"/>
                  <w:b/>
                  <w:bCs/>
                  <w:color w:val="000000"/>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667AA815" w14:textId="77777777" w:rsidR="00F051E7" w:rsidRDefault="00F051E7" w:rsidP="00F051E7">
            <w:pPr>
              <w:spacing w:after="0"/>
              <w:rPr>
                <w:ins w:id="1648" w:author="Arjan Kloosterboer" w:date="2017-09-22T04:10:00Z"/>
                <w:rFonts w:ascii="Calibri" w:eastAsia="Times New Roman" w:hAnsi="Calibri" w:cs="Calibri"/>
                <w:color w:val="0F0F0F"/>
              </w:rPr>
            </w:pPr>
            <w:ins w:id="1649" w:author="Arjan Kloosterboer" w:date="2017-09-22T04:10:00Z">
              <w:r>
                <w:rPr>
                  <w:rFonts w:ascii="Calibri" w:eastAsia="Times New Roman" w:hAnsi="Calibri" w:cs="Calibri"/>
                  <w:color w:val="0F0F0F"/>
                </w:rPr>
                <w:t>INDIC</w:t>
              </w:r>
            </w:ins>
          </w:p>
        </w:tc>
      </w:tr>
      <w:tr w:rsidR="00F051E7" w:rsidRPr="00AE6939" w14:paraId="46BEC499" w14:textId="77777777" w:rsidTr="0028070E">
        <w:trPr>
          <w:trHeight w:val="230"/>
          <w:ins w:id="1650"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2DE1A3F6" w14:textId="77777777" w:rsidR="00F051E7" w:rsidRDefault="00F051E7" w:rsidP="00F051E7">
            <w:pPr>
              <w:spacing w:after="0"/>
              <w:rPr>
                <w:ins w:id="1651" w:author="Arjan Kloosterboer" w:date="2017-09-22T04:10:00Z"/>
                <w:rFonts w:ascii="Calibri" w:eastAsia="Times New Roman" w:hAnsi="Calibri" w:cs="Calibri"/>
                <w:color w:val="000000"/>
              </w:rPr>
            </w:pPr>
            <w:ins w:id="1652" w:author="Arjan Kloosterboer" w:date="2017-09-22T04:10:00Z">
              <w:r>
                <w:rPr>
                  <w:rFonts w:ascii="Calibri" w:eastAsia="Times New Roman" w:hAnsi="Calibri" w:cs="Calibri"/>
                  <w:b/>
                  <w:bCs/>
                  <w:color w:val="000000"/>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445BF2ED" w14:textId="77777777" w:rsidR="00F051E7" w:rsidRPr="0099344B" w:rsidRDefault="00F051E7" w:rsidP="00F051E7">
            <w:pPr>
              <w:spacing w:after="0"/>
              <w:rPr>
                <w:ins w:id="1653" w:author="Arjan Kloosterboer" w:date="2017-09-22T04:10:00Z"/>
                <w:rFonts w:ascii="Calibri" w:eastAsia="Times New Roman" w:hAnsi="Calibri" w:cs="Calibri"/>
                <w:color w:val="0F0F0F"/>
                <w:lang w:val="nl-NL"/>
              </w:rPr>
            </w:pPr>
            <w:ins w:id="1654" w:author="Arjan Kloosterboer" w:date="2017-09-22T04:10:00Z">
              <w:r w:rsidRPr="0099344B">
                <w:rPr>
                  <w:rFonts w:ascii="Calibri" w:eastAsia="Times New Roman" w:hAnsi="Calibri" w:cs="Calibri"/>
                  <w:color w:val="0F0F0F"/>
                  <w:lang w:val="nl-NL"/>
                </w:rPr>
                <w:t>"ja" (er gelden op enig moment beperkingen aan het gebruiksrecht)</w:t>
              </w:r>
            </w:ins>
          </w:p>
          <w:p w14:paraId="168350C8" w14:textId="77777777" w:rsidR="00F051E7" w:rsidRPr="0099344B" w:rsidRDefault="00F051E7" w:rsidP="00F051E7">
            <w:pPr>
              <w:spacing w:after="0"/>
              <w:rPr>
                <w:ins w:id="1655" w:author="Arjan Kloosterboer" w:date="2017-09-22T04:10:00Z"/>
                <w:rFonts w:ascii="Calibri" w:eastAsia="Times New Roman" w:hAnsi="Calibri" w:cs="Calibri"/>
                <w:color w:val="0F0F0F"/>
                <w:lang w:val="nl-NL"/>
              </w:rPr>
            </w:pPr>
            <w:ins w:id="1656" w:author="Arjan Kloosterboer" w:date="2017-09-22T04:10:00Z">
              <w:r w:rsidRPr="0099344B">
                <w:rPr>
                  <w:rFonts w:ascii="Calibri" w:eastAsia="Times New Roman" w:hAnsi="Calibri" w:cs="Calibri"/>
                  <w:color w:val="0F0F0F"/>
                  <w:lang w:val="nl-NL"/>
                </w:rPr>
                <w:t>"nee" (het record is vrij te gebruiken)</w:t>
              </w:r>
            </w:ins>
          </w:p>
        </w:tc>
      </w:tr>
      <w:tr w:rsidR="00F051E7" w14:paraId="5796DF2D" w14:textId="77777777" w:rsidTr="0028070E">
        <w:trPr>
          <w:trHeight w:val="215"/>
          <w:ins w:id="1657"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1F890769" w14:textId="77777777" w:rsidR="00F051E7" w:rsidRDefault="00F051E7" w:rsidP="00F051E7">
            <w:pPr>
              <w:spacing w:after="0"/>
              <w:rPr>
                <w:ins w:id="1658" w:author="Arjan Kloosterboer" w:date="2017-09-22T04:10:00Z"/>
                <w:rFonts w:ascii="Calibri" w:eastAsia="Times New Roman" w:hAnsi="Calibri" w:cs="Calibri"/>
                <w:color w:val="000000"/>
              </w:rPr>
            </w:pPr>
            <w:ins w:id="1659" w:author="Arjan Kloosterboer" w:date="2017-09-22T04:10:00Z">
              <w:r>
                <w:rPr>
                  <w:rFonts w:ascii="Calibri" w:eastAsia="Times New Roman" w:hAnsi="Calibri" w:cs="Calibri"/>
                  <w:b/>
                  <w:bCs/>
                  <w:color w:val="000000"/>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66EE1B36" w14:textId="77777777" w:rsidR="00F051E7" w:rsidRDefault="00F051E7" w:rsidP="00F051E7">
            <w:pPr>
              <w:spacing w:after="0"/>
              <w:rPr>
                <w:ins w:id="1660" w:author="Arjan Kloosterboer" w:date="2017-09-22T04:10:00Z"/>
                <w:rFonts w:ascii="Calibri" w:eastAsia="Times New Roman" w:hAnsi="Calibri" w:cs="Calibri"/>
                <w:color w:val="0F0F0F"/>
              </w:rPr>
            </w:pPr>
            <w:ins w:id="1661" w:author="Arjan Kloosterboer" w:date="2017-09-22T04:10:00Z">
              <w:r>
                <w:rPr>
                  <w:rFonts w:ascii="Calibri" w:eastAsia="Times New Roman" w:hAnsi="Calibri" w:cs="Calibri"/>
                  <w:color w:val="0F0F0F"/>
                </w:rPr>
                <w:t>Nee</w:t>
              </w:r>
            </w:ins>
          </w:p>
        </w:tc>
      </w:tr>
      <w:tr w:rsidR="00F051E7" w14:paraId="3721D905" w14:textId="77777777" w:rsidTr="0028070E">
        <w:trPr>
          <w:trHeight w:val="230"/>
          <w:ins w:id="1662"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51FCA527" w14:textId="77777777" w:rsidR="00F051E7" w:rsidRDefault="00F051E7" w:rsidP="00F051E7">
            <w:pPr>
              <w:spacing w:after="0"/>
              <w:rPr>
                <w:ins w:id="1663" w:author="Arjan Kloosterboer" w:date="2017-09-22T04:10:00Z"/>
                <w:rFonts w:ascii="Calibri" w:eastAsia="Times New Roman" w:hAnsi="Calibri" w:cs="Calibri"/>
                <w:color w:val="000000"/>
              </w:rPr>
            </w:pPr>
            <w:ins w:id="1664" w:author="Arjan Kloosterboer" w:date="2017-09-22T04:10:00Z">
              <w:r>
                <w:rPr>
                  <w:rFonts w:ascii="Calibri" w:eastAsia="Times New Roman" w:hAnsi="Calibri" w:cs="Calibri"/>
                  <w:b/>
                  <w:bCs/>
                  <w:color w:val="000000"/>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6458A0E8" w14:textId="77777777" w:rsidR="00F051E7" w:rsidRDefault="00F051E7" w:rsidP="00F051E7">
            <w:pPr>
              <w:spacing w:after="0"/>
              <w:rPr>
                <w:ins w:id="1665" w:author="Arjan Kloosterboer" w:date="2017-09-22T04:10:00Z"/>
                <w:rFonts w:ascii="Calibri" w:eastAsia="Times New Roman" w:hAnsi="Calibri" w:cs="Calibri"/>
                <w:color w:val="0F0F0F"/>
              </w:rPr>
            </w:pPr>
            <w:ins w:id="1666" w:author="Arjan Kloosterboer" w:date="2017-09-22T04:10:00Z">
              <w:r>
                <w:rPr>
                  <w:rFonts w:ascii="Calibri" w:eastAsia="Times New Roman" w:hAnsi="Calibri" w:cs="Calibri"/>
                  <w:color w:val="0F0F0F"/>
                </w:rPr>
                <w:t>Nee</w:t>
              </w:r>
            </w:ins>
          </w:p>
        </w:tc>
      </w:tr>
      <w:tr w:rsidR="00F051E7" w14:paraId="0DEFA301" w14:textId="77777777" w:rsidTr="0028070E">
        <w:trPr>
          <w:trHeight w:val="230"/>
          <w:ins w:id="1667"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288F6E82" w14:textId="77777777" w:rsidR="00F051E7" w:rsidRDefault="00F051E7" w:rsidP="00F051E7">
            <w:pPr>
              <w:spacing w:after="0"/>
              <w:rPr>
                <w:ins w:id="1668" w:author="Arjan Kloosterboer" w:date="2017-09-22T04:10:00Z"/>
                <w:rFonts w:ascii="Calibri" w:eastAsia="Times New Roman" w:hAnsi="Calibri" w:cs="Calibri"/>
                <w:color w:val="000000"/>
              </w:rPr>
            </w:pPr>
            <w:ins w:id="1669" w:author="Arjan Kloosterboer" w:date="2017-09-22T04:10:00Z">
              <w:r>
                <w:rPr>
                  <w:rFonts w:ascii="Calibri" w:eastAsia="Times New Roman" w:hAnsi="Calibri" w:cs="Calibri"/>
                  <w:b/>
                  <w:bCs/>
                  <w:color w:val="000000"/>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218F34F7" w14:textId="77777777" w:rsidR="00F051E7" w:rsidRDefault="00F051E7" w:rsidP="00F051E7">
            <w:pPr>
              <w:spacing w:after="0"/>
              <w:rPr>
                <w:ins w:id="1670" w:author="Arjan Kloosterboer" w:date="2017-09-22T04:10:00Z"/>
                <w:rFonts w:ascii="Calibri" w:eastAsia="Times New Roman" w:hAnsi="Calibri" w:cs="Calibri"/>
                <w:color w:val="0F0F0F"/>
              </w:rPr>
            </w:pPr>
            <w:ins w:id="1671" w:author="Arjan Kloosterboer" w:date="2017-09-22T04:10:00Z">
              <w:r>
                <w:rPr>
                  <w:rFonts w:ascii="Calibri" w:eastAsia="Times New Roman" w:hAnsi="Calibri" w:cs="Calibri"/>
                  <w:color w:val="0F0F0F"/>
                </w:rPr>
                <w:t>Nee</w:t>
              </w:r>
            </w:ins>
          </w:p>
        </w:tc>
      </w:tr>
      <w:tr w:rsidR="00F051E7" w14:paraId="0CCC40BA" w14:textId="77777777" w:rsidTr="0028070E">
        <w:trPr>
          <w:ins w:id="1672"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3D4D047A" w14:textId="77777777" w:rsidR="00F051E7" w:rsidRDefault="00F051E7" w:rsidP="00F051E7">
            <w:pPr>
              <w:spacing w:after="0"/>
              <w:rPr>
                <w:ins w:id="1673" w:author="Arjan Kloosterboer" w:date="2017-09-22T04:10:00Z"/>
                <w:rFonts w:ascii="Calibri" w:eastAsia="Times New Roman" w:hAnsi="Calibri" w:cs="Calibri"/>
                <w:color w:val="000000"/>
              </w:rPr>
            </w:pPr>
            <w:ins w:id="1674" w:author="Arjan Kloosterboer" w:date="2017-09-22T04:10:00Z">
              <w:r>
                <w:rPr>
                  <w:rFonts w:ascii="Calibri" w:eastAsia="Times New Roman" w:hAnsi="Calibri" w:cs="Calibri"/>
                  <w:b/>
                  <w:bCs/>
                  <w:color w:val="000000"/>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4EB18F1E" w14:textId="77777777" w:rsidR="00F051E7" w:rsidRDefault="00F051E7" w:rsidP="00F051E7">
            <w:pPr>
              <w:spacing w:after="0"/>
              <w:rPr>
                <w:ins w:id="1675" w:author="Arjan Kloosterboer" w:date="2017-09-22T04:10:00Z"/>
                <w:rFonts w:ascii="Calibri" w:eastAsia="Times New Roman" w:hAnsi="Calibri" w:cs="Calibri"/>
                <w:color w:val="0F0F0F"/>
              </w:rPr>
            </w:pPr>
            <w:ins w:id="1676" w:author="Arjan Kloosterboer" w:date="2017-09-22T04:10:00Z">
              <w:r>
                <w:rPr>
                  <w:rFonts w:ascii="Calibri" w:eastAsia="Times New Roman" w:hAnsi="Calibri" w:cs="Calibri"/>
                  <w:color w:val="0F0F0F"/>
                </w:rPr>
                <w:t>Nee</w:t>
              </w:r>
            </w:ins>
          </w:p>
        </w:tc>
      </w:tr>
      <w:tr w:rsidR="00F051E7" w14:paraId="154B507D" w14:textId="77777777" w:rsidTr="0028070E">
        <w:trPr>
          <w:trHeight w:val="230"/>
          <w:ins w:id="1677"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12DBD659" w14:textId="77777777" w:rsidR="00F051E7" w:rsidRDefault="00F051E7" w:rsidP="00F051E7">
            <w:pPr>
              <w:spacing w:after="0"/>
              <w:rPr>
                <w:ins w:id="1678" w:author="Arjan Kloosterboer" w:date="2017-09-22T04:10:00Z"/>
                <w:rFonts w:ascii="Calibri" w:eastAsia="Times New Roman" w:hAnsi="Calibri" w:cs="Calibri"/>
                <w:color w:val="000000"/>
              </w:rPr>
            </w:pPr>
            <w:ins w:id="1679" w:author="Arjan Kloosterboer" w:date="2017-09-22T04:10:00Z">
              <w:r>
                <w:rPr>
                  <w:rFonts w:ascii="Calibri" w:eastAsia="Times New Roman" w:hAnsi="Calibri" w:cs="Calibri"/>
                  <w:b/>
                  <w:bCs/>
                  <w:color w:val="000000"/>
                </w:rPr>
                <w:t>Kardinaliteit</w:t>
              </w:r>
            </w:ins>
          </w:p>
        </w:tc>
        <w:tc>
          <w:tcPr>
            <w:tcW w:w="6030" w:type="dxa"/>
            <w:gridSpan w:val="2"/>
            <w:tcBorders>
              <w:top w:val="nil"/>
              <w:left w:val="nil"/>
              <w:bottom w:val="nil"/>
              <w:right w:val="nil"/>
            </w:tcBorders>
            <w:tcMar>
              <w:top w:w="0" w:type="dxa"/>
              <w:left w:w="60" w:type="dxa"/>
              <w:bottom w:w="0" w:type="dxa"/>
              <w:right w:w="60" w:type="dxa"/>
            </w:tcMar>
          </w:tcPr>
          <w:p w14:paraId="16BABF58" w14:textId="77777777" w:rsidR="00F051E7" w:rsidRDefault="00F051E7" w:rsidP="00F051E7">
            <w:pPr>
              <w:spacing w:after="0"/>
              <w:rPr>
                <w:ins w:id="1680" w:author="Arjan Kloosterboer" w:date="2017-09-22T04:10:00Z"/>
                <w:rFonts w:ascii="Calibri" w:eastAsia="Times New Roman" w:hAnsi="Calibri" w:cs="Calibri"/>
                <w:color w:val="0F0F0F"/>
              </w:rPr>
            </w:pPr>
            <w:ins w:id="1681" w:author="Arjan Kloosterboer" w:date="2017-09-22T04:10:00Z">
              <w:r>
                <w:rPr>
                  <w:rFonts w:ascii="Calibri" w:eastAsia="Times New Roman" w:hAnsi="Calibri" w:cs="Calibri"/>
                  <w:color w:val="0F0F0F"/>
                </w:rPr>
                <w:t>0 - 1</w:t>
              </w:r>
            </w:ins>
          </w:p>
        </w:tc>
      </w:tr>
      <w:tr w:rsidR="00F051E7" w14:paraId="3196A700" w14:textId="77777777" w:rsidTr="0028070E">
        <w:trPr>
          <w:trHeight w:val="230"/>
          <w:ins w:id="1682"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055B83C3" w14:textId="77777777" w:rsidR="00F051E7" w:rsidRDefault="00F051E7" w:rsidP="00F051E7">
            <w:pPr>
              <w:spacing w:after="0"/>
              <w:rPr>
                <w:ins w:id="1683" w:author="Arjan Kloosterboer" w:date="2017-09-22T04:10:00Z"/>
                <w:rFonts w:ascii="Calibri" w:eastAsia="Times New Roman" w:hAnsi="Calibri" w:cs="Calibri"/>
                <w:color w:val="000000"/>
              </w:rPr>
            </w:pPr>
            <w:ins w:id="1684" w:author="Arjan Kloosterboer" w:date="2017-09-22T04:10:00Z">
              <w:r>
                <w:rPr>
                  <w:rFonts w:ascii="Calibri" w:eastAsia="Times New Roman" w:hAnsi="Calibri" w:cs="Calibri"/>
                  <w:b/>
                  <w:bCs/>
                  <w:color w:val="000000"/>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22DA73BC" w14:textId="77777777" w:rsidR="00F051E7" w:rsidRDefault="00F051E7" w:rsidP="00F051E7">
            <w:pPr>
              <w:spacing w:after="0"/>
              <w:rPr>
                <w:ins w:id="1685" w:author="Arjan Kloosterboer" w:date="2017-09-22T04:10:00Z"/>
                <w:rFonts w:ascii="Calibri" w:eastAsia="Times New Roman" w:hAnsi="Calibri" w:cs="Calibri"/>
                <w:color w:val="0F0F0F"/>
              </w:rPr>
            </w:pPr>
            <w:ins w:id="1686" w:author="Arjan Kloosterboer" w:date="2017-09-22T04:10:00Z">
              <w:r>
                <w:rPr>
                  <w:rFonts w:ascii="Calibri" w:eastAsia="Times New Roman" w:hAnsi="Calibri" w:cs="Calibri"/>
                  <w:color w:val="0F0F0F"/>
                </w:rPr>
                <w:t>Gemeentelijk kerngegeven</w:t>
              </w:r>
            </w:ins>
          </w:p>
        </w:tc>
      </w:tr>
      <w:tr w:rsidR="00F051E7" w14:paraId="47801E13" w14:textId="77777777" w:rsidTr="0028070E">
        <w:trPr>
          <w:trHeight w:val="230"/>
          <w:ins w:id="1687"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7B916B36" w14:textId="77777777" w:rsidR="00F051E7" w:rsidRDefault="00F051E7" w:rsidP="00F051E7">
            <w:pPr>
              <w:spacing w:after="0"/>
              <w:rPr>
                <w:ins w:id="1688" w:author="Arjan Kloosterboer" w:date="2017-09-22T04:10:00Z"/>
                <w:rFonts w:ascii="Calibri" w:eastAsia="Times New Roman" w:hAnsi="Calibri" w:cs="Calibri"/>
                <w:b/>
                <w:bCs/>
                <w:color w:val="000000"/>
              </w:rPr>
            </w:pPr>
            <w:ins w:id="1689" w:author="Arjan Kloosterboer" w:date="2017-09-22T04:10:00Z">
              <w:r>
                <w:rPr>
                  <w:rFonts w:ascii="Calibri" w:eastAsia="Times New Roman" w:hAnsi="Calibri" w:cs="Calibri"/>
                  <w:b/>
                  <w:bCs/>
                  <w:color w:val="000000"/>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14CAEA02" w14:textId="77777777" w:rsidR="00F051E7" w:rsidRDefault="00F051E7" w:rsidP="00F051E7">
            <w:pPr>
              <w:spacing w:after="0"/>
              <w:rPr>
                <w:ins w:id="1690" w:author="Arjan Kloosterboer" w:date="2017-09-22T04:10:00Z"/>
                <w:rFonts w:ascii="Calibri" w:eastAsia="Times New Roman" w:hAnsi="Calibri" w:cs="Calibri"/>
                <w:color w:val="0F0F0F"/>
              </w:rPr>
            </w:pPr>
            <w:ins w:id="1691" w:author="Arjan Kloosterboer" w:date="2017-09-22T04:10:00Z">
              <w:r w:rsidRPr="0099344B">
                <w:rPr>
                  <w:rFonts w:ascii="Calibri" w:eastAsia="Times New Roman" w:hAnsi="Calibri" w:cs="Calibri"/>
                  <w:color w:val="0F0F0F"/>
                  <w:lang w:val="nl-NL"/>
                </w:rPr>
                <w:t xml:space="preserve">1) De attribuutsoort moet van een waarde voorzien zijn bij beëindiging van een zaak waaraan het informatieobject is gerelateerd d.w.z. indien het attribuutsoort ZAAK . </w:t>
              </w:r>
              <w:r>
                <w:rPr>
                  <w:rFonts w:ascii="Calibri" w:eastAsia="Times New Roman" w:hAnsi="Calibri" w:cs="Calibri"/>
                  <w:color w:val="0F0F0F"/>
                </w:rPr>
                <w:t>Einddatum van een waarde is voorzien.</w:t>
              </w:r>
            </w:ins>
          </w:p>
        </w:tc>
      </w:tr>
      <w:tr w:rsidR="00F051E7" w14:paraId="62148B07" w14:textId="77777777" w:rsidTr="0028070E">
        <w:trPr>
          <w:ins w:id="1692" w:author="Arjan Kloosterboer" w:date="2017-09-22T04:10:00Z"/>
        </w:trPr>
        <w:tc>
          <w:tcPr>
            <w:tcW w:w="9360" w:type="dxa"/>
            <w:gridSpan w:val="4"/>
            <w:tcBorders>
              <w:top w:val="nil"/>
              <w:left w:val="nil"/>
              <w:bottom w:val="nil"/>
              <w:right w:val="nil"/>
            </w:tcBorders>
            <w:tcMar>
              <w:top w:w="0" w:type="dxa"/>
              <w:left w:w="60" w:type="dxa"/>
              <w:bottom w:w="0" w:type="dxa"/>
              <w:right w:w="60" w:type="dxa"/>
            </w:tcMar>
          </w:tcPr>
          <w:p w14:paraId="190EA675" w14:textId="77777777" w:rsidR="00F051E7" w:rsidRDefault="00F051E7" w:rsidP="00F051E7">
            <w:pPr>
              <w:spacing w:after="0"/>
              <w:rPr>
                <w:ins w:id="1693" w:author="Arjan Kloosterboer" w:date="2017-09-22T04:10:00Z"/>
                <w:rFonts w:ascii="Calibri" w:eastAsia="Times New Roman" w:hAnsi="Calibri" w:cs="Calibri"/>
                <w:color w:val="0F0F0F"/>
              </w:rPr>
            </w:pPr>
            <w:ins w:id="1694" w:author="Arjan Kloosterboer" w:date="2017-09-22T04:10:00Z">
              <w:r>
                <w:rPr>
                  <w:rFonts w:ascii="Calibri" w:eastAsia="Times New Roman" w:hAnsi="Calibri" w:cs="Calibri"/>
                  <w:b/>
                  <w:bCs/>
                  <w:color w:val="0F0F0F"/>
                </w:rPr>
                <w:t>Toelichting</w:t>
              </w:r>
            </w:ins>
          </w:p>
        </w:tc>
      </w:tr>
      <w:tr w:rsidR="00F051E7" w:rsidRPr="00AE6939" w14:paraId="5E7CD3CA" w14:textId="77777777" w:rsidTr="0028070E">
        <w:trPr>
          <w:ins w:id="1695" w:author="Arjan Kloosterboer" w:date="2017-09-22T04:10:00Z"/>
        </w:trPr>
        <w:tc>
          <w:tcPr>
            <w:tcW w:w="450" w:type="dxa"/>
            <w:tcBorders>
              <w:top w:val="nil"/>
              <w:left w:val="nil"/>
              <w:bottom w:val="nil"/>
              <w:right w:val="nil"/>
            </w:tcBorders>
            <w:tcMar>
              <w:top w:w="0" w:type="dxa"/>
              <w:left w:w="60" w:type="dxa"/>
              <w:bottom w:w="0" w:type="dxa"/>
              <w:right w:w="60" w:type="dxa"/>
            </w:tcMar>
          </w:tcPr>
          <w:p w14:paraId="4926720B" w14:textId="77777777" w:rsidR="00F051E7" w:rsidRDefault="00F051E7" w:rsidP="00F051E7">
            <w:pPr>
              <w:spacing w:after="0"/>
              <w:rPr>
                <w:ins w:id="1696" w:author="Arjan Kloosterboer" w:date="2017-09-22T04:10:00Z"/>
                <w:rFonts w:ascii="Calibri" w:eastAsia="Times New Roman" w:hAnsi="Calibri" w:cs="Calibri"/>
                <w:b/>
                <w:bCs/>
                <w:color w:val="0F0F0F"/>
              </w:rPr>
            </w:pPr>
          </w:p>
        </w:tc>
        <w:tc>
          <w:tcPr>
            <w:tcW w:w="8910" w:type="dxa"/>
            <w:gridSpan w:val="3"/>
            <w:tcBorders>
              <w:top w:val="nil"/>
              <w:left w:val="nil"/>
              <w:bottom w:val="nil"/>
              <w:right w:val="nil"/>
            </w:tcBorders>
            <w:tcMar>
              <w:top w:w="0" w:type="dxa"/>
              <w:left w:w="60" w:type="dxa"/>
              <w:bottom w:w="0" w:type="dxa"/>
              <w:right w:w="60" w:type="dxa"/>
            </w:tcMar>
          </w:tcPr>
          <w:p w14:paraId="62F1FC6A" w14:textId="77777777" w:rsidR="00F051E7" w:rsidRPr="0099344B" w:rsidRDefault="00F051E7" w:rsidP="00F051E7">
            <w:pPr>
              <w:spacing w:after="0"/>
              <w:rPr>
                <w:ins w:id="1697" w:author="Arjan Kloosterboer" w:date="2017-09-22T04:10:00Z"/>
                <w:rFonts w:ascii="Calibri" w:eastAsia="Times New Roman" w:hAnsi="Calibri" w:cs="Calibri"/>
                <w:color w:val="0F0F0F"/>
                <w:lang w:val="nl-NL"/>
              </w:rPr>
            </w:pPr>
            <w:ins w:id="1698" w:author="Arjan Kloosterboer" w:date="2017-09-22T04:10:00Z">
              <w:r w:rsidRPr="0099344B">
                <w:rPr>
                  <w:rFonts w:ascii="Calibri" w:eastAsia="Times New Roman" w:hAnsi="Calibri" w:cs="Calibri"/>
                  <w:color w:val="0F0F0F"/>
                  <w:lang w:val="nl-NL"/>
                </w:rPr>
                <w:t>De auteurswet geeft de creator/eigenaar van informatie bepaalde bevoegdheden om beperkingen of voorwaarden te stellen aan (her)gebruik van informatie. Veelal is een informatieobject vrij te gebruiken. Zo niet dan worden de gebruiksvoorwaarden vermeld zoals auteursrechtelijke beperkingen en voorschriften voor het citeren uit, en verwijzen naar het record.</w:t>
              </w:r>
            </w:ins>
          </w:p>
          <w:p w14:paraId="786D6857" w14:textId="77777777" w:rsidR="00F051E7" w:rsidRPr="0099344B" w:rsidRDefault="00F051E7" w:rsidP="00F051E7">
            <w:pPr>
              <w:spacing w:after="0"/>
              <w:rPr>
                <w:ins w:id="1699" w:author="Arjan Kloosterboer" w:date="2017-09-22T04:10:00Z"/>
                <w:rFonts w:ascii="Calibri" w:eastAsia="Times New Roman" w:hAnsi="Calibri" w:cs="Calibri"/>
                <w:color w:val="0F0F0F"/>
                <w:lang w:val="nl-NL"/>
              </w:rPr>
            </w:pPr>
            <w:ins w:id="1700" w:author="Arjan Kloosterboer" w:date="2017-09-22T04:10:00Z">
              <w:r w:rsidRPr="0099344B">
                <w:rPr>
                  <w:rFonts w:ascii="Calibri" w:eastAsia="Times New Roman" w:hAnsi="Calibri" w:cs="Calibri"/>
                  <w:color w:val="0F0F0F"/>
                  <w:lang w:val="nl-NL"/>
                </w:rPr>
                <w:lastRenderedPageBreak/>
                <w:t xml:space="preserve">Met de 'Indicatie gebruiksrecht' wordt aangegeven of er op enig moment sprake was, is of zal zijn van gebruiksrechtbeperkingen. Indien daarvan sprake is, dan wordt de beperking(en) en de periode(s) vermeld met de groepattribuutsoort 'Gebruiksrechten'. </w:t>
              </w:r>
            </w:ins>
          </w:p>
          <w:p w14:paraId="1848B8C9" w14:textId="77777777" w:rsidR="00F051E7" w:rsidRPr="0099344B" w:rsidRDefault="00F051E7" w:rsidP="00F051E7">
            <w:pPr>
              <w:spacing w:after="0"/>
              <w:rPr>
                <w:ins w:id="1701" w:author="Arjan Kloosterboer" w:date="2017-09-22T04:10:00Z"/>
                <w:rFonts w:ascii="Calibri" w:eastAsia="Times New Roman" w:hAnsi="Calibri" w:cs="Calibri"/>
                <w:color w:val="0F0F0F"/>
                <w:lang w:val="nl-NL"/>
              </w:rPr>
            </w:pPr>
            <w:ins w:id="1702" w:author="Arjan Kloosterboer" w:date="2017-09-22T04:10:00Z">
              <w:r w:rsidRPr="0099344B">
                <w:rPr>
                  <w:rFonts w:ascii="Calibri" w:eastAsia="Times New Roman" w:hAnsi="Calibri" w:cs="Calibri"/>
                  <w:color w:val="0F0F0F"/>
                  <w:lang w:val="nl-NL"/>
                </w:rPr>
                <w:t>Voor een informatieobject kunnen gelijktijdig verschillende typen gebruiksrechten gelden.</w:t>
              </w:r>
            </w:ins>
          </w:p>
          <w:p w14:paraId="38E5AF24" w14:textId="77777777" w:rsidR="00F051E7" w:rsidRPr="0099344B" w:rsidRDefault="00F051E7" w:rsidP="00F051E7">
            <w:pPr>
              <w:spacing w:after="0"/>
              <w:rPr>
                <w:ins w:id="1703" w:author="Arjan Kloosterboer" w:date="2017-09-22T04:10:00Z"/>
                <w:rFonts w:ascii="Calibri" w:eastAsia="Times New Roman" w:hAnsi="Calibri" w:cs="Calibri"/>
                <w:color w:val="0F0F0F"/>
                <w:lang w:val="nl-NL"/>
              </w:rPr>
            </w:pPr>
          </w:p>
        </w:tc>
        <w:bookmarkEnd w:id="1612"/>
      </w:tr>
    </w:tbl>
    <w:p w14:paraId="100DA4EC" w14:textId="77777777" w:rsidR="006B0CA1" w:rsidRPr="006B0CA1" w:rsidRDefault="006B0CA1" w:rsidP="006B0CA1">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lastRenderedPageBreak/>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sidR="00E45C16">
        <w:rPr>
          <w:rFonts w:ascii="Arial" w:eastAsia="Times New Roman" w:hAnsi="Arial" w:cs="Arial"/>
          <w:b/>
          <w:color w:val="004080"/>
          <w:sz w:val="24"/>
          <w:szCs w:val="24"/>
          <w:lang w:eastAsia="nl-NL"/>
        </w:rPr>
        <w:t>Groepa</w:t>
      </w:r>
      <w:r>
        <w:rPr>
          <w:rFonts w:ascii="Arial" w:eastAsia="Times New Roman" w:hAnsi="Arial" w:cs="Arial"/>
          <w:b/>
          <w:color w:val="004080"/>
          <w:sz w:val="24"/>
          <w:szCs w:val="24"/>
          <w:lang w:eastAsia="nl-NL"/>
        </w:rPr>
        <w:t>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Gebruiksrechten</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756"/>
        <w:gridCol w:w="3261"/>
        <w:gridCol w:w="1563"/>
      </w:tblGrid>
      <w:tr w:rsidR="006B0CA1" w:rsidRPr="008F7B24" w14:paraId="1F106CDE" w14:textId="77777777" w:rsidTr="00BB0052">
        <w:trPr>
          <w:trHeight w:val="230"/>
        </w:trPr>
        <w:tc>
          <w:tcPr>
            <w:tcW w:w="3780" w:type="dxa"/>
            <w:tcBorders>
              <w:top w:val="single" w:sz="4" w:space="0" w:color="auto"/>
              <w:left w:val="nil"/>
              <w:bottom w:val="nil"/>
              <w:right w:val="nil"/>
            </w:tcBorders>
          </w:tcPr>
          <w:p w14:paraId="767CAE80" w14:textId="77777777"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 xml:space="preserve">Naam </w:t>
            </w:r>
            <w:r w:rsidR="00E45C16">
              <w:rPr>
                <w:rFonts w:ascii="Arial" w:eastAsia="Times New Roman" w:hAnsi="Arial" w:cs="Arial"/>
                <w:b/>
                <w:bCs/>
                <w:color w:val="000000"/>
                <w:sz w:val="20"/>
                <w:szCs w:val="20"/>
              </w:rPr>
              <w:t>groep</w:t>
            </w:r>
            <w:r w:rsidRPr="008F7B24">
              <w:rPr>
                <w:rFonts w:ascii="Arial" w:eastAsia="Times New Roman" w:hAnsi="Arial" w:cs="Arial"/>
                <w:b/>
                <w:bCs/>
                <w:color w:val="000000"/>
                <w:sz w:val="20"/>
                <w:szCs w:val="20"/>
              </w:rPr>
              <w:t>attribuutsoort</w:t>
            </w:r>
          </w:p>
        </w:tc>
        <w:tc>
          <w:tcPr>
            <w:tcW w:w="5580" w:type="dxa"/>
            <w:gridSpan w:val="3"/>
            <w:tcBorders>
              <w:top w:val="single" w:sz="4" w:space="0" w:color="auto"/>
              <w:left w:val="nil"/>
              <w:bottom w:val="nil"/>
              <w:right w:val="nil"/>
            </w:tcBorders>
          </w:tcPr>
          <w:p w14:paraId="283F4A41" w14:textId="77777777"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Gebruiksrechten</w:t>
            </w:r>
          </w:p>
        </w:tc>
      </w:tr>
      <w:tr w:rsidR="006B0CA1" w:rsidRPr="008F7B24" w14:paraId="30E998CD" w14:textId="77777777" w:rsidTr="00BB0052">
        <w:tc>
          <w:tcPr>
            <w:tcW w:w="3780" w:type="dxa"/>
            <w:tcBorders>
              <w:top w:val="nil"/>
              <w:left w:val="nil"/>
              <w:bottom w:val="nil"/>
              <w:right w:val="nil"/>
            </w:tcBorders>
          </w:tcPr>
          <w:p w14:paraId="542D3E8A" w14:textId="77777777" w:rsidR="006B0CA1" w:rsidRPr="008F7B24" w:rsidRDefault="006B0CA1"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66C50F52" w14:textId="77777777"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p>
        </w:tc>
      </w:tr>
      <w:tr w:rsidR="006B0CA1" w:rsidRPr="008F7B24" w14:paraId="5AC30AA0" w14:textId="77777777" w:rsidTr="00BB0052">
        <w:tc>
          <w:tcPr>
            <w:tcW w:w="3780" w:type="dxa"/>
            <w:tcBorders>
              <w:top w:val="nil"/>
              <w:left w:val="nil"/>
              <w:bottom w:val="nil"/>
              <w:right w:val="nil"/>
            </w:tcBorders>
          </w:tcPr>
          <w:p w14:paraId="0C97CC6A" w14:textId="77777777"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gridSpan w:val="3"/>
            <w:tcBorders>
              <w:top w:val="nil"/>
              <w:left w:val="nil"/>
              <w:bottom w:val="nil"/>
              <w:right w:val="nil"/>
            </w:tcBorders>
          </w:tcPr>
          <w:p w14:paraId="3689AD1D" w14:textId="77777777" w:rsidR="006B0CA1" w:rsidRPr="008F7B24" w:rsidRDefault="006B0CA1" w:rsidP="00BB00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Richtlijn </w:t>
            </w:r>
            <w:r w:rsidR="00BB0052">
              <w:rPr>
                <w:rFonts w:ascii="Arial" w:eastAsia="Times New Roman" w:hAnsi="Arial" w:cs="Arial"/>
                <w:color w:val="000000"/>
                <w:sz w:val="20"/>
                <w:szCs w:val="20"/>
              </w:rPr>
              <w:t>M</w:t>
            </w:r>
            <w:r>
              <w:rPr>
                <w:rFonts w:ascii="Arial" w:eastAsia="Times New Roman" w:hAnsi="Arial" w:cs="Arial"/>
                <w:color w:val="000000"/>
                <w:sz w:val="20"/>
                <w:szCs w:val="20"/>
              </w:rPr>
              <w:t>eta</w:t>
            </w:r>
            <w:r w:rsidR="00BB0052">
              <w:rPr>
                <w:rFonts w:ascii="Arial" w:eastAsia="Times New Roman" w:hAnsi="Arial" w:cs="Arial"/>
                <w:color w:val="000000"/>
                <w:sz w:val="20"/>
                <w:szCs w:val="20"/>
              </w:rPr>
              <w:t>gegevens</w:t>
            </w:r>
            <w:r>
              <w:rPr>
                <w:rFonts w:ascii="Arial" w:eastAsia="Times New Roman" w:hAnsi="Arial" w:cs="Arial"/>
                <w:color w:val="000000"/>
                <w:sz w:val="20"/>
                <w:szCs w:val="20"/>
              </w:rPr>
              <w:t xml:space="preserve"> </w:t>
            </w:r>
            <w:r w:rsidR="00BB0052">
              <w:rPr>
                <w:rFonts w:ascii="Arial" w:eastAsia="Times New Roman" w:hAnsi="Arial" w:cs="Arial"/>
                <w:color w:val="000000"/>
                <w:sz w:val="20"/>
                <w:szCs w:val="20"/>
              </w:rPr>
              <w:t>O</w:t>
            </w:r>
            <w:r>
              <w:rPr>
                <w:rFonts w:ascii="Arial" w:eastAsia="Times New Roman" w:hAnsi="Arial" w:cs="Arial"/>
                <w:color w:val="000000"/>
                <w:sz w:val="20"/>
                <w:szCs w:val="20"/>
              </w:rPr>
              <w:t>verheidsinformatie</w:t>
            </w:r>
          </w:p>
        </w:tc>
      </w:tr>
      <w:tr w:rsidR="006B0CA1" w:rsidRPr="008F7B24" w14:paraId="3C045273" w14:textId="77777777" w:rsidTr="00BB0052">
        <w:tc>
          <w:tcPr>
            <w:tcW w:w="3780" w:type="dxa"/>
            <w:tcBorders>
              <w:top w:val="nil"/>
              <w:left w:val="nil"/>
              <w:bottom w:val="nil"/>
              <w:right w:val="nil"/>
            </w:tcBorders>
          </w:tcPr>
          <w:p w14:paraId="077B74D8" w14:textId="77777777" w:rsidR="006B0CA1" w:rsidRPr="008F7B24" w:rsidRDefault="006B0CA1"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263E3858" w14:textId="77777777"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p>
        </w:tc>
      </w:tr>
      <w:tr w:rsidR="006B0CA1" w:rsidRPr="008F7B24" w14:paraId="1C2DA314" w14:textId="77777777" w:rsidTr="00BB0052">
        <w:tc>
          <w:tcPr>
            <w:tcW w:w="3780" w:type="dxa"/>
            <w:tcBorders>
              <w:top w:val="nil"/>
              <w:left w:val="nil"/>
              <w:bottom w:val="nil"/>
              <w:right w:val="nil"/>
            </w:tcBorders>
          </w:tcPr>
          <w:p w14:paraId="0CDBCE63" w14:textId="77777777"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gridSpan w:val="3"/>
            <w:tcBorders>
              <w:top w:val="nil"/>
              <w:left w:val="nil"/>
              <w:bottom w:val="nil"/>
              <w:right w:val="nil"/>
            </w:tcBorders>
          </w:tcPr>
          <w:p w14:paraId="67895FD0" w14:textId="77777777"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p>
        </w:tc>
      </w:tr>
      <w:tr w:rsidR="006B0CA1" w:rsidRPr="008F7B24" w14:paraId="4CA5E5CC" w14:textId="77777777" w:rsidTr="00BB0052">
        <w:tc>
          <w:tcPr>
            <w:tcW w:w="3780" w:type="dxa"/>
            <w:tcBorders>
              <w:top w:val="nil"/>
              <w:left w:val="nil"/>
              <w:bottom w:val="nil"/>
              <w:right w:val="nil"/>
            </w:tcBorders>
          </w:tcPr>
          <w:p w14:paraId="1DD5FB0D" w14:textId="77777777" w:rsidR="006B0CA1" w:rsidRPr="008F7B24" w:rsidRDefault="006B0CA1"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350CF1D2" w14:textId="77777777"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p>
        </w:tc>
      </w:tr>
      <w:tr w:rsidR="006B0CA1" w:rsidRPr="008F7B24" w14:paraId="0577414B" w14:textId="77777777" w:rsidTr="00BB0052">
        <w:tc>
          <w:tcPr>
            <w:tcW w:w="3780" w:type="dxa"/>
            <w:tcBorders>
              <w:top w:val="nil"/>
              <w:left w:val="nil"/>
              <w:bottom w:val="nil"/>
              <w:right w:val="nil"/>
            </w:tcBorders>
          </w:tcPr>
          <w:p w14:paraId="136D9B27" w14:textId="77777777"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XML-tag attribuutsoort</w:t>
            </w:r>
          </w:p>
        </w:tc>
        <w:tc>
          <w:tcPr>
            <w:tcW w:w="5580" w:type="dxa"/>
            <w:gridSpan w:val="3"/>
            <w:tcBorders>
              <w:top w:val="nil"/>
              <w:left w:val="nil"/>
              <w:bottom w:val="nil"/>
              <w:right w:val="nil"/>
            </w:tcBorders>
          </w:tcPr>
          <w:p w14:paraId="6EE5EB0D" w14:textId="77777777"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gebruiksrechten</w:t>
            </w:r>
          </w:p>
        </w:tc>
      </w:tr>
      <w:tr w:rsidR="006B0CA1" w:rsidRPr="008F7B24" w14:paraId="5DF2DA1B" w14:textId="77777777" w:rsidTr="00BB0052">
        <w:tc>
          <w:tcPr>
            <w:tcW w:w="3780" w:type="dxa"/>
            <w:tcBorders>
              <w:top w:val="nil"/>
              <w:left w:val="nil"/>
              <w:bottom w:val="nil"/>
              <w:right w:val="nil"/>
            </w:tcBorders>
          </w:tcPr>
          <w:p w14:paraId="4B109F8E" w14:textId="77777777" w:rsidR="006B0CA1" w:rsidRPr="008F7B24" w:rsidRDefault="006B0CA1"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57C5E519" w14:textId="77777777"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p>
        </w:tc>
      </w:tr>
      <w:tr w:rsidR="006B0CA1" w:rsidRPr="00AE6939" w14:paraId="1F933902" w14:textId="77777777" w:rsidTr="00BB0052">
        <w:tc>
          <w:tcPr>
            <w:tcW w:w="3780" w:type="dxa"/>
            <w:tcBorders>
              <w:top w:val="nil"/>
              <w:left w:val="nil"/>
              <w:bottom w:val="nil"/>
              <w:right w:val="nil"/>
            </w:tcBorders>
          </w:tcPr>
          <w:p w14:paraId="48A61879" w14:textId="77777777"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gridSpan w:val="3"/>
            <w:tcBorders>
              <w:top w:val="nil"/>
              <w:left w:val="nil"/>
              <w:bottom w:val="nil"/>
              <w:right w:val="nil"/>
            </w:tcBorders>
          </w:tcPr>
          <w:p w14:paraId="2705AB8E" w14:textId="77777777" w:rsidR="006B0CA1" w:rsidRPr="00DD0F4F" w:rsidRDefault="00BB0052" w:rsidP="00BB005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Voorwaarden verbonden aan het gebruik van het informatieobject anders dan raadpleging</w:t>
            </w:r>
          </w:p>
        </w:tc>
      </w:tr>
      <w:tr w:rsidR="006B0CA1" w:rsidRPr="00AE6939" w14:paraId="6DB6A1CD" w14:textId="77777777" w:rsidTr="00BB0052">
        <w:trPr>
          <w:trHeight w:val="230"/>
        </w:trPr>
        <w:tc>
          <w:tcPr>
            <w:tcW w:w="3780" w:type="dxa"/>
            <w:tcBorders>
              <w:top w:val="nil"/>
              <w:left w:val="nil"/>
              <w:bottom w:val="nil"/>
              <w:right w:val="nil"/>
            </w:tcBorders>
          </w:tcPr>
          <w:p w14:paraId="6DFED412" w14:textId="77777777" w:rsidR="006B0CA1" w:rsidRPr="00DD0F4F" w:rsidRDefault="006B0CA1" w:rsidP="006B0CA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14:paraId="641AA847" w14:textId="77777777" w:rsidR="006B0CA1" w:rsidRPr="00DD0F4F" w:rsidRDefault="006B0CA1" w:rsidP="006B0CA1">
            <w:pPr>
              <w:autoSpaceDE w:val="0"/>
              <w:autoSpaceDN w:val="0"/>
              <w:adjustRightInd w:val="0"/>
              <w:spacing w:after="0" w:line="240" w:lineRule="auto"/>
              <w:rPr>
                <w:rFonts w:ascii="Arial" w:eastAsia="Times New Roman" w:hAnsi="Arial" w:cs="Arial"/>
                <w:color w:val="000000"/>
                <w:sz w:val="20"/>
                <w:szCs w:val="20"/>
                <w:lang w:val="nl-NL"/>
              </w:rPr>
            </w:pPr>
          </w:p>
        </w:tc>
      </w:tr>
      <w:tr w:rsidR="006B0CA1" w:rsidRPr="00AE6939" w14:paraId="27C5F3BF" w14:textId="77777777" w:rsidTr="00BB0052">
        <w:trPr>
          <w:trHeight w:val="230"/>
        </w:trPr>
        <w:tc>
          <w:tcPr>
            <w:tcW w:w="3780" w:type="dxa"/>
            <w:tcBorders>
              <w:top w:val="nil"/>
              <w:left w:val="nil"/>
              <w:bottom w:val="nil"/>
              <w:right w:val="nil"/>
            </w:tcBorders>
          </w:tcPr>
          <w:p w14:paraId="126A38E6" w14:textId="77777777"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gridSpan w:val="3"/>
            <w:tcBorders>
              <w:top w:val="nil"/>
              <w:left w:val="nil"/>
              <w:bottom w:val="nil"/>
              <w:right w:val="nil"/>
            </w:tcBorders>
          </w:tcPr>
          <w:p w14:paraId="10159A1D" w14:textId="77777777" w:rsidR="006B0CA1" w:rsidRPr="00DD0F4F" w:rsidRDefault="00BB0052" w:rsidP="006B0CA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o.b.v. Richtlijn Metagegevens Overheidsinformatie</w:t>
            </w:r>
          </w:p>
        </w:tc>
      </w:tr>
      <w:tr w:rsidR="006B0CA1" w:rsidRPr="00AE6939" w14:paraId="081F9DE2" w14:textId="77777777" w:rsidTr="00BB0052">
        <w:tc>
          <w:tcPr>
            <w:tcW w:w="3780" w:type="dxa"/>
            <w:tcBorders>
              <w:top w:val="nil"/>
              <w:left w:val="nil"/>
              <w:bottom w:val="nil"/>
              <w:right w:val="nil"/>
            </w:tcBorders>
          </w:tcPr>
          <w:p w14:paraId="7024BC7A" w14:textId="77777777" w:rsidR="006B0CA1" w:rsidRPr="00DD0F4F" w:rsidRDefault="006B0CA1" w:rsidP="006B0CA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14:paraId="4C5F8935" w14:textId="77777777" w:rsidR="006B0CA1" w:rsidRPr="00DD0F4F" w:rsidRDefault="006B0CA1" w:rsidP="006B0CA1">
            <w:pPr>
              <w:autoSpaceDE w:val="0"/>
              <w:autoSpaceDN w:val="0"/>
              <w:adjustRightInd w:val="0"/>
              <w:spacing w:after="0" w:line="240" w:lineRule="auto"/>
              <w:rPr>
                <w:rFonts w:ascii="Arial" w:eastAsia="Times New Roman" w:hAnsi="Arial" w:cs="Arial"/>
                <w:color w:val="000000"/>
                <w:sz w:val="20"/>
                <w:szCs w:val="20"/>
                <w:lang w:val="nl-NL"/>
              </w:rPr>
            </w:pPr>
          </w:p>
        </w:tc>
      </w:tr>
      <w:tr w:rsidR="006B0CA1" w:rsidRPr="008F7B24" w14:paraId="69FF7160" w14:textId="77777777" w:rsidTr="00BB0052">
        <w:tc>
          <w:tcPr>
            <w:tcW w:w="3780" w:type="dxa"/>
            <w:tcBorders>
              <w:top w:val="nil"/>
              <w:left w:val="nil"/>
              <w:bottom w:val="nil"/>
              <w:right w:val="nil"/>
            </w:tcBorders>
          </w:tcPr>
          <w:p w14:paraId="3FF8A298" w14:textId="77777777"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gridSpan w:val="3"/>
            <w:tcBorders>
              <w:top w:val="nil"/>
              <w:left w:val="nil"/>
              <w:bottom w:val="nil"/>
              <w:right w:val="nil"/>
            </w:tcBorders>
          </w:tcPr>
          <w:p w14:paraId="4082839A" w14:textId="77777777" w:rsidR="006B0CA1" w:rsidRPr="008F7B24" w:rsidRDefault="00BB0052"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15-12-2013</w:t>
            </w:r>
          </w:p>
        </w:tc>
      </w:tr>
      <w:tr w:rsidR="006B0CA1" w:rsidRPr="008F7B24" w14:paraId="0F5DB703" w14:textId="77777777" w:rsidTr="00BB0052">
        <w:tc>
          <w:tcPr>
            <w:tcW w:w="3780" w:type="dxa"/>
            <w:tcBorders>
              <w:top w:val="nil"/>
              <w:left w:val="nil"/>
              <w:bottom w:val="nil"/>
              <w:right w:val="nil"/>
            </w:tcBorders>
          </w:tcPr>
          <w:p w14:paraId="07AD6631" w14:textId="77777777" w:rsidR="006B0CA1" w:rsidRPr="008F7B24" w:rsidRDefault="006B0CA1"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22361203" w14:textId="77777777"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p>
        </w:tc>
      </w:tr>
      <w:tr w:rsidR="006B0CA1" w:rsidRPr="00AE6939" w14:paraId="4418E7DF" w14:textId="77777777" w:rsidTr="00BB0052">
        <w:tc>
          <w:tcPr>
            <w:tcW w:w="3780" w:type="dxa"/>
            <w:tcBorders>
              <w:top w:val="nil"/>
              <w:left w:val="nil"/>
              <w:bottom w:val="nil"/>
              <w:right w:val="nil"/>
            </w:tcBorders>
          </w:tcPr>
          <w:p w14:paraId="1942B13A" w14:textId="77777777"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gridSpan w:val="3"/>
            <w:tcBorders>
              <w:top w:val="nil"/>
              <w:left w:val="nil"/>
              <w:bottom w:val="nil"/>
              <w:right w:val="nil"/>
            </w:tcBorders>
          </w:tcPr>
          <w:p w14:paraId="2E95CE52" w14:textId="77777777" w:rsidR="005D07DB" w:rsidRPr="00DD0F4F" w:rsidRDefault="00BB0052" w:rsidP="005D07D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auteurswet geeft de creator/eigenaar van informatie bepaalde bevoegdheden om beperkingen of voorwaarden te stellen aan (her)gebruik van informatie. Met deze attribuutsoort worden de gebruiksrechten vastgelegd, inclusief de periode waarin deze gebruiksrechten gelden.</w:t>
            </w:r>
            <w:r w:rsidR="005D07DB" w:rsidRPr="00DD0F4F">
              <w:rPr>
                <w:rFonts w:ascii="Arial" w:eastAsia="Times New Roman" w:hAnsi="Arial" w:cs="Arial"/>
                <w:color w:val="000000"/>
                <w:sz w:val="20"/>
                <w:szCs w:val="20"/>
                <w:lang w:val="nl-NL"/>
              </w:rPr>
              <w:t xml:space="preserve"> Het gaat bijvoorbeeld om auteursrechtelijke beperkingen en voorschriften voor het citeren van en verwijzen naar het record.</w:t>
            </w:r>
          </w:p>
        </w:tc>
      </w:tr>
      <w:tr w:rsidR="006B0CA1" w:rsidRPr="00AE6939" w14:paraId="6BBCA3B0" w14:textId="77777777" w:rsidTr="00BB0052">
        <w:tc>
          <w:tcPr>
            <w:tcW w:w="3780" w:type="dxa"/>
            <w:tcBorders>
              <w:top w:val="nil"/>
              <w:left w:val="nil"/>
              <w:bottom w:val="nil"/>
              <w:right w:val="nil"/>
            </w:tcBorders>
          </w:tcPr>
          <w:p w14:paraId="0A8425D0" w14:textId="77777777" w:rsidR="006B0CA1" w:rsidRPr="00DD0F4F" w:rsidRDefault="006B0CA1" w:rsidP="006B0CA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14:paraId="0AAB6133" w14:textId="77777777" w:rsidR="006B0CA1" w:rsidRPr="00DD0F4F" w:rsidRDefault="006B0CA1" w:rsidP="006B0CA1">
            <w:pPr>
              <w:autoSpaceDE w:val="0"/>
              <w:autoSpaceDN w:val="0"/>
              <w:adjustRightInd w:val="0"/>
              <w:spacing w:after="0" w:line="240" w:lineRule="auto"/>
              <w:rPr>
                <w:rFonts w:ascii="Arial" w:eastAsia="Times New Roman" w:hAnsi="Arial" w:cs="Arial"/>
                <w:color w:val="000000"/>
                <w:sz w:val="20"/>
                <w:szCs w:val="20"/>
                <w:lang w:val="nl-NL"/>
              </w:rPr>
            </w:pPr>
          </w:p>
        </w:tc>
      </w:tr>
      <w:tr w:rsidR="00BB0052" w:rsidRPr="008F7B24" w14:paraId="14F07D00" w14:textId="77777777" w:rsidTr="00BB0052">
        <w:tc>
          <w:tcPr>
            <w:tcW w:w="3780" w:type="dxa"/>
            <w:tcBorders>
              <w:top w:val="nil"/>
              <w:left w:val="nil"/>
              <w:bottom w:val="nil"/>
              <w:right w:val="nil"/>
            </w:tcBorders>
          </w:tcPr>
          <w:p w14:paraId="3EE07FB0" w14:textId="77777777" w:rsidR="00BB0052" w:rsidRDefault="00BB0052" w:rsidP="006B0CA1">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Overzicht attributen</w:t>
            </w:r>
          </w:p>
        </w:tc>
        <w:tc>
          <w:tcPr>
            <w:tcW w:w="756" w:type="dxa"/>
            <w:tcBorders>
              <w:top w:val="nil"/>
              <w:left w:val="nil"/>
              <w:bottom w:val="nil"/>
              <w:right w:val="nil"/>
            </w:tcBorders>
          </w:tcPr>
          <w:p w14:paraId="458F5A61" w14:textId="77777777" w:rsidR="00BB0052" w:rsidRPr="00F2006F" w:rsidRDefault="00BB0052" w:rsidP="006B0CA1">
            <w:pPr>
              <w:autoSpaceDE w:val="0"/>
              <w:autoSpaceDN w:val="0"/>
              <w:adjustRightInd w:val="0"/>
              <w:spacing w:after="0" w:line="240" w:lineRule="auto"/>
              <w:rPr>
                <w:rFonts w:ascii="Arial" w:eastAsia="Times New Roman" w:hAnsi="Arial" w:cs="Arial"/>
                <w:i/>
                <w:iCs/>
                <w:color w:val="000000"/>
                <w:sz w:val="20"/>
                <w:szCs w:val="20"/>
              </w:rPr>
            </w:pPr>
            <w:r w:rsidRPr="00F2006F">
              <w:rPr>
                <w:rFonts w:ascii="Arial" w:eastAsia="Times New Roman" w:hAnsi="Arial" w:cs="Arial"/>
                <w:i/>
                <w:iCs/>
                <w:color w:val="000000"/>
                <w:sz w:val="20"/>
                <w:szCs w:val="20"/>
              </w:rPr>
              <w:t>Code</w:t>
            </w:r>
          </w:p>
        </w:tc>
        <w:tc>
          <w:tcPr>
            <w:tcW w:w="3261" w:type="dxa"/>
            <w:tcBorders>
              <w:top w:val="nil"/>
              <w:left w:val="nil"/>
              <w:bottom w:val="nil"/>
              <w:right w:val="nil"/>
            </w:tcBorders>
          </w:tcPr>
          <w:p w14:paraId="278B141B" w14:textId="77777777" w:rsidR="00BB0052" w:rsidRPr="00F2006F" w:rsidRDefault="00BB0052" w:rsidP="006B0CA1">
            <w:pPr>
              <w:autoSpaceDE w:val="0"/>
              <w:autoSpaceDN w:val="0"/>
              <w:adjustRightInd w:val="0"/>
              <w:spacing w:after="0" w:line="240" w:lineRule="auto"/>
              <w:rPr>
                <w:rFonts w:ascii="Arial" w:eastAsia="Times New Roman" w:hAnsi="Arial" w:cs="Arial"/>
                <w:i/>
                <w:iCs/>
                <w:color w:val="000000"/>
                <w:sz w:val="20"/>
                <w:szCs w:val="20"/>
              </w:rPr>
            </w:pPr>
            <w:r w:rsidRPr="00F2006F">
              <w:rPr>
                <w:rFonts w:ascii="Arial" w:eastAsia="Times New Roman" w:hAnsi="Arial" w:cs="Arial"/>
                <w:i/>
                <w:iCs/>
                <w:color w:val="000000"/>
                <w:sz w:val="20"/>
                <w:szCs w:val="20"/>
              </w:rPr>
              <w:t>Gegevensnaam</w:t>
            </w:r>
          </w:p>
        </w:tc>
        <w:tc>
          <w:tcPr>
            <w:tcW w:w="1563" w:type="dxa"/>
            <w:tcBorders>
              <w:top w:val="nil"/>
              <w:left w:val="nil"/>
              <w:bottom w:val="nil"/>
              <w:right w:val="nil"/>
            </w:tcBorders>
          </w:tcPr>
          <w:p w14:paraId="1D8F139F" w14:textId="77777777" w:rsidR="00BB0052" w:rsidRPr="00F2006F" w:rsidRDefault="00BB0052" w:rsidP="006B0CA1">
            <w:pPr>
              <w:autoSpaceDE w:val="0"/>
              <w:autoSpaceDN w:val="0"/>
              <w:adjustRightInd w:val="0"/>
              <w:spacing w:after="0" w:line="240" w:lineRule="auto"/>
              <w:rPr>
                <w:rFonts w:ascii="Arial" w:eastAsia="Times New Roman" w:hAnsi="Arial" w:cs="Arial"/>
                <w:i/>
                <w:iCs/>
                <w:color w:val="000000"/>
                <w:sz w:val="20"/>
                <w:szCs w:val="20"/>
              </w:rPr>
            </w:pPr>
            <w:r w:rsidRPr="00F2006F">
              <w:rPr>
                <w:rFonts w:ascii="Arial" w:eastAsia="Times New Roman" w:hAnsi="Arial" w:cs="Arial"/>
                <w:i/>
                <w:iCs/>
                <w:color w:val="000000"/>
                <w:sz w:val="20"/>
                <w:szCs w:val="20"/>
              </w:rPr>
              <w:t>Herkomst</w:t>
            </w:r>
          </w:p>
        </w:tc>
      </w:tr>
      <w:tr w:rsidR="00BB0052" w:rsidRPr="008F7B24" w14:paraId="720E4C0B" w14:textId="77777777" w:rsidTr="00BB0052">
        <w:tc>
          <w:tcPr>
            <w:tcW w:w="3780" w:type="dxa"/>
            <w:tcBorders>
              <w:top w:val="nil"/>
              <w:left w:val="nil"/>
              <w:bottom w:val="nil"/>
              <w:right w:val="nil"/>
            </w:tcBorders>
          </w:tcPr>
          <w:p w14:paraId="68F8325A" w14:textId="77777777" w:rsidR="00BB0052" w:rsidRDefault="00BB0052" w:rsidP="006B0CA1">
            <w:pPr>
              <w:autoSpaceDE w:val="0"/>
              <w:autoSpaceDN w:val="0"/>
              <w:adjustRightInd w:val="0"/>
              <w:spacing w:after="0" w:line="240" w:lineRule="auto"/>
              <w:rPr>
                <w:rFonts w:ascii="Arial" w:eastAsia="Times New Roman" w:hAnsi="Arial" w:cs="Arial"/>
                <w:b/>
                <w:bCs/>
                <w:color w:val="000000"/>
                <w:sz w:val="20"/>
                <w:szCs w:val="20"/>
              </w:rPr>
            </w:pPr>
          </w:p>
        </w:tc>
        <w:tc>
          <w:tcPr>
            <w:tcW w:w="756" w:type="dxa"/>
            <w:tcBorders>
              <w:top w:val="nil"/>
              <w:left w:val="nil"/>
              <w:bottom w:val="nil"/>
              <w:right w:val="nil"/>
            </w:tcBorders>
          </w:tcPr>
          <w:p w14:paraId="14B0A03B" w14:textId="77777777" w:rsidR="00BB0052" w:rsidRPr="00F2006F" w:rsidRDefault="00BB0052" w:rsidP="006B0CA1">
            <w:pPr>
              <w:autoSpaceDE w:val="0"/>
              <w:autoSpaceDN w:val="0"/>
              <w:adjustRightInd w:val="0"/>
              <w:spacing w:after="0" w:line="240" w:lineRule="auto"/>
              <w:rPr>
                <w:rFonts w:ascii="Arial" w:eastAsia="Times New Roman" w:hAnsi="Arial" w:cs="Arial"/>
                <w:i/>
                <w:iCs/>
                <w:color w:val="000000"/>
                <w:sz w:val="20"/>
                <w:szCs w:val="20"/>
              </w:rPr>
            </w:pPr>
          </w:p>
        </w:tc>
        <w:tc>
          <w:tcPr>
            <w:tcW w:w="3261" w:type="dxa"/>
            <w:tcBorders>
              <w:top w:val="nil"/>
              <w:left w:val="nil"/>
              <w:bottom w:val="nil"/>
              <w:right w:val="nil"/>
            </w:tcBorders>
          </w:tcPr>
          <w:p w14:paraId="56FFC2BC" w14:textId="77777777" w:rsidR="00BB0052" w:rsidRPr="00E45C16" w:rsidRDefault="00E45C16" w:rsidP="006B0CA1">
            <w:pPr>
              <w:autoSpaceDE w:val="0"/>
              <w:autoSpaceDN w:val="0"/>
              <w:adjustRightInd w:val="0"/>
              <w:spacing w:after="0" w:line="240" w:lineRule="auto"/>
              <w:rPr>
                <w:rFonts w:ascii="Arial" w:eastAsia="Times New Roman" w:hAnsi="Arial" w:cs="Arial"/>
                <w:iCs/>
                <w:color w:val="000000"/>
                <w:sz w:val="20"/>
                <w:szCs w:val="20"/>
              </w:rPr>
            </w:pPr>
            <w:r w:rsidRPr="00E45C16">
              <w:rPr>
                <w:rFonts w:ascii="Arial" w:eastAsia="Times New Roman" w:hAnsi="Arial" w:cs="Arial"/>
                <w:iCs/>
                <w:color w:val="000000"/>
                <w:sz w:val="20"/>
                <w:szCs w:val="20"/>
              </w:rPr>
              <w:t>Omschrijving voorwaarden</w:t>
            </w:r>
          </w:p>
        </w:tc>
        <w:tc>
          <w:tcPr>
            <w:tcW w:w="1563" w:type="dxa"/>
            <w:tcBorders>
              <w:top w:val="nil"/>
              <w:left w:val="nil"/>
              <w:bottom w:val="nil"/>
              <w:right w:val="nil"/>
            </w:tcBorders>
          </w:tcPr>
          <w:p w14:paraId="2CDE9531" w14:textId="77777777" w:rsidR="00BB0052" w:rsidRPr="00E45C16" w:rsidRDefault="00E45C16" w:rsidP="006B0CA1">
            <w:pPr>
              <w:autoSpaceDE w:val="0"/>
              <w:autoSpaceDN w:val="0"/>
              <w:adjustRightInd w:val="0"/>
              <w:spacing w:after="0" w:line="240" w:lineRule="auto"/>
              <w:rPr>
                <w:rFonts w:ascii="Arial" w:eastAsia="Times New Roman" w:hAnsi="Arial" w:cs="Arial"/>
                <w:iCs/>
                <w:color w:val="000000"/>
                <w:sz w:val="20"/>
                <w:szCs w:val="20"/>
              </w:rPr>
            </w:pPr>
            <w:r w:rsidRPr="00E45C16">
              <w:rPr>
                <w:rFonts w:ascii="Arial" w:eastAsia="Times New Roman" w:hAnsi="Arial" w:cs="Arial"/>
                <w:iCs/>
                <w:color w:val="000000"/>
                <w:sz w:val="20"/>
                <w:szCs w:val="20"/>
              </w:rPr>
              <w:t>Rl Mg Oi</w:t>
            </w:r>
          </w:p>
        </w:tc>
      </w:tr>
      <w:tr w:rsidR="00BB0052" w:rsidRPr="008F7B24" w14:paraId="6C38878B" w14:textId="77777777" w:rsidTr="00BB0052">
        <w:tc>
          <w:tcPr>
            <w:tcW w:w="3780" w:type="dxa"/>
            <w:tcBorders>
              <w:top w:val="nil"/>
              <w:left w:val="nil"/>
              <w:bottom w:val="nil"/>
              <w:right w:val="nil"/>
            </w:tcBorders>
          </w:tcPr>
          <w:p w14:paraId="29883AA2" w14:textId="77777777" w:rsidR="00BB0052" w:rsidRDefault="00BB0052" w:rsidP="006B0CA1">
            <w:pPr>
              <w:autoSpaceDE w:val="0"/>
              <w:autoSpaceDN w:val="0"/>
              <w:adjustRightInd w:val="0"/>
              <w:spacing w:after="0" w:line="240" w:lineRule="auto"/>
              <w:rPr>
                <w:rFonts w:ascii="Arial" w:eastAsia="Times New Roman" w:hAnsi="Arial" w:cs="Arial"/>
                <w:b/>
                <w:bCs/>
                <w:color w:val="000000"/>
                <w:sz w:val="20"/>
                <w:szCs w:val="20"/>
              </w:rPr>
            </w:pPr>
          </w:p>
        </w:tc>
        <w:tc>
          <w:tcPr>
            <w:tcW w:w="756" w:type="dxa"/>
            <w:tcBorders>
              <w:top w:val="nil"/>
              <w:left w:val="nil"/>
              <w:bottom w:val="nil"/>
              <w:right w:val="nil"/>
            </w:tcBorders>
          </w:tcPr>
          <w:p w14:paraId="6A3E1D69" w14:textId="77777777" w:rsidR="00BB0052" w:rsidRPr="00F2006F" w:rsidRDefault="00BB0052" w:rsidP="006B0CA1">
            <w:pPr>
              <w:autoSpaceDE w:val="0"/>
              <w:autoSpaceDN w:val="0"/>
              <w:adjustRightInd w:val="0"/>
              <w:spacing w:after="0" w:line="240" w:lineRule="auto"/>
              <w:rPr>
                <w:rFonts w:ascii="Arial" w:eastAsia="Times New Roman" w:hAnsi="Arial" w:cs="Arial"/>
                <w:i/>
                <w:iCs/>
                <w:color w:val="000000"/>
                <w:sz w:val="20"/>
                <w:szCs w:val="20"/>
              </w:rPr>
            </w:pPr>
          </w:p>
        </w:tc>
        <w:tc>
          <w:tcPr>
            <w:tcW w:w="3261" w:type="dxa"/>
            <w:tcBorders>
              <w:top w:val="nil"/>
              <w:left w:val="nil"/>
              <w:bottom w:val="nil"/>
              <w:right w:val="nil"/>
            </w:tcBorders>
          </w:tcPr>
          <w:p w14:paraId="6BFB26B3" w14:textId="77777777" w:rsidR="00BB0052" w:rsidRPr="00E45C16" w:rsidRDefault="009B7235" w:rsidP="009B7235">
            <w:pPr>
              <w:autoSpaceDE w:val="0"/>
              <w:autoSpaceDN w:val="0"/>
              <w:adjustRightInd w:val="0"/>
              <w:spacing w:after="0" w:line="240" w:lineRule="auto"/>
              <w:rPr>
                <w:rFonts w:ascii="Arial" w:eastAsia="Times New Roman" w:hAnsi="Arial" w:cs="Arial"/>
                <w:iCs/>
                <w:color w:val="000000"/>
                <w:sz w:val="20"/>
                <w:szCs w:val="20"/>
              </w:rPr>
            </w:pPr>
            <w:r>
              <w:rPr>
                <w:rFonts w:ascii="Arial" w:eastAsia="Times New Roman" w:hAnsi="Arial" w:cs="Arial"/>
                <w:iCs/>
                <w:color w:val="000000"/>
                <w:sz w:val="20"/>
                <w:szCs w:val="20"/>
              </w:rPr>
              <w:t xml:space="preserve">Startdatum </w:t>
            </w:r>
            <w:r w:rsidR="00E45C16" w:rsidRPr="00E45C16">
              <w:rPr>
                <w:rFonts w:ascii="Arial" w:eastAsia="Times New Roman" w:hAnsi="Arial" w:cs="Arial"/>
                <w:iCs/>
                <w:color w:val="000000"/>
                <w:sz w:val="20"/>
                <w:szCs w:val="20"/>
              </w:rPr>
              <w:t>gebruiksrechten</w:t>
            </w:r>
          </w:p>
        </w:tc>
        <w:tc>
          <w:tcPr>
            <w:tcW w:w="1563" w:type="dxa"/>
            <w:tcBorders>
              <w:top w:val="nil"/>
              <w:left w:val="nil"/>
              <w:bottom w:val="nil"/>
              <w:right w:val="nil"/>
            </w:tcBorders>
          </w:tcPr>
          <w:p w14:paraId="1D088DE7" w14:textId="77777777" w:rsidR="00BB0052" w:rsidRPr="00E45C16" w:rsidRDefault="00E45C16" w:rsidP="006B0CA1">
            <w:pPr>
              <w:autoSpaceDE w:val="0"/>
              <w:autoSpaceDN w:val="0"/>
              <w:adjustRightInd w:val="0"/>
              <w:spacing w:after="0" w:line="240" w:lineRule="auto"/>
              <w:rPr>
                <w:rFonts w:ascii="Arial" w:eastAsia="Times New Roman" w:hAnsi="Arial" w:cs="Arial"/>
                <w:iCs/>
                <w:color w:val="000000"/>
                <w:sz w:val="20"/>
                <w:szCs w:val="20"/>
              </w:rPr>
            </w:pPr>
            <w:r w:rsidRPr="00E45C16">
              <w:rPr>
                <w:rFonts w:ascii="Arial" w:eastAsia="Times New Roman" w:hAnsi="Arial" w:cs="Arial"/>
                <w:iCs/>
                <w:color w:val="000000"/>
                <w:sz w:val="20"/>
                <w:szCs w:val="20"/>
              </w:rPr>
              <w:t>Rl Mg Oi</w:t>
            </w:r>
          </w:p>
        </w:tc>
      </w:tr>
      <w:tr w:rsidR="009B7235" w:rsidRPr="008F7B24" w14:paraId="09CE5224" w14:textId="77777777" w:rsidTr="00BB0052">
        <w:tc>
          <w:tcPr>
            <w:tcW w:w="3780" w:type="dxa"/>
            <w:tcBorders>
              <w:top w:val="nil"/>
              <w:left w:val="nil"/>
              <w:bottom w:val="nil"/>
              <w:right w:val="nil"/>
            </w:tcBorders>
          </w:tcPr>
          <w:p w14:paraId="4FB4DB47" w14:textId="77777777" w:rsidR="009B7235"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756" w:type="dxa"/>
            <w:tcBorders>
              <w:top w:val="nil"/>
              <w:left w:val="nil"/>
              <w:bottom w:val="nil"/>
              <w:right w:val="nil"/>
            </w:tcBorders>
          </w:tcPr>
          <w:p w14:paraId="684D0F54" w14:textId="77777777" w:rsidR="009B7235" w:rsidRPr="00F2006F" w:rsidRDefault="009B7235" w:rsidP="006B0CA1">
            <w:pPr>
              <w:autoSpaceDE w:val="0"/>
              <w:autoSpaceDN w:val="0"/>
              <w:adjustRightInd w:val="0"/>
              <w:spacing w:after="0" w:line="240" w:lineRule="auto"/>
              <w:rPr>
                <w:rFonts w:ascii="Arial" w:eastAsia="Times New Roman" w:hAnsi="Arial" w:cs="Arial"/>
                <w:i/>
                <w:iCs/>
                <w:color w:val="000000"/>
                <w:sz w:val="20"/>
                <w:szCs w:val="20"/>
              </w:rPr>
            </w:pPr>
          </w:p>
        </w:tc>
        <w:tc>
          <w:tcPr>
            <w:tcW w:w="3261" w:type="dxa"/>
            <w:tcBorders>
              <w:top w:val="nil"/>
              <w:left w:val="nil"/>
              <w:bottom w:val="nil"/>
              <w:right w:val="nil"/>
            </w:tcBorders>
          </w:tcPr>
          <w:p w14:paraId="6F51EFDD" w14:textId="77777777" w:rsidR="009B7235" w:rsidRDefault="009B7235" w:rsidP="009B7235">
            <w:pPr>
              <w:autoSpaceDE w:val="0"/>
              <w:autoSpaceDN w:val="0"/>
              <w:adjustRightInd w:val="0"/>
              <w:spacing w:after="0" w:line="240" w:lineRule="auto"/>
              <w:rPr>
                <w:rFonts w:ascii="Arial" w:eastAsia="Times New Roman" w:hAnsi="Arial" w:cs="Arial"/>
                <w:iCs/>
                <w:color w:val="000000"/>
                <w:sz w:val="20"/>
                <w:szCs w:val="20"/>
              </w:rPr>
            </w:pPr>
            <w:r>
              <w:rPr>
                <w:rFonts w:ascii="Arial" w:eastAsia="Times New Roman" w:hAnsi="Arial" w:cs="Arial"/>
                <w:iCs/>
                <w:color w:val="000000"/>
                <w:sz w:val="20"/>
                <w:szCs w:val="20"/>
              </w:rPr>
              <w:t xml:space="preserve">Einddatum </w:t>
            </w:r>
            <w:r w:rsidRPr="00E45C16">
              <w:rPr>
                <w:rFonts w:ascii="Arial" w:eastAsia="Times New Roman" w:hAnsi="Arial" w:cs="Arial"/>
                <w:iCs/>
                <w:color w:val="000000"/>
                <w:sz w:val="20"/>
                <w:szCs w:val="20"/>
              </w:rPr>
              <w:t>gebruiksrechten</w:t>
            </w:r>
          </w:p>
        </w:tc>
        <w:tc>
          <w:tcPr>
            <w:tcW w:w="1563" w:type="dxa"/>
            <w:tcBorders>
              <w:top w:val="nil"/>
              <w:left w:val="nil"/>
              <w:bottom w:val="nil"/>
              <w:right w:val="nil"/>
            </w:tcBorders>
          </w:tcPr>
          <w:p w14:paraId="356BF622" w14:textId="77777777" w:rsidR="009B7235" w:rsidRPr="00E45C16" w:rsidRDefault="009B7235" w:rsidP="006B0CA1">
            <w:pPr>
              <w:autoSpaceDE w:val="0"/>
              <w:autoSpaceDN w:val="0"/>
              <w:adjustRightInd w:val="0"/>
              <w:spacing w:after="0" w:line="240" w:lineRule="auto"/>
              <w:rPr>
                <w:rFonts w:ascii="Arial" w:eastAsia="Times New Roman" w:hAnsi="Arial" w:cs="Arial"/>
                <w:iCs/>
                <w:color w:val="000000"/>
                <w:sz w:val="20"/>
                <w:szCs w:val="20"/>
              </w:rPr>
            </w:pPr>
            <w:r w:rsidRPr="00E45C16">
              <w:rPr>
                <w:rFonts w:ascii="Arial" w:eastAsia="Times New Roman" w:hAnsi="Arial" w:cs="Arial"/>
                <w:iCs/>
                <w:color w:val="000000"/>
                <w:sz w:val="20"/>
                <w:szCs w:val="20"/>
              </w:rPr>
              <w:t>Rl Mg Oi</w:t>
            </w:r>
          </w:p>
        </w:tc>
      </w:tr>
      <w:tr w:rsidR="009B7235" w:rsidRPr="008F7B24" w14:paraId="6FFE39D4" w14:textId="77777777" w:rsidTr="00BB0052">
        <w:trPr>
          <w:trHeight w:val="230"/>
        </w:trPr>
        <w:tc>
          <w:tcPr>
            <w:tcW w:w="3780" w:type="dxa"/>
            <w:tcBorders>
              <w:top w:val="nil"/>
              <w:left w:val="nil"/>
              <w:bottom w:val="nil"/>
              <w:right w:val="nil"/>
            </w:tcBorders>
          </w:tcPr>
          <w:p w14:paraId="4B31F61C" w14:textId="77777777"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56BB7181" w14:textId="77777777"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14:paraId="77B410EA" w14:textId="77777777" w:rsidTr="00BB0052">
        <w:trPr>
          <w:trHeight w:val="215"/>
        </w:trPr>
        <w:tc>
          <w:tcPr>
            <w:tcW w:w="3780" w:type="dxa"/>
            <w:tcBorders>
              <w:top w:val="nil"/>
              <w:left w:val="nil"/>
              <w:bottom w:val="nil"/>
              <w:right w:val="nil"/>
            </w:tcBorders>
          </w:tcPr>
          <w:p w14:paraId="06FD5D4D" w14:textId="77777777"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gridSpan w:val="3"/>
            <w:tcBorders>
              <w:top w:val="nil"/>
              <w:left w:val="nil"/>
              <w:bottom w:val="nil"/>
              <w:right w:val="nil"/>
            </w:tcBorders>
          </w:tcPr>
          <w:p w14:paraId="40F0FA03" w14:textId="77777777"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Ja</w:t>
            </w:r>
          </w:p>
        </w:tc>
      </w:tr>
      <w:tr w:rsidR="009B7235" w:rsidRPr="008F7B24" w14:paraId="224A1034" w14:textId="77777777" w:rsidTr="00BB0052">
        <w:trPr>
          <w:trHeight w:val="230"/>
        </w:trPr>
        <w:tc>
          <w:tcPr>
            <w:tcW w:w="3780" w:type="dxa"/>
            <w:tcBorders>
              <w:top w:val="nil"/>
              <w:left w:val="nil"/>
              <w:bottom w:val="nil"/>
              <w:right w:val="nil"/>
            </w:tcBorders>
          </w:tcPr>
          <w:p w14:paraId="51F9DA51" w14:textId="77777777"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79393242" w14:textId="77777777"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14:paraId="6A36BBC1" w14:textId="77777777" w:rsidTr="00BB0052">
        <w:trPr>
          <w:trHeight w:val="230"/>
        </w:trPr>
        <w:tc>
          <w:tcPr>
            <w:tcW w:w="3780" w:type="dxa"/>
            <w:tcBorders>
              <w:top w:val="nil"/>
              <w:left w:val="nil"/>
              <w:bottom w:val="nil"/>
              <w:right w:val="nil"/>
            </w:tcBorders>
          </w:tcPr>
          <w:p w14:paraId="0E5C690B" w14:textId="77777777"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gridSpan w:val="3"/>
            <w:tcBorders>
              <w:top w:val="nil"/>
              <w:left w:val="nil"/>
              <w:bottom w:val="nil"/>
              <w:right w:val="nil"/>
            </w:tcBorders>
          </w:tcPr>
          <w:p w14:paraId="0A368FC9" w14:textId="77777777"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9B7235" w:rsidRPr="008F7B24" w14:paraId="427694B9" w14:textId="77777777" w:rsidTr="00BB0052">
        <w:trPr>
          <w:trHeight w:val="230"/>
        </w:trPr>
        <w:tc>
          <w:tcPr>
            <w:tcW w:w="3780" w:type="dxa"/>
            <w:tcBorders>
              <w:top w:val="nil"/>
              <w:left w:val="nil"/>
              <w:bottom w:val="nil"/>
              <w:right w:val="nil"/>
            </w:tcBorders>
          </w:tcPr>
          <w:p w14:paraId="50CDBB9F" w14:textId="77777777"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7FA39ACD" w14:textId="77777777"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14:paraId="36A1C15A" w14:textId="77777777" w:rsidTr="00BB0052">
        <w:trPr>
          <w:trHeight w:val="230"/>
        </w:trPr>
        <w:tc>
          <w:tcPr>
            <w:tcW w:w="3780" w:type="dxa"/>
            <w:tcBorders>
              <w:top w:val="nil"/>
              <w:left w:val="nil"/>
              <w:bottom w:val="nil"/>
              <w:right w:val="nil"/>
            </w:tcBorders>
          </w:tcPr>
          <w:p w14:paraId="5A344690" w14:textId="77777777"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gridSpan w:val="3"/>
            <w:tcBorders>
              <w:top w:val="nil"/>
              <w:left w:val="nil"/>
              <w:bottom w:val="nil"/>
              <w:right w:val="nil"/>
            </w:tcBorders>
          </w:tcPr>
          <w:p w14:paraId="2283D57C" w14:textId="77777777"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9B7235" w:rsidRPr="008F7B24" w14:paraId="4E03DBC5" w14:textId="77777777" w:rsidTr="00BB0052">
        <w:trPr>
          <w:trHeight w:val="230"/>
        </w:trPr>
        <w:tc>
          <w:tcPr>
            <w:tcW w:w="3780" w:type="dxa"/>
            <w:tcBorders>
              <w:top w:val="nil"/>
              <w:left w:val="nil"/>
              <w:bottom w:val="nil"/>
              <w:right w:val="nil"/>
            </w:tcBorders>
          </w:tcPr>
          <w:p w14:paraId="76836239" w14:textId="77777777"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295C1E51" w14:textId="77777777"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14:paraId="1D0A77A7" w14:textId="77777777" w:rsidTr="00BB0052">
        <w:trPr>
          <w:trHeight w:val="230"/>
        </w:trPr>
        <w:tc>
          <w:tcPr>
            <w:tcW w:w="3780" w:type="dxa"/>
            <w:tcBorders>
              <w:top w:val="nil"/>
              <w:left w:val="nil"/>
              <w:bottom w:val="nil"/>
              <w:right w:val="nil"/>
            </w:tcBorders>
          </w:tcPr>
          <w:p w14:paraId="05130650" w14:textId="77777777"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gridSpan w:val="3"/>
            <w:tcBorders>
              <w:top w:val="nil"/>
              <w:left w:val="nil"/>
              <w:bottom w:val="nil"/>
              <w:right w:val="nil"/>
            </w:tcBorders>
          </w:tcPr>
          <w:p w14:paraId="45E5D433" w14:textId="77777777"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9B7235" w:rsidRPr="008F7B24" w14:paraId="21146A71" w14:textId="77777777" w:rsidTr="00BB0052">
        <w:trPr>
          <w:trHeight w:val="230"/>
        </w:trPr>
        <w:tc>
          <w:tcPr>
            <w:tcW w:w="3780" w:type="dxa"/>
            <w:tcBorders>
              <w:top w:val="nil"/>
              <w:left w:val="nil"/>
              <w:bottom w:val="nil"/>
              <w:right w:val="nil"/>
            </w:tcBorders>
          </w:tcPr>
          <w:p w14:paraId="359D1451" w14:textId="77777777"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66212850" w14:textId="77777777"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14:paraId="6E04CD56" w14:textId="77777777" w:rsidTr="00BB0052">
        <w:trPr>
          <w:trHeight w:val="411"/>
        </w:trPr>
        <w:tc>
          <w:tcPr>
            <w:tcW w:w="3780" w:type="dxa"/>
            <w:tcBorders>
              <w:top w:val="nil"/>
              <w:left w:val="nil"/>
              <w:bottom w:val="nil"/>
              <w:right w:val="nil"/>
            </w:tcBorders>
          </w:tcPr>
          <w:p w14:paraId="274441AD" w14:textId="77777777"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gridSpan w:val="3"/>
            <w:tcBorders>
              <w:top w:val="nil"/>
              <w:left w:val="nil"/>
              <w:bottom w:val="nil"/>
              <w:right w:val="nil"/>
            </w:tcBorders>
          </w:tcPr>
          <w:p w14:paraId="00984E69" w14:textId="77777777"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9B7235" w:rsidRPr="008F7B24" w14:paraId="6228208B" w14:textId="77777777" w:rsidTr="00BB0052">
        <w:trPr>
          <w:trHeight w:val="245"/>
        </w:trPr>
        <w:tc>
          <w:tcPr>
            <w:tcW w:w="3780" w:type="dxa"/>
            <w:tcBorders>
              <w:top w:val="nil"/>
              <w:left w:val="nil"/>
              <w:bottom w:val="nil"/>
              <w:right w:val="nil"/>
            </w:tcBorders>
          </w:tcPr>
          <w:p w14:paraId="4946491D" w14:textId="77777777"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286FC011" w14:textId="77777777"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14:paraId="33323AE1" w14:textId="77777777" w:rsidTr="00BB0052">
        <w:trPr>
          <w:trHeight w:val="230"/>
        </w:trPr>
        <w:tc>
          <w:tcPr>
            <w:tcW w:w="3780" w:type="dxa"/>
            <w:tcBorders>
              <w:top w:val="nil"/>
              <w:left w:val="nil"/>
              <w:bottom w:val="nil"/>
              <w:right w:val="nil"/>
            </w:tcBorders>
          </w:tcPr>
          <w:p w14:paraId="38756291" w14:textId="77777777"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gridSpan w:val="3"/>
            <w:tcBorders>
              <w:top w:val="nil"/>
              <w:left w:val="nil"/>
              <w:bottom w:val="nil"/>
              <w:right w:val="nil"/>
            </w:tcBorders>
          </w:tcPr>
          <w:p w14:paraId="0A532800" w14:textId="1AA58842"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0 </w:t>
            </w:r>
            <w:del w:id="1704" w:author="Arjan Kloosterboer" w:date="2017-09-22T04:10:00Z">
              <w:r>
                <w:rPr>
                  <w:rFonts w:ascii="Arial" w:eastAsia="Times New Roman" w:hAnsi="Arial" w:cs="Arial"/>
                  <w:color w:val="000000"/>
                  <w:sz w:val="20"/>
                  <w:szCs w:val="20"/>
                </w:rPr>
                <w:delText>- 1</w:delText>
              </w:r>
            </w:del>
            <w:ins w:id="1705" w:author="Arjan Kloosterboer" w:date="2017-09-22T04:10:00Z">
              <w:r w:rsidR="00981657">
                <w:rPr>
                  <w:rFonts w:ascii="Arial" w:eastAsia="Times New Roman" w:hAnsi="Arial" w:cs="Arial"/>
                  <w:color w:val="000000"/>
                  <w:sz w:val="20"/>
                  <w:szCs w:val="20"/>
                </w:rPr>
                <w:t>–</w:t>
              </w:r>
              <w:r>
                <w:rPr>
                  <w:rFonts w:ascii="Arial" w:eastAsia="Times New Roman" w:hAnsi="Arial" w:cs="Arial"/>
                  <w:color w:val="000000"/>
                  <w:sz w:val="20"/>
                  <w:szCs w:val="20"/>
                </w:rPr>
                <w:t xml:space="preserve"> </w:t>
              </w:r>
              <w:r w:rsidR="00923C8C">
                <w:rPr>
                  <w:rFonts w:ascii="Arial" w:eastAsia="Times New Roman" w:hAnsi="Arial" w:cs="Arial"/>
                  <w:color w:val="000000"/>
                  <w:sz w:val="20"/>
                  <w:szCs w:val="20"/>
                </w:rPr>
                <w:t>N</w:t>
              </w:r>
            </w:ins>
          </w:p>
        </w:tc>
      </w:tr>
      <w:tr w:rsidR="009B7235" w:rsidRPr="008F7B24" w14:paraId="37CB335D" w14:textId="77777777" w:rsidTr="00BB0052">
        <w:trPr>
          <w:trHeight w:val="230"/>
        </w:trPr>
        <w:tc>
          <w:tcPr>
            <w:tcW w:w="3780" w:type="dxa"/>
            <w:tcBorders>
              <w:top w:val="nil"/>
              <w:left w:val="nil"/>
              <w:bottom w:val="nil"/>
              <w:right w:val="nil"/>
            </w:tcBorders>
          </w:tcPr>
          <w:p w14:paraId="29098A07" w14:textId="77777777"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6E010289" w14:textId="77777777"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14:paraId="41C9F5ED" w14:textId="77777777" w:rsidTr="00BB0052">
        <w:trPr>
          <w:trHeight w:val="230"/>
        </w:trPr>
        <w:tc>
          <w:tcPr>
            <w:tcW w:w="3780" w:type="dxa"/>
            <w:tcBorders>
              <w:top w:val="nil"/>
              <w:left w:val="nil"/>
              <w:bottom w:val="nil"/>
              <w:right w:val="nil"/>
            </w:tcBorders>
          </w:tcPr>
          <w:p w14:paraId="097E385A" w14:textId="77777777"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gridSpan w:val="3"/>
            <w:tcBorders>
              <w:top w:val="nil"/>
              <w:left w:val="nil"/>
              <w:bottom w:val="nil"/>
              <w:right w:val="nil"/>
            </w:tcBorders>
          </w:tcPr>
          <w:p w14:paraId="4A4485B3" w14:textId="77777777"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Gemeentelijk basisgegeven</w:t>
            </w:r>
          </w:p>
        </w:tc>
      </w:tr>
      <w:tr w:rsidR="009B7235" w:rsidRPr="008F7B24" w14:paraId="35D56B85" w14:textId="77777777" w:rsidTr="00BB0052">
        <w:trPr>
          <w:trHeight w:val="230"/>
        </w:trPr>
        <w:tc>
          <w:tcPr>
            <w:tcW w:w="3780" w:type="dxa"/>
            <w:tcBorders>
              <w:top w:val="nil"/>
              <w:left w:val="nil"/>
              <w:right w:val="nil"/>
            </w:tcBorders>
          </w:tcPr>
          <w:p w14:paraId="7BEC4D07" w14:textId="77777777"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right w:val="nil"/>
            </w:tcBorders>
          </w:tcPr>
          <w:p w14:paraId="3353EDC5" w14:textId="77777777"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AE6939" w14:paraId="0FDBF2C2" w14:textId="77777777" w:rsidTr="00BB0052">
        <w:trPr>
          <w:trHeight w:val="230"/>
        </w:trPr>
        <w:tc>
          <w:tcPr>
            <w:tcW w:w="3780" w:type="dxa"/>
            <w:tcBorders>
              <w:top w:val="nil"/>
              <w:left w:val="nil"/>
              <w:bottom w:val="single" w:sz="4" w:space="0" w:color="auto"/>
              <w:right w:val="nil"/>
            </w:tcBorders>
          </w:tcPr>
          <w:p w14:paraId="578A95B2" w14:textId="77777777"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gridSpan w:val="3"/>
            <w:tcBorders>
              <w:top w:val="nil"/>
              <w:left w:val="nil"/>
              <w:bottom w:val="single" w:sz="4" w:space="0" w:color="auto"/>
              <w:right w:val="nil"/>
            </w:tcBorders>
          </w:tcPr>
          <w:p w14:paraId="7A9DB955" w14:textId="22E8F184" w:rsidR="009B7235" w:rsidRPr="00923C8C" w:rsidRDefault="009B7235" w:rsidP="006B0CA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groepattribuutsoort moet van waarden voorzien zijn </w:t>
            </w:r>
            <w:del w:id="1706" w:author="Arjan Kloosterboer" w:date="2017-09-22T04:10:00Z">
              <w:r w:rsidRPr="00DD0F4F">
                <w:rPr>
                  <w:rFonts w:ascii="Arial" w:eastAsia="Times New Roman" w:hAnsi="Arial" w:cs="Arial"/>
                  <w:color w:val="000000"/>
                  <w:sz w:val="20"/>
                  <w:szCs w:val="20"/>
                  <w:lang w:val="nl-NL"/>
                </w:rPr>
                <w:delText xml:space="preserve">bij beëindiging van de zaak waaraan het informatieobject is gerelateerd d.w.z. </w:delText>
              </w:r>
            </w:del>
            <w:r w:rsidR="00923C8C">
              <w:rPr>
                <w:rFonts w:ascii="Arial" w:eastAsia="Times New Roman" w:hAnsi="Arial" w:cs="Arial"/>
                <w:color w:val="000000"/>
                <w:sz w:val="20"/>
                <w:szCs w:val="20"/>
                <w:lang w:val="nl-NL"/>
              </w:rPr>
              <w:t xml:space="preserve">indien </w:t>
            </w:r>
            <w:del w:id="1707" w:author="Arjan Kloosterboer" w:date="2017-09-22T04:10:00Z">
              <w:r w:rsidRPr="00DD0F4F">
                <w:rPr>
                  <w:rFonts w:ascii="Arial" w:eastAsia="Times New Roman" w:hAnsi="Arial" w:cs="Arial"/>
                  <w:color w:val="000000"/>
                  <w:sz w:val="20"/>
                  <w:szCs w:val="20"/>
                  <w:lang w:val="nl-NL"/>
                </w:rPr>
                <w:delText xml:space="preserve">het attribuutsoort ZAAK . </w:delText>
              </w:r>
              <w:r w:rsidRPr="00AE6939">
                <w:rPr>
                  <w:rFonts w:ascii="Arial" w:eastAsia="Times New Roman" w:hAnsi="Arial" w:cs="Arial"/>
                  <w:color w:val="000000"/>
                  <w:sz w:val="20"/>
                  <w:szCs w:val="20"/>
                  <w:lang w:val="nl-NL"/>
                </w:rPr>
                <w:delText xml:space="preserve">Einddatum </w:delText>
              </w:r>
              <w:r w:rsidRPr="00AE6939">
                <w:rPr>
                  <w:rFonts w:ascii="Arial" w:eastAsia="Times New Roman" w:hAnsi="Arial" w:cs="Arial"/>
                  <w:color w:val="000000"/>
                  <w:sz w:val="20"/>
                  <w:szCs w:val="20"/>
                  <w:lang w:val="nl-NL"/>
                </w:rPr>
                <w:lastRenderedPageBreak/>
                <w:delText xml:space="preserve">van een </w:delText>
              </w:r>
            </w:del>
            <w:ins w:id="1708" w:author="Arjan Kloosterboer" w:date="2017-09-22T04:10:00Z">
              <w:r w:rsidR="00923C8C">
                <w:rPr>
                  <w:rFonts w:ascii="Arial" w:eastAsia="Times New Roman" w:hAnsi="Arial" w:cs="Arial"/>
                  <w:color w:val="000000"/>
                  <w:sz w:val="20"/>
                  <w:szCs w:val="20"/>
                  <w:lang w:val="nl-NL"/>
                </w:rPr>
                <w:t xml:space="preserve">‘Indicatie gebruiksrecht’ de </w:t>
              </w:r>
            </w:ins>
            <w:r w:rsidR="00923C8C">
              <w:rPr>
                <w:rFonts w:ascii="Arial" w:eastAsia="Times New Roman" w:hAnsi="Arial" w:cs="Arial"/>
                <w:color w:val="000000"/>
                <w:sz w:val="20"/>
                <w:szCs w:val="20"/>
                <w:lang w:val="nl-NL"/>
              </w:rPr>
              <w:t xml:space="preserve">waarde </w:t>
            </w:r>
            <w:del w:id="1709" w:author="Arjan Kloosterboer" w:date="2017-09-22T04:10:00Z">
              <w:r w:rsidRPr="00AE6939">
                <w:rPr>
                  <w:rFonts w:ascii="Arial" w:eastAsia="Times New Roman" w:hAnsi="Arial" w:cs="Arial"/>
                  <w:color w:val="000000"/>
                  <w:sz w:val="20"/>
                  <w:szCs w:val="20"/>
                  <w:lang w:val="nl-NL"/>
                </w:rPr>
                <w:delText>is voorzien</w:delText>
              </w:r>
            </w:del>
            <w:ins w:id="1710" w:author="Arjan Kloosterboer" w:date="2017-09-22T04:10:00Z">
              <w:r w:rsidR="00923C8C">
                <w:rPr>
                  <w:rFonts w:ascii="Arial" w:eastAsia="Times New Roman" w:hAnsi="Arial" w:cs="Arial"/>
                  <w:color w:val="000000"/>
                  <w:sz w:val="20"/>
                  <w:szCs w:val="20"/>
                  <w:lang w:val="nl-NL"/>
                </w:rPr>
                <w:t>“ja” heeft</w:t>
              </w:r>
            </w:ins>
            <w:r w:rsidRPr="00923C8C">
              <w:rPr>
                <w:rFonts w:ascii="Arial" w:eastAsia="Times New Roman" w:hAnsi="Arial" w:cs="Arial"/>
                <w:color w:val="000000"/>
                <w:sz w:val="20"/>
                <w:szCs w:val="20"/>
                <w:lang w:val="nl-NL"/>
              </w:rPr>
              <w:t>.</w:t>
            </w:r>
          </w:p>
        </w:tc>
      </w:tr>
    </w:tbl>
    <w:p w14:paraId="03FCC024" w14:textId="77777777" w:rsidR="008F7B24" w:rsidRPr="00923C8C" w:rsidRDefault="006B0CA1" w:rsidP="006B0CA1">
      <w:pPr>
        <w:rPr>
          <w:lang w:val="nl-NL"/>
        </w:rPr>
      </w:pPr>
      <w:r w:rsidRPr="00923C8C">
        <w:rPr>
          <w:lang w:val="nl-NL"/>
        </w:rPr>
        <w:lastRenderedPageBreak/>
        <w:t xml:space="preserve"> </w:t>
      </w:r>
    </w:p>
    <w:p w14:paraId="1263D962" w14:textId="77777777" w:rsidR="00E45C16" w:rsidRPr="006B0CA1" w:rsidRDefault="00E45C16" w:rsidP="00E45C16">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sidR="009B7235">
        <w:rPr>
          <w:rFonts w:ascii="Arial" w:eastAsia="Times New Roman" w:hAnsi="Arial" w:cs="Arial"/>
          <w:b/>
          <w:color w:val="004080"/>
          <w:sz w:val="24"/>
          <w:szCs w:val="24"/>
          <w:lang w:eastAsia="nl-NL"/>
        </w:rPr>
        <w:t>Suba</w:t>
      </w:r>
      <w:r>
        <w:rPr>
          <w:rFonts w:ascii="Arial" w:eastAsia="Times New Roman" w:hAnsi="Arial" w:cs="Arial"/>
          <w:b/>
          <w:color w:val="004080"/>
          <w:sz w:val="24"/>
          <w:szCs w:val="24"/>
          <w:lang w:eastAsia="nl-NL"/>
        </w:rPr>
        <w:t>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E45C16">
        <w:rPr>
          <w:rFonts w:ascii="Arial" w:eastAsia="Times New Roman" w:hAnsi="Arial" w:cs="Arial"/>
          <w:b/>
          <w:color w:val="004080"/>
          <w:sz w:val="24"/>
          <w:szCs w:val="24"/>
          <w:lang w:eastAsia="nl-NL"/>
        </w:rPr>
        <w:t>Omschrijving voorwaarden</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45C16" w:rsidRPr="008F7B24" w14:paraId="7CA0D89A" w14:textId="77777777" w:rsidTr="00B914EC">
        <w:trPr>
          <w:trHeight w:val="230"/>
        </w:trPr>
        <w:tc>
          <w:tcPr>
            <w:tcW w:w="3780" w:type="dxa"/>
            <w:tcBorders>
              <w:top w:val="single" w:sz="4" w:space="0" w:color="auto"/>
              <w:left w:val="nil"/>
              <w:bottom w:val="nil"/>
              <w:right w:val="nil"/>
            </w:tcBorders>
          </w:tcPr>
          <w:p w14:paraId="1B972FD6"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1212F72B" w14:textId="77777777" w:rsidR="00E45C16"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5D07DB">
              <w:rPr>
                <w:rFonts w:ascii="Arial" w:eastAsia="Times New Roman" w:hAnsi="Arial" w:cs="Arial"/>
                <w:color w:val="000000"/>
                <w:sz w:val="20"/>
                <w:szCs w:val="20"/>
              </w:rPr>
              <w:t>Omschrijving voorwaarden</w:t>
            </w:r>
          </w:p>
        </w:tc>
      </w:tr>
      <w:tr w:rsidR="00E45C16" w:rsidRPr="008F7B24" w14:paraId="0B368F8F" w14:textId="77777777" w:rsidTr="00B914EC">
        <w:tc>
          <w:tcPr>
            <w:tcW w:w="3780" w:type="dxa"/>
            <w:tcBorders>
              <w:top w:val="nil"/>
              <w:left w:val="nil"/>
              <w:bottom w:val="nil"/>
              <w:right w:val="nil"/>
            </w:tcBorders>
          </w:tcPr>
          <w:p w14:paraId="41A27DB0" w14:textId="77777777"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1BC9897"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14:paraId="5FC0D9FA" w14:textId="77777777" w:rsidTr="00B914EC">
        <w:tc>
          <w:tcPr>
            <w:tcW w:w="3780" w:type="dxa"/>
            <w:tcBorders>
              <w:top w:val="nil"/>
              <w:left w:val="nil"/>
              <w:bottom w:val="nil"/>
              <w:right w:val="nil"/>
            </w:tcBorders>
          </w:tcPr>
          <w:p w14:paraId="472E04FD"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4B8245E9" w14:textId="77777777" w:rsidR="00E45C16"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Richtlijn Metagegevens Overheidsinformatie</w:t>
            </w:r>
          </w:p>
        </w:tc>
      </w:tr>
      <w:tr w:rsidR="00E45C16" w:rsidRPr="008F7B24" w14:paraId="66D11330" w14:textId="77777777" w:rsidTr="00B914EC">
        <w:tc>
          <w:tcPr>
            <w:tcW w:w="3780" w:type="dxa"/>
            <w:tcBorders>
              <w:top w:val="nil"/>
              <w:left w:val="nil"/>
              <w:bottom w:val="nil"/>
              <w:right w:val="nil"/>
            </w:tcBorders>
          </w:tcPr>
          <w:p w14:paraId="04773FF7" w14:textId="77777777"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DDD88AC"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14:paraId="4565AAC6" w14:textId="77777777" w:rsidTr="00B914EC">
        <w:tc>
          <w:tcPr>
            <w:tcW w:w="3780" w:type="dxa"/>
            <w:tcBorders>
              <w:top w:val="nil"/>
              <w:left w:val="nil"/>
              <w:bottom w:val="nil"/>
              <w:right w:val="nil"/>
            </w:tcBorders>
          </w:tcPr>
          <w:p w14:paraId="7DD9F712"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2DE85730"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14:paraId="4178BF27" w14:textId="77777777" w:rsidTr="00B914EC">
        <w:tc>
          <w:tcPr>
            <w:tcW w:w="3780" w:type="dxa"/>
            <w:tcBorders>
              <w:top w:val="nil"/>
              <w:left w:val="nil"/>
              <w:bottom w:val="nil"/>
              <w:right w:val="nil"/>
            </w:tcBorders>
          </w:tcPr>
          <w:p w14:paraId="68553BB4" w14:textId="77777777"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8E05710"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14:paraId="5999FE72" w14:textId="77777777" w:rsidTr="00B914EC">
        <w:tc>
          <w:tcPr>
            <w:tcW w:w="3780" w:type="dxa"/>
            <w:tcBorders>
              <w:top w:val="nil"/>
              <w:left w:val="nil"/>
              <w:bottom w:val="nil"/>
              <w:right w:val="nil"/>
            </w:tcBorders>
          </w:tcPr>
          <w:p w14:paraId="504A19CD"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45CCB71F" w14:textId="77777777" w:rsidR="00E45C16"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omschrijving</w:t>
            </w:r>
          </w:p>
        </w:tc>
      </w:tr>
      <w:tr w:rsidR="00E45C16" w:rsidRPr="008F7B24" w14:paraId="7C4B99DD" w14:textId="77777777" w:rsidTr="00B914EC">
        <w:tc>
          <w:tcPr>
            <w:tcW w:w="3780" w:type="dxa"/>
            <w:tcBorders>
              <w:top w:val="nil"/>
              <w:left w:val="nil"/>
              <w:bottom w:val="nil"/>
              <w:right w:val="nil"/>
            </w:tcBorders>
          </w:tcPr>
          <w:p w14:paraId="03C3419F" w14:textId="77777777"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4B91AF2"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AE6939" w14:paraId="6DD6D178" w14:textId="77777777" w:rsidTr="00B914EC">
        <w:tc>
          <w:tcPr>
            <w:tcW w:w="3780" w:type="dxa"/>
            <w:tcBorders>
              <w:top w:val="nil"/>
              <w:left w:val="nil"/>
              <w:bottom w:val="nil"/>
              <w:right w:val="nil"/>
            </w:tcBorders>
          </w:tcPr>
          <w:p w14:paraId="7B5ABF79"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63707F77" w14:textId="77777777" w:rsidR="00E45C16" w:rsidRPr="00DD0F4F" w:rsidRDefault="005D07DB" w:rsidP="005D07D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Omschrijving van de van  toepassing zijnde voorwaarden aan het gebruik anders dan raadpleging</w:t>
            </w:r>
          </w:p>
        </w:tc>
      </w:tr>
      <w:tr w:rsidR="00E45C16" w:rsidRPr="00AE6939" w14:paraId="31F6A412" w14:textId="77777777" w:rsidTr="00B914EC">
        <w:trPr>
          <w:trHeight w:val="230"/>
        </w:trPr>
        <w:tc>
          <w:tcPr>
            <w:tcW w:w="3780" w:type="dxa"/>
            <w:tcBorders>
              <w:top w:val="nil"/>
              <w:left w:val="nil"/>
              <w:bottom w:val="nil"/>
              <w:right w:val="nil"/>
            </w:tcBorders>
          </w:tcPr>
          <w:p w14:paraId="652ECF3E" w14:textId="77777777" w:rsidR="00E45C16" w:rsidRPr="00DD0F4F" w:rsidRDefault="00E45C16"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4FD17808" w14:textId="77777777" w:rsidR="00E45C16" w:rsidRPr="00DD0F4F" w:rsidRDefault="00E45C16"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E45C16" w:rsidRPr="00AE6939" w14:paraId="2071D982" w14:textId="77777777" w:rsidTr="00B914EC">
        <w:trPr>
          <w:trHeight w:val="230"/>
        </w:trPr>
        <w:tc>
          <w:tcPr>
            <w:tcW w:w="3780" w:type="dxa"/>
            <w:tcBorders>
              <w:top w:val="nil"/>
              <w:left w:val="nil"/>
              <w:bottom w:val="nil"/>
              <w:right w:val="nil"/>
            </w:tcBorders>
          </w:tcPr>
          <w:p w14:paraId="5E012639"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6D2430D2" w14:textId="77777777" w:rsidR="00E45C16" w:rsidRPr="00DD0F4F" w:rsidRDefault="005D07DB" w:rsidP="00B914E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o.b.v. Richtlijn Metagegevens Overheidsinformatie</w:t>
            </w:r>
          </w:p>
        </w:tc>
      </w:tr>
      <w:tr w:rsidR="00E45C16" w:rsidRPr="00AE6939" w14:paraId="588AF766" w14:textId="77777777" w:rsidTr="00B914EC">
        <w:tc>
          <w:tcPr>
            <w:tcW w:w="3780" w:type="dxa"/>
            <w:tcBorders>
              <w:top w:val="nil"/>
              <w:left w:val="nil"/>
              <w:bottom w:val="nil"/>
              <w:right w:val="nil"/>
            </w:tcBorders>
          </w:tcPr>
          <w:p w14:paraId="4AB21563" w14:textId="77777777" w:rsidR="00E45C16" w:rsidRPr="00DD0F4F" w:rsidRDefault="00E45C16"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2CEB438B" w14:textId="77777777" w:rsidR="00E45C16" w:rsidRPr="00DD0F4F" w:rsidRDefault="00E45C16"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E45C16" w:rsidRPr="008F7B24" w14:paraId="357F4091" w14:textId="77777777" w:rsidTr="00B914EC">
        <w:tc>
          <w:tcPr>
            <w:tcW w:w="3780" w:type="dxa"/>
            <w:tcBorders>
              <w:top w:val="nil"/>
              <w:left w:val="nil"/>
              <w:bottom w:val="nil"/>
              <w:right w:val="nil"/>
            </w:tcBorders>
          </w:tcPr>
          <w:p w14:paraId="6641DDF7"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07ED4BBD" w14:textId="77777777" w:rsidR="00E45C16"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15-12-2013</w:t>
            </w:r>
          </w:p>
        </w:tc>
      </w:tr>
      <w:tr w:rsidR="00E45C16" w:rsidRPr="008F7B24" w14:paraId="2656D0EB" w14:textId="77777777" w:rsidTr="00B914EC">
        <w:tc>
          <w:tcPr>
            <w:tcW w:w="3780" w:type="dxa"/>
            <w:tcBorders>
              <w:top w:val="nil"/>
              <w:left w:val="nil"/>
              <w:bottom w:val="nil"/>
              <w:right w:val="nil"/>
            </w:tcBorders>
          </w:tcPr>
          <w:p w14:paraId="6DDCC946" w14:textId="77777777"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A227106"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14:paraId="48AA6F51" w14:textId="77777777" w:rsidTr="00B914EC">
        <w:tc>
          <w:tcPr>
            <w:tcW w:w="3780" w:type="dxa"/>
            <w:tcBorders>
              <w:top w:val="nil"/>
              <w:left w:val="nil"/>
              <w:bottom w:val="nil"/>
              <w:right w:val="nil"/>
            </w:tcBorders>
          </w:tcPr>
          <w:p w14:paraId="6B9983C3"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7B60B91C"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14:paraId="6243DFDB" w14:textId="77777777" w:rsidTr="00B914EC">
        <w:tc>
          <w:tcPr>
            <w:tcW w:w="3780" w:type="dxa"/>
            <w:tcBorders>
              <w:top w:val="nil"/>
              <w:left w:val="nil"/>
              <w:bottom w:val="nil"/>
              <w:right w:val="nil"/>
            </w:tcBorders>
          </w:tcPr>
          <w:p w14:paraId="4D7D51EA" w14:textId="77777777"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BBC4F87"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14:paraId="2C52F3E7" w14:textId="77777777" w:rsidTr="00B914EC">
        <w:tc>
          <w:tcPr>
            <w:tcW w:w="3780" w:type="dxa"/>
            <w:tcBorders>
              <w:top w:val="nil"/>
              <w:left w:val="nil"/>
              <w:bottom w:val="nil"/>
              <w:right w:val="nil"/>
            </w:tcBorders>
          </w:tcPr>
          <w:p w14:paraId="60EFD163"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6B40B454" w14:textId="5D860CB3" w:rsidR="00E45C16" w:rsidRPr="008F7B24" w:rsidRDefault="009B7235" w:rsidP="00B914E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AN</w:t>
            </w:r>
            <w:del w:id="1711" w:author="Arjan Kloosterboer" w:date="2017-09-22T04:10:00Z">
              <w:r>
                <w:rPr>
                  <w:rFonts w:ascii="Arial" w:hAnsi="Arial" w:cs="Arial"/>
                  <w:sz w:val="20"/>
                  <w:szCs w:val="20"/>
                  <w:lang w:val="en-AU"/>
                </w:rPr>
                <w:delText>30</w:delText>
              </w:r>
            </w:del>
          </w:p>
        </w:tc>
      </w:tr>
      <w:tr w:rsidR="00E45C16" w:rsidRPr="008F7B24" w14:paraId="21335EBF" w14:textId="77777777" w:rsidTr="00B914EC">
        <w:trPr>
          <w:trHeight w:val="230"/>
        </w:trPr>
        <w:tc>
          <w:tcPr>
            <w:tcW w:w="3780" w:type="dxa"/>
            <w:tcBorders>
              <w:top w:val="nil"/>
              <w:left w:val="nil"/>
              <w:bottom w:val="nil"/>
              <w:right w:val="nil"/>
            </w:tcBorders>
          </w:tcPr>
          <w:p w14:paraId="0563A24A" w14:textId="77777777"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A559B4A"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AE6939" w14:paraId="1AB8028B" w14:textId="77777777" w:rsidTr="00B914EC">
        <w:trPr>
          <w:trHeight w:val="230"/>
        </w:trPr>
        <w:tc>
          <w:tcPr>
            <w:tcW w:w="3780" w:type="dxa"/>
            <w:tcBorders>
              <w:top w:val="nil"/>
              <w:left w:val="nil"/>
              <w:bottom w:val="nil"/>
              <w:right w:val="nil"/>
            </w:tcBorders>
          </w:tcPr>
          <w:p w14:paraId="4AC67856"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7AA20E42" w14:textId="77777777" w:rsidR="00E45C16" w:rsidRPr="00DD0F4F" w:rsidRDefault="005D07DB" w:rsidP="005D07DB">
            <w:pPr>
              <w:autoSpaceDE w:val="0"/>
              <w:autoSpaceDN w:val="0"/>
              <w:adjustRightInd w:val="0"/>
              <w:spacing w:after="0" w:line="240" w:lineRule="auto"/>
              <w:rPr>
                <w:del w:id="1712" w:author="Arjan Kloosterboer" w:date="2017-09-22T04:10:00Z"/>
                <w:lang w:val="nl-NL"/>
              </w:rPr>
            </w:pPr>
            <w:del w:id="1713" w:author="Arjan Kloosterboer" w:date="2017-09-22T04:10:00Z">
              <w:r w:rsidRPr="00DD0F4F">
                <w:rPr>
                  <w:lang w:val="nl-NL"/>
                </w:rPr>
                <w:delText>- “Geen gebruiksrechten” (default waarde; er zijn geen voorwaarden aan het gebruik anders dan raadpleging)</w:delText>
              </w:r>
            </w:del>
          </w:p>
          <w:p w14:paraId="02635D7E" w14:textId="3609F502" w:rsidR="009060D1" w:rsidRPr="009060D1" w:rsidRDefault="005D07DB" w:rsidP="009060D1">
            <w:pPr>
              <w:autoSpaceDE w:val="0"/>
              <w:autoSpaceDN w:val="0"/>
              <w:adjustRightInd w:val="0"/>
              <w:spacing w:after="0" w:line="240" w:lineRule="auto"/>
              <w:rPr>
                <w:ins w:id="1714" w:author="Arjan Kloosterboer" w:date="2017-09-22T04:10:00Z"/>
                <w:lang w:val="nl-NL"/>
              </w:rPr>
            </w:pPr>
            <w:del w:id="1715" w:author="Arjan Kloosterboer" w:date="2017-09-22T04:10:00Z">
              <w:r w:rsidRPr="00DD0F4F">
                <w:rPr>
                  <w:lang w:val="nl-NL"/>
                </w:rPr>
                <w:delText>- “Hergebruik</w:delText>
              </w:r>
            </w:del>
            <w:ins w:id="1716" w:author="Arjan Kloosterboer" w:date="2017-09-22T04:10:00Z">
              <w:r w:rsidR="009060D1" w:rsidRPr="009060D1">
                <w:rPr>
                  <w:lang w:val="nl-NL"/>
                </w:rPr>
                <w:t>Voorbeelden van waarden:</w:t>
              </w:r>
            </w:ins>
          </w:p>
          <w:p w14:paraId="39066D16" w14:textId="37093175" w:rsidR="009060D1" w:rsidRDefault="009060D1" w:rsidP="009060D1">
            <w:pPr>
              <w:autoSpaceDE w:val="0"/>
              <w:autoSpaceDN w:val="0"/>
              <w:adjustRightInd w:val="0"/>
              <w:spacing w:after="0" w:line="240" w:lineRule="auto"/>
              <w:rPr>
                <w:lang w:val="nl-NL"/>
              </w:rPr>
            </w:pPr>
            <w:ins w:id="1717" w:author="Arjan Kloosterboer" w:date="2017-09-22T04:10:00Z">
              <w:r w:rsidRPr="009060D1">
                <w:rPr>
                  <w:lang w:val="nl-NL"/>
                </w:rPr>
                <w:t>- “hergebruik</w:t>
              </w:r>
            </w:ins>
            <w:r w:rsidRPr="009060D1">
              <w:rPr>
                <w:lang w:val="nl-NL"/>
              </w:rPr>
              <w:t xml:space="preserve"> onder voorwaarden”</w:t>
            </w:r>
            <w:del w:id="1718" w:author="Arjan Kloosterboer" w:date="2017-09-22T04:10:00Z">
              <w:r w:rsidR="009B7235" w:rsidRPr="00DD0F4F">
                <w:rPr>
                  <w:lang w:val="nl-NL"/>
                </w:rPr>
                <w:delText xml:space="preserve"> (voor het gebruik anders dan raadpleging gelden voorwaarden conform de auteurswet)</w:delText>
              </w:r>
            </w:del>
          </w:p>
          <w:p w14:paraId="79B0EEE2" w14:textId="04B8444B" w:rsidR="009060D1" w:rsidRPr="009060D1" w:rsidRDefault="009060D1" w:rsidP="009060D1">
            <w:pPr>
              <w:autoSpaceDE w:val="0"/>
              <w:autoSpaceDN w:val="0"/>
              <w:adjustRightInd w:val="0"/>
              <w:spacing w:after="0" w:line="240" w:lineRule="auto"/>
              <w:rPr>
                <w:ins w:id="1719" w:author="Arjan Kloosterboer" w:date="2017-09-22T04:10:00Z"/>
                <w:lang w:val="nl-NL"/>
              </w:rPr>
            </w:pPr>
            <w:r w:rsidRPr="009060D1">
              <w:rPr>
                <w:lang w:val="nl-NL"/>
              </w:rPr>
              <w:t>- “</w:t>
            </w:r>
            <w:del w:id="1720" w:author="Arjan Kloosterboer" w:date="2017-09-22T04:10:00Z">
              <w:r w:rsidR="009B7235" w:rsidRPr="00DD0F4F">
                <w:rPr>
                  <w:lang w:val="nl-NL"/>
                </w:rPr>
                <w:delText>V</w:delText>
              </w:r>
            </w:del>
            <w:ins w:id="1721" w:author="Arjan Kloosterboer" w:date="2017-09-22T04:10:00Z">
              <w:r w:rsidRPr="009060D1">
                <w:rPr>
                  <w:lang w:val="nl-NL"/>
                </w:rPr>
                <w:t>v</w:t>
              </w:r>
            </w:ins>
            <w:r w:rsidRPr="009060D1">
              <w:rPr>
                <w:lang w:val="nl-NL"/>
              </w:rPr>
              <w:t>erbod op hergebruik</w:t>
            </w:r>
            <w:r>
              <w:rPr>
                <w:lang w:val="nl-NL"/>
              </w:rPr>
              <w:t>”</w:t>
            </w:r>
            <w:del w:id="1722" w:author="Arjan Kloosterboer" w:date="2017-09-22T04:10:00Z">
              <w:r w:rsidR="009B7235" w:rsidRPr="00DD0F4F">
                <w:rPr>
                  <w:lang w:val="nl-NL"/>
                </w:rPr>
                <w:delText xml:space="preserve"> (gebruik anders dan raadpleging is</w:delText>
              </w:r>
            </w:del>
          </w:p>
          <w:p w14:paraId="4693B551" w14:textId="77777777" w:rsidR="009060D1" w:rsidRPr="009060D1" w:rsidRDefault="009060D1" w:rsidP="009060D1">
            <w:pPr>
              <w:autoSpaceDE w:val="0"/>
              <w:autoSpaceDN w:val="0"/>
              <w:adjustRightInd w:val="0"/>
              <w:spacing w:after="0" w:line="240" w:lineRule="auto"/>
              <w:rPr>
                <w:ins w:id="1723" w:author="Arjan Kloosterboer" w:date="2017-09-22T04:10:00Z"/>
                <w:lang w:val="nl-NL"/>
              </w:rPr>
            </w:pPr>
            <w:ins w:id="1724" w:author="Arjan Kloosterboer" w:date="2017-09-22T04:10:00Z">
              <w:r w:rsidRPr="009060D1">
                <w:rPr>
                  <w:lang w:val="nl-NL"/>
                </w:rPr>
                <w:t>- “verbod op hergebruik tot 75 jaar na overlijden van de auteur”</w:t>
              </w:r>
            </w:ins>
          </w:p>
          <w:p w14:paraId="3D8B0E7F" w14:textId="2C20A446" w:rsidR="009B7235" w:rsidRPr="00DD0F4F" w:rsidRDefault="009060D1" w:rsidP="005D07DB">
            <w:pPr>
              <w:autoSpaceDE w:val="0"/>
              <w:autoSpaceDN w:val="0"/>
              <w:adjustRightInd w:val="0"/>
              <w:spacing w:after="0" w:line="240" w:lineRule="auto"/>
              <w:rPr>
                <w:lang w:val="nl-NL"/>
              </w:rPr>
            </w:pPr>
            <w:ins w:id="1725" w:author="Arjan Kloosterboer" w:date="2017-09-22T04:10:00Z">
              <w:r w:rsidRPr="009060D1">
                <w:rPr>
                  <w:lang w:val="nl-NL"/>
                </w:rPr>
                <w:t>- "Beperking voor reproductie in verband met</w:t>
              </w:r>
            </w:ins>
            <w:r w:rsidRPr="009060D1">
              <w:rPr>
                <w:lang w:val="nl-NL"/>
              </w:rPr>
              <w:t xml:space="preserve"> niet</w:t>
            </w:r>
            <w:del w:id="1726" w:author="Arjan Kloosterboer" w:date="2017-09-22T04:10:00Z">
              <w:r w:rsidR="009B7235" w:rsidRPr="00DD0F4F">
                <w:rPr>
                  <w:lang w:val="nl-NL"/>
                </w:rPr>
                <w:delText xml:space="preserve"> toegestaan)</w:delText>
              </w:r>
            </w:del>
            <w:ins w:id="1727" w:author="Arjan Kloosterboer" w:date="2017-09-22T04:10:00Z">
              <w:r w:rsidRPr="009060D1">
                <w:rPr>
                  <w:lang w:val="nl-NL"/>
                </w:rPr>
                <w:t>-vrijgegeven auteursrechten voor de constructietekening. Rechthebbende: ir. A.L. van der Gouw (architect), per 3 februari 2014 nog in leven."</w:t>
              </w:r>
            </w:ins>
          </w:p>
        </w:tc>
      </w:tr>
      <w:tr w:rsidR="00E45C16" w:rsidRPr="00AE6939" w14:paraId="01969014" w14:textId="77777777" w:rsidTr="00B914EC">
        <w:trPr>
          <w:trHeight w:val="215"/>
        </w:trPr>
        <w:tc>
          <w:tcPr>
            <w:tcW w:w="3780" w:type="dxa"/>
            <w:tcBorders>
              <w:top w:val="nil"/>
              <w:left w:val="nil"/>
              <w:bottom w:val="nil"/>
              <w:right w:val="nil"/>
            </w:tcBorders>
          </w:tcPr>
          <w:p w14:paraId="20465142" w14:textId="77777777" w:rsidR="00E45C16" w:rsidRPr="00DD0F4F" w:rsidRDefault="00E45C16"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44A824BF" w14:textId="77777777" w:rsidR="00E45C16" w:rsidRPr="00DD0F4F" w:rsidRDefault="00E45C16"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E45C16" w:rsidRPr="008F7B24" w14:paraId="189540F1" w14:textId="77777777" w:rsidTr="00B914EC">
        <w:trPr>
          <w:trHeight w:val="215"/>
        </w:trPr>
        <w:tc>
          <w:tcPr>
            <w:tcW w:w="3780" w:type="dxa"/>
            <w:tcBorders>
              <w:top w:val="nil"/>
              <w:left w:val="nil"/>
              <w:bottom w:val="nil"/>
              <w:right w:val="nil"/>
            </w:tcBorders>
          </w:tcPr>
          <w:p w14:paraId="0821F6D5"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1A06F943" w14:textId="7B4ADFA7" w:rsidR="00E45C16" w:rsidRPr="008F7B24" w:rsidRDefault="009B7235" w:rsidP="00B914EC">
            <w:pPr>
              <w:autoSpaceDE w:val="0"/>
              <w:autoSpaceDN w:val="0"/>
              <w:adjustRightInd w:val="0"/>
              <w:spacing w:after="0" w:line="240" w:lineRule="auto"/>
              <w:rPr>
                <w:rFonts w:ascii="Arial" w:eastAsia="Times New Roman" w:hAnsi="Arial" w:cs="Arial"/>
                <w:color w:val="000000"/>
                <w:sz w:val="20"/>
                <w:szCs w:val="20"/>
              </w:rPr>
            </w:pPr>
            <w:del w:id="1728" w:author="Arjan Kloosterboer" w:date="2017-09-22T04:10:00Z">
              <w:r>
                <w:rPr>
                  <w:rFonts w:ascii="Arial" w:eastAsia="Times New Roman" w:hAnsi="Arial" w:cs="Arial"/>
                  <w:color w:val="000000"/>
                  <w:sz w:val="20"/>
                  <w:szCs w:val="20"/>
                </w:rPr>
                <w:delText>Nee</w:delText>
              </w:r>
            </w:del>
            <w:ins w:id="1729" w:author="Arjan Kloosterboer" w:date="2017-09-22T04:10:00Z">
              <w:r w:rsidR="009060D1">
                <w:rPr>
                  <w:rFonts w:ascii="Arial" w:eastAsia="Times New Roman" w:hAnsi="Arial" w:cs="Arial"/>
                  <w:color w:val="000000"/>
                  <w:sz w:val="20"/>
                  <w:szCs w:val="20"/>
                </w:rPr>
                <w:t>Zie groep</w:t>
              </w:r>
            </w:ins>
          </w:p>
        </w:tc>
      </w:tr>
      <w:tr w:rsidR="00E45C16" w:rsidRPr="008F7B24" w14:paraId="3CBE8FE7" w14:textId="77777777" w:rsidTr="00B914EC">
        <w:trPr>
          <w:trHeight w:val="230"/>
        </w:trPr>
        <w:tc>
          <w:tcPr>
            <w:tcW w:w="3780" w:type="dxa"/>
            <w:tcBorders>
              <w:top w:val="nil"/>
              <w:left w:val="nil"/>
              <w:bottom w:val="nil"/>
              <w:right w:val="nil"/>
            </w:tcBorders>
          </w:tcPr>
          <w:p w14:paraId="30E92539" w14:textId="77777777"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B45B85C"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14:paraId="0474EA9C" w14:textId="77777777" w:rsidTr="00B914EC">
        <w:trPr>
          <w:trHeight w:val="230"/>
        </w:trPr>
        <w:tc>
          <w:tcPr>
            <w:tcW w:w="3780" w:type="dxa"/>
            <w:tcBorders>
              <w:top w:val="nil"/>
              <w:left w:val="nil"/>
              <w:bottom w:val="nil"/>
              <w:right w:val="nil"/>
            </w:tcBorders>
          </w:tcPr>
          <w:p w14:paraId="75A3777E"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1B2C102A" w14:textId="0272FBCA" w:rsidR="00E45C16" w:rsidRPr="008F7B24" w:rsidRDefault="009B7235" w:rsidP="00B914EC">
            <w:pPr>
              <w:autoSpaceDE w:val="0"/>
              <w:autoSpaceDN w:val="0"/>
              <w:adjustRightInd w:val="0"/>
              <w:spacing w:after="0" w:line="240" w:lineRule="auto"/>
              <w:rPr>
                <w:rFonts w:ascii="Arial" w:eastAsia="Times New Roman" w:hAnsi="Arial" w:cs="Arial"/>
                <w:color w:val="000000"/>
                <w:sz w:val="20"/>
                <w:szCs w:val="20"/>
              </w:rPr>
            </w:pPr>
            <w:del w:id="1730" w:author="Arjan Kloosterboer" w:date="2017-09-22T04:10:00Z">
              <w:r>
                <w:rPr>
                  <w:rFonts w:ascii="Arial" w:eastAsia="Times New Roman" w:hAnsi="Arial" w:cs="Arial"/>
                  <w:color w:val="000000"/>
                  <w:sz w:val="20"/>
                  <w:szCs w:val="20"/>
                </w:rPr>
                <w:delText>Nee</w:delText>
              </w:r>
            </w:del>
            <w:ins w:id="1731" w:author="Arjan Kloosterboer" w:date="2017-09-22T04:10:00Z">
              <w:r w:rsidR="009060D1">
                <w:rPr>
                  <w:rFonts w:ascii="Arial" w:eastAsia="Times New Roman" w:hAnsi="Arial" w:cs="Arial"/>
                  <w:color w:val="000000"/>
                  <w:sz w:val="20"/>
                  <w:szCs w:val="20"/>
                </w:rPr>
                <w:t>Zie groep</w:t>
              </w:r>
            </w:ins>
          </w:p>
        </w:tc>
      </w:tr>
      <w:tr w:rsidR="00E45C16" w:rsidRPr="008F7B24" w14:paraId="2DD0B0B4" w14:textId="77777777" w:rsidTr="00B914EC">
        <w:trPr>
          <w:trHeight w:val="230"/>
        </w:trPr>
        <w:tc>
          <w:tcPr>
            <w:tcW w:w="3780" w:type="dxa"/>
            <w:tcBorders>
              <w:top w:val="nil"/>
              <w:left w:val="nil"/>
              <w:bottom w:val="nil"/>
              <w:right w:val="nil"/>
            </w:tcBorders>
          </w:tcPr>
          <w:p w14:paraId="145923DD" w14:textId="77777777"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AC189CF"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14:paraId="15073211" w14:textId="77777777" w:rsidTr="00B914EC">
        <w:trPr>
          <w:trHeight w:val="230"/>
        </w:trPr>
        <w:tc>
          <w:tcPr>
            <w:tcW w:w="3780" w:type="dxa"/>
            <w:tcBorders>
              <w:top w:val="nil"/>
              <w:left w:val="nil"/>
              <w:bottom w:val="nil"/>
              <w:right w:val="nil"/>
            </w:tcBorders>
          </w:tcPr>
          <w:p w14:paraId="3A17AF73"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39B2A240"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E45C16" w:rsidRPr="008F7B24" w14:paraId="1C600754" w14:textId="77777777" w:rsidTr="00B914EC">
        <w:trPr>
          <w:trHeight w:val="230"/>
        </w:trPr>
        <w:tc>
          <w:tcPr>
            <w:tcW w:w="3780" w:type="dxa"/>
            <w:tcBorders>
              <w:top w:val="nil"/>
              <w:left w:val="nil"/>
              <w:bottom w:val="nil"/>
              <w:right w:val="nil"/>
            </w:tcBorders>
          </w:tcPr>
          <w:p w14:paraId="50186E39" w14:textId="77777777"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4495573"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14:paraId="686C59E7" w14:textId="77777777" w:rsidTr="00B914EC">
        <w:trPr>
          <w:trHeight w:val="230"/>
        </w:trPr>
        <w:tc>
          <w:tcPr>
            <w:tcW w:w="3780" w:type="dxa"/>
            <w:tcBorders>
              <w:top w:val="nil"/>
              <w:left w:val="nil"/>
              <w:bottom w:val="nil"/>
              <w:right w:val="nil"/>
            </w:tcBorders>
          </w:tcPr>
          <w:p w14:paraId="2B05E03B"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1B78128D"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E45C16" w:rsidRPr="008F7B24" w14:paraId="28BBE01F" w14:textId="77777777" w:rsidTr="00B914EC">
        <w:trPr>
          <w:trHeight w:val="230"/>
        </w:trPr>
        <w:tc>
          <w:tcPr>
            <w:tcW w:w="3780" w:type="dxa"/>
            <w:tcBorders>
              <w:top w:val="nil"/>
              <w:left w:val="nil"/>
              <w:bottom w:val="nil"/>
              <w:right w:val="nil"/>
            </w:tcBorders>
          </w:tcPr>
          <w:p w14:paraId="1FC1D2FA" w14:textId="77777777"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9C7956A"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14:paraId="7D28ADD6" w14:textId="77777777" w:rsidTr="00B914EC">
        <w:trPr>
          <w:trHeight w:val="411"/>
        </w:trPr>
        <w:tc>
          <w:tcPr>
            <w:tcW w:w="3780" w:type="dxa"/>
            <w:tcBorders>
              <w:top w:val="nil"/>
              <w:left w:val="nil"/>
              <w:bottom w:val="nil"/>
              <w:right w:val="nil"/>
            </w:tcBorders>
          </w:tcPr>
          <w:p w14:paraId="4A91CC38"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56545AB5"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E45C16" w:rsidRPr="008F7B24" w14:paraId="7F40BBA6" w14:textId="77777777" w:rsidTr="00B914EC">
        <w:trPr>
          <w:trHeight w:val="245"/>
        </w:trPr>
        <w:tc>
          <w:tcPr>
            <w:tcW w:w="3780" w:type="dxa"/>
            <w:tcBorders>
              <w:top w:val="nil"/>
              <w:left w:val="nil"/>
              <w:bottom w:val="nil"/>
              <w:right w:val="nil"/>
            </w:tcBorders>
          </w:tcPr>
          <w:p w14:paraId="1CA1F403" w14:textId="77777777"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C1AE7F1"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14:paraId="22A0AEAC" w14:textId="77777777" w:rsidTr="00B914EC">
        <w:trPr>
          <w:trHeight w:val="230"/>
        </w:trPr>
        <w:tc>
          <w:tcPr>
            <w:tcW w:w="3780" w:type="dxa"/>
            <w:tcBorders>
              <w:top w:val="nil"/>
              <w:left w:val="nil"/>
              <w:bottom w:val="nil"/>
              <w:right w:val="nil"/>
            </w:tcBorders>
          </w:tcPr>
          <w:p w14:paraId="716BCADC"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4F5247FE" w14:textId="77777777" w:rsidR="00E45C16" w:rsidRPr="008F7B24" w:rsidRDefault="00DA5D93"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E45C16" w:rsidRPr="008F7B24">
              <w:rPr>
                <w:rFonts w:ascii="Arial" w:hAnsi="Arial" w:cs="Arial"/>
                <w:sz w:val="20"/>
                <w:szCs w:val="20"/>
                <w:lang w:val="en-AU"/>
              </w:rPr>
              <w:instrText xml:space="preserve">MERGEFIELD </w:instrText>
            </w:r>
            <w:r w:rsidR="00E45C16" w:rsidRPr="008F7B24">
              <w:rPr>
                <w:rFonts w:ascii="Arial" w:eastAsia="Times New Roman" w:hAnsi="Arial" w:cs="Arial"/>
                <w:color w:val="000000"/>
                <w:sz w:val="20"/>
                <w:szCs w:val="20"/>
              </w:rPr>
              <w:instrText>Att.LowerBound</w:instrText>
            </w:r>
            <w:r w:rsidRPr="008F7B24">
              <w:rPr>
                <w:rFonts w:ascii="Arial" w:hAnsi="Arial" w:cs="Arial"/>
                <w:sz w:val="20"/>
                <w:szCs w:val="20"/>
                <w:lang w:val="en-AU"/>
              </w:rPr>
              <w:fldChar w:fldCharType="separate"/>
            </w:r>
            <w:r w:rsidR="00E45C16" w:rsidRPr="008F7B24">
              <w:rPr>
                <w:rFonts w:ascii="Arial" w:eastAsia="Times New Roman" w:hAnsi="Arial" w:cs="Arial"/>
                <w:color w:val="000000"/>
                <w:sz w:val="20"/>
                <w:szCs w:val="20"/>
              </w:rPr>
              <w:t>1</w:t>
            </w:r>
            <w:r w:rsidRPr="008F7B24">
              <w:rPr>
                <w:rFonts w:ascii="Arial" w:hAnsi="Arial" w:cs="Arial"/>
                <w:sz w:val="20"/>
                <w:szCs w:val="20"/>
                <w:lang w:val="en-AU"/>
              </w:rPr>
              <w:fldChar w:fldCharType="end"/>
            </w:r>
            <w:r w:rsidR="00E45C16" w:rsidRPr="008F7B24">
              <w:rPr>
                <w:rFonts w:ascii="Arial" w:eastAsia="Times New Roman" w:hAnsi="Arial" w:cs="Arial"/>
                <w:color w:val="000000"/>
                <w:sz w:val="20"/>
                <w:szCs w:val="20"/>
              </w:rPr>
              <w:t xml:space="preserve"> - </w:t>
            </w:r>
            <w:r w:rsidRPr="008F7B24">
              <w:rPr>
                <w:rFonts w:ascii="Arial" w:eastAsia="Times New Roman" w:hAnsi="Arial" w:cs="Arial"/>
                <w:color w:val="000000"/>
                <w:sz w:val="20"/>
                <w:szCs w:val="20"/>
              </w:rPr>
              <w:fldChar w:fldCharType="begin" w:fldLock="1"/>
            </w:r>
            <w:r w:rsidR="00E45C16" w:rsidRPr="008F7B24">
              <w:rPr>
                <w:rFonts w:ascii="Arial" w:eastAsia="Times New Roman" w:hAnsi="Arial" w:cs="Arial"/>
                <w:color w:val="000000"/>
                <w:sz w:val="20"/>
                <w:szCs w:val="20"/>
              </w:rPr>
              <w:instrText>MERGEFIELD Att.UpperBound</w:instrText>
            </w:r>
            <w:r w:rsidRPr="008F7B24">
              <w:rPr>
                <w:rFonts w:ascii="Arial" w:eastAsia="Times New Roman" w:hAnsi="Arial" w:cs="Arial"/>
                <w:color w:val="000000"/>
                <w:sz w:val="20"/>
                <w:szCs w:val="20"/>
              </w:rPr>
              <w:fldChar w:fldCharType="separate"/>
            </w:r>
            <w:r w:rsidR="00E45C16" w:rsidRPr="008F7B24">
              <w:rPr>
                <w:rFonts w:ascii="Arial" w:eastAsia="Times New Roman" w:hAnsi="Arial" w:cs="Arial"/>
                <w:color w:val="000000"/>
                <w:sz w:val="20"/>
                <w:szCs w:val="20"/>
              </w:rPr>
              <w:t>1</w:t>
            </w:r>
            <w:r w:rsidRPr="008F7B24">
              <w:rPr>
                <w:rFonts w:ascii="Arial" w:eastAsia="Times New Roman" w:hAnsi="Arial" w:cs="Arial"/>
                <w:color w:val="000000"/>
                <w:sz w:val="20"/>
                <w:szCs w:val="20"/>
              </w:rPr>
              <w:fldChar w:fldCharType="end"/>
            </w:r>
          </w:p>
        </w:tc>
      </w:tr>
      <w:tr w:rsidR="00E45C16" w:rsidRPr="008F7B24" w14:paraId="18137BBB" w14:textId="77777777" w:rsidTr="00B914EC">
        <w:trPr>
          <w:trHeight w:val="230"/>
        </w:trPr>
        <w:tc>
          <w:tcPr>
            <w:tcW w:w="3780" w:type="dxa"/>
            <w:tcBorders>
              <w:top w:val="nil"/>
              <w:left w:val="nil"/>
              <w:bottom w:val="nil"/>
              <w:right w:val="nil"/>
            </w:tcBorders>
          </w:tcPr>
          <w:p w14:paraId="0959B655" w14:textId="77777777"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1B4970C"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14:paraId="7BC4BACA" w14:textId="77777777" w:rsidTr="00B914EC">
        <w:trPr>
          <w:trHeight w:val="230"/>
        </w:trPr>
        <w:tc>
          <w:tcPr>
            <w:tcW w:w="3780" w:type="dxa"/>
            <w:tcBorders>
              <w:top w:val="nil"/>
              <w:left w:val="nil"/>
              <w:bottom w:val="nil"/>
              <w:right w:val="nil"/>
            </w:tcBorders>
          </w:tcPr>
          <w:p w14:paraId="3E7E7CA4"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158072E7"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Gemeentelijk basisgegeven</w:t>
            </w:r>
          </w:p>
        </w:tc>
      </w:tr>
      <w:tr w:rsidR="00E45C16" w:rsidRPr="008F7B24" w14:paraId="094E0AB2" w14:textId="77777777" w:rsidTr="00B914EC">
        <w:trPr>
          <w:trHeight w:val="230"/>
        </w:trPr>
        <w:tc>
          <w:tcPr>
            <w:tcW w:w="3780" w:type="dxa"/>
            <w:tcBorders>
              <w:top w:val="nil"/>
              <w:left w:val="nil"/>
              <w:right w:val="nil"/>
            </w:tcBorders>
          </w:tcPr>
          <w:p w14:paraId="453EE466" w14:textId="77777777"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18CCF134"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14:paraId="2660129D" w14:textId="77777777" w:rsidTr="00B914EC">
        <w:trPr>
          <w:trHeight w:val="230"/>
        </w:trPr>
        <w:tc>
          <w:tcPr>
            <w:tcW w:w="3780" w:type="dxa"/>
            <w:tcBorders>
              <w:top w:val="nil"/>
              <w:left w:val="nil"/>
              <w:bottom w:val="single" w:sz="4" w:space="0" w:color="auto"/>
              <w:right w:val="nil"/>
            </w:tcBorders>
          </w:tcPr>
          <w:p w14:paraId="11FD07FD" w14:textId="77777777"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332826AA" w14:textId="77777777"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w:t>
            </w:r>
          </w:p>
        </w:tc>
      </w:tr>
    </w:tbl>
    <w:p w14:paraId="4EB6D61E" w14:textId="77777777" w:rsidR="00E45C16" w:rsidRDefault="00E45C16" w:rsidP="00E45C16"/>
    <w:p w14:paraId="574128DE" w14:textId="77777777" w:rsidR="005D07DB" w:rsidRPr="006B0CA1" w:rsidRDefault="005D07DB" w:rsidP="005D07DB">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sidR="009B7235">
        <w:rPr>
          <w:rFonts w:ascii="Arial" w:eastAsia="Times New Roman" w:hAnsi="Arial" w:cs="Arial"/>
          <w:b/>
          <w:color w:val="004080"/>
          <w:sz w:val="24"/>
          <w:szCs w:val="24"/>
          <w:lang w:eastAsia="nl-NL"/>
        </w:rPr>
        <w:t>Suba</w:t>
      </w:r>
      <w:r>
        <w:rPr>
          <w:rFonts w:ascii="Arial" w:eastAsia="Times New Roman" w:hAnsi="Arial" w:cs="Arial"/>
          <w:b/>
          <w:color w:val="004080"/>
          <w:sz w:val="24"/>
          <w:szCs w:val="24"/>
          <w:lang w:eastAsia="nl-NL"/>
        </w:rPr>
        <w:t>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009B7235">
        <w:rPr>
          <w:rFonts w:ascii="Arial" w:eastAsia="Times New Roman" w:hAnsi="Arial" w:cs="Arial"/>
          <w:b/>
          <w:color w:val="004080"/>
          <w:sz w:val="24"/>
          <w:szCs w:val="24"/>
          <w:lang w:eastAsia="nl-NL"/>
        </w:rPr>
        <w:t>Startdatum</w:t>
      </w:r>
      <w:r w:rsidRPr="005D07DB">
        <w:rPr>
          <w:rFonts w:ascii="Arial" w:eastAsia="Times New Roman" w:hAnsi="Arial" w:cs="Arial"/>
          <w:b/>
          <w:color w:val="004080"/>
          <w:sz w:val="24"/>
          <w:szCs w:val="24"/>
          <w:lang w:eastAsia="nl-NL"/>
        </w:rPr>
        <w:t xml:space="preserve"> gebruiksrechten</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5D07DB" w:rsidRPr="008F7B24" w14:paraId="1C212670" w14:textId="77777777" w:rsidTr="00B914EC">
        <w:trPr>
          <w:trHeight w:val="230"/>
        </w:trPr>
        <w:tc>
          <w:tcPr>
            <w:tcW w:w="3780" w:type="dxa"/>
            <w:tcBorders>
              <w:top w:val="single" w:sz="4" w:space="0" w:color="auto"/>
              <w:left w:val="nil"/>
              <w:bottom w:val="nil"/>
              <w:right w:val="nil"/>
            </w:tcBorders>
          </w:tcPr>
          <w:p w14:paraId="79C9C308"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4C4C09CF" w14:textId="77777777" w:rsidR="005D07DB" w:rsidRPr="008F7B24" w:rsidRDefault="009B7235"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Startdatum</w:t>
            </w:r>
            <w:r w:rsidR="005D07DB" w:rsidRPr="005D07DB">
              <w:rPr>
                <w:rFonts w:ascii="Arial" w:eastAsia="Times New Roman" w:hAnsi="Arial" w:cs="Arial"/>
                <w:color w:val="000000"/>
                <w:sz w:val="20"/>
                <w:szCs w:val="20"/>
              </w:rPr>
              <w:t xml:space="preserve"> gebruiksrechten</w:t>
            </w:r>
          </w:p>
        </w:tc>
      </w:tr>
      <w:tr w:rsidR="005D07DB" w:rsidRPr="008F7B24" w14:paraId="5CC2C648" w14:textId="77777777" w:rsidTr="00B914EC">
        <w:tc>
          <w:tcPr>
            <w:tcW w:w="3780" w:type="dxa"/>
            <w:tcBorders>
              <w:top w:val="nil"/>
              <w:left w:val="nil"/>
              <w:bottom w:val="nil"/>
              <w:right w:val="nil"/>
            </w:tcBorders>
          </w:tcPr>
          <w:p w14:paraId="3ECC612B" w14:textId="77777777"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1B8773A"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AE6939" w14:paraId="6C21B22A" w14:textId="77777777" w:rsidTr="00B914EC">
        <w:tc>
          <w:tcPr>
            <w:tcW w:w="3780" w:type="dxa"/>
            <w:tcBorders>
              <w:top w:val="nil"/>
              <w:left w:val="nil"/>
              <w:bottom w:val="nil"/>
              <w:right w:val="nil"/>
            </w:tcBorders>
          </w:tcPr>
          <w:p w14:paraId="373DACAC"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54160745" w14:textId="77777777" w:rsidR="005D07DB" w:rsidRPr="00DD0F4F" w:rsidRDefault="009B7235" w:rsidP="00B914E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KING o.b.v. </w:t>
            </w:r>
            <w:r w:rsidR="005D07DB" w:rsidRPr="00DD0F4F">
              <w:rPr>
                <w:rFonts w:ascii="Arial" w:eastAsia="Times New Roman" w:hAnsi="Arial" w:cs="Arial"/>
                <w:color w:val="000000"/>
                <w:sz w:val="20"/>
                <w:szCs w:val="20"/>
                <w:lang w:val="nl-NL"/>
              </w:rPr>
              <w:t>Richtlijn Metagegevens Overheidsinformatie</w:t>
            </w:r>
          </w:p>
        </w:tc>
      </w:tr>
      <w:tr w:rsidR="005D07DB" w:rsidRPr="00AE6939" w14:paraId="611A6CC5" w14:textId="77777777" w:rsidTr="00B914EC">
        <w:tc>
          <w:tcPr>
            <w:tcW w:w="3780" w:type="dxa"/>
            <w:tcBorders>
              <w:top w:val="nil"/>
              <w:left w:val="nil"/>
              <w:bottom w:val="nil"/>
              <w:right w:val="nil"/>
            </w:tcBorders>
          </w:tcPr>
          <w:p w14:paraId="63BCD5C3" w14:textId="77777777" w:rsidR="005D07DB" w:rsidRPr="00DD0F4F" w:rsidRDefault="005D07D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E61983E" w14:textId="77777777" w:rsidR="005D07DB" w:rsidRPr="00DD0F4F" w:rsidRDefault="005D07D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5D07DB" w:rsidRPr="008F7B24" w14:paraId="22C94DD3" w14:textId="77777777" w:rsidTr="00B914EC">
        <w:tc>
          <w:tcPr>
            <w:tcW w:w="3780" w:type="dxa"/>
            <w:tcBorders>
              <w:top w:val="nil"/>
              <w:left w:val="nil"/>
              <w:bottom w:val="nil"/>
              <w:right w:val="nil"/>
            </w:tcBorders>
          </w:tcPr>
          <w:p w14:paraId="4DCBB122"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1A5750F4"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14:paraId="7582FF27" w14:textId="77777777" w:rsidTr="00B914EC">
        <w:tc>
          <w:tcPr>
            <w:tcW w:w="3780" w:type="dxa"/>
            <w:tcBorders>
              <w:top w:val="nil"/>
              <w:left w:val="nil"/>
              <w:bottom w:val="nil"/>
              <w:right w:val="nil"/>
            </w:tcBorders>
          </w:tcPr>
          <w:p w14:paraId="1FBB5F70" w14:textId="77777777"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248FF9C"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14:paraId="5E9E7212" w14:textId="77777777" w:rsidTr="00B914EC">
        <w:tc>
          <w:tcPr>
            <w:tcW w:w="3780" w:type="dxa"/>
            <w:tcBorders>
              <w:top w:val="nil"/>
              <w:left w:val="nil"/>
              <w:bottom w:val="nil"/>
              <w:right w:val="nil"/>
            </w:tcBorders>
          </w:tcPr>
          <w:p w14:paraId="3D836232"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745AE8B6" w14:textId="77777777" w:rsidR="005D07D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startdatum</w:t>
            </w:r>
          </w:p>
        </w:tc>
      </w:tr>
      <w:tr w:rsidR="005D07DB" w:rsidRPr="008F7B24" w14:paraId="3536CAB1" w14:textId="77777777" w:rsidTr="00B914EC">
        <w:tc>
          <w:tcPr>
            <w:tcW w:w="3780" w:type="dxa"/>
            <w:tcBorders>
              <w:top w:val="nil"/>
              <w:left w:val="nil"/>
              <w:bottom w:val="nil"/>
              <w:right w:val="nil"/>
            </w:tcBorders>
          </w:tcPr>
          <w:p w14:paraId="7F8B025D" w14:textId="77777777"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2E6A439"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AE6939" w14:paraId="5B61BA3D" w14:textId="77777777" w:rsidTr="00B914EC">
        <w:tc>
          <w:tcPr>
            <w:tcW w:w="3780" w:type="dxa"/>
            <w:tcBorders>
              <w:top w:val="nil"/>
              <w:left w:val="nil"/>
              <w:bottom w:val="nil"/>
              <w:right w:val="nil"/>
            </w:tcBorders>
          </w:tcPr>
          <w:p w14:paraId="120AB3AF"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3F9BE9B6" w14:textId="77777777" w:rsidR="005D07DB" w:rsidRPr="00DD0F4F" w:rsidRDefault="009B7235" w:rsidP="00B914E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Begindatum van de periode waarin de gebruiksrechtvoorwaarden van toepassing zijn</w:t>
            </w:r>
          </w:p>
        </w:tc>
      </w:tr>
      <w:tr w:rsidR="005D07DB" w:rsidRPr="00AE6939" w14:paraId="7B43AF63" w14:textId="77777777" w:rsidTr="00B914EC">
        <w:trPr>
          <w:trHeight w:val="230"/>
        </w:trPr>
        <w:tc>
          <w:tcPr>
            <w:tcW w:w="3780" w:type="dxa"/>
            <w:tcBorders>
              <w:top w:val="nil"/>
              <w:left w:val="nil"/>
              <w:bottom w:val="nil"/>
              <w:right w:val="nil"/>
            </w:tcBorders>
          </w:tcPr>
          <w:p w14:paraId="4F32AF2B" w14:textId="77777777" w:rsidR="005D07DB" w:rsidRPr="00DD0F4F" w:rsidRDefault="005D07D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6676EBDF" w14:textId="77777777" w:rsidR="005D07DB" w:rsidRPr="00DD0F4F" w:rsidRDefault="005D07D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5D07DB" w:rsidRPr="00AE6939" w14:paraId="5717FE28" w14:textId="77777777" w:rsidTr="00B914EC">
        <w:trPr>
          <w:trHeight w:val="230"/>
        </w:trPr>
        <w:tc>
          <w:tcPr>
            <w:tcW w:w="3780" w:type="dxa"/>
            <w:tcBorders>
              <w:top w:val="nil"/>
              <w:left w:val="nil"/>
              <w:bottom w:val="nil"/>
              <w:right w:val="nil"/>
            </w:tcBorders>
          </w:tcPr>
          <w:p w14:paraId="6EAC5FF3"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65E9D833" w14:textId="77777777" w:rsidR="005D07DB" w:rsidRPr="00DD0F4F" w:rsidRDefault="009B7235" w:rsidP="00B914E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KING o.b.v. </w:t>
            </w:r>
            <w:r w:rsidR="005D07DB" w:rsidRPr="00DD0F4F">
              <w:rPr>
                <w:rFonts w:ascii="Arial" w:eastAsia="Times New Roman" w:hAnsi="Arial" w:cs="Arial"/>
                <w:color w:val="000000"/>
                <w:sz w:val="20"/>
                <w:szCs w:val="20"/>
                <w:lang w:val="nl-NL"/>
              </w:rPr>
              <w:t>Richtlijn Metagegevens Overheidsinformatie</w:t>
            </w:r>
          </w:p>
        </w:tc>
      </w:tr>
      <w:tr w:rsidR="005D07DB" w:rsidRPr="00AE6939" w14:paraId="10991087" w14:textId="77777777" w:rsidTr="00B914EC">
        <w:tc>
          <w:tcPr>
            <w:tcW w:w="3780" w:type="dxa"/>
            <w:tcBorders>
              <w:top w:val="nil"/>
              <w:left w:val="nil"/>
              <w:bottom w:val="nil"/>
              <w:right w:val="nil"/>
            </w:tcBorders>
          </w:tcPr>
          <w:p w14:paraId="4E7E385F" w14:textId="77777777" w:rsidR="005D07DB" w:rsidRPr="00DD0F4F" w:rsidRDefault="005D07D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B45674E" w14:textId="77777777" w:rsidR="005D07DB" w:rsidRPr="00DD0F4F" w:rsidRDefault="005D07D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5D07DB" w:rsidRPr="008F7B24" w14:paraId="0C9A877E" w14:textId="77777777" w:rsidTr="00B914EC">
        <w:tc>
          <w:tcPr>
            <w:tcW w:w="3780" w:type="dxa"/>
            <w:tcBorders>
              <w:top w:val="nil"/>
              <w:left w:val="nil"/>
              <w:bottom w:val="nil"/>
              <w:right w:val="nil"/>
            </w:tcBorders>
          </w:tcPr>
          <w:p w14:paraId="5B1BC1D0"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52E7404C" w14:textId="77777777" w:rsidR="005D07DB" w:rsidRPr="008F7B24" w:rsidRDefault="009B7235"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15-12-2013</w:t>
            </w:r>
          </w:p>
        </w:tc>
      </w:tr>
      <w:tr w:rsidR="005D07DB" w:rsidRPr="008F7B24" w14:paraId="4AEE8204" w14:textId="77777777" w:rsidTr="00B914EC">
        <w:tc>
          <w:tcPr>
            <w:tcW w:w="3780" w:type="dxa"/>
            <w:tcBorders>
              <w:top w:val="nil"/>
              <w:left w:val="nil"/>
              <w:bottom w:val="nil"/>
              <w:right w:val="nil"/>
            </w:tcBorders>
          </w:tcPr>
          <w:p w14:paraId="1F4CA51F" w14:textId="77777777"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A676084"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AE6939" w14:paraId="2A724D2D" w14:textId="77777777" w:rsidTr="00B914EC">
        <w:tc>
          <w:tcPr>
            <w:tcW w:w="3780" w:type="dxa"/>
            <w:tcBorders>
              <w:top w:val="nil"/>
              <w:left w:val="nil"/>
              <w:bottom w:val="nil"/>
              <w:right w:val="nil"/>
            </w:tcBorders>
          </w:tcPr>
          <w:p w14:paraId="3AFEBA08"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593391EE" w14:textId="77777777" w:rsidR="005D07DB" w:rsidRPr="00DD0F4F" w:rsidRDefault="009B7235" w:rsidP="00B914E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Doorgaans is de datum van creatie van het informatieobject de startdatum</w:t>
            </w:r>
          </w:p>
        </w:tc>
      </w:tr>
      <w:tr w:rsidR="005D07DB" w:rsidRPr="00AE6939" w14:paraId="6A47E59B" w14:textId="77777777" w:rsidTr="00B914EC">
        <w:tc>
          <w:tcPr>
            <w:tcW w:w="3780" w:type="dxa"/>
            <w:tcBorders>
              <w:top w:val="nil"/>
              <w:left w:val="nil"/>
              <w:bottom w:val="nil"/>
              <w:right w:val="nil"/>
            </w:tcBorders>
          </w:tcPr>
          <w:p w14:paraId="7E077888" w14:textId="77777777" w:rsidR="005D07DB" w:rsidRPr="00DD0F4F" w:rsidRDefault="005D07D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FA7FAA7" w14:textId="77777777" w:rsidR="005D07DB" w:rsidRPr="00DD0F4F" w:rsidRDefault="005D07D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5D07DB" w:rsidRPr="008F7B24" w14:paraId="5DC35C51" w14:textId="77777777" w:rsidTr="00B914EC">
        <w:tc>
          <w:tcPr>
            <w:tcW w:w="3780" w:type="dxa"/>
            <w:tcBorders>
              <w:top w:val="nil"/>
              <w:left w:val="nil"/>
              <w:bottom w:val="nil"/>
              <w:right w:val="nil"/>
            </w:tcBorders>
          </w:tcPr>
          <w:p w14:paraId="63405EC5"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3780A83F" w14:textId="77777777" w:rsidR="005D07DB" w:rsidRPr="008F7B24" w:rsidRDefault="009B7235" w:rsidP="00B914E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Datum (jjjjmmdd)</w:t>
            </w:r>
          </w:p>
        </w:tc>
      </w:tr>
      <w:tr w:rsidR="005D07DB" w:rsidRPr="008F7B24" w14:paraId="51154330" w14:textId="77777777" w:rsidTr="00B914EC">
        <w:trPr>
          <w:trHeight w:val="230"/>
        </w:trPr>
        <w:tc>
          <w:tcPr>
            <w:tcW w:w="3780" w:type="dxa"/>
            <w:tcBorders>
              <w:top w:val="nil"/>
              <w:left w:val="nil"/>
              <w:bottom w:val="nil"/>
              <w:right w:val="nil"/>
            </w:tcBorders>
          </w:tcPr>
          <w:p w14:paraId="2AB96AB1" w14:textId="77777777"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63EC4EB"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14:paraId="441F502E" w14:textId="77777777" w:rsidTr="00B914EC">
        <w:trPr>
          <w:trHeight w:val="230"/>
        </w:trPr>
        <w:tc>
          <w:tcPr>
            <w:tcW w:w="3780" w:type="dxa"/>
            <w:tcBorders>
              <w:top w:val="nil"/>
              <w:left w:val="nil"/>
              <w:bottom w:val="nil"/>
              <w:right w:val="nil"/>
            </w:tcBorders>
          </w:tcPr>
          <w:p w14:paraId="37BF5DC8"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437D9739" w14:textId="77777777" w:rsidR="005D07D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Alle geldige datums</w:t>
            </w:r>
          </w:p>
        </w:tc>
      </w:tr>
      <w:tr w:rsidR="005D07DB" w:rsidRPr="008F7B24" w14:paraId="61006659" w14:textId="77777777" w:rsidTr="00B914EC">
        <w:trPr>
          <w:trHeight w:val="215"/>
        </w:trPr>
        <w:tc>
          <w:tcPr>
            <w:tcW w:w="3780" w:type="dxa"/>
            <w:tcBorders>
              <w:top w:val="nil"/>
              <w:left w:val="nil"/>
              <w:bottom w:val="nil"/>
              <w:right w:val="nil"/>
            </w:tcBorders>
          </w:tcPr>
          <w:p w14:paraId="0053D2D3" w14:textId="77777777"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ACBA186"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14:paraId="3B0C0A37" w14:textId="77777777" w:rsidTr="00B914EC">
        <w:trPr>
          <w:trHeight w:val="215"/>
        </w:trPr>
        <w:tc>
          <w:tcPr>
            <w:tcW w:w="3780" w:type="dxa"/>
            <w:tcBorders>
              <w:top w:val="nil"/>
              <w:left w:val="nil"/>
              <w:bottom w:val="nil"/>
              <w:right w:val="nil"/>
            </w:tcBorders>
          </w:tcPr>
          <w:p w14:paraId="6763564C"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68F28603" w14:textId="10321A13" w:rsidR="005D07D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del w:id="1732" w:author="Arjan Kloosterboer" w:date="2017-09-22T04:10:00Z">
              <w:r>
                <w:rPr>
                  <w:rFonts w:ascii="Arial" w:eastAsia="Times New Roman" w:hAnsi="Arial" w:cs="Arial"/>
                  <w:color w:val="000000"/>
                  <w:sz w:val="20"/>
                  <w:szCs w:val="20"/>
                </w:rPr>
                <w:delText>Nee</w:delText>
              </w:r>
            </w:del>
            <w:ins w:id="1733" w:author="Arjan Kloosterboer" w:date="2017-09-22T04:10:00Z">
              <w:r w:rsidR="009060D1">
                <w:rPr>
                  <w:rFonts w:ascii="Arial" w:eastAsia="Times New Roman" w:hAnsi="Arial" w:cs="Arial"/>
                  <w:color w:val="000000"/>
                  <w:sz w:val="20"/>
                  <w:szCs w:val="20"/>
                </w:rPr>
                <w:t>Zie groep</w:t>
              </w:r>
            </w:ins>
          </w:p>
        </w:tc>
      </w:tr>
      <w:tr w:rsidR="005D07DB" w:rsidRPr="008F7B24" w14:paraId="746CFB9C" w14:textId="77777777" w:rsidTr="00B914EC">
        <w:trPr>
          <w:trHeight w:val="230"/>
        </w:trPr>
        <w:tc>
          <w:tcPr>
            <w:tcW w:w="3780" w:type="dxa"/>
            <w:tcBorders>
              <w:top w:val="nil"/>
              <w:left w:val="nil"/>
              <w:bottom w:val="nil"/>
              <w:right w:val="nil"/>
            </w:tcBorders>
          </w:tcPr>
          <w:p w14:paraId="57F0B3C0" w14:textId="77777777"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82CA970"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14:paraId="4611E8DE" w14:textId="77777777" w:rsidTr="00B914EC">
        <w:trPr>
          <w:trHeight w:val="230"/>
        </w:trPr>
        <w:tc>
          <w:tcPr>
            <w:tcW w:w="3780" w:type="dxa"/>
            <w:tcBorders>
              <w:top w:val="nil"/>
              <w:left w:val="nil"/>
              <w:bottom w:val="nil"/>
              <w:right w:val="nil"/>
            </w:tcBorders>
          </w:tcPr>
          <w:p w14:paraId="13FD8C48"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00FB5C55" w14:textId="6D1F0C64" w:rsidR="005D07D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del w:id="1734" w:author="Arjan Kloosterboer" w:date="2017-09-22T04:10:00Z">
              <w:r>
                <w:rPr>
                  <w:rFonts w:ascii="Arial" w:eastAsia="Times New Roman" w:hAnsi="Arial" w:cs="Arial"/>
                  <w:color w:val="000000"/>
                  <w:sz w:val="20"/>
                  <w:szCs w:val="20"/>
                </w:rPr>
                <w:delText>Nee</w:delText>
              </w:r>
            </w:del>
            <w:ins w:id="1735" w:author="Arjan Kloosterboer" w:date="2017-09-22T04:10:00Z">
              <w:r w:rsidR="009060D1">
                <w:rPr>
                  <w:rFonts w:ascii="Arial" w:eastAsia="Times New Roman" w:hAnsi="Arial" w:cs="Arial"/>
                  <w:color w:val="000000"/>
                  <w:sz w:val="20"/>
                  <w:szCs w:val="20"/>
                </w:rPr>
                <w:t>Zie groep</w:t>
              </w:r>
            </w:ins>
          </w:p>
        </w:tc>
      </w:tr>
      <w:tr w:rsidR="005D07DB" w:rsidRPr="008F7B24" w14:paraId="342EBF74" w14:textId="77777777" w:rsidTr="00B914EC">
        <w:trPr>
          <w:trHeight w:val="230"/>
        </w:trPr>
        <w:tc>
          <w:tcPr>
            <w:tcW w:w="3780" w:type="dxa"/>
            <w:tcBorders>
              <w:top w:val="nil"/>
              <w:left w:val="nil"/>
              <w:bottom w:val="nil"/>
              <w:right w:val="nil"/>
            </w:tcBorders>
          </w:tcPr>
          <w:p w14:paraId="381F6B23" w14:textId="77777777"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85DDE88"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14:paraId="468C8E62" w14:textId="77777777" w:rsidTr="00B914EC">
        <w:trPr>
          <w:trHeight w:val="230"/>
        </w:trPr>
        <w:tc>
          <w:tcPr>
            <w:tcW w:w="3780" w:type="dxa"/>
            <w:tcBorders>
              <w:top w:val="nil"/>
              <w:left w:val="nil"/>
              <w:bottom w:val="nil"/>
              <w:right w:val="nil"/>
            </w:tcBorders>
          </w:tcPr>
          <w:p w14:paraId="007399E4"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6DE35DA6"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5D07DB" w:rsidRPr="008F7B24" w14:paraId="0438CECB" w14:textId="77777777" w:rsidTr="00B914EC">
        <w:trPr>
          <w:trHeight w:val="230"/>
        </w:trPr>
        <w:tc>
          <w:tcPr>
            <w:tcW w:w="3780" w:type="dxa"/>
            <w:tcBorders>
              <w:top w:val="nil"/>
              <w:left w:val="nil"/>
              <w:bottom w:val="nil"/>
              <w:right w:val="nil"/>
            </w:tcBorders>
          </w:tcPr>
          <w:p w14:paraId="193F2C55" w14:textId="77777777"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7946D7B"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14:paraId="4C660086" w14:textId="77777777" w:rsidTr="00B914EC">
        <w:trPr>
          <w:trHeight w:val="230"/>
        </w:trPr>
        <w:tc>
          <w:tcPr>
            <w:tcW w:w="3780" w:type="dxa"/>
            <w:tcBorders>
              <w:top w:val="nil"/>
              <w:left w:val="nil"/>
              <w:bottom w:val="nil"/>
              <w:right w:val="nil"/>
            </w:tcBorders>
          </w:tcPr>
          <w:p w14:paraId="126203B0"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5534246B"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5D07DB" w:rsidRPr="008F7B24" w14:paraId="0CF847B9" w14:textId="77777777" w:rsidTr="00B914EC">
        <w:trPr>
          <w:trHeight w:val="230"/>
        </w:trPr>
        <w:tc>
          <w:tcPr>
            <w:tcW w:w="3780" w:type="dxa"/>
            <w:tcBorders>
              <w:top w:val="nil"/>
              <w:left w:val="nil"/>
              <w:bottom w:val="nil"/>
              <w:right w:val="nil"/>
            </w:tcBorders>
          </w:tcPr>
          <w:p w14:paraId="002F04DA" w14:textId="77777777"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6D9CF73"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14:paraId="5F37BF42" w14:textId="77777777" w:rsidTr="00B914EC">
        <w:trPr>
          <w:trHeight w:val="411"/>
        </w:trPr>
        <w:tc>
          <w:tcPr>
            <w:tcW w:w="3780" w:type="dxa"/>
            <w:tcBorders>
              <w:top w:val="nil"/>
              <w:left w:val="nil"/>
              <w:bottom w:val="nil"/>
              <w:right w:val="nil"/>
            </w:tcBorders>
          </w:tcPr>
          <w:p w14:paraId="2BE43703"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6D1F2768"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5D07DB" w:rsidRPr="008F7B24" w14:paraId="54E1AC02" w14:textId="77777777" w:rsidTr="00B914EC">
        <w:trPr>
          <w:trHeight w:val="245"/>
        </w:trPr>
        <w:tc>
          <w:tcPr>
            <w:tcW w:w="3780" w:type="dxa"/>
            <w:tcBorders>
              <w:top w:val="nil"/>
              <w:left w:val="nil"/>
              <w:bottom w:val="nil"/>
              <w:right w:val="nil"/>
            </w:tcBorders>
          </w:tcPr>
          <w:p w14:paraId="78B13831" w14:textId="77777777"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1C59B40"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14:paraId="4FB8FDC8" w14:textId="77777777" w:rsidTr="00B914EC">
        <w:trPr>
          <w:trHeight w:val="230"/>
        </w:trPr>
        <w:tc>
          <w:tcPr>
            <w:tcW w:w="3780" w:type="dxa"/>
            <w:tcBorders>
              <w:top w:val="nil"/>
              <w:left w:val="nil"/>
              <w:bottom w:val="nil"/>
              <w:right w:val="nil"/>
            </w:tcBorders>
          </w:tcPr>
          <w:p w14:paraId="7090A6AF"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78577F3B" w14:textId="77777777" w:rsidR="005D07D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1</w:t>
            </w:r>
            <w:r w:rsidR="005D07DB" w:rsidRPr="008F7B24">
              <w:rPr>
                <w:rFonts w:ascii="Arial" w:eastAsia="Times New Roman" w:hAnsi="Arial" w:cs="Arial"/>
                <w:color w:val="000000"/>
                <w:sz w:val="20"/>
                <w:szCs w:val="20"/>
              </w:rPr>
              <w:t xml:space="preserve"> - </w:t>
            </w:r>
            <w:r w:rsidR="00DA5D93" w:rsidRPr="008F7B24">
              <w:rPr>
                <w:rFonts w:ascii="Arial" w:eastAsia="Times New Roman" w:hAnsi="Arial" w:cs="Arial"/>
                <w:color w:val="000000"/>
                <w:sz w:val="20"/>
                <w:szCs w:val="20"/>
              </w:rPr>
              <w:fldChar w:fldCharType="begin" w:fldLock="1"/>
            </w:r>
            <w:r w:rsidR="005D07DB" w:rsidRPr="008F7B24">
              <w:rPr>
                <w:rFonts w:ascii="Arial" w:eastAsia="Times New Roman" w:hAnsi="Arial" w:cs="Arial"/>
                <w:color w:val="000000"/>
                <w:sz w:val="20"/>
                <w:szCs w:val="20"/>
              </w:rPr>
              <w:instrText>MERGEFIELD Att.UpperBound</w:instrText>
            </w:r>
            <w:r w:rsidR="00DA5D93" w:rsidRPr="008F7B24">
              <w:rPr>
                <w:rFonts w:ascii="Arial" w:eastAsia="Times New Roman" w:hAnsi="Arial" w:cs="Arial"/>
                <w:color w:val="000000"/>
                <w:sz w:val="20"/>
                <w:szCs w:val="20"/>
              </w:rPr>
              <w:fldChar w:fldCharType="separate"/>
            </w:r>
            <w:r w:rsidR="005D07DB" w:rsidRPr="008F7B24">
              <w:rPr>
                <w:rFonts w:ascii="Arial" w:eastAsia="Times New Roman" w:hAnsi="Arial" w:cs="Arial"/>
                <w:color w:val="000000"/>
                <w:sz w:val="20"/>
                <w:szCs w:val="20"/>
              </w:rPr>
              <w:t>1</w:t>
            </w:r>
            <w:r w:rsidR="00DA5D93" w:rsidRPr="008F7B24">
              <w:rPr>
                <w:rFonts w:ascii="Arial" w:eastAsia="Times New Roman" w:hAnsi="Arial" w:cs="Arial"/>
                <w:color w:val="000000"/>
                <w:sz w:val="20"/>
                <w:szCs w:val="20"/>
              </w:rPr>
              <w:fldChar w:fldCharType="end"/>
            </w:r>
          </w:p>
        </w:tc>
      </w:tr>
      <w:tr w:rsidR="005D07DB" w:rsidRPr="008F7B24" w14:paraId="19BE0B31" w14:textId="77777777" w:rsidTr="00B914EC">
        <w:trPr>
          <w:trHeight w:val="230"/>
        </w:trPr>
        <w:tc>
          <w:tcPr>
            <w:tcW w:w="3780" w:type="dxa"/>
            <w:tcBorders>
              <w:top w:val="nil"/>
              <w:left w:val="nil"/>
              <w:bottom w:val="nil"/>
              <w:right w:val="nil"/>
            </w:tcBorders>
          </w:tcPr>
          <w:p w14:paraId="06ECCB89" w14:textId="77777777"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548ED22"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14:paraId="5504BB8E" w14:textId="77777777" w:rsidTr="00B914EC">
        <w:trPr>
          <w:trHeight w:val="230"/>
        </w:trPr>
        <w:tc>
          <w:tcPr>
            <w:tcW w:w="3780" w:type="dxa"/>
            <w:tcBorders>
              <w:top w:val="nil"/>
              <w:left w:val="nil"/>
              <w:bottom w:val="nil"/>
              <w:right w:val="nil"/>
            </w:tcBorders>
          </w:tcPr>
          <w:p w14:paraId="2AC02879"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28DD8359"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Gemeentelijk basisgegeven</w:t>
            </w:r>
          </w:p>
        </w:tc>
      </w:tr>
      <w:tr w:rsidR="005D07DB" w:rsidRPr="008F7B24" w14:paraId="74EEF007" w14:textId="77777777" w:rsidTr="00B914EC">
        <w:trPr>
          <w:trHeight w:val="230"/>
        </w:trPr>
        <w:tc>
          <w:tcPr>
            <w:tcW w:w="3780" w:type="dxa"/>
            <w:tcBorders>
              <w:top w:val="nil"/>
              <w:left w:val="nil"/>
              <w:right w:val="nil"/>
            </w:tcBorders>
          </w:tcPr>
          <w:p w14:paraId="319C28B4" w14:textId="77777777"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4ED24D5E"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14:paraId="5F69E39A" w14:textId="77777777" w:rsidTr="00B914EC">
        <w:trPr>
          <w:trHeight w:val="230"/>
        </w:trPr>
        <w:tc>
          <w:tcPr>
            <w:tcW w:w="3780" w:type="dxa"/>
            <w:tcBorders>
              <w:top w:val="nil"/>
              <w:left w:val="nil"/>
              <w:bottom w:val="single" w:sz="4" w:space="0" w:color="auto"/>
              <w:right w:val="nil"/>
            </w:tcBorders>
          </w:tcPr>
          <w:p w14:paraId="0D7B376E" w14:textId="77777777"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4B0A263E" w14:textId="77777777"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w:t>
            </w:r>
          </w:p>
        </w:tc>
      </w:tr>
    </w:tbl>
    <w:p w14:paraId="7C4D64EE" w14:textId="77777777" w:rsidR="00E45C16" w:rsidRDefault="00E45C16" w:rsidP="006B0CA1"/>
    <w:p w14:paraId="4026046F" w14:textId="77777777" w:rsidR="00765D6B" w:rsidRPr="006B0CA1" w:rsidRDefault="00765D6B" w:rsidP="00765D6B">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Einddatum</w:t>
      </w:r>
      <w:r w:rsidRPr="005D07DB">
        <w:rPr>
          <w:rFonts w:ascii="Arial" w:eastAsia="Times New Roman" w:hAnsi="Arial" w:cs="Arial"/>
          <w:b/>
          <w:color w:val="004080"/>
          <w:sz w:val="24"/>
          <w:szCs w:val="24"/>
          <w:lang w:eastAsia="nl-NL"/>
        </w:rPr>
        <w:t xml:space="preserve"> gebruiksrechten</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765D6B" w:rsidRPr="008F7B24" w14:paraId="21F22489" w14:textId="77777777" w:rsidTr="00B914EC">
        <w:trPr>
          <w:trHeight w:val="230"/>
        </w:trPr>
        <w:tc>
          <w:tcPr>
            <w:tcW w:w="3780" w:type="dxa"/>
            <w:tcBorders>
              <w:top w:val="single" w:sz="4" w:space="0" w:color="auto"/>
              <w:left w:val="nil"/>
              <w:bottom w:val="nil"/>
              <w:right w:val="nil"/>
            </w:tcBorders>
          </w:tcPr>
          <w:p w14:paraId="0D84E77A"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3EB0DBEF"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Einddatum</w:t>
            </w:r>
            <w:r w:rsidRPr="005D07DB">
              <w:rPr>
                <w:rFonts w:ascii="Arial" w:eastAsia="Times New Roman" w:hAnsi="Arial" w:cs="Arial"/>
                <w:color w:val="000000"/>
                <w:sz w:val="20"/>
                <w:szCs w:val="20"/>
              </w:rPr>
              <w:t xml:space="preserve"> gebruiksrechten</w:t>
            </w:r>
          </w:p>
        </w:tc>
      </w:tr>
      <w:tr w:rsidR="00765D6B" w:rsidRPr="008F7B24" w14:paraId="1A02D2BE" w14:textId="77777777" w:rsidTr="00B914EC">
        <w:tc>
          <w:tcPr>
            <w:tcW w:w="3780" w:type="dxa"/>
            <w:tcBorders>
              <w:top w:val="nil"/>
              <w:left w:val="nil"/>
              <w:bottom w:val="nil"/>
              <w:right w:val="nil"/>
            </w:tcBorders>
          </w:tcPr>
          <w:p w14:paraId="617064E6" w14:textId="77777777"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FDBB02F"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AE6939" w14:paraId="23CB1E4B" w14:textId="77777777" w:rsidTr="00B914EC">
        <w:tc>
          <w:tcPr>
            <w:tcW w:w="3780" w:type="dxa"/>
            <w:tcBorders>
              <w:top w:val="nil"/>
              <w:left w:val="nil"/>
              <w:bottom w:val="nil"/>
              <w:right w:val="nil"/>
            </w:tcBorders>
          </w:tcPr>
          <w:p w14:paraId="795B8A6D"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47DA7BC5" w14:textId="77777777" w:rsidR="00765D6B" w:rsidRPr="00DD0F4F"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o.b.v. Richtlijn Metagegevens Overheidsinformatie</w:t>
            </w:r>
          </w:p>
        </w:tc>
      </w:tr>
      <w:tr w:rsidR="00765D6B" w:rsidRPr="00AE6939" w14:paraId="27502E9F" w14:textId="77777777" w:rsidTr="00B914EC">
        <w:tc>
          <w:tcPr>
            <w:tcW w:w="3780" w:type="dxa"/>
            <w:tcBorders>
              <w:top w:val="nil"/>
              <w:left w:val="nil"/>
              <w:bottom w:val="nil"/>
              <w:right w:val="nil"/>
            </w:tcBorders>
          </w:tcPr>
          <w:p w14:paraId="4255E209" w14:textId="77777777" w:rsidR="00765D6B" w:rsidRPr="00DD0F4F" w:rsidRDefault="00765D6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3CD5559" w14:textId="77777777" w:rsidR="00765D6B" w:rsidRPr="00DD0F4F"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765D6B" w:rsidRPr="008F7B24" w14:paraId="6F931125" w14:textId="77777777" w:rsidTr="00B914EC">
        <w:tc>
          <w:tcPr>
            <w:tcW w:w="3780" w:type="dxa"/>
            <w:tcBorders>
              <w:top w:val="nil"/>
              <w:left w:val="nil"/>
              <w:bottom w:val="nil"/>
              <w:right w:val="nil"/>
            </w:tcBorders>
          </w:tcPr>
          <w:p w14:paraId="4A1943D5"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464C1374"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14:paraId="7F4F7251" w14:textId="77777777" w:rsidTr="00B914EC">
        <w:tc>
          <w:tcPr>
            <w:tcW w:w="3780" w:type="dxa"/>
            <w:tcBorders>
              <w:top w:val="nil"/>
              <w:left w:val="nil"/>
              <w:bottom w:val="nil"/>
              <w:right w:val="nil"/>
            </w:tcBorders>
          </w:tcPr>
          <w:p w14:paraId="7805A7A2" w14:textId="77777777"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BFCE0F9"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14:paraId="640BCDF0" w14:textId="77777777" w:rsidTr="00B914EC">
        <w:tc>
          <w:tcPr>
            <w:tcW w:w="3780" w:type="dxa"/>
            <w:tcBorders>
              <w:top w:val="nil"/>
              <w:left w:val="nil"/>
              <w:bottom w:val="nil"/>
              <w:right w:val="nil"/>
            </w:tcBorders>
          </w:tcPr>
          <w:p w14:paraId="25E180AB"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5711E1AF"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einddatum</w:t>
            </w:r>
          </w:p>
        </w:tc>
      </w:tr>
      <w:tr w:rsidR="00765D6B" w:rsidRPr="008F7B24" w14:paraId="57C2C6FA" w14:textId="77777777" w:rsidTr="00B914EC">
        <w:tc>
          <w:tcPr>
            <w:tcW w:w="3780" w:type="dxa"/>
            <w:tcBorders>
              <w:top w:val="nil"/>
              <w:left w:val="nil"/>
              <w:bottom w:val="nil"/>
              <w:right w:val="nil"/>
            </w:tcBorders>
          </w:tcPr>
          <w:p w14:paraId="33E86873" w14:textId="77777777"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5FBCBB5"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AE6939" w14:paraId="59FC2764" w14:textId="77777777" w:rsidTr="00B914EC">
        <w:tc>
          <w:tcPr>
            <w:tcW w:w="3780" w:type="dxa"/>
            <w:tcBorders>
              <w:top w:val="nil"/>
              <w:left w:val="nil"/>
              <w:bottom w:val="nil"/>
              <w:right w:val="nil"/>
            </w:tcBorders>
          </w:tcPr>
          <w:p w14:paraId="66585822"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lastRenderedPageBreak/>
              <w:t>Definitie attribuutsoort</w:t>
            </w:r>
          </w:p>
        </w:tc>
        <w:tc>
          <w:tcPr>
            <w:tcW w:w="5580" w:type="dxa"/>
            <w:tcBorders>
              <w:top w:val="nil"/>
              <w:left w:val="nil"/>
              <w:bottom w:val="nil"/>
              <w:right w:val="nil"/>
            </w:tcBorders>
          </w:tcPr>
          <w:p w14:paraId="6639FF18" w14:textId="77777777" w:rsidR="00765D6B" w:rsidRPr="00DD0F4F"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Einddatum van de periode waarin de gebruiksrechtvoorwaarden van toepassing zijn</w:t>
            </w:r>
          </w:p>
        </w:tc>
      </w:tr>
      <w:tr w:rsidR="00765D6B" w:rsidRPr="00AE6939" w14:paraId="12C0EFA8" w14:textId="77777777" w:rsidTr="00B914EC">
        <w:trPr>
          <w:trHeight w:val="230"/>
        </w:trPr>
        <w:tc>
          <w:tcPr>
            <w:tcW w:w="3780" w:type="dxa"/>
            <w:tcBorders>
              <w:top w:val="nil"/>
              <w:left w:val="nil"/>
              <w:bottom w:val="nil"/>
              <w:right w:val="nil"/>
            </w:tcBorders>
          </w:tcPr>
          <w:p w14:paraId="398001D8" w14:textId="77777777" w:rsidR="00765D6B" w:rsidRPr="00DD0F4F" w:rsidRDefault="00765D6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ED37F20" w14:textId="77777777" w:rsidR="00765D6B" w:rsidRPr="00DD0F4F"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765D6B" w:rsidRPr="00AE6939" w14:paraId="3817CBC1" w14:textId="77777777" w:rsidTr="00B914EC">
        <w:trPr>
          <w:trHeight w:val="230"/>
        </w:trPr>
        <w:tc>
          <w:tcPr>
            <w:tcW w:w="3780" w:type="dxa"/>
            <w:tcBorders>
              <w:top w:val="nil"/>
              <w:left w:val="nil"/>
              <w:bottom w:val="nil"/>
              <w:right w:val="nil"/>
            </w:tcBorders>
          </w:tcPr>
          <w:p w14:paraId="0EB6AB6B"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10DAE1DE" w14:textId="77777777" w:rsidR="00765D6B" w:rsidRPr="00DD0F4F"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o.b.v. Richtlijn Metagegevens Overheidsinformatie</w:t>
            </w:r>
          </w:p>
        </w:tc>
      </w:tr>
      <w:tr w:rsidR="00765D6B" w:rsidRPr="00AE6939" w14:paraId="218B6276" w14:textId="77777777" w:rsidTr="00B914EC">
        <w:tc>
          <w:tcPr>
            <w:tcW w:w="3780" w:type="dxa"/>
            <w:tcBorders>
              <w:top w:val="nil"/>
              <w:left w:val="nil"/>
              <w:bottom w:val="nil"/>
              <w:right w:val="nil"/>
            </w:tcBorders>
          </w:tcPr>
          <w:p w14:paraId="03F0773F" w14:textId="77777777" w:rsidR="00765D6B" w:rsidRPr="00DD0F4F" w:rsidRDefault="00765D6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3B1B4DFB" w14:textId="77777777" w:rsidR="00765D6B" w:rsidRPr="00DD0F4F"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765D6B" w:rsidRPr="008F7B24" w14:paraId="35686704" w14:textId="77777777" w:rsidTr="00B914EC">
        <w:tc>
          <w:tcPr>
            <w:tcW w:w="3780" w:type="dxa"/>
            <w:tcBorders>
              <w:top w:val="nil"/>
              <w:left w:val="nil"/>
              <w:bottom w:val="nil"/>
              <w:right w:val="nil"/>
            </w:tcBorders>
          </w:tcPr>
          <w:p w14:paraId="7B4D1F42"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58B51160"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15-12-2013</w:t>
            </w:r>
          </w:p>
        </w:tc>
      </w:tr>
      <w:tr w:rsidR="00765D6B" w:rsidRPr="008F7B24" w14:paraId="32E7FCE1" w14:textId="77777777" w:rsidTr="00B914EC">
        <w:tc>
          <w:tcPr>
            <w:tcW w:w="3780" w:type="dxa"/>
            <w:tcBorders>
              <w:top w:val="nil"/>
              <w:left w:val="nil"/>
              <w:bottom w:val="nil"/>
              <w:right w:val="nil"/>
            </w:tcBorders>
          </w:tcPr>
          <w:p w14:paraId="0144E7D0" w14:textId="77777777"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B7DC47E"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AE6939" w14:paraId="12274ED5" w14:textId="77777777" w:rsidTr="00B914EC">
        <w:tc>
          <w:tcPr>
            <w:tcW w:w="3780" w:type="dxa"/>
            <w:tcBorders>
              <w:top w:val="nil"/>
              <w:left w:val="nil"/>
              <w:bottom w:val="nil"/>
              <w:right w:val="nil"/>
            </w:tcBorders>
          </w:tcPr>
          <w:p w14:paraId="08DD0049"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21609B02" w14:textId="77777777" w:rsidR="00765D6B" w:rsidRPr="00DD0F4F"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einddatum wordt alleen van een waarde voorzien indien deze bekend is.</w:t>
            </w:r>
          </w:p>
        </w:tc>
      </w:tr>
      <w:tr w:rsidR="00765D6B" w:rsidRPr="00AE6939" w14:paraId="0E30D69B" w14:textId="77777777" w:rsidTr="00B914EC">
        <w:tc>
          <w:tcPr>
            <w:tcW w:w="3780" w:type="dxa"/>
            <w:tcBorders>
              <w:top w:val="nil"/>
              <w:left w:val="nil"/>
              <w:bottom w:val="nil"/>
              <w:right w:val="nil"/>
            </w:tcBorders>
          </w:tcPr>
          <w:p w14:paraId="0907F036" w14:textId="77777777" w:rsidR="00765D6B" w:rsidRPr="00DD0F4F" w:rsidRDefault="00765D6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10970F40" w14:textId="77777777" w:rsidR="00765D6B" w:rsidRPr="00DD0F4F"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765D6B" w:rsidRPr="008F7B24" w14:paraId="10A0438F" w14:textId="77777777" w:rsidTr="00B914EC">
        <w:tc>
          <w:tcPr>
            <w:tcW w:w="3780" w:type="dxa"/>
            <w:tcBorders>
              <w:top w:val="nil"/>
              <w:left w:val="nil"/>
              <w:bottom w:val="nil"/>
              <w:right w:val="nil"/>
            </w:tcBorders>
          </w:tcPr>
          <w:p w14:paraId="02A5AF4F"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2943299D"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Datum (jjjjmmdd)</w:t>
            </w:r>
          </w:p>
        </w:tc>
      </w:tr>
      <w:tr w:rsidR="00765D6B" w:rsidRPr="008F7B24" w14:paraId="4FB8DF32" w14:textId="77777777" w:rsidTr="00B914EC">
        <w:trPr>
          <w:trHeight w:val="230"/>
        </w:trPr>
        <w:tc>
          <w:tcPr>
            <w:tcW w:w="3780" w:type="dxa"/>
            <w:tcBorders>
              <w:top w:val="nil"/>
              <w:left w:val="nil"/>
              <w:bottom w:val="nil"/>
              <w:right w:val="nil"/>
            </w:tcBorders>
          </w:tcPr>
          <w:p w14:paraId="6F4C6F0E" w14:textId="77777777"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24D6F6F"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14:paraId="400B22D1" w14:textId="77777777" w:rsidTr="00B914EC">
        <w:trPr>
          <w:trHeight w:val="230"/>
        </w:trPr>
        <w:tc>
          <w:tcPr>
            <w:tcW w:w="3780" w:type="dxa"/>
            <w:tcBorders>
              <w:top w:val="nil"/>
              <w:left w:val="nil"/>
              <w:bottom w:val="nil"/>
              <w:right w:val="nil"/>
            </w:tcBorders>
          </w:tcPr>
          <w:p w14:paraId="02577442"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7013BB73"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Alle geldige datums</w:t>
            </w:r>
          </w:p>
        </w:tc>
      </w:tr>
      <w:tr w:rsidR="00765D6B" w:rsidRPr="008F7B24" w14:paraId="46136ABA" w14:textId="77777777" w:rsidTr="00B914EC">
        <w:trPr>
          <w:trHeight w:val="215"/>
        </w:trPr>
        <w:tc>
          <w:tcPr>
            <w:tcW w:w="3780" w:type="dxa"/>
            <w:tcBorders>
              <w:top w:val="nil"/>
              <w:left w:val="nil"/>
              <w:bottom w:val="nil"/>
              <w:right w:val="nil"/>
            </w:tcBorders>
          </w:tcPr>
          <w:p w14:paraId="06437609" w14:textId="77777777"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513DD08"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14:paraId="0B6FD92F" w14:textId="77777777" w:rsidTr="00B914EC">
        <w:trPr>
          <w:trHeight w:val="215"/>
        </w:trPr>
        <w:tc>
          <w:tcPr>
            <w:tcW w:w="3780" w:type="dxa"/>
            <w:tcBorders>
              <w:top w:val="nil"/>
              <w:left w:val="nil"/>
              <w:bottom w:val="nil"/>
              <w:right w:val="nil"/>
            </w:tcBorders>
          </w:tcPr>
          <w:p w14:paraId="71F22DD8"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72D5B439" w14:textId="5B2B3FBA"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del w:id="1736" w:author="Arjan Kloosterboer" w:date="2017-09-22T04:10:00Z">
              <w:r>
                <w:rPr>
                  <w:rFonts w:ascii="Arial" w:eastAsia="Times New Roman" w:hAnsi="Arial" w:cs="Arial"/>
                  <w:color w:val="000000"/>
                  <w:sz w:val="20"/>
                  <w:szCs w:val="20"/>
                </w:rPr>
                <w:delText>Nee</w:delText>
              </w:r>
            </w:del>
            <w:ins w:id="1737" w:author="Arjan Kloosterboer" w:date="2017-09-22T04:10:00Z">
              <w:r w:rsidR="009060D1">
                <w:rPr>
                  <w:rFonts w:ascii="Arial" w:eastAsia="Times New Roman" w:hAnsi="Arial" w:cs="Arial"/>
                  <w:color w:val="000000"/>
                  <w:sz w:val="20"/>
                  <w:szCs w:val="20"/>
                </w:rPr>
                <w:t>Zie groep</w:t>
              </w:r>
            </w:ins>
          </w:p>
        </w:tc>
      </w:tr>
      <w:tr w:rsidR="00765D6B" w:rsidRPr="008F7B24" w14:paraId="09E17D3E" w14:textId="77777777" w:rsidTr="00B914EC">
        <w:trPr>
          <w:trHeight w:val="230"/>
        </w:trPr>
        <w:tc>
          <w:tcPr>
            <w:tcW w:w="3780" w:type="dxa"/>
            <w:tcBorders>
              <w:top w:val="nil"/>
              <w:left w:val="nil"/>
              <w:bottom w:val="nil"/>
              <w:right w:val="nil"/>
            </w:tcBorders>
          </w:tcPr>
          <w:p w14:paraId="5CEB97E5" w14:textId="77777777"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52F1265"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14:paraId="61D0431D" w14:textId="77777777" w:rsidTr="00B914EC">
        <w:trPr>
          <w:trHeight w:val="230"/>
        </w:trPr>
        <w:tc>
          <w:tcPr>
            <w:tcW w:w="3780" w:type="dxa"/>
            <w:tcBorders>
              <w:top w:val="nil"/>
              <w:left w:val="nil"/>
              <w:bottom w:val="nil"/>
              <w:right w:val="nil"/>
            </w:tcBorders>
          </w:tcPr>
          <w:p w14:paraId="2A8E711E"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35964B37" w14:textId="2538B5E3"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del w:id="1738" w:author="Arjan Kloosterboer" w:date="2017-09-22T04:10:00Z">
              <w:r>
                <w:rPr>
                  <w:rFonts w:ascii="Arial" w:eastAsia="Times New Roman" w:hAnsi="Arial" w:cs="Arial"/>
                  <w:color w:val="000000"/>
                  <w:sz w:val="20"/>
                  <w:szCs w:val="20"/>
                </w:rPr>
                <w:delText>Nee</w:delText>
              </w:r>
            </w:del>
            <w:ins w:id="1739" w:author="Arjan Kloosterboer" w:date="2017-09-22T04:10:00Z">
              <w:r w:rsidR="009060D1">
                <w:rPr>
                  <w:rFonts w:ascii="Arial" w:eastAsia="Times New Roman" w:hAnsi="Arial" w:cs="Arial"/>
                  <w:color w:val="000000"/>
                  <w:sz w:val="20"/>
                  <w:szCs w:val="20"/>
                </w:rPr>
                <w:t>Zie groep</w:t>
              </w:r>
            </w:ins>
          </w:p>
        </w:tc>
      </w:tr>
      <w:tr w:rsidR="00765D6B" w:rsidRPr="008F7B24" w14:paraId="06C29861" w14:textId="77777777" w:rsidTr="00B914EC">
        <w:trPr>
          <w:trHeight w:val="230"/>
        </w:trPr>
        <w:tc>
          <w:tcPr>
            <w:tcW w:w="3780" w:type="dxa"/>
            <w:tcBorders>
              <w:top w:val="nil"/>
              <w:left w:val="nil"/>
              <w:bottom w:val="nil"/>
              <w:right w:val="nil"/>
            </w:tcBorders>
          </w:tcPr>
          <w:p w14:paraId="0DAB89FA" w14:textId="77777777"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8D8F884"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14:paraId="007EBA36" w14:textId="77777777" w:rsidTr="00B914EC">
        <w:trPr>
          <w:trHeight w:val="230"/>
        </w:trPr>
        <w:tc>
          <w:tcPr>
            <w:tcW w:w="3780" w:type="dxa"/>
            <w:tcBorders>
              <w:top w:val="nil"/>
              <w:left w:val="nil"/>
              <w:bottom w:val="nil"/>
              <w:right w:val="nil"/>
            </w:tcBorders>
          </w:tcPr>
          <w:p w14:paraId="725C6C18"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5EABD106"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765D6B" w:rsidRPr="008F7B24" w14:paraId="6B68B3E2" w14:textId="77777777" w:rsidTr="00B914EC">
        <w:trPr>
          <w:trHeight w:val="230"/>
        </w:trPr>
        <w:tc>
          <w:tcPr>
            <w:tcW w:w="3780" w:type="dxa"/>
            <w:tcBorders>
              <w:top w:val="nil"/>
              <w:left w:val="nil"/>
              <w:bottom w:val="nil"/>
              <w:right w:val="nil"/>
            </w:tcBorders>
          </w:tcPr>
          <w:p w14:paraId="18BA53BB" w14:textId="77777777"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F2AE38F"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14:paraId="25C7BAD7" w14:textId="77777777" w:rsidTr="00B914EC">
        <w:trPr>
          <w:trHeight w:val="230"/>
        </w:trPr>
        <w:tc>
          <w:tcPr>
            <w:tcW w:w="3780" w:type="dxa"/>
            <w:tcBorders>
              <w:top w:val="nil"/>
              <w:left w:val="nil"/>
              <w:bottom w:val="nil"/>
              <w:right w:val="nil"/>
            </w:tcBorders>
          </w:tcPr>
          <w:p w14:paraId="2AC9DFD6"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1D9CDC9A"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765D6B" w:rsidRPr="008F7B24" w14:paraId="4FC720C8" w14:textId="77777777" w:rsidTr="00B914EC">
        <w:trPr>
          <w:trHeight w:val="230"/>
        </w:trPr>
        <w:tc>
          <w:tcPr>
            <w:tcW w:w="3780" w:type="dxa"/>
            <w:tcBorders>
              <w:top w:val="nil"/>
              <w:left w:val="nil"/>
              <w:bottom w:val="nil"/>
              <w:right w:val="nil"/>
            </w:tcBorders>
          </w:tcPr>
          <w:p w14:paraId="7A579B1A" w14:textId="77777777"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DE61BDA"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14:paraId="7E3D9D15" w14:textId="77777777" w:rsidTr="00B914EC">
        <w:trPr>
          <w:trHeight w:val="411"/>
        </w:trPr>
        <w:tc>
          <w:tcPr>
            <w:tcW w:w="3780" w:type="dxa"/>
            <w:tcBorders>
              <w:top w:val="nil"/>
              <w:left w:val="nil"/>
              <w:bottom w:val="nil"/>
              <w:right w:val="nil"/>
            </w:tcBorders>
          </w:tcPr>
          <w:p w14:paraId="25418767"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5DF43FBA"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765D6B" w:rsidRPr="008F7B24" w14:paraId="63D00358" w14:textId="77777777" w:rsidTr="00B914EC">
        <w:trPr>
          <w:trHeight w:val="245"/>
        </w:trPr>
        <w:tc>
          <w:tcPr>
            <w:tcW w:w="3780" w:type="dxa"/>
            <w:tcBorders>
              <w:top w:val="nil"/>
              <w:left w:val="nil"/>
              <w:bottom w:val="nil"/>
              <w:right w:val="nil"/>
            </w:tcBorders>
          </w:tcPr>
          <w:p w14:paraId="1CC018A8" w14:textId="77777777"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07E9969"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14:paraId="57D53742" w14:textId="77777777" w:rsidTr="00B914EC">
        <w:trPr>
          <w:trHeight w:val="230"/>
        </w:trPr>
        <w:tc>
          <w:tcPr>
            <w:tcW w:w="3780" w:type="dxa"/>
            <w:tcBorders>
              <w:top w:val="nil"/>
              <w:left w:val="nil"/>
              <w:bottom w:val="nil"/>
              <w:right w:val="nil"/>
            </w:tcBorders>
          </w:tcPr>
          <w:p w14:paraId="3E1D3BA2"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02858894"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0</w:t>
            </w:r>
            <w:r w:rsidRPr="008F7B24">
              <w:rPr>
                <w:rFonts w:ascii="Arial" w:eastAsia="Times New Roman" w:hAnsi="Arial" w:cs="Arial"/>
                <w:color w:val="000000"/>
                <w:sz w:val="20"/>
                <w:szCs w:val="20"/>
              </w:rPr>
              <w:t xml:space="preserve"> - </w:t>
            </w:r>
            <w:r w:rsidR="00DA5D93" w:rsidRPr="008F7B24">
              <w:rPr>
                <w:rFonts w:ascii="Arial" w:eastAsia="Times New Roman" w:hAnsi="Arial" w:cs="Arial"/>
                <w:color w:val="000000"/>
                <w:sz w:val="20"/>
                <w:szCs w:val="20"/>
              </w:rPr>
              <w:fldChar w:fldCharType="begin" w:fldLock="1"/>
            </w:r>
            <w:r w:rsidRPr="008F7B24">
              <w:rPr>
                <w:rFonts w:ascii="Arial" w:eastAsia="Times New Roman" w:hAnsi="Arial" w:cs="Arial"/>
                <w:color w:val="000000"/>
                <w:sz w:val="20"/>
                <w:szCs w:val="20"/>
              </w:rPr>
              <w:instrText>MERGEFIELD Att.UpperBound</w:instrText>
            </w:r>
            <w:r w:rsidR="00DA5D93" w:rsidRPr="008F7B24">
              <w:rPr>
                <w:rFonts w:ascii="Arial" w:eastAsia="Times New Roman" w:hAnsi="Arial" w:cs="Arial"/>
                <w:color w:val="000000"/>
                <w:sz w:val="20"/>
                <w:szCs w:val="20"/>
              </w:rPr>
              <w:fldChar w:fldCharType="separate"/>
            </w:r>
            <w:r w:rsidRPr="008F7B24">
              <w:rPr>
                <w:rFonts w:ascii="Arial" w:eastAsia="Times New Roman" w:hAnsi="Arial" w:cs="Arial"/>
                <w:color w:val="000000"/>
                <w:sz w:val="20"/>
                <w:szCs w:val="20"/>
              </w:rPr>
              <w:t>1</w:t>
            </w:r>
            <w:r w:rsidR="00DA5D93" w:rsidRPr="008F7B24">
              <w:rPr>
                <w:rFonts w:ascii="Arial" w:eastAsia="Times New Roman" w:hAnsi="Arial" w:cs="Arial"/>
                <w:color w:val="000000"/>
                <w:sz w:val="20"/>
                <w:szCs w:val="20"/>
              </w:rPr>
              <w:fldChar w:fldCharType="end"/>
            </w:r>
          </w:p>
        </w:tc>
      </w:tr>
      <w:tr w:rsidR="00765D6B" w:rsidRPr="008F7B24" w14:paraId="60916171" w14:textId="77777777" w:rsidTr="00B914EC">
        <w:trPr>
          <w:trHeight w:val="230"/>
        </w:trPr>
        <w:tc>
          <w:tcPr>
            <w:tcW w:w="3780" w:type="dxa"/>
            <w:tcBorders>
              <w:top w:val="nil"/>
              <w:left w:val="nil"/>
              <w:bottom w:val="nil"/>
              <w:right w:val="nil"/>
            </w:tcBorders>
          </w:tcPr>
          <w:p w14:paraId="29B5C03D" w14:textId="77777777"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C9CA5CC"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14:paraId="0FCDB084" w14:textId="77777777" w:rsidTr="00B914EC">
        <w:trPr>
          <w:trHeight w:val="230"/>
        </w:trPr>
        <w:tc>
          <w:tcPr>
            <w:tcW w:w="3780" w:type="dxa"/>
            <w:tcBorders>
              <w:top w:val="nil"/>
              <w:left w:val="nil"/>
              <w:bottom w:val="nil"/>
              <w:right w:val="nil"/>
            </w:tcBorders>
          </w:tcPr>
          <w:p w14:paraId="44542031"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6A63C01B"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Gemeentelijk basisgegeven</w:t>
            </w:r>
          </w:p>
        </w:tc>
      </w:tr>
      <w:tr w:rsidR="00765D6B" w:rsidRPr="008F7B24" w14:paraId="7CA6953D" w14:textId="77777777" w:rsidTr="00B914EC">
        <w:trPr>
          <w:trHeight w:val="230"/>
        </w:trPr>
        <w:tc>
          <w:tcPr>
            <w:tcW w:w="3780" w:type="dxa"/>
            <w:tcBorders>
              <w:top w:val="nil"/>
              <w:left w:val="nil"/>
              <w:right w:val="nil"/>
            </w:tcBorders>
          </w:tcPr>
          <w:p w14:paraId="60F97039" w14:textId="77777777"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5C53245B"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14:paraId="5B7DEBDA" w14:textId="77777777" w:rsidTr="00B914EC">
        <w:trPr>
          <w:trHeight w:val="230"/>
        </w:trPr>
        <w:tc>
          <w:tcPr>
            <w:tcW w:w="3780" w:type="dxa"/>
            <w:tcBorders>
              <w:top w:val="nil"/>
              <w:left w:val="nil"/>
              <w:bottom w:val="single" w:sz="4" w:space="0" w:color="auto"/>
              <w:right w:val="nil"/>
            </w:tcBorders>
          </w:tcPr>
          <w:p w14:paraId="1DB851BA" w14:textId="77777777"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43241D1E" w14:textId="77777777"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w:t>
            </w:r>
          </w:p>
        </w:tc>
      </w:tr>
    </w:tbl>
    <w:p w14:paraId="5F782A82" w14:textId="77777777" w:rsidR="00806380" w:rsidRDefault="00806380" w:rsidP="001B6B7E">
      <w:pPr>
        <w:pStyle w:val="Kop3"/>
      </w:pPr>
      <w:bookmarkStart w:id="1740" w:name="_Toc404033852"/>
      <w:bookmarkStart w:id="1741" w:name="_Toc408779800"/>
      <w:bookmarkStart w:id="1742" w:name="_Toc493816582"/>
      <w:bookmarkStart w:id="1743" w:name="_Toc493816697"/>
      <w:bookmarkEnd w:id="1740"/>
      <w:bookmarkEnd w:id="1741"/>
      <w:r>
        <w:t>Ondertekening</w:t>
      </w:r>
      <w:bookmarkEnd w:id="1742"/>
      <w:bookmarkEnd w:id="1743"/>
    </w:p>
    <w:p w14:paraId="200397AB" w14:textId="77777777" w:rsidR="003C376A" w:rsidRPr="00DD0F4F" w:rsidRDefault="003C376A" w:rsidP="00AC6547">
      <w:pPr>
        <w:rPr>
          <w:lang w:val="nl-NL"/>
        </w:rPr>
      </w:pPr>
      <w:r w:rsidRPr="00DD0F4F">
        <w:rPr>
          <w:lang w:val="nl-NL"/>
        </w:rPr>
        <w:t xml:space="preserve">Steeds meer worden documenten digitaal ondertekend. </w:t>
      </w:r>
      <w:r w:rsidR="00057627" w:rsidRPr="00DD0F4F">
        <w:rPr>
          <w:lang w:val="nl-NL"/>
        </w:rPr>
        <w:t>Het is</w:t>
      </w:r>
      <w:r w:rsidRPr="00DD0F4F">
        <w:rPr>
          <w:lang w:val="nl-NL"/>
        </w:rPr>
        <w:t xml:space="preserve"> dan niet meer </w:t>
      </w:r>
      <w:r w:rsidR="00057627" w:rsidRPr="00DD0F4F">
        <w:rPr>
          <w:lang w:val="nl-NL"/>
        </w:rPr>
        <w:t>nodig het</w:t>
      </w:r>
      <w:r w:rsidRPr="00DD0F4F">
        <w:rPr>
          <w:lang w:val="nl-NL"/>
        </w:rPr>
        <w:t xml:space="preserve"> document af te drukken en te waarmerken om duidelijk te maken dat het om een echte kopie gaat van het ondertekende document.</w:t>
      </w:r>
      <w:r w:rsidR="00057627" w:rsidRPr="00DD0F4F">
        <w:rPr>
          <w:lang w:val="nl-NL"/>
        </w:rPr>
        <w:t xml:space="preserve"> Duidelijk moet wel zijn of een document (digitaal) ondertekend is. En zo ja, dan is het van belang hoe dit (digitaal) ondertekend is. Om deze duidelijkheid te verkrijgen, voegen we </w:t>
      </w:r>
      <w:r w:rsidR="009C5C81">
        <w:rPr>
          <w:lang w:val="nl-NL"/>
        </w:rPr>
        <w:t xml:space="preserve">een groepattribuutsoort met </w:t>
      </w:r>
      <w:r w:rsidR="00057627" w:rsidRPr="00DD0F4F">
        <w:rPr>
          <w:lang w:val="nl-NL"/>
        </w:rPr>
        <w:t xml:space="preserve">twee </w:t>
      </w:r>
      <w:r w:rsidR="009C5C81">
        <w:rPr>
          <w:lang w:val="nl-NL"/>
        </w:rPr>
        <w:t xml:space="preserve">sub </w:t>
      </w:r>
      <w:r w:rsidR="00057627" w:rsidRPr="00DD0F4F">
        <w:rPr>
          <w:lang w:val="nl-NL"/>
        </w:rPr>
        <w:t>attributen aan het INFORMATIEOBJECT toe.</w:t>
      </w:r>
    </w:p>
    <w:p w14:paraId="44DE37D0" w14:textId="77777777" w:rsidR="009C5C81" w:rsidRPr="006B0CA1" w:rsidRDefault="009C5C81" w:rsidP="009C5C81">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Groepattribuutsoort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Ondertekening</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756"/>
        <w:gridCol w:w="3261"/>
        <w:gridCol w:w="1563"/>
      </w:tblGrid>
      <w:tr w:rsidR="009C5C81" w:rsidRPr="008F7B24" w14:paraId="6CB13587" w14:textId="77777777" w:rsidTr="009C5C81">
        <w:trPr>
          <w:trHeight w:val="230"/>
        </w:trPr>
        <w:tc>
          <w:tcPr>
            <w:tcW w:w="3780" w:type="dxa"/>
            <w:tcBorders>
              <w:top w:val="single" w:sz="4" w:space="0" w:color="auto"/>
              <w:left w:val="nil"/>
              <w:bottom w:val="nil"/>
              <w:right w:val="nil"/>
            </w:tcBorders>
          </w:tcPr>
          <w:p w14:paraId="1C100559"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 xml:space="preserve">Naam </w:t>
            </w:r>
            <w:r>
              <w:rPr>
                <w:rFonts w:ascii="Arial" w:eastAsia="Times New Roman" w:hAnsi="Arial" w:cs="Arial"/>
                <w:b/>
                <w:bCs/>
                <w:color w:val="000000"/>
                <w:sz w:val="20"/>
                <w:szCs w:val="20"/>
              </w:rPr>
              <w:t>groep</w:t>
            </w:r>
            <w:r w:rsidRPr="008F7B24">
              <w:rPr>
                <w:rFonts w:ascii="Arial" w:eastAsia="Times New Roman" w:hAnsi="Arial" w:cs="Arial"/>
                <w:b/>
                <w:bCs/>
                <w:color w:val="000000"/>
                <w:sz w:val="20"/>
                <w:szCs w:val="20"/>
              </w:rPr>
              <w:t>attribuutsoort</w:t>
            </w:r>
          </w:p>
        </w:tc>
        <w:tc>
          <w:tcPr>
            <w:tcW w:w="5580" w:type="dxa"/>
            <w:gridSpan w:val="3"/>
            <w:tcBorders>
              <w:top w:val="single" w:sz="4" w:space="0" w:color="auto"/>
              <w:left w:val="nil"/>
              <w:bottom w:val="nil"/>
              <w:right w:val="nil"/>
            </w:tcBorders>
          </w:tcPr>
          <w:p w14:paraId="2DA9F88E"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Ondertekening</w:t>
            </w:r>
          </w:p>
        </w:tc>
      </w:tr>
      <w:tr w:rsidR="009C5C81" w:rsidRPr="008F7B24" w14:paraId="2FDCF7EE" w14:textId="77777777" w:rsidTr="009C5C81">
        <w:tc>
          <w:tcPr>
            <w:tcW w:w="3780" w:type="dxa"/>
            <w:tcBorders>
              <w:top w:val="nil"/>
              <w:left w:val="nil"/>
              <w:bottom w:val="nil"/>
              <w:right w:val="nil"/>
            </w:tcBorders>
          </w:tcPr>
          <w:p w14:paraId="655F62FE" w14:textId="77777777" w:rsidR="009C5C81" w:rsidRPr="008F7B24" w:rsidRDefault="009C5C81" w:rsidP="009C5C8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17659A4B"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p>
        </w:tc>
      </w:tr>
      <w:tr w:rsidR="009C5C81" w:rsidRPr="008F7B24" w14:paraId="0675DA9A" w14:textId="77777777" w:rsidTr="009C5C81">
        <w:tc>
          <w:tcPr>
            <w:tcW w:w="3780" w:type="dxa"/>
            <w:tcBorders>
              <w:top w:val="nil"/>
              <w:left w:val="nil"/>
              <w:bottom w:val="nil"/>
              <w:right w:val="nil"/>
            </w:tcBorders>
          </w:tcPr>
          <w:p w14:paraId="4B202047"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gridSpan w:val="3"/>
            <w:tcBorders>
              <w:top w:val="nil"/>
              <w:left w:val="nil"/>
              <w:bottom w:val="nil"/>
              <w:right w:val="nil"/>
            </w:tcBorders>
          </w:tcPr>
          <w:p w14:paraId="2A833430"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9C5C81" w:rsidRPr="008F7B24" w14:paraId="16A8E81A" w14:textId="77777777" w:rsidTr="009C5C81">
        <w:tc>
          <w:tcPr>
            <w:tcW w:w="3780" w:type="dxa"/>
            <w:tcBorders>
              <w:top w:val="nil"/>
              <w:left w:val="nil"/>
              <w:bottom w:val="nil"/>
              <w:right w:val="nil"/>
            </w:tcBorders>
          </w:tcPr>
          <w:p w14:paraId="724FEC28" w14:textId="77777777" w:rsidR="009C5C81" w:rsidRPr="008F7B24" w:rsidRDefault="009C5C81" w:rsidP="009C5C8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7F23ACCB"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p>
        </w:tc>
      </w:tr>
      <w:tr w:rsidR="009C5C81" w:rsidRPr="008F7B24" w14:paraId="42D7A5A5" w14:textId="77777777" w:rsidTr="009C5C81">
        <w:tc>
          <w:tcPr>
            <w:tcW w:w="3780" w:type="dxa"/>
            <w:tcBorders>
              <w:top w:val="nil"/>
              <w:left w:val="nil"/>
              <w:bottom w:val="nil"/>
              <w:right w:val="nil"/>
            </w:tcBorders>
          </w:tcPr>
          <w:p w14:paraId="68DCE6C3"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gridSpan w:val="3"/>
            <w:tcBorders>
              <w:top w:val="nil"/>
              <w:left w:val="nil"/>
              <w:bottom w:val="nil"/>
              <w:right w:val="nil"/>
            </w:tcBorders>
          </w:tcPr>
          <w:p w14:paraId="7D8DC551"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p>
        </w:tc>
      </w:tr>
      <w:tr w:rsidR="009C5C81" w:rsidRPr="008F7B24" w14:paraId="70DC4C14" w14:textId="77777777" w:rsidTr="009C5C81">
        <w:tc>
          <w:tcPr>
            <w:tcW w:w="3780" w:type="dxa"/>
            <w:tcBorders>
              <w:top w:val="nil"/>
              <w:left w:val="nil"/>
              <w:bottom w:val="nil"/>
              <w:right w:val="nil"/>
            </w:tcBorders>
          </w:tcPr>
          <w:p w14:paraId="65FA7019" w14:textId="77777777" w:rsidR="009C5C81" w:rsidRPr="008F7B24" w:rsidRDefault="009C5C81" w:rsidP="009C5C8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53AB6205"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p>
        </w:tc>
      </w:tr>
      <w:tr w:rsidR="009C5C81" w:rsidRPr="008F7B24" w14:paraId="397B9FFC" w14:textId="77777777" w:rsidTr="009C5C81">
        <w:tc>
          <w:tcPr>
            <w:tcW w:w="3780" w:type="dxa"/>
            <w:tcBorders>
              <w:top w:val="nil"/>
              <w:left w:val="nil"/>
              <w:bottom w:val="nil"/>
              <w:right w:val="nil"/>
            </w:tcBorders>
          </w:tcPr>
          <w:p w14:paraId="4E5F9B8B"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XML-tag attribuutsoort</w:t>
            </w:r>
          </w:p>
        </w:tc>
        <w:tc>
          <w:tcPr>
            <w:tcW w:w="5580" w:type="dxa"/>
            <w:gridSpan w:val="3"/>
            <w:tcBorders>
              <w:top w:val="nil"/>
              <w:left w:val="nil"/>
              <w:bottom w:val="nil"/>
              <w:right w:val="nil"/>
            </w:tcBorders>
          </w:tcPr>
          <w:p w14:paraId="44DEFC23"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ondertekening</w:t>
            </w:r>
          </w:p>
        </w:tc>
      </w:tr>
      <w:tr w:rsidR="009C5C81" w:rsidRPr="008F7B24" w14:paraId="0E014602" w14:textId="77777777" w:rsidTr="009C5C81">
        <w:tc>
          <w:tcPr>
            <w:tcW w:w="3780" w:type="dxa"/>
            <w:tcBorders>
              <w:top w:val="nil"/>
              <w:left w:val="nil"/>
              <w:bottom w:val="nil"/>
              <w:right w:val="nil"/>
            </w:tcBorders>
          </w:tcPr>
          <w:p w14:paraId="56B55525" w14:textId="77777777" w:rsidR="009C5C81" w:rsidRPr="008F7B24" w:rsidRDefault="009C5C81" w:rsidP="009C5C8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05905B0A"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p>
        </w:tc>
      </w:tr>
      <w:tr w:rsidR="009C5C81" w:rsidRPr="00AE6939" w14:paraId="106DB0B2" w14:textId="77777777" w:rsidTr="009C5C81">
        <w:tc>
          <w:tcPr>
            <w:tcW w:w="3780" w:type="dxa"/>
            <w:tcBorders>
              <w:top w:val="nil"/>
              <w:left w:val="nil"/>
              <w:bottom w:val="nil"/>
              <w:right w:val="nil"/>
            </w:tcBorders>
          </w:tcPr>
          <w:p w14:paraId="61E7771E"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gridSpan w:val="3"/>
            <w:tcBorders>
              <w:top w:val="nil"/>
              <w:left w:val="nil"/>
              <w:bottom w:val="nil"/>
              <w:right w:val="nil"/>
            </w:tcBorders>
          </w:tcPr>
          <w:p w14:paraId="07D1A32D" w14:textId="77777777" w:rsidR="009C5C81" w:rsidRPr="00DD0F4F" w:rsidRDefault="00646469" w:rsidP="009C5C81">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Aanduiding van de rechtskracht van een informatieobject</w:t>
            </w:r>
          </w:p>
        </w:tc>
      </w:tr>
      <w:tr w:rsidR="009C5C81" w:rsidRPr="00AE6939" w14:paraId="386C4503" w14:textId="77777777" w:rsidTr="009C5C81">
        <w:trPr>
          <w:trHeight w:val="230"/>
        </w:trPr>
        <w:tc>
          <w:tcPr>
            <w:tcW w:w="3780" w:type="dxa"/>
            <w:tcBorders>
              <w:top w:val="nil"/>
              <w:left w:val="nil"/>
              <w:bottom w:val="nil"/>
              <w:right w:val="nil"/>
            </w:tcBorders>
          </w:tcPr>
          <w:p w14:paraId="5B204ABE" w14:textId="77777777" w:rsidR="009C5C81" w:rsidRPr="00DD0F4F" w:rsidRDefault="009C5C81" w:rsidP="009C5C8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14:paraId="00E05011" w14:textId="77777777" w:rsidR="009C5C81" w:rsidRPr="00DD0F4F" w:rsidRDefault="009C5C81" w:rsidP="009C5C81">
            <w:pPr>
              <w:autoSpaceDE w:val="0"/>
              <w:autoSpaceDN w:val="0"/>
              <w:adjustRightInd w:val="0"/>
              <w:spacing w:after="0" w:line="240" w:lineRule="auto"/>
              <w:rPr>
                <w:rFonts w:ascii="Arial" w:eastAsia="Times New Roman" w:hAnsi="Arial" w:cs="Arial"/>
                <w:color w:val="000000"/>
                <w:sz w:val="20"/>
                <w:szCs w:val="20"/>
                <w:lang w:val="nl-NL"/>
              </w:rPr>
            </w:pPr>
          </w:p>
        </w:tc>
      </w:tr>
      <w:tr w:rsidR="009C5C81" w:rsidRPr="005E066D" w14:paraId="368D9148" w14:textId="77777777" w:rsidTr="009C5C81">
        <w:trPr>
          <w:trHeight w:val="230"/>
        </w:trPr>
        <w:tc>
          <w:tcPr>
            <w:tcW w:w="3780" w:type="dxa"/>
            <w:tcBorders>
              <w:top w:val="nil"/>
              <w:left w:val="nil"/>
              <w:bottom w:val="nil"/>
              <w:right w:val="nil"/>
            </w:tcBorders>
          </w:tcPr>
          <w:p w14:paraId="2CA05DB5"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gridSpan w:val="3"/>
            <w:tcBorders>
              <w:top w:val="nil"/>
              <w:left w:val="nil"/>
              <w:bottom w:val="nil"/>
              <w:right w:val="nil"/>
            </w:tcBorders>
          </w:tcPr>
          <w:p w14:paraId="1F37B0FD" w14:textId="77777777" w:rsidR="009C5C81" w:rsidRPr="00DD0F4F" w:rsidRDefault="009C5C81" w:rsidP="009C5C81">
            <w:pPr>
              <w:autoSpaceDE w:val="0"/>
              <w:autoSpaceDN w:val="0"/>
              <w:adjustRightInd w:val="0"/>
              <w:spacing w:after="0" w:line="240" w:lineRule="auto"/>
              <w:rPr>
                <w:rFonts w:ascii="Arial" w:eastAsia="Times New Roman" w:hAnsi="Arial" w:cs="Arial"/>
                <w:color w:val="000000"/>
                <w:sz w:val="20"/>
                <w:szCs w:val="20"/>
                <w:lang w:val="nl-NL"/>
              </w:rPr>
            </w:pPr>
            <w:r w:rsidRPr="00F64D19">
              <w:rPr>
                <w:rFonts w:ascii="Arial" w:eastAsia="Times New Roman" w:hAnsi="Arial" w:cs="Arial"/>
                <w:color w:val="000000"/>
                <w:sz w:val="20"/>
                <w:szCs w:val="20"/>
              </w:rPr>
              <w:t xml:space="preserve">KING </w:t>
            </w:r>
          </w:p>
        </w:tc>
      </w:tr>
      <w:tr w:rsidR="009C5C81" w:rsidRPr="005E066D" w14:paraId="557FA127" w14:textId="77777777" w:rsidTr="009C5C81">
        <w:tc>
          <w:tcPr>
            <w:tcW w:w="3780" w:type="dxa"/>
            <w:tcBorders>
              <w:top w:val="nil"/>
              <w:left w:val="nil"/>
              <w:bottom w:val="nil"/>
              <w:right w:val="nil"/>
            </w:tcBorders>
          </w:tcPr>
          <w:p w14:paraId="700B59E9" w14:textId="77777777" w:rsidR="009C5C81" w:rsidRPr="00DD0F4F" w:rsidRDefault="009C5C81" w:rsidP="009C5C8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14:paraId="7E8528EA" w14:textId="77777777" w:rsidR="009C5C81" w:rsidRPr="00DD0F4F" w:rsidRDefault="009C5C81" w:rsidP="009C5C81">
            <w:pPr>
              <w:autoSpaceDE w:val="0"/>
              <w:autoSpaceDN w:val="0"/>
              <w:adjustRightInd w:val="0"/>
              <w:spacing w:after="0" w:line="240" w:lineRule="auto"/>
              <w:rPr>
                <w:rFonts w:ascii="Arial" w:eastAsia="Times New Roman" w:hAnsi="Arial" w:cs="Arial"/>
                <w:color w:val="000000"/>
                <w:sz w:val="20"/>
                <w:szCs w:val="20"/>
                <w:lang w:val="nl-NL"/>
              </w:rPr>
            </w:pPr>
          </w:p>
        </w:tc>
      </w:tr>
      <w:tr w:rsidR="009C5C81" w:rsidRPr="008F7B24" w14:paraId="4CBF090A" w14:textId="77777777" w:rsidTr="009C5C81">
        <w:tc>
          <w:tcPr>
            <w:tcW w:w="3780" w:type="dxa"/>
            <w:tcBorders>
              <w:top w:val="nil"/>
              <w:left w:val="nil"/>
              <w:bottom w:val="nil"/>
              <w:right w:val="nil"/>
            </w:tcBorders>
          </w:tcPr>
          <w:p w14:paraId="1C5630A8"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gridSpan w:val="3"/>
            <w:tcBorders>
              <w:top w:val="nil"/>
              <w:left w:val="nil"/>
              <w:bottom w:val="nil"/>
              <w:right w:val="nil"/>
            </w:tcBorders>
          </w:tcPr>
          <w:p w14:paraId="31956E8E"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 december 2014</w:t>
            </w:r>
          </w:p>
        </w:tc>
      </w:tr>
      <w:tr w:rsidR="009C5C81" w:rsidRPr="008F7B24" w14:paraId="11D0B1CD" w14:textId="77777777" w:rsidTr="009C5C81">
        <w:tc>
          <w:tcPr>
            <w:tcW w:w="3780" w:type="dxa"/>
            <w:tcBorders>
              <w:top w:val="nil"/>
              <w:left w:val="nil"/>
              <w:bottom w:val="nil"/>
              <w:right w:val="nil"/>
            </w:tcBorders>
          </w:tcPr>
          <w:p w14:paraId="57CA9B19" w14:textId="77777777" w:rsidR="009C5C81" w:rsidRPr="008F7B24" w:rsidRDefault="009C5C81" w:rsidP="009C5C8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12ACFF74"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p>
        </w:tc>
      </w:tr>
      <w:tr w:rsidR="009C5C81" w:rsidRPr="00AE6939" w14:paraId="2595C43C" w14:textId="77777777" w:rsidTr="009C5C81">
        <w:tc>
          <w:tcPr>
            <w:tcW w:w="3780" w:type="dxa"/>
            <w:tcBorders>
              <w:top w:val="nil"/>
              <w:left w:val="nil"/>
              <w:bottom w:val="nil"/>
              <w:right w:val="nil"/>
            </w:tcBorders>
          </w:tcPr>
          <w:p w14:paraId="0E41C2D8"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lastRenderedPageBreak/>
              <w:t>Toelichting attribuutsoort</w:t>
            </w:r>
          </w:p>
        </w:tc>
        <w:tc>
          <w:tcPr>
            <w:tcW w:w="5580" w:type="dxa"/>
            <w:gridSpan w:val="3"/>
            <w:tcBorders>
              <w:top w:val="nil"/>
              <w:left w:val="nil"/>
              <w:bottom w:val="nil"/>
              <w:right w:val="nil"/>
            </w:tcBorders>
          </w:tcPr>
          <w:p w14:paraId="0BDC82E2" w14:textId="77777777" w:rsidR="009C5C81" w:rsidRPr="00DD0F4F" w:rsidRDefault="009C5C81" w:rsidP="009C5C8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Teneinde gebruik te kunnen maken van de rechtskracht van documenten cq. informatieobjecten is het van belang te weten </w:t>
            </w:r>
            <w:r>
              <w:rPr>
                <w:rFonts w:ascii="Arial" w:eastAsia="Times New Roman" w:hAnsi="Arial" w:cs="Arial"/>
                <w:color w:val="000000"/>
                <w:sz w:val="20"/>
                <w:szCs w:val="20"/>
                <w:lang w:val="nl-NL"/>
              </w:rPr>
              <w:t>of, en zo ja: hoe en wanneer,</w:t>
            </w:r>
            <w:r w:rsidRPr="00DD0F4F">
              <w:rPr>
                <w:rFonts w:ascii="Arial" w:eastAsia="Times New Roman" w:hAnsi="Arial" w:cs="Arial"/>
                <w:color w:val="000000"/>
                <w:sz w:val="20"/>
                <w:szCs w:val="20"/>
                <w:lang w:val="nl-NL"/>
              </w:rPr>
              <w:t xml:space="preserve"> het document ondertekend is. </w:t>
            </w:r>
          </w:p>
        </w:tc>
      </w:tr>
      <w:tr w:rsidR="009C5C81" w:rsidRPr="00AE6939" w14:paraId="10EB21B3" w14:textId="77777777" w:rsidTr="009C5C81">
        <w:tc>
          <w:tcPr>
            <w:tcW w:w="3780" w:type="dxa"/>
            <w:tcBorders>
              <w:top w:val="nil"/>
              <w:left w:val="nil"/>
              <w:bottom w:val="nil"/>
              <w:right w:val="nil"/>
            </w:tcBorders>
          </w:tcPr>
          <w:p w14:paraId="7D960B1C" w14:textId="77777777" w:rsidR="009C5C81" w:rsidRPr="00DD0F4F" w:rsidRDefault="009C5C81" w:rsidP="009C5C8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14:paraId="00351ECC" w14:textId="77777777" w:rsidR="009C5C81" w:rsidRPr="00DD0F4F" w:rsidRDefault="009C5C81" w:rsidP="009C5C81">
            <w:pPr>
              <w:autoSpaceDE w:val="0"/>
              <w:autoSpaceDN w:val="0"/>
              <w:adjustRightInd w:val="0"/>
              <w:spacing w:after="0" w:line="240" w:lineRule="auto"/>
              <w:rPr>
                <w:rFonts w:ascii="Arial" w:eastAsia="Times New Roman" w:hAnsi="Arial" w:cs="Arial"/>
                <w:color w:val="000000"/>
                <w:sz w:val="20"/>
                <w:szCs w:val="20"/>
                <w:lang w:val="nl-NL"/>
              </w:rPr>
            </w:pPr>
          </w:p>
        </w:tc>
      </w:tr>
      <w:tr w:rsidR="009C5C81" w:rsidRPr="008F7B24" w14:paraId="1049A494" w14:textId="77777777" w:rsidTr="009C5C81">
        <w:tc>
          <w:tcPr>
            <w:tcW w:w="3780" w:type="dxa"/>
            <w:tcBorders>
              <w:top w:val="nil"/>
              <w:left w:val="nil"/>
              <w:bottom w:val="nil"/>
              <w:right w:val="nil"/>
            </w:tcBorders>
          </w:tcPr>
          <w:p w14:paraId="27787C3D" w14:textId="77777777" w:rsidR="009C5C81" w:rsidRDefault="009C5C81" w:rsidP="009C5C81">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Overzicht attributen</w:t>
            </w:r>
          </w:p>
        </w:tc>
        <w:tc>
          <w:tcPr>
            <w:tcW w:w="756" w:type="dxa"/>
            <w:tcBorders>
              <w:top w:val="nil"/>
              <w:left w:val="nil"/>
              <w:bottom w:val="nil"/>
              <w:right w:val="nil"/>
            </w:tcBorders>
          </w:tcPr>
          <w:p w14:paraId="5442F872" w14:textId="77777777" w:rsidR="009C5C81" w:rsidRPr="00F2006F" w:rsidRDefault="009C5C81" w:rsidP="009C5C81">
            <w:pPr>
              <w:autoSpaceDE w:val="0"/>
              <w:autoSpaceDN w:val="0"/>
              <w:adjustRightInd w:val="0"/>
              <w:spacing w:after="0" w:line="240" w:lineRule="auto"/>
              <w:rPr>
                <w:rFonts w:ascii="Arial" w:eastAsia="Times New Roman" w:hAnsi="Arial" w:cs="Arial"/>
                <w:i/>
                <w:iCs/>
                <w:color w:val="000000"/>
                <w:sz w:val="20"/>
                <w:szCs w:val="20"/>
              </w:rPr>
            </w:pPr>
            <w:r w:rsidRPr="00F2006F">
              <w:rPr>
                <w:rFonts w:ascii="Arial" w:eastAsia="Times New Roman" w:hAnsi="Arial" w:cs="Arial"/>
                <w:i/>
                <w:iCs/>
                <w:color w:val="000000"/>
                <w:sz w:val="20"/>
                <w:szCs w:val="20"/>
              </w:rPr>
              <w:t>Code</w:t>
            </w:r>
          </w:p>
        </w:tc>
        <w:tc>
          <w:tcPr>
            <w:tcW w:w="3261" w:type="dxa"/>
            <w:tcBorders>
              <w:top w:val="nil"/>
              <w:left w:val="nil"/>
              <w:bottom w:val="nil"/>
              <w:right w:val="nil"/>
            </w:tcBorders>
          </w:tcPr>
          <w:p w14:paraId="284219FD" w14:textId="77777777" w:rsidR="009C5C81" w:rsidRPr="00F2006F" w:rsidRDefault="009C5C81" w:rsidP="009C5C81">
            <w:pPr>
              <w:autoSpaceDE w:val="0"/>
              <w:autoSpaceDN w:val="0"/>
              <w:adjustRightInd w:val="0"/>
              <w:spacing w:after="0" w:line="240" w:lineRule="auto"/>
              <w:rPr>
                <w:rFonts w:ascii="Arial" w:eastAsia="Times New Roman" w:hAnsi="Arial" w:cs="Arial"/>
                <w:i/>
                <w:iCs/>
                <w:color w:val="000000"/>
                <w:sz w:val="20"/>
                <w:szCs w:val="20"/>
              </w:rPr>
            </w:pPr>
            <w:r w:rsidRPr="00F2006F">
              <w:rPr>
                <w:rFonts w:ascii="Arial" w:eastAsia="Times New Roman" w:hAnsi="Arial" w:cs="Arial"/>
                <w:i/>
                <w:iCs/>
                <w:color w:val="000000"/>
                <w:sz w:val="20"/>
                <w:szCs w:val="20"/>
              </w:rPr>
              <w:t>Gegevensnaam</w:t>
            </w:r>
          </w:p>
        </w:tc>
        <w:tc>
          <w:tcPr>
            <w:tcW w:w="1563" w:type="dxa"/>
            <w:tcBorders>
              <w:top w:val="nil"/>
              <w:left w:val="nil"/>
              <w:bottom w:val="nil"/>
              <w:right w:val="nil"/>
            </w:tcBorders>
          </w:tcPr>
          <w:p w14:paraId="0AEBB9F5" w14:textId="77777777" w:rsidR="009C5C81" w:rsidRPr="00F2006F" w:rsidRDefault="009C5C81" w:rsidP="009C5C81">
            <w:pPr>
              <w:autoSpaceDE w:val="0"/>
              <w:autoSpaceDN w:val="0"/>
              <w:adjustRightInd w:val="0"/>
              <w:spacing w:after="0" w:line="240" w:lineRule="auto"/>
              <w:rPr>
                <w:rFonts w:ascii="Arial" w:eastAsia="Times New Roman" w:hAnsi="Arial" w:cs="Arial"/>
                <w:i/>
                <w:iCs/>
                <w:color w:val="000000"/>
                <w:sz w:val="20"/>
                <w:szCs w:val="20"/>
              </w:rPr>
            </w:pPr>
            <w:r w:rsidRPr="00F2006F">
              <w:rPr>
                <w:rFonts w:ascii="Arial" w:eastAsia="Times New Roman" w:hAnsi="Arial" w:cs="Arial"/>
                <w:i/>
                <w:iCs/>
                <w:color w:val="000000"/>
                <w:sz w:val="20"/>
                <w:szCs w:val="20"/>
              </w:rPr>
              <w:t>Herkomst</w:t>
            </w:r>
          </w:p>
        </w:tc>
      </w:tr>
      <w:tr w:rsidR="009C5C81" w:rsidRPr="008F7B24" w14:paraId="4CAD1D67" w14:textId="77777777" w:rsidTr="009C5C81">
        <w:tc>
          <w:tcPr>
            <w:tcW w:w="3780" w:type="dxa"/>
            <w:tcBorders>
              <w:top w:val="nil"/>
              <w:left w:val="nil"/>
              <w:bottom w:val="nil"/>
              <w:right w:val="nil"/>
            </w:tcBorders>
          </w:tcPr>
          <w:p w14:paraId="743B7A8F" w14:textId="77777777" w:rsidR="009C5C81" w:rsidRDefault="009C5C81" w:rsidP="009C5C81">
            <w:pPr>
              <w:autoSpaceDE w:val="0"/>
              <w:autoSpaceDN w:val="0"/>
              <w:adjustRightInd w:val="0"/>
              <w:spacing w:after="0" w:line="240" w:lineRule="auto"/>
              <w:rPr>
                <w:rFonts w:ascii="Arial" w:eastAsia="Times New Roman" w:hAnsi="Arial" w:cs="Arial"/>
                <w:b/>
                <w:bCs/>
                <w:color w:val="000000"/>
                <w:sz w:val="20"/>
                <w:szCs w:val="20"/>
              </w:rPr>
            </w:pPr>
          </w:p>
        </w:tc>
        <w:tc>
          <w:tcPr>
            <w:tcW w:w="756" w:type="dxa"/>
            <w:tcBorders>
              <w:top w:val="nil"/>
              <w:left w:val="nil"/>
              <w:bottom w:val="nil"/>
              <w:right w:val="nil"/>
            </w:tcBorders>
          </w:tcPr>
          <w:p w14:paraId="28D9B404" w14:textId="77777777" w:rsidR="009C5C81" w:rsidRPr="00F2006F" w:rsidRDefault="009C5C81" w:rsidP="009C5C81">
            <w:pPr>
              <w:autoSpaceDE w:val="0"/>
              <w:autoSpaceDN w:val="0"/>
              <w:adjustRightInd w:val="0"/>
              <w:spacing w:after="0" w:line="240" w:lineRule="auto"/>
              <w:rPr>
                <w:rFonts w:ascii="Arial" w:eastAsia="Times New Roman" w:hAnsi="Arial" w:cs="Arial"/>
                <w:i/>
                <w:iCs/>
                <w:color w:val="000000"/>
                <w:sz w:val="20"/>
                <w:szCs w:val="20"/>
              </w:rPr>
            </w:pPr>
          </w:p>
        </w:tc>
        <w:tc>
          <w:tcPr>
            <w:tcW w:w="3261" w:type="dxa"/>
            <w:tcBorders>
              <w:top w:val="nil"/>
              <w:left w:val="nil"/>
              <w:bottom w:val="nil"/>
              <w:right w:val="nil"/>
            </w:tcBorders>
          </w:tcPr>
          <w:p w14:paraId="42DBBEDE" w14:textId="77777777" w:rsidR="009C5C81" w:rsidRPr="00E45C16" w:rsidRDefault="009C5C81" w:rsidP="009C5C81">
            <w:pPr>
              <w:autoSpaceDE w:val="0"/>
              <w:autoSpaceDN w:val="0"/>
              <w:adjustRightInd w:val="0"/>
              <w:spacing w:after="0" w:line="240" w:lineRule="auto"/>
              <w:rPr>
                <w:rFonts w:ascii="Arial" w:eastAsia="Times New Roman" w:hAnsi="Arial" w:cs="Arial"/>
                <w:iCs/>
                <w:color w:val="000000"/>
                <w:sz w:val="20"/>
                <w:szCs w:val="20"/>
              </w:rPr>
            </w:pPr>
            <w:r>
              <w:rPr>
                <w:rFonts w:ascii="Arial" w:eastAsia="Times New Roman" w:hAnsi="Arial" w:cs="Arial"/>
                <w:iCs/>
                <w:color w:val="000000"/>
                <w:sz w:val="20"/>
                <w:szCs w:val="20"/>
              </w:rPr>
              <w:t>Ondertekeningsoort</w:t>
            </w:r>
          </w:p>
        </w:tc>
        <w:tc>
          <w:tcPr>
            <w:tcW w:w="1563" w:type="dxa"/>
            <w:tcBorders>
              <w:top w:val="nil"/>
              <w:left w:val="nil"/>
              <w:bottom w:val="nil"/>
              <w:right w:val="nil"/>
            </w:tcBorders>
          </w:tcPr>
          <w:p w14:paraId="03361415" w14:textId="77777777" w:rsidR="009C5C81" w:rsidRPr="00E45C16" w:rsidRDefault="009C5C81" w:rsidP="009C5C81">
            <w:pPr>
              <w:autoSpaceDE w:val="0"/>
              <w:autoSpaceDN w:val="0"/>
              <w:adjustRightInd w:val="0"/>
              <w:spacing w:after="0" w:line="240" w:lineRule="auto"/>
              <w:rPr>
                <w:rFonts w:ascii="Arial" w:eastAsia="Times New Roman" w:hAnsi="Arial" w:cs="Arial"/>
                <w:iCs/>
                <w:color w:val="000000"/>
                <w:sz w:val="20"/>
                <w:szCs w:val="20"/>
              </w:rPr>
            </w:pPr>
            <w:r>
              <w:rPr>
                <w:rFonts w:ascii="Arial" w:eastAsia="Times New Roman" w:hAnsi="Arial" w:cs="Arial"/>
                <w:iCs/>
                <w:color w:val="000000"/>
                <w:sz w:val="20"/>
                <w:szCs w:val="20"/>
              </w:rPr>
              <w:t>KING</w:t>
            </w:r>
          </w:p>
        </w:tc>
      </w:tr>
      <w:tr w:rsidR="009C5C81" w:rsidRPr="008F7B24" w14:paraId="3476F4E0" w14:textId="77777777" w:rsidTr="009C5C81">
        <w:tc>
          <w:tcPr>
            <w:tcW w:w="3780" w:type="dxa"/>
            <w:tcBorders>
              <w:top w:val="nil"/>
              <w:left w:val="nil"/>
              <w:bottom w:val="nil"/>
              <w:right w:val="nil"/>
            </w:tcBorders>
          </w:tcPr>
          <w:p w14:paraId="284DE5F8" w14:textId="77777777" w:rsidR="009C5C81" w:rsidRDefault="009C5C81" w:rsidP="009C5C81">
            <w:pPr>
              <w:autoSpaceDE w:val="0"/>
              <w:autoSpaceDN w:val="0"/>
              <w:adjustRightInd w:val="0"/>
              <w:spacing w:after="0" w:line="240" w:lineRule="auto"/>
              <w:rPr>
                <w:rFonts w:ascii="Arial" w:eastAsia="Times New Roman" w:hAnsi="Arial" w:cs="Arial"/>
                <w:b/>
                <w:bCs/>
                <w:color w:val="000000"/>
                <w:sz w:val="20"/>
                <w:szCs w:val="20"/>
              </w:rPr>
            </w:pPr>
          </w:p>
        </w:tc>
        <w:tc>
          <w:tcPr>
            <w:tcW w:w="756" w:type="dxa"/>
            <w:tcBorders>
              <w:top w:val="nil"/>
              <w:left w:val="nil"/>
              <w:bottom w:val="nil"/>
              <w:right w:val="nil"/>
            </w:tcBorders>
          </w:tcPr>
          <w:p w14:paraId="4F7C14A3" w14:textId="77777777" w:rsidR="009C5C81" w:rsidRPr="00F2006F" w:rsidRDefault="009C5C81" w:rsidP="009C5C81">
            <w:pPr>
              <w:autoSpaceDE w:val="0"/>
              <w:autoSpaceDN w:val="0"/>
              <w:adjustRightInd w:val="0"/>
              <w:spacing w:after="0" w:line="240" w:lineRule="auto"/>
              <w:rPr>
                <w:rFonts w:ascii="Arial" w:eastAsia="Times New Roman" w:hAnsi="Arial" w:cs="Arial"/>
                <w:i/>
                <w:iCs/>
                <w:color w:val="000000"/>
                <w:sz w:val="20"/>
                <w:szCs w:val="20"/>
              </w:rPr>
            </w:pPr>
          </w:p>
        </w:tc>
        <w:tc>
          <w:tcPr>
            <w:tcW w:w="3261" w:type="dxa"/>
            <w:tcBorders>
              <w:top w:val="nil"/>
              <w:left w:val="nil"/>
              <w:bottom w:val="nil"/>
              <w:right w:val="nil"/>
            </w:tcBorders>
          </w:tcPr>
          <w:p w14:paraId="66309E3C" w14:textId="77777777" w:rsidR="009C5C81" w:rsidRPr="00E45C16" w:rsidRDefault="009C5C81" w:rsidP="009C5C81">
            <w:pPr>
              <w:autoSpaceDE w:val="0"/>
              <w:autoSpaceDN w:val="0"/>
              <w:adjustRightInd w:val="0"/>
              <w:spacing w:after="0" w:line="240" w:lineRule="auto"/>
              <w:rPr>
                <w:rFonts w:ascii="Arial" w:eastAsia="Times New Roman" w:hAnsi="Arial" w:cs="Arial"/>
                <w:iCs/>
                <w:color w:val="000000"/>
                <w:sz w:val="20"/>
                <w:szCs w:val="20"/>
              </w:rPr>
            </w:pPr>
            <w:r>
              <w:rPr>
                <w:rFonts w:ascii="Arial" w:eastAsia="Times New Roman" w:hAnsi="Arial" w:cs="Arial"/>
                <w:iCs/>
                <w:color w:val="000000"/>
                <w:sz w:val="20"/>
                <w:szCs w:val="20"/>
              </w:rPr>
              <w:t>Ondertekeningdatum</w:t>
            </w:r>
          </w:p>
        </w:tc>
        <w:tc>
          <w:tcPr>
            <w:tcW w:w="1563" w:type="dxa"/>
            <w:tcBorders>
              <w:top w:val="nil"/>
              <w:left w:val="nil"/>
              <w:bottom w:val="nil"/>
              <w:right w:val="nil"/>
            </w:tcBorders>
          </w:tcPr>
          <w:p w14:paraId="723348A6" w14:textId="77777777" w:rsidR="009C5C81" w:rsidRPr="00E45C16" w:rsidRDefault="009C5C81" w:rsidP="009C5C81">
            <w:pPr>
              <w:autoSpaceDE w:val="0"/>
              <w:autoSpaceDN w:val="0"/>
              <w:adjustRightInd w:val="0"/>
              <w:spacing w:after="0" w:line="240" w:lineRule="auto"/>
              <w:rPr>
                <w:rFonts w:ascii="Arial" w:eastAsia="Times New Roman" w:hAnsi="Arial" w:cs="Arial"/>
                <w:iCs/>
                <w:color w:val="000000"/>
                <w:sz w:val="20"/>
                <w:szCs w:val="20"/>
              </w:rPr>
            </w:pPr>
            <w:r>
              <w:rPr>
                <w:rFonts w:ascii="Arial" w:eastAsia="Times New Roman" w:hAnsi="Arial" w:cs="Arial"/>
                <w:iCs/>
                <w:color w:val="000000"/>
                <w:sz w:val="20"/>
                <w:szCs w:val="20"/>
              </w:rPr>
              <w:t>KING</w:t>
            </w:r>
          </w:p>
        </w:tc>
      </w:tr>
      <w:tr w:rsidR="009C5C81" w:rsidRPr="008F7B24" w14:paraId="04784AE9" w14:textId="77777777" w:rsidTr="009C5C81">
        <w:trPr>
          <w:trHeight w:val="230"/>
        </w:trPr>
        <w:tc>
          <w:tcPr>
            <w:tcW w:w="3780" w:type="dxa"/>
            <w:tcBorders>
              <w:top w:val="nil"/>
              <w:left w:val="nil"/>
              <w:bottom w:val="nil"/>
              <w:right w:val="nil"/>
            </w:tcBorders>
          </w:tcPr>
          <w:p w14:paraId="529D16DB" w14:textId="77777777" w:rsidR="009C5C81" w:rsidRPr="008F7B24" w:rsidRDefault="009C5C81" w:rsidP="009C5C8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6F82B575"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p>
        </w:tc>
      </w:tr>
      <w:tr w:rsidR="009C5C81" w:rsidRPr="008F7B24" w14:paraId="45568145" w14:textId="77777777" w:rsidTr="009C5C81">
        <w:trPr>
          <w:trHeight w:val="215"/>
        </w:trPr>
        <w:tc>
          <w:tcPr>
            <w:tcW w:w="3780" w:type="dxa"/>
            <w:tcBorders>
              <w:top w:val="nil"/>
              <w:left w:val="nil"/>
              <w:bottom w:val="nil"/>
              <w:right w:val="nil"/>
            </w:tcBorders>
          </w:tcPr>
          <w:p w14:paraId="15DE746F"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gridSpan w:val="3"/>
            <w:tcBorders>
              <w:top w:val="nil"/>
              <w:left w:val="nil"/>
              <w:bottom w:val="nil"/>
              <w:right w:val="nil"/>
            </w:tcBorders>
          </w:tcPr>
          <w:p w14:paraId="12258B1D"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9C5C81" w:rsidRPr="008F7B24" w14:paraId="5830904C" w14:textId="77777777" w:rsidTr="009C5C81">
        <w:trPr>
          <w:trHeight w:val="230"/>
        </w:trPr>
        <w:tc>
          <w:tcPr>
            <w:tcW w:w="3780" w:type="dxa"/>
            <w:tcBorders>
              <w:top w:val="nil"/>
              <w:left w:val="nil"/>
              <w:bottom w:val="nil"/>
              <w:right w:val="nil"/>
            </w:tcBorders>
          </w:tcPr>
          <w:p w14:paraId="22AA1493" w14:textId="77777777" w:rsidR="009C5C81" w:rsidRPr="008F7B24" w:rsidRDefault="009C5C81" w:rsidP="009C5C8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71E42371"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p>
        </w:tc>
      </w:tr>
      <w:tr w:rsidR="009C5C81" w:rsidRPr="008F7B24" w14:paraId="3ACB4B3E" w14:textId="77777777" w:rsidTr="009C5C81">
        <w:trPr>
          <w:trHeight w:val="230"/>
        </w:trPr>
        <w:tc>
          <w:tcPr>
            <w:tcW w:w="3780" w:type="dxa"/>
            <w:tcBorders>
              <w:top w:val="nil"/>
              <w:left w:val="nil"/>
              <w:bottom w:val="nil"/>
              <w:right w:val="nil"/>
            </w:tcBorders>
          </w:tcPr>
          <w:p w14:paraId="5A1CA354"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gridSpan w:val="3"/>
            <w:tcBorders>
              <w:top w:val="nil"/>
              <w:left w:val="nil"/>
              <w:bottom w:val="nil"/>
              <w:right w:val="nil"/>
            </w:tcBorders>
          </w:tcPr>
          <w:p w14:paraId="17B2A0B0"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9C5C81" w:rsidRPr="008F7B24" w14:paraId="2D79AD27" w14:textId="77777777" w:rsidTr="009C5C81">
        <w:trPr>
          <w:trHeight w:val="230"/>
        </w:trPr>
        <w:tc>
          <w:tcPr>
            <w:tcW w:w="3780" w:type="dxa"/>
            <w:tcBorders>
              <w:top w:val="nil"/>
              <w:left w:val="nil"/>
              <w:bottom w:val="nil"/>
              <w:right w:val="nil"/>
            </w:tcBorders>
          </w:tcPr>
          <w:p w14:paraId="2412520E" w14:textId="77777777" w:rsidR="009C5C81" w:rsidRPr="008F7B24" w:rsidRDefault="009C5C81" w:rsidP="009C5C8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6DE2B654"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p>
        </w:tc>
      </w:tr>
      <w:tr w:rsidR="009C5C81" w:rsidRPr="008F7B24" w14:paraId="71D6B27E" w14:textId="77777777" w:rsidTr="009C5C81">
        <w:trPr>
          <w:trHeight w:val="230"/>
        </w:trPr>
        <w:tc>
          <w:tcPr>
            <w:tcW w:w="3780" w:type="dxa"/>
            <w:tcBorders>
              <w:top w:val="nil"/>
              <w:left w:val="nil"/>
              <w:bottom w:val="nil"/>
              <w:right w:val="nil"/>
            </w:tcBorders>
          </w:tcPr>
          <w:p w14:paraId="2FF475BB"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gridSpan w:val="3"/>
            <w:tcBorders>
              <w:top w:val="nil"/>
              <w:left w:val="nil"/>
              <w:bottom w:val="nil"/>
              <w:right w:val="nil"/>
            </w:tcBorders>
          </w:tcPr>
          <w:p w14:paraId="50554220"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9C5C81" w:rsidRPr="008F7B24" w14:paraId="04BFE46E" w14:textId="77777777" w:rsidTr="009C5C81">
        <w:trPr>
          <w:trHeight w:val="230"/>
        </w:trPr>
        <w:tc>
          <w:tcPr>
            <w:tcW w:w="3780" w:type="dxa"/>
            <w:tcBorders>
              <w:top w:val="nil"/>
              <w:left w:val="nil"/>
              <w:bottom w:val="nil"/>
              <w:right w:val="nil"/>
            </w:tcBorders>
          </w:tcPr>
          <w:p w14:paraId="548A890D" w14:textId="77777777" w:rsidR="009C5C81" w:rsidRPr="008F7B24" w:rsidRDefault="009C5C81" w:rsidP="009C5C8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61B8AC89"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p>
        </w:tc>
      </w:tr>
      <w:tr w:rsidR="009C5C81" w:rsidRPr="008F7B24" w14:paraId="76C2F219" w14:textId="77777777" w:rsidTr="009C5C81">
        <w:trPr>
          <w:trHeight w:val="230"/>
        </w:trPr>
        <w:tc>
          <w:tcPr>
            <w:tcW w:w="3780" w:type="dxa"/>
            <w:tcBorders>
              <w:top w:val="nil"/>
              <w:left w:val="nil"/>
              <w:bottom w:val="nil"/>
              <w:right w:val="nil"/>
            </w:tcBorders>
          </w:tcPr>
          <w:p w14:paraId="50AB0F93"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gridSpan w:val="3"/>
            <w:tcBorders>
              <w:top w:val="nil"/>
              <w:left w:val="nil"/>
              <w:bottom w:val="nil"/>
              <w:right w:val="nil"/>
            </w:tcBorders>
          </w:tcPr>
          <w:p w14:paraId="4D815C68"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9C5C81" w:rsidRPr="008F7B24" w14:paraId="39107A47" w14:textId="77777777" w:rsidTr="009C5C81">
        <w:trPr>
          <w:trHeight w:val="230"/>
        </w:trPr>
        <w:tc>
          <w:tcPr>
            <w:tcW w:w="3780" w:type="dxa"/>
            <w:tcBorders>
              <w:top w:val="nil"/>
              <w:left w:val="nil"/>
              <w:bottom w:val="nil"/>
              <w:right w:val="nil"/>
            </w:tcBorders>
          </w:tcPr>
          <w:p w14:paraId="2FCE8DA3" w14:textId="77777777" w:rsidR="009C5C81" w:rsidRPr="008F7B24" w:rsidRDefault="009C5C81" w:rsidP="009C5C8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221C7711"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p>
        </w:tc>
      </w:tr>
      <w:tr w:rsidR="009C5C81" w:rsidRPr="008F7B24" w14:paraId="2E7987D9" w14:textId="77777777" w:rsidTr="009C5C81">
        <w:trPr>
          <w:trHeight w:val="411"/>
        </w:trPr>
        <w:tc>
          <w:tcPr>
            <w:tcW w:w="3780" w:type="dxa"/>
            <w:tcBorders>
              <w:top w:val="nil"/>
              <w:left w:val="nil"/>
              <w:bottom w:val="nil"/>
              <w:right w:val="nil"/>
            </w:tcBorders>
          </w:tcPr>
          <w:p w14:paraId="482FCAFC"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gridSpan w:val="3"/>
            <w:tcBorders>
              <w:top w:val="nil"/>
              <w:left w:val="nil"/>
              <w:bottom w:val="nil"/>
              <w:right w:val="nil"/>
            </w:tcBorders>
          </w:tcPr>
          <w:p w14:paraId="6C8B138A"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9C5C81" w:rsidRPr="008F7B24" w14:paraId="75B85BAB" w14:textId="77777777" w:rsidTr="009C5C81">
        <w:trPr>
          <w:trHeight w:val="245"/>
        </w:trPr>
        <w:tc>
          <w:tcPr>
            <w:tcW w:w="3780" w:type="dxa"/>
            <w:tcBorders>
              <w:top w:val="nil"/>
              <w:left w:val="nil"/>
              <w:bottom w:val="nil"/>
              <w:right w:val="nil"/>
            </w:tcBorders>
          </w:tcPr>
          <w:p w14:paraId="075D6D45" w14:textId="77777777" w:rsidR="009C5C81" w:rsidRPr="008F7B24" w:rsidRDefault="009C5C81" w:rsidP="009C5C8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2635B6F3"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p>
        </w:tc>
      </w:tr>
      <w:tr w:rsidR="009C5C81" w:rsidRPr="008F7B24" w14:paraId="5A85A4BF" w14:textId="77777777" w:rsidTr="009C5C81">
        <w:trPr>
          <w:trHeight w:val="230"/>
        </w:trPr>
        <w:tc>
          <w:tcPr>
            <w:tcW w:w="3780" w:type="dxa"/>
            <w:tcBorders>
              <w:top w:val="nil"/>
              <w:left w:val="nil"/>
              <w:bottom w:val="nil"/>
              <w:right w:val="nil"/>
            </w:tcBorders>
          </w:tcPr>
          <w:p w14:paraId="3CA1B5B1"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gridSpan w:val="3"/>
            <w:tcBorders>
              <w:top w:val="nil"/>
              <w:left w:val="nil"/>
              <w:bottom w:val="nil"/>
              <w:right w:val="nil"/>
            </w:tcBorders>
          </w:tcPr>
          <w:p w14:paraId="22C429D5"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0 - 1</w:t>
            </w:r>
          </w:p>
        </w:tc>
      </w:tr>
      <w:tr w:rsidR="009C5C81" w:rsidRPr="008F7B24" w14:paraId="032A6FE5" w14:textId="77777777" w:rsidTr="009C5C81">
        <w:trPr>
          <w:trHeight w:val="230"/>
        </w:trPr>
        <w:tc>
          <w:tcPr>
            <w:tcW w:w="3780" w:type="dxa"/>
            <w:tcBorders>
              <w:top w:val="nil"/>
              <w:left w:val="nil"/>
              <w:bottom w:val="nil"/>
              <w:right w:val="nil"/>
            </w:tcBorders>
          </w:tcPr>
          <w:p w14:paraId="540E2175" w14:textId="77777777" w:rsidR="009C5C81" w:rsidRPr="008F7B24" w:rsidRDefault="009C5C81" w:rsidP="009C5C8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14:paraId="3D2658D3"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p>
        </w:tc>
      </w:tr>
      <w:tr w:rsidR="009C5C81" w:rsidRPr="008F7B24" w14:paraId="135B7372" w14:textId="77777777" w:rsidTr="009C5C81">
        <w:trPr>
          <w:trHeight w:val="230"/>
        </w:trPr>
        <w:tc>
          <w:tcPr>
            <w:tcW w:w="3780" w:type="dxa"/>
            <w:tcBorders>
              <w:top w:val="nil"/>
              <w:left w:val="nil"/>
              <w:bottom w:val="nil"/>
              <w:right w:val="nil"/>
            </w:tcBorders>
          </w:tcPr>
          <w:p w14:paraId="0E13647C"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gridSpan w:val="3"/>
            <w:tcBorders>
              <w:top w:val="nil"/>
              <w:left w:val="nil"/>
              <w:bottom w:val="nil"/>
              <w:right w:val="nil"/>
            </w:tcBorders>
          </w:tcPr>
          <w:p w14:paraId="190296AF"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Gemeentelijk basisgegeven</w:t>
            </w:r>
          </w:p>
        </w:tc>
      </w:tr>
      <w:tr w:rsidR="009C5C81" w:rsidRPr="008F7B24" w14:paraId="6BB29190" w14:textId="77777777" w:rsidTr="009C5C81">
        <w:trPr>
          <w:trHeight w:val="230"/>
        </w:trPr>
        <w:tc>
          <w:tcPr>
            <w:tcW w:w="3780" w:type="dxa"/>
            <w:tcBorders>
              <w:top w:val="nil"/>
              <w:left w:val="nil"/>
              <w:right w:val="nil"/>
            </w:tcBorders>
          </w:tcPr>
          <w:p w14:paraId="366894E9" w14:textId="77777777" w:rsidR="009C5C81" w:rsidRPr="008F7B24" w:rsidRDefault="009C5C81" w:rsidP="009C5C8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right w:val="nil"/>
            </w:tcBorders>
          </w:tcPr>
          <w:p w14:paraId="652586D5" w14:textId="77777777" w:rsidR="009C5C81" w:rsidRPr="008F7B24" w:rsidRDefault="009C5C81" w:rsidP="009C5C81">
            <w:pPr>
              <w:autoSpaceDE w:val="0"/>
              <w:autoSpaceDN w:val="0"/>
              <w:adjustRightInd w:val="0"/>
              <w:spacing w:after="0" w:line="240" w:lineRule="auto"/>
              <w:rPr>
                <w:rFonts w:ascii="Arial" w:eastAsia="Times New Roman" w:hAnsi="Arial" w:cs="Arial"/>
                <w:color w:val="000000"/>
                <w:sz w:val="20"/>
                <w:szCs w:val="20"/>
              </w:rPr>
            </w:pPr>
          </w:p>
        </w:tc>
      </w:tr>
      <w:tr w:rsidR="009C5C81" w:rsidRPr="008F7B24" w14:paraId="2992FDB0" w14:textId="77777777" w:rsidTr="009C5C81">
        <w:trPr>
          <w:trHeight w:val="230"/>
        </w:trPr>
        <w:tc>
          <w:tcPr>
            <w:tcW w:w="3780" w:type="dxa"/>
            <w:tcBorders>
              <w:top w:val="nil"/>
              <w:left w:val="nil"/>
              <w:bottom w:val="single" w:sz="4" w:space="0" w:color="auto"/>
              <w:right w:val="nil"/>
            </w:tcBorders>
          </w:tcPr>
          <w:p w14:paraId="3C8728A4" w14:textId="77777777" w:rsidR="009C5C81" w:rsidRPr="008F7B24" w:rsidRDefault="009C5C81" w:rsidP="009C5C81">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gridSpan w:val="3"/>
            <w:tcBorders>
              <w:top w:val="nil"/>
              <w:left w:val="nil"/>
              <w:bottom w:val="single" w:sz="4" w:space="0" w:color="auto"/>
              <w:right w:val="nil"/>
            </w:tcBorders>
          </w:tcPr>
          <w:p w14:paraId="282EE1A3" w14:textId="77777777" w:rsidR="009C5C81" w:rsidRPr="008F7B24" w:rsidRDefault="00646469" w:rsidP="009C5C8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p>
        </w:tc>
      </w:tr>
    </w:tbl>
    <w:p w14:paraId="071B09C1" w14:textId="77777777" w:rsidR="009C5C81" w:rsidRDefault="009C5C81" w:rsidP="009C5C81">
      <w:r>
        <w:t xml:space="preserve"> </w:t>
      </w:r>
    </w:p>
    <w:p w14:paraId="3351E929" w14:textId="77777777" w:rsidR="00057627" w:rsidRPr="001938EB" w:rsidRDefault="00DA5D93" w:rsidP="00057627">
      <w:pPr>
        <w:pStyle w:val="Kop41"/>
        <w:rPr>
          <w:rFonts w:eastAsia="Times New Roman"/>
          <w:shd w:val="clear" w:color="auto" w:fill="auto"/>
          <w:lang w:val="nl-NL"/>
        </w:rPr>
      </w:pPr>
      <w:r>
        <w:rPr>
          <w:b w:val="0"/>
          <w:bCs w:val="0"/>
          <w:color w:val="auto"/>
          <w:sz w:val="20"/>
          <w:szCs w:val="20"/>
          <w:shd w:val="clear" w:color="auto" w:fill="auto"/>
        </w:rPr>
        <w:fldChar w:fldCharType="begin" w:fldLock="1"/>
      </w:r>
      <w:r w:rsidR="00057627">
        <w:rPr>
          <w:b w:val="0"/>
          <w:bCs w:val="0"/>
          <w:color w:val="auto"/>
          <w:sz w:val="20"/>
          <w:szCs w:val="20"/>
          <w:shd w:val="clear" w:color="auto" w:fill="auto"/>
        </w:rPr>
        <w:instrText xml:space="preserve">MERGEFIELD </w:instrText>
      </w:r>
      <w:r w:rsidR="00057627">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057627">
        <w:rPr>
          <w:rFonts w:eastAsia="Times New Roman"/>
          <w:shd w:val="clear" w:color="auto" w:fill="auto"/>
          <w:lang w:val="nl-NL"/>
        </w:rPr>
        <w:t>«</w:t>
      </w:r>
      <w:r w:rsidR="009C5C81">
        <w:rPr>
          <w:rFonts w:eastAsia="Times New Roman"/>
          <w:shd w:val="clear" w:color="auto" w:fill="auto"/>
          <w:lang w:val="nl-NL"/>
        </w:rPr>
        <w:t>Suba</w:t>
      </w:r>
      <w:r w:rsidR="00057627">
        <w:rPr>
          <w:rFonts w:eastAsia="Times New Roman"/>
          <w:shd w:val="clear" w:color="auto" w:fill="auto"/>
          <w:lang w:val="nl-NL"/>
        </w:rPr>
        <w:t>ttribuutsoort»</w:t>
      </w:r>
      <w:r>
        <w:rPr>
          <w:b w:val="0"/>
          <w:bCs w:val="0"/>
          <w:color w:val="auto"/>
          <w:sz w:val="20"/>
          <w:szCs w:val="20"/>
          <w:shd w:val="clear" w:color="auto" w:fill="auto"/>
        </w:rPr>
        <w:fldChar w:fldCharType="end"/>
      </w:r>
      <w:r w:rsidR="00057627">
        <w:rPr>
          <w:rFonts w:eastAsia="Times New Roman"/>
          <w:shd w:val="clear" w:color="auto" w:fill="auto"/>
          <w:lang w:val="nl-NL"/>
        </w:rPr>
        <w:t xml:space="preserve"> Ondertekeningsoort</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057627" w:rsidRPr="00F64D19" w14:paraId="1700C6EC" w14:textId="77777777" w:rsidTr="00367B3C">
        <w:trPr>
          <w:trHeight w:val="230"/>
        </w:trPr>
        <w:tc>
          <w:tcPr>
            <w:tcW w:w="3780" w:type="dxa"/>
            <w:tcBorders>
              <w:top w:val="single" w:sz="4" w:space="0" w:color="auto"/>
              <w:left w:val="nil"/>
              <w:bottom w:val="nil"/>
              <w:right w:val="nil"/>
            </w:tcBorders>
          </w:tcPr>
          <w:p w14:paraId="686A9EA3"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5D54BDC3"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Ondertekeningsoort</w:t>
            </w:r>
          </w:p>
        </w:tc>
      </w:tr>
      <w:tr w:rsidR="00057627" w:rsidRPr="00F64D19" w14:paraId="22F1D46A" w14:textId="77777777" w:rsidTr="00367B3C">
        <w:tc>
          <w:tcPr>
            <w:tcW w:w="3780" w:type="dxa"/>
            <w:tcBorders>
              <w:top w:val="nil"/>
              <w:left w:val="nil"/>
              <w:bottom w:val="nil"/>
              <w:right w:val="nil"/>
            </w:tcBorders>
          </w:tcPr>
          <w:p w14:paraId="13DC007D" w14:textId="77777777" w:rsidR="00057627" w:rsidRPr="00F64D19" w:rsidRDefault="00057627"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A0B6A16"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p>
        </w:tc>
      </w:tr>
      <w:tr w:rsidR="00057627" w:rsidRPr="00F64D19" w14:paraId="277E2731" w14:textId="77777777" w:rsidTr="00367B3C">
        <w:tc>
          <w:tcPr>
            <w:tcW w:w="3780" w:type="dxa"/>
            <w:tcBorders>
              <w:top w:val="nil"/>
              <w:left w:val="nil"/>
              <w:bottom w:val="nil"/>
              <w:right w:val="nil"/>
            </w:tcBorders>
          </w:tcPr>
          <w:p w14:paraId="326EBB41"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5D1270CC"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KING</w:t>
            </w:r>
          </w:p>
        </w:tc>
      </w:tr>
      <w:tr w:rsidR="00057627" w:rsidRPr="00F64D19" w14:paraId="7D799DC2" w14:textId="77777777" w:rsidTr="00367B3C">
        <w:tc>
          <w:tcPr>
            <w:tcW w:w="3780" w:type="dxa"/>
            <w:tcBorders>
              <w:top w:val="nil"/>
              <w:left w:val="nil"/>
              <w:bottom w:val="nil"/>
              <w:right w:val="nil"/>
            </w:tcBorders>
          </w:tcPr>
          <w:p w14:paraId="2DB2378D" w14:textId="77777777" w:rsidR="00057627" w:rsidRPr="00F64D19" w:rsidRDefault="00057627"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909F145"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p>
        </w:tc>
      </w:tr>
      <w:tr w:rsidR="00057627" w:rsidRPr="00F64D19" w14:paraId="4543AA04" w14:textId="77777777" w:rsidTr="00367B3C">
        <w:tc>
          <w:tcPr>
            <w:tcW w:w="3780" w:type="dxa"/>
            <w:tcBorders>
              <w:top w:val="nil"/>
              <w:left w:val="nil"/>
              <w:bottom w:val="nil"/>
              <w:right w:val="nil"/>
            </w:tcBorders>
          </w:tcPr>
          <w:p w14:paraId="3DA6166F"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27B77D03"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p>
        </w:tc>
      </w:tr>
      <w:tr w:rsidR="00057627" w:rsidRPr="00F64D19" w14:paraId="2565E903" w14:textId="77777777" w:rsidTr="00367B3C">
        <w:tc>
          <w:tcPr>
            <w:tcW w:w="3780" w:type="dxa"/>
            <w:tcBorders>
              <w:top w:val="nil"/>
              <w:left w:val="nil"/>
              <w:bottom w:val="nil"/>
              <w:right w:val="nil"/>
            </w:tcBorders>
          </w:tcPr>
          <w:p w14:paraId="4FDE31B2" w14:textId="77777777" w:rsidR="00057627" w:rsidRPr="00F64D19" w:rsidRDefault="00057627"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A255621"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p>
        </w:tc>
      </w:tr>
      <w:tr w:rsidR="00057627" w:rsidRPr="00F64D19" w14:paraId="2E03D3EE" w14:textId="77777777" w:rsidTr="00367B3C">
        <w:tc>
          <w:tcPr>
            <w:tcW w:w="3780" w:type="dxa"/>
            <w:tcBorders>
              <w:top w:val="nil"/>
              <w:left w:val="nil"/>
              <w:bottom w:val="nil"/>
              <w:right w:val="nil"/>
            </w:tcBorders>
          </w:tcPr>
          <w:p w14:paraId="51A8D455"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54E69C37" w14:textId="77777777" w:rsidR="00057627" w:rsidRPr="00F64D19" w:rsidRDefault="00057627" w:rsidP="00057627">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soort</w:t>
            </w:r>
          </w:p>
        </w:tc>
      </w:tr>
      <w:tr w:rsidR="00057627" w:rsidRPr="00F64D19" w14:paraId="30697A4C" w14:textId="77777777" w:rsidTr="00367B3C">
        <w:tc>
          <w:tcPr>
            <w:tcW w:w="3780" w:type="dxa"/>
            <w:tcBorders>
              <w:top w:val="nil"/>
              <w:left w:val="nil"/>
              <w:bottom w:val="nil"/>
              <w:right w:val="nil"/>
            </w:tcBorders>
          </w:tcPr>
          <w:p w14:paraId="63E62527" w14:textId="77777777" w:rsidR="00057627" w:rsidRPr="00F64D19" w:rsidRDefault="00057627"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F2C4541"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p>
        </w:tc>
      </w:tr>
      <w:tr w:rsidR="00057627" w:rsidRPr="00AE6939" w14:paraId="2BD328F7" w14:textId="77777777" w:rsidTr="00367B3C">
        <w:tc>
          <w:tcPr>
            <w:tcW w:w="3780" w:type="dxa"/>
            <w:tcBorders>
              <w:top w:val="nil"/>
              <w:left w:val="nil"/>
              <w:bottom w:val="nil"/>
              <w:right w:val="nil"/>
            </w:tcBorders>
          </w:tcPr>
          <w:p w14:paraId="59858B7A"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7344A74D" w14:textId="77777777" w:rsidR="00057627" w:rsidRPr="00DD0F4F" w:rsidRDefault="00DA5D93" w:rsidP="006A6C7F">
            <w:pPr>
              <w:autoSpaceDE w:val="0"/>
              <w:autoSpaceDN w:val="0"/>
              <w:adjustRightInd w:val="0"/>
              <w:spacing w:after="0" w:line="240" w:lineRule="auto"/>
              <w:rPr>
                <w:rFonts w:ascii="Arial" w:eastAsia="Times New Roman" w:hAnsi="Arial" w:cs="Arial"/>
                <w:color w:val="000000"/>
                <w:sz w:val="20"/>
                <w:szCs w:val="20"/>
                <w:lang w:val="nl-NL"/>
              </w:rPr>
            </w:pPr>
            <w:r w:rsidRPr="00F64D19">
              <w:rPr>
                <w:rFonts w:ascii="Arial" w:hAnsi="Arial" w:cs="Arial"/>
                <w:sz w:val="20"/>
                <w:szCs w:val="20"/>
                <w:lang w:val="en-AU"/>
              </w:rPr>
              <w:fldChar w:fldCharType="begin" w:fldLock="1"/>
            </w:r>
            <w:r w:rsidR="00057627" w:rsidRPr="00DD0F4F">
              <w:rPr>
                <w:rFonts w:ascii="Arial" w:hAnsi="Arial" w:cs="Arial"/>
                <w:sz w:val="20"/>
                <w:szCs w:val="20"/>
                <w:lang w:val="nl-NL"/>
              </w:rPr>
              <w:instrText xml:space="preserve">MERGEFIELD </w:instrText>
            </w:r>
            <w:r w:rsidR="00057627" w:rsidRPr="00DD0F4F">
              <w:rPr>
                <w:rFonts w:ascii="Arial" w:eastAsia="Times New Roman" w:hAnsi="Arial" w:cs="Arial"/>
                <w:color w:val="000000"/>
                <w:sz w:val="20"/>
                <w:szCs w:val="20"/>
                <w:lang w:val="nl-NL"/>
              </w:rPr>
              <w:instrText>Att.Notes</w:instrText>
            </w:r>
            <w:r w:rsidRPr="00F64D19">
              <w:rPr>
                <w:rFonts w:ascii="Arial" w:hAnsi="Arial" w:cs="Arial"/>
                <w:sz w:val="20"/>
                <w:szCs w:val="20"/>
                <w:lang w:val="en-AU"/>
              </w:rPr>
              <w:fldChar w:fldCharType="end"/>
            </w:r>
            <w:r w:rsidR="00057627" w:rsidRPr="00DD0F4F">
              <w:rPr>
                <w:rFonts w:ascii="Arial" w:eastAsia="Times New Roman" w:hAnsi="Arial" w:cs="Arial"/>
                <w:color w:val="610E6A"/>
                <w:sz w:val="20"/>
                <w:szCs w:val="20"/>
                <w:lang w:val="nl-NL"/>
              </w:rPr>
              <w:t xml:space="preserve">Aanduiding van de wijze van ondertekening van </w:t>
            </w:r>
            <w:r w:rsidR="006A6C7F" w:rsidRPr="00DD0F4F">
              <w:rPr>
                <w:rFonts w:ascii="Arial" w:eastAsia="Times New Roman" w:hAnsi="Arial" w:cs="Arial"/>
                <w:color w:val="610E6A"/>
                <w:sz w:val="20"/>
                <w:szCs w:val="20"/>
                <w:lang w:val="nl-NL"/>
              </w:rPr>
              <w:t>het</w:t>
            </w:r>
            <w:r w:rsidR="00057627" w:rsidRPr="00DD0F4F">
              <w:rPr>
                <w:rFonts w:ascii="Arial" w:eastAsia="Times New Roman" w:hAnsi="Arial" w:cs="Arial"/>
                <w:color w:val="610E6A"/>
                <w:sz w:val="20"/>
                <w:szCs w:val="20"/>
                <w:lang w:val="nl-NL"/>
              </w:rPr>
              <w:t xml:space="preserve"> INFORMATIEOBJECT</w:t>
            </w:r>
          </w:p>
        </w:tc>
      </w:tr>
      <w:tr w:rsidR="00057627" w:rsidRPr="00AE6939" w14:paraId="09585C6F" w14:textId="77777777" w:rsidTr="00367B3C">
        <w:trPr>
          <w:trHeight w:val="230"/>
        </w:trPr>
        <w:tc>
          <w:tcPr>
            <w:tcW w:w="3780" w:type="dxa"/>
            <w:tcBorders>
              <w:top w:val="nil"/>
              <w:left w:val="nil"/>
              <w:bottom w:val="nil"/>
              <w:right w:val="nil"/>
            </w:tcBorders>
          </w:tcPr>
          <w:p w14:paraId="5ED74619" w14:textId="77777777" w:rsidR="00057627" w:rsidRPr="00DD0F4F" w:rsidRDefault="00057627" w:rsidP="00367B3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3A91A08" w14:textId="77777777" w:rsidR="00057627" w:rsidRPr="00DD0F4F" w:rsidRDefault="00057627" w:rsidP="00367B3C">
            <w:pPr>
              <w:autoSpaceDE w:val="0"/>
              <w:autoSpaceDN w:val="0"/>
              <w:adjustRightInd w:val="0"/>
              <w:spacing w:after="0" w:line="240" w:lineRule="auto"/>
              <w:rPr>
                <w:rFonts w:ascii="Arial" w:eastAsia="Times New Roman" w:hAnsi="Arial" w:cs="Arial"/>
                <w:color w:val="000000"/>
                <w:sz w:val="20"/>
                <w:szCs w:val="20"/>
                <w:lang w:val="nl-NL"/>
              </w:rPr>
            </w:pPr>
          </w:p>
        </w:tc>
      </w:tr>
      <w:tr w:rsidR="00057627" w:rsidRPr="00F64D19" w14:paraId="2CD27077" w14:textId="77777777" w:rsidTr="00367B3C">
        <w:trPr>
          <w:trHeight w:val="230"/>
        </w:trPr>
        <w:tc>
          <w:tcPr>
            <w:tcW w:w="3780" w:type="dxa"/>
            <w:tcBorders>
              <w:top w:val="nil"/>
              <w:left w:val="nil"/>
              <w:bottom w:val="nil"/>
              <w:right w:val="nil"/>
            </w:tcBorders>
          </w:tcPr>
          <w:p w14:paraId="1DDEB24B"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036AA1EB"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 xml:space="preserve">KING </w:t>
            </w:r>
          </w:p>
        </w:tc>
      </w:tr>
      <w:tr w:rsidR="00057627" w:rsidRPr="00F64D19" w14:paraId="568DD228" w14:textId="77777777" w:rsidTr="00367B3C">
        <w:tc>
          <w:tcPr>
            <w:tcW w:w="3780" w:type="dxa"/>
            <w:tcBorders>
              <w:top w:val="nil"/>
              <w:left w:val="nil"/>
              <w:bottom w:val="nil"/>
              <w:right w:val="nil"/>
            </w:tcBorders>
          </w:tcPr>
          <w:p w14:paraId="203152A2" w14:textId="77777777" w:rsidR="00057627" w:rsidRPr="00F64D19" w:rsidRDefault="00057627"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F3BDCAE"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p>
        </w:tc>
      </w:tr>
      <w:tr w:rsidR="00057627" w:rsidRPr="00F64D19" w14:paraId="2ACECE33" w14:textId="77777777" w:rsidTr="00367B3C">
        <w:tc>
          <w:tcPr>
            <w:tcW w:w="3780" w:type="dxa"/>
            <w:tcBorders>
              <w:top w:val="nil"/>
              <w:left w:val="nil"/>
              <w:bottom w:val="nil"/>
              <w:right w:val="nil"/>
            </w:tcBorders>
          </w:tcPr>
          <w:p w14:paraId="19C4254C"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14D78325"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 september 2014</w:t>
            </w:r>
          </w:p>
        </w:tc>
      </w:tr>
      <w:tr w:rsidR="00057627" w:rsidRPr="00F64D19" w14:paraId="4453BC4E" w14:textId="77777777" w:rsidTr="00367B3C">
        <w:tc>
          <w:tcPr>
            <w:tcW w:w="3780" w:type="dxa"/>
            <w:tcBorders>
              <w:top w:val="nil"/>
              <w:left w:val="nil"/>
              <w:bottom w:val="nil"/>
              <w:right w:val="nil"/>
            </w:tcBorders>
          </w:tcPr>
          <w:p w14:paraId="5AC9575D" w14:textId="77777777" w:rsidR="00057627" w:rsidRPr="00F64D19" w:rsidRDefault="00057627"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92966A5"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p>
        </w:tc>
      </w:tr>
      <w:tr w:rsidR="00057627" w:rsidRPr="00AE6939" w14:paraId="37D8F62D" w14:textId="77777777" w:rsidTr="00367B3C">
        <w:tc>
          <w:tcPr>
            <w:tcW w:w="3780" w:type="dxa"/>
            <w:tcBorders>
              <w:top w:val="nil"/>
              <w:left w:val="nil"/>
              <w:bottom w:val="nil"/>
              <w:right w:val="nil"/>
            </w:tcBorders>
          </w:tcPr>
          <w:p w14:paraId="5B6BD99F"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53888812" w14:textId="77777777" w:rsidR="00057627" w:rsidRPr="00DD0F4F" w:rsidRDefault="00AB765A" w:rsidP="006A6C7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Met dit attribuutsoort wordt de wijze van ondertekening vastgelegd, zoals ‘analoog’, ‘digitaal’, ‘PKI’ e.d.</w:t>
            </w:r>
            <w:r>
              <w:rPr>
                <w:rFonts w:ascii="Arial" w:eastAsia="Times New Roman" w:hAnsi="Arial" w:cs="Arial"/>
                <w:color w:val="000000"/>
                <w:sz w:val="20"/>
                <w:szCs w:val="20"/>
                <w:lang w:val="nl-NL"/>
              </w:rPr>
              <w:t xml:space="preserve"> Daaruit kan afgeleid worden</w:t>
            </w:r>
            <w:r w:rsidRPr="00DD0F4F">
              <w:rPr>
                <w:rFonts w:ascii="Arial" w:eastAsia="Times New Roman" w:hAnsi="Arial" w:cs="Arial"/>
                <w:color w:val="000000"/>
                <w:sz w:val="20"/>
                <w:szCs w:val="20"/>
                <w:lang w:val="nl-NL"/>
              </w:rPr>
              <w:t xml:space="preserve"> of het een rechtsgeldig ondertekend document betreft.</w:t>
            </w:r>
          </w:p>
        </w:tc>
      </w:tr>
      <w:tr w:rsidR="00057627" w:rsidRPr="00AE6939" w14:paraId="33704E5D" w14:textId="77777777" w:rsidTr="00367B3C">
        <w:tc>
          <w:tcPr>
            <w:tcW w:w="3780" w:type="dxa"/>
            <w:tcBorders>
              <w:top w:val="nil"/>
              <w:left w:val="nil"/>
              <w:bottom w:val="nil"/>
              <w:right w:val="nil"/>
            </w:tcBorders>
          </w:tcPr>
          <w:p w14:paraId="1968FBCF" w14:textId="77777777" w:rsidR="00057627" w:rsidRPr="00DD0F4F" w:rsidRDefault="00057627" w:rsidP="00367B3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6B90F768" w14:textId="77777777" w:rsidR="00057627" w:rsidRPr="00DD0F4F" w:rsidRDefault="00057627" w:rsidP="00367B3C">
            <w:pPr>
              <w:autoSpaceDE w:val="0"/>
              <w:autoSpaceDN w:val="0"/>
              <w:adjustRightInd w:val="0"/>
              <w:spacing w:after="0" w:line="240" w:lineRule="auto"/>
              <w:rPr>
                <w:rFonts w:ascii="Arial" w:eastAsia="Times New Roman" w:hAnsi="Arial" w:cs="Arial"/>
                <w:color w:val="000000"/>
                <w:sz w:val="20"/>
                <w:szCs w:val="20"/>
                <w:lang w:val="nl-NL"/>
              </w:rPr>
            </w:pPr>
          </w:p>
        </w:tc>
      </w:tr>
      <w:tr w:rsidR="00057627" w:rsidRPr="00F64D19" w14:paraId="32E8B993" w14:textId="77777777" w:rsidTr="00367B3C">
        <w:tc>
          <w:tcPr>
            <w:tcW w:w="3780" w:type="dxa"/>
            <w:tcBorders>
              <w:top w:val="nil"/>
              <w:left w:val="nil"/>
              <w:bottom w:val="nil"/>
              <w:right w:val="nil"/>
            </w:tcBorders>
          </w:tcPr>
          <w:p w14:paraId="767B09BE"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6931B48F" w14:textId="77777777" w:rsidR="00057627" w:rsidRPr="00F64D19" w:rsidRDefault="00DA5D93" w:rsidP="00057627">
            <w:pPr>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057627" w:rsidRPr="00F64D19">
              <w:rPr>
                <w:rFonts w:ascii="Arial" w:hAnsi="Arial" w:cs="Arial"/>
                <w:sz w:val="20"/>
                <w:szCs w:val="20"/>
                <w:lang w:val="en-AU"/>
              </w:rPr>
              <w:instrText xml:space="preserve">MERGEFIELD </w:instrText>
            </w:r>
            <w:r w:rsidR="00057627" w:rsidRPr="00F64D19">
              <w:rPr>
                <w:rFonts w:ascii="Arial" w:eastAsia="Times New Roman" w:hAnsi="Arial" w:cs="Arial"/>
                <w:color w:val="000000"/>
                <w:sz w:val="20"/>
                <w:szCs w:val="20"/>
              </w:rPr>
              <w:instrText>Att.Type</w:instrText>
            </w:r>
            <w:r w:rsidRPr="00F64D19">
              <w:rPr>
                <w:rFonts w:ascii="Arial" w:hAnsi="Arial" w:cs="Arial"/>
                <w:sz w:val="20"/>
                <w:szCs w:val="20"/>
                <w:lang w:val="en-AU"/>
              </w:rPr>
              <w:fldChar w:fldCharType="separate"/>
            </w:r>
            <w:r w:rsidR="00057627" w:rsidRPr="00F64D19">
              <w:rPr>
                <w:rFonts w:ascii="Arial" w:eastAsia="Times New Roman" w:hAnsi="Arial" w:cs="Arial"/>
                <w:color w:val="000000"/>
                <w:sz w:val="20"/>
                <w:szCs w:val="20"/>
              </w:rPr>
              <w:t>AN</w:t>
            </w:r>
            <w:r w:rsidR="00057627">
              <w:rPr>
                <w:rFonts w:ascii="Arial" w:eastAsia="Times New Roman" w:hAnsi="Arial" w:cs="Arial"/>
                <w:color w:val="000000"/>
                <w:sz w:val="20"/>
                <w:szCs w:val="20"/>
              </w:rPr>
              <w:t>1</w:t>
            </w:r>
            <w:r w:rsidR="00057627"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p>
        </w:tc>
      </w:tr>
      <w:tr w:rsidR="00057627" w:rsidRPr="00F64D19" w14:paraId="09460BDC" w14:textId="77777777" w:rsidTr="00367B3C">
        <w:trPr>
          <w:trHeight w:val="230"/>
        </w:trPr>
        <w:tc>
          <w:tcPr>
            <w:tcW w:w="3780" w:type="dxa"/>
            <w:tcBorders>
              <w:top w:val="nil"/>
              <w:left w:val="nil"/>
              <w:bottom w:val="nil"/>
              <w:right w:val="nil"/>
            </w:tcBorders>
          </w:tcPr>
          <w:p w14:paraId="25241E43" w14:textId="77777777" w:rsidR="00057627" w:rsidRPr="00F64D19" w:rsidRDefault="00057627"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5A9AC5B"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p>
        </w:tc>
      </w:tr>
      <w:tr w:rsidR="00057627" w:rsidRPr="00AE6939" w14:paraId="5EFC0B64" w14:textId="77777777" w:rsidTr="00367B3C">
        <w:trPr>
          <w:trHeight w:val="230"/>
        </w:trPr>
        <w:tc>
          <w:tcPr>
            <w:tcW w:w="3780" w:type="dxa"/>
            <w:tcBorders>
              <w:top w:val="nil"/>
              <w:left w:val="nil"/>
              <w:bottom w:val="nil"/>
              <w:right w:val="nil"/>
            </w:tcBorders>
          </w:tcPr>
          <w:p w14:paraId="5F41A081"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73B76DCB" w14:textId="77777777" w:rsidR="00057627" w:rsidRPr="00DD0F4F" w:rsidRDefault="00057627" w:rsidP="00367B3C">
            <w:pPr>
              <w:spacing w:after="0" w:line="240" w:lineRule="auto"/>
              <w:rPr>
                <w:noProof/>
                <w:lang w:val="nl-NL"/>
              </w:rPr>
            </w:pPr>
            <w:r w:rsidRPr="00DD0F4F">
              <w:rPr>
                <w:noProof/>
                <w:lang w:val="nl-NL"/>
              </w:rPr>
              <w:t>Aanduidingen van rechtsgeldige wijzen van ondertekening</w:t>
            </w:r>
          </w:p>
        </w:tc>
      </w:tr>
      <w:tr w:rsidR="00057627" w:rsidRPr="00AE6939" w14:paraId="172987AD" w14:textId="77777777" w:rsidTr="00367B3C">
        <w:trPr>
          <w:trHeight w:val="215"/>
        </w:trPr>
        <w:tc>
          <w:tcPr>
            <w:tcW w:w="3780" w:type="dxa"/>
            <w:tcBorders>
              <w:top w:val="nil"/>
              <w:left w:val="nil"/>
              <w:bottom w:val="nil"/>
              <w:right w:val="nil"/>
            </w:tcBorders>
          </w:tcPr>
          <w:p w14:paraId="064DE4E8" w14:textId="77777777" w:rsidR="00057627" w:rsidRPr="00DD0F4F" w:rsidRDefault="00057627" w:rsidP="00367B3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5534922" w14:textId="77777777" w:rsidR="00057627" w:rsidRPr="00DD0F4F" w:rsidRDefault="00057627" w:rsidP="00367B3C">
            <w:pPr>
              <w:autoSpaceDE w:val="0"/>
              <w:autoSpaceDN w:val="0"/>
              <w:adjustRightInd w:val="0"/>
              <w:spacing w:after="0" w:line="240" w:lineRule="auto"/>
              <w:rPr>
                <w:rFonts w:ascii="Arial" w:eastAsia="Times New Roman" w:hAnsi="Arial" w:cs="Arial"/>
                <w:color w:val="000000"/>
                <w:sz w:val="20"/>
                <w:szCs w:val="20"/>
                <w:lang w:val="nl-NL"/>
              </w:rPr>
            </w:pPr>
          </w:p>
        </w:tc>
      </w:tr>
      <w:tr w:rsidR="00057627" w:rsidRPr="00F64D19" w14:paraId="7C592E0E" w14:textId="77777777" w:rsidTr="00367B3C">
        <w:trPr>
          <w:trHeight w:val="215"/>
        </w:trPr>
        <w:tc>
          <w:tcPr>
            <w:tcW w:w="3780" w:type="dxa"/>
            <w:tcBorders>
              <w:top w:val="nil"/>
              <w:left w:val="nil"/>
              <w:bottom w:val="nil"/>
              <w:right w:val="nil"/>
            </w:tcBorders>
          </w:tcPr>
          <w:p w14:paraId="2F46C819"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49772F2A"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057627" w:rsidRPr="00F64D19" w14:paraId="2667E0EB" w14:textId="77777777" w:rsidTr="00367B3C">
        <w:trPr>
          <w:trHeight w:val="230"/>
        </w:trPr>
        <w:tc>
          <w:tcPr>
            <w:tcW w:w="3780" w:type="dxa"/>
            <w:tcBorders>
              <w:top w:val="nil"/>
              <w:left w:val="nil"/>
              <w:bottom w:val="nil"/>
              <w:right w:val="nil"/>
            </w:tcBorders>
          </w:tcPr>
          <w:p w14:paraId="0448BA16" w14:textId="77777777" w:rsidR="00057627" w:rsidRPr="00F64D19" w:rsidRDefault="00057627"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517A027"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p>
        </w:tc>
      </w:tr>
      <w:tr w:rsidR="00057627" w:rsidRPr="00F64D19" w14:paraId="4ECB11EC" w14:textId="77777777" w:rsidTr="00367B3C">
        <w:trPr>
          <w:trHeight w:val="230"/>
        </w:trPr>
        <w:tc>
          <w:tcPr>
            <w:tcW w:w="3780" w:type="dxa"/>
            <w:tcBorders>
              <w:top w:val="nil"/>
              <w:left w:val="nil"/>
              <w:bottom w:val="nil"/>
              <w:right w:val="nil"/>
            </w:tcBorders>
          </w:tcPr>
          <w:p w14:paraId="7A2C6ECF"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15A3FA6E"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057627" w:rsidRPr="00F64D19" w14:paraId="3E28AF66" w14:textId="77777777" w:rsidTr="00367B3C">
        <w:trPr>
          <w:trHeight w:val="230"/>
        </w:trPr>
        <w:tc>
          <w:tcPr>
            <w:tcW w:w="3780" w:type="dxa"/>
            <w:tcBorders>
              <w:top w:val="nil"/>
              <w:left w:val="nil"/>
              <w:bottom w:val="nil"/>
              <w:right w:val="nil"/>
            </w:tcBorders>
          </w:tcPr>
          <w:p w14:paraId="5F7B5AE8" w14:textId="77777777" w:rsidR="00057627" w:rsidRPr="00F64D19" w:rsidRDefault="00057627"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A5B5DC3"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p>
        </w:tc>
      </w:tr>
      <w:tr w:rsidR="00057627" w:rsidRPr="00F64D19" w14:paraId="13D64E2B" w14:textId="77777777" w:rsidTr="00367B3C">
        <w:trPr>
          <w:trHeight w:val="230"/>
        </w:trPr>
        <w:tc>
          <w:tcPr>
            <w:tcW w:w="3780" w:type="dxa"/>
            <w:tcBorders>
              <w:top w:val="nil"/>
              <w:left w:val="nil"/>
              <w:bottom w:val="nil"/>
              <w:right w:val="nil"/>
            </w:tcBorders>
          </w:tcPr>
          <w:p w14:paraId="39DDA051"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065C091D"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057627" w:rsidRPr="00F64D19" w14:paraId="14CC40F5" w14:textId="77777777" w:rsidTr="00367B3C">
        <w:trPr>
          <w:trHeight w:val="230"/>
        </w:trPr>
        <w:tc>
          <w:tcPr>
            <w:tcW w:w="3780" w:type="dxa"/>
            <w:tcBorders>
              <w:top w:val="nil"/>
              <w:left w:val="nil"/>
              <w:bottom w:val="nil"/>
              <w:right w:val="nil"/>
            </w:tcBorders>
          </w:tcPr>
          <w:p w14:paraId="1F8176AE" w14:textId="77777777" w:rsidR="00057627" w:rsidRPr="00F64D19" w:rsidRDefault="00057627"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4B2A762"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p>
        </w:tc>
      </w:tr>
      <w:tr w:rsidR="00057627" w:rsidRPr="00F64D19" w14:paraId="730DDBAB" w14:textId="77777777" w:rsidTr="00367B3C">
        <w:trPr>
          <w:trHeight w:val="230"/>
        </w:trPr>
        <w:tc>
          <w:tcPr>
            <w:tcW w:w="3780" w:type="dxa"/>
            <w:tcBorders>
              <w:top w:val="nil"/>
              <w:left w:val="nil"/>
              <w:bottom w:val="nil"/>
              <w:right w:val="nil"/>
            </w:tcBorders>
          </w:tcPr>
          <w:p w14:paraId="7AE4AF1F"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321F3A57" w14:textId="77777777"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057627" w:rsidRPr="00F64D19" w14:paraId="33A410E4" w14:textId="77777777" w:rsidTr="00367B3C">
        <w:trPr>
          <w:trHeight w:val="230"/>
        </w:trPr>
        <w:tc>
          <w:tcPr>
            <w:tcW w:w="3780" w:type="dxa"/>
            <w:tcBorders>
              <w:top w:val="nil"/>
              <w:left w:val="nil"/>
              <w:bottom w:val="nil"/>
              <w:right w:val="nil"/>
            </w:tcBorders>
          </w:tcPr>
          <w:p w14:paraId="75B11492" w14:textId="77777777"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56F2325" w14:textId="77777777"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057627" w:rsidRPr="00F64D19" w14:paraId="48826A30" w14:textId="77777777" w:rsidTr="00367B3C">
        <w:trPr>
          <w:trHeight w:val="411"/>
        </w:trPr>
        <w:tc>
          <w:tcPr>
            <w:tcW w:w="3780" w:type="dxa"/>
            <w:tcBorders>
              <w:top w:val="nil"/>
              <w:left w:val="nil"/>
              <w:bottom w:val="nil"/>
              <w:right w:val="nil"/>
            </w:tcBorders>
          </w:tcPr>
          <w:p w14:paraId="3828DB7D" w14:textId="77777777"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12790A07" w14:textId="77777777"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057627" w:rsidRPr="00F64D19" w14:paraId="0AEA33CE" w14:textId="77777777" w:rsidTr="00367B3C">
        <w:trPr>
          <w:trHeight w:val="245"/>
        </w:trPr>
        <w:tc>
          <w:tcPr>
            <w:tcW w:w="3780" w:type="dxa"/>
            <w:tcBorders>
              <w:top w:val="nil"/>
              <w:left w:val="nil"/>
              <w:bottom w:val="nil"/>
              <w:right w:val="nil"/>
            </w:tcBorders>
          </w:tcPr>
          <w:p w14:paraId="4E307D64" w14:textId="77777777"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54749E2" w14:textId="77777777"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057627" w:rsidRPr="00F64D19" w14:paraId="00A17B93" w14:textId="77777777" w:rsidTr="00367B3C">
        <w:trPr>
          <w:trHeight w:val="230"/>
        </w:trPr>
        <w:tc>
          <w:tcPr>
            <w:tcW w:w="3780" w:type="dxa"/>
            <w:tcBorders>
              <w:top w:val="nil"/>
              <w:left w:val="nil"/>
              <w:bottom w:val="nil"/>
              <w:right w:val="nil"/>
            </w:tcBorders>
          </w:tcPr>
          <w:p w14:paraId="55D20B00" w14:textId="77777777"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75FCDC6F" w14:textId="77777777" w:rsidR="00057627" w:rsidRPr="00F64D19" w:rsidRDefault="009C5C81"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1</w:t>
            </w:r>
            <w:r w:rsidR="00057627" w:rsidRPr="00F64D19">
              <w:rPr>
                <w:rFonts w:ascii="Arial" w:eastAsia="Times New Roman" w:hAnsi="Arial" w:cs="Arial"/>
                <w:color w:val="000000"/>
                <w:sz w:val="20"/>
                <w:szCs w:val="20"/>
              </w:rPr>
              <w:t xml:space="preserve"> - </w:t>
            </w:r>
            <w:r w:rsidR="00DA5D93" w:rsidRPr="00F64D19">
              <w:rPr>
                <w:rFonts w:ascii="Arial" w:eastAsia="Times New Roman" w:hAnsi="Arial" w:cs="Arial"/>
                <w:color w:val="000000"/>
                <w:sz w:val="20"/>
                <w:szCs w:val="20"/>
              </w:rPr>
              <w:fldChar w:fldCharType="begin" w:fldLock="1"/>
            </w:r>
            <w:r w:rsidR="00057627" w:rsidRPr="00F64D19">
              <w:rPr>
                <w:rFonts w:ascii="Arial" w:eastAsia="Times New Roman" w:hAnsi="Arial" w:cs="Arial"/>
                <w:color w:val="000000"/>
                <w:sz w:val="20"/>
                <w:szCs w:val="20"/>
              </w:rPr>
              <w:instrText>MERGEFIELD Att.UpperBound</w:instrText>
            </w:r>
            <w:r w:rsidR="00DA5D93" w:rsidRPr="00F64D19">
              <w:rPr>
                <w:rFonts w:ascii="Arial" w:eastAsia="Times New Roman" w:hAnsi="Arial" w:cs="Arial"/>
                <w:color w:val="000000"/>
                <w:sz w:val="20"/>
                <w:szCs w:val="20"/>
              </w:rPr>
              <w:fldChar w:fldCharType="separate"/>
            </w:r>
            <w:r w:rsidR="00057627" w:rsidRPr="00F64D19">
              <w:rPr>
                <w:rFonts w:ascii="Arial" w:eastAsia="Times New Roman" w:hAnsi="Arial" w:cs="Arial"/>
                <w:color w:val="000000"/>
                <w:sz w:val="20"/>
                <w:szCs w:val="20"/>
              </w:rPr>
              <w:t>1</w:t>
            </w:r>
            <w:r w:rsidR="00DA5D93" w:rsidRPr="00F64D19">
              <w:rPr>
                <w:rFonts w:ascii="Arial" w:eastAsia="Times New Roman" w:hAnsi="Arial" w:cs="Arial"/>
                <w:color w:val="000000"/>
                <w:sz w:val="20"/>
                <w:szCs w:val="20"/>
              </w:rPr>
              <w:fldChar w:fldCharType="end"/>
            </w:r>
          </w:p>
        </w:tc>
      </w:tr>
      <w:tr w:rsidR="00057627" w:rsidRPr="00F64D19" w14:paraId="7815182E" w14:textId="77777777" w:rsidTr="00367B3C">
        <w:trPr>
          <w:trHeight w:val="230"/>
        </w:trPr>
        <w:tc>
          <w:tcPr>
            <w:tcW w:w="3780" w:type="dxa"/>
            <w:tcBorders>
              <w:top w:val="nil"/>
              <w:left w:val="nil"/>
              <w:bottom w:val="nil"/>
              <w:right w:val="nil"/>
            </w:tcBorders>
          </w:tcPr>
          <w:p w14:paraId="4E0E6395" w14:textId="77777777"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90F3947" w14:textId="77777777"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057627" w:rsidRPr="00F64D19" w14:paraId="05741110" w14:textId="77777777" w:rsidTr="00367B3C">
        <w:trPr>
          <w:trHeight w:val="230"/>
        </w:trPr>
        <w:tc>
          <w:tcPr>
            <w:tcW w:w="3780" w:type="dxa"/>
            <w:tcBorders>
              <w:top w:val="nil"/>
              <w:left w:val="nil"/>
              <w:bottom w:val="nil"/>
              <w:right w:val="nil"/>
            </w:tcBorders>
          </w:tcPr>
          <w:p w14:paraId="5C4D902D" w14:textId="77777777"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26A0E4BE" w14:textId="77777777"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Gemeentelijk basisgegeven</w:t>
            </w:r>
          </w:p>
        </w:tc>
      </w:tr>
      <w:tr w:rsidR="00057627" w:rsidRPr="00F64D19" w14:paraId="54367AE9" w14:textId="77777777" w:rsidTr="00367B3C">
        <w:trPr>
          <w:trHeight w:val="230"/>
        </w:trPr>
        <w:tc>
          <w:tcPr>
            <w:tcW w:w="3780" w:type="dxa"/>
            <w:tcBorders>
              <w:top w:val="nil"/>
              <w:left w:val="nil"/>
              <w:right w:val="nil"/>
            </w:tcBorders>
          </w:tcPr>
          <w:p w14:paraId="50BF4397" w14:textId="77777777"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5490DB36" w14:textId="77777777"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057627" w:rsidRPr="00AE6939" w14:paraId="77F8F6E1" w14:textId="77777777" w:rsidTr="00367B3C">
        <w:trPr>
          <w:trHeight w:val="230"/>
        </w:trPr>
        <w:tc>
          <w:tcPr>
            <w:tcW w:w="3780" w:type="dxa"/>
            <w:tcBorders>
              <w:top w:val="nil"/>
              <w:left w:val="nil"/>
              <w:bottom w:val="single" w:sz="4" w:space="0" w:color="auto"/>
              <w:right w:val="nil"/>
            </w:tcBorders>
          </w:tcPr>
          <w:p w14:paraId="491623BF" w14:textId="77777777"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F64D19">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71662DD3" w14:textId="77777777" w:rsidR="00057627" w:rsidRPr="00DD0F4F" w:rsidRDefault="006A6C7F" w:rsidP="006A6C7F">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attribuutsoort mag niet van een waarde zijn voorzien als de attribuutsoort ‘Status’ de </w:t>
            </w:r>
            <w:r w:rsidR="00057627" w:rsidRPr="00DD0F4F">
              <w:rPr>
                <w:rFonts w:ascii="Arial" w:eastAsia="Times New Roman" w:hAnsi="Arial" w:cs="Arial"/>
                <w:color w:val="000000"/>
                <w:sz w:val="20"/>
                <w:szCs w:val="20"/>
                <w:lang w:val="nl-NL"/>
              </w:rPr>
              <w:t xml:space="preserve">waarde ‘in bewerking’ </w:t>
            </w:r>
            <w:r w:rsidRPr="00DD0F4F">
              <w:rPr>
                <w:rFonts w:ascii="Arial" w:eastAsia="Times New Roman" w:hAnsi="Arial" w:cs="Arial"/>
                <w:color w:val="000000"/>
                <w:sz w:val="20"/>
                <w:szCs w:val="20"/>
                <w:lang w:val="nl-NL"/>
              </w:rPr>
              <w:t>of</w:t>
            </w:r>
            <w:r w:rsidR="00057627" w:rsidRPr="00DD0F4F">
              <w:rPr>
                <w:rFonts w:ascii="Arial" w:eastAsia="Times New Roman" w:hAnsi="Arial" w:cs="Arial"/>
                <w:color w:val="000000"/>
                <w:sz w:val="20"/>
                <w:szCs w:val="20"/>
                <w:lang w:val="nl-NL"/>
              </w:rPr>
              <w:t xml:space="preserve"> ‘ter vaststelling’ heeft.</w:t>
            </w:r>
          </w:p>
        </w:tc>
      </w:tr>
    </w:tbl>
    <w:p w14:paraId="25240010" w14:textId="77777777" w:rsidR="003C376A" w:rsidRPr="00DD0F4F" w:rsidRDefault="003C376A" w:rsidP="00AC6547">
      <w:pPr>
        <w:rPr>
          <w:lang w:val="nl-NL"/>
        </w:rPr>
      </w:pPr>
    </w:p>
    <w:p w14:paraId="7123360F" w14:textId="77777777" w:rsidR="006A6C7F" w:rsidRPr="001938EB" w:rsidRDefault="00DA5D93" w:rsidP="006A6C7F">
      <w:pPr>
        <w:pStyle w:val="Kop41"/>
        <w:rPr>
          <w:rFonts w:eastAsia="Times New Roman"/>
          <w:shd w:val="clear" w:color="auto" w:fill="auto"/>
          <w:lang w:val="nl-NL"/>
        </w:rPr>
      </w:pPr>
      <w:r>
        <w:rPr>
          <w:b w:val="0"/>
          <w:bCs w:val="0"/>
          <w:color w:val="auto"/>
          <w:sz w:val="20"/>
          <w:szCs w:val="20"/>
          <w:shd w:val="clear" w:color="auto" w:fill="auto"/>
        </w:rPr>
        <w:fldChar w:fldCharType="begin" w:fldLock="1"/>
      </w:r>
      <w:r w:rsidR="006A6C7F">
        <w:rPr>
          <w:b w:val="0"/>
          <w:bCs w:val="0"/>
          <w:color w:val="auto"/>
          <w:sz w:val="20"/>
          <w:szCs w:val="20"/>
          <w:shd w:val="clear" w:color="auto" w:fill="auto"/>
        </w:rPr>
        <w:instrText xml:space="preserve">MERGEFIELD </w:instrText>
      </w:r>
      <w:r w:rsidR="006A6C7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6A6C7F">
        <w:rPr>
          <w:rFonts w:eastAsia="Times New Roman"/>
          <w:shd w:val="clear" w:color="auto" w:fill="auto"/>
          <w:lang w:val="nl-NL"/>
        </w:rPr>
        <w:t>«</w:t>
      </w:r>
      <w:r w:rsidR="009C5C81">
        <w:rPr>
          <w:rFonts w:eastAsia="Times New Roman"/>
          <w:shd w:val="clear" w:color="auto" w:fill="auto"/>
          <w:lang w:val="nl-NL"/>
        </w:rPr>
        <w:t>Suba</w:t>
      </w:r>
      <w:r w:rsidR="006A6C7F">
        <w:rPr>
          <w:rFonts w:eastAsia="Times New Roman"/>
          <w:shd w:val="clear" w:color="auto" w:fill="auto"/>
          <w:lang w:val="nl-NL"/>
        </w:rPr>
        <w:t>ttribuutsoort»</w:t>
      </w:r>
      <w:r>
        <w:rPr>
          <w:b w:val="0"/>
          <w:bCs w:val="0"/>
          <w:color w:val="auto"/>
          <w:sz w:val="20"/>
          <w:szCs w:val="20"/>
          <w:shd w:val="clear" w:color="auto" w:fill="auto"/>
        </w:rPr>
        <w:fldChar w:fldCharType="end"/>
      </w:r>
      <w:r w:rsidR="006A6C7F">
        <w:rPr>
          <w:rFonts w:eastAsia="Times New Roman"/>
          <w:shd w:val="clear" w:color="auto" w:fill="auto"/>
          <w:lang w:val="nl-NL"/>
        </w:rPr>
        <w:t xml:space="preserve"> Ondertekeningdatum</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6A6C7F" w:rsidRPr="00F64D19" w14:paraId="3A1A97BA" w14:textId="77777777" w:rsidTr="00367B3C">
        <w:trPr>
          <w:trHeight w:val="230"/>
        </w:trPr>
        <w:tc>
          <w:tcPr>
            <w:tcW w:w="3780" w:type="dxa"/>
            <w:tcBorders>
              <w:top w:val="single" w:sz="4" w:space="0" w:color="auto"/>
              <w:left w:val="nil"/>
              <w:bottom w:val="nil"/>
              <w:right w:val="nil"/>
            </w:tcBorders>
          </w:tcPr>
          <w:p w14:paraId="6EDDCBE4"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4DE3E024"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Ondertekeningdatum</w:t>
            </w:r>
          </w:p>
        </w:tc>
      </w:tr>
      <w:tr w:rsidR="006A6C7F" w:rsidRPr="00F64D19" w14:paraId="07ECDABA" w14:textId="77777777" w:rsidTr="00367B3C">
        <w:tc>
          <w:tcPr>
            <w:tcW w:w="3780" w:type="dxa"/>
            <w:tcBorders>
              <w:top w:val="nil"/>
              <w:left w:val="nil"/>
              <w:bottom w:val="nil"/>
              <w:right w:val="nil"/>
            </w:tcBorders>
          </w:tcPr>
          <w:p w14:paraId="293B7B76" w14:textId="77777777" w:rsidR="006A6C7F" w:rsidRPr="00F64D19" w:rsidRDefault="006A6C7F"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9FC1CE1"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F64D19" w14:paraId="25DA6E5E" w14:textId="77777777" w:rsidTr="00367B3C">
        <w:tc>
          <w:tcPr>
            <w:tcW w:w="3780" w:type="dxa"/>
            <w:tcBorders>
              <w:top w:val="nil"/>
              <w:left w:val="nil"/>
              <w:bottom w:val="nil"/>
              <w:right w:val="nil"/>
            </w:tcBorders>
          </w:tcPr>
          <w:p w14:paraId="248FD622"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3D16918C"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KING</w:t>
            </w:r>
          </w:p>
        </w:tc>
      </w:tr>
      <w:tr w:rsidR="006A6C7F" w:rsidRPr="00F64D19" w14:paraId="4065C7C8" w14:textId="77777777" w:rsidTr="00367B3C">
        <w:tc>
          <w:tcPr>
            <w:tcW w:w="3780" w:type="dxa"/>
            <w:tcBorders>
              <w:top w:val="nil"/>
              <w:left w:val="nil"/>
              <w:bottom w:val="nil"/>
              <w:right w:val="nil"/>
            </w:tcBorders>
          </w:tcPr>
          <w:p w14:paraId="47C8E311" w14:textId="77777777" w:rsidR="006A6C7F" w:rsidRPr="00F64D19" w:rsidRDefault="006A6C7F"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0BBD1A1"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F64D19" w14:paraId="64584716" w14:textId="77777777" w:rsidTr="00367B3C">
        <w:tc>
          <w:tcPr>
            <w:tcW w:w="3780" w:type="dxa"/>
            <w:tcBorders>
              <w:top w:val="nil"/>
              <w:left w:val="nil"/>
              <w:bottom w:val="nil"/>
              <w:right w:val="nil"/>
            </w:tcBorders>
          </w:tcPr>
          <w:p w14:paraId="1BAE29A3"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03801953"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F64D19" w14:paraId="6D5F95E0" w14:textId="77777777" w:rsidTr="00367B3C">
        <w:tc>
          <w:tcPr>
            <w:tcW w:w="3780" w:type="dxa"/>
            <w:tcBorders>
              <w:top w:val="nil"/>
              <w:left w:val="nil"/>
              <w:bottom w:val="nil"/>
              <w:right w:val="nil"/>
            </w:tcBorders>
          </w:tcPr>
          <w:p w14:paraId="29AC1134" w14:textId="77777777" w:rsidR="006A6C7F" w:rsidRPr="00F64D19" w:rsidRDefault="006A6C7F"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91CB52F"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F64D19" w14:paraId="28BD3DC8" w14:textId="77777777" w:rsidTr="00367B3C">
        <w:tc>
          <w:tcPr>
            <w:tcW w:w="3780" w:type="dxa"/>
            <w:tcBorders>
              <w:top w:val="nil"/>
              <w:left w:val="nil"/>
              <w:bottom w:val="nil"/>
              <w:right w:val="nil"/>
            </w:tcBorders>
          </w:tcPr>
          <w:p w14:paraId="0705AF5C"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00250F01"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datum</w:t>
            </w:r>
          </w:p>
        </w:tc>
      </w:tr>
      <w:tr w:rsidR="006A6C7F" w:rsidRPr="00F64D19" w14:paraId="5A59A236" w14:textId="77777777" w:rsidTr="00367B3C">
        <w:tc>
          <w:tcPr>
            <w:tcW w:w="3780" w:type="dxa"/>
            <w:tcBorders>
              <w:top w:val="nil"/>
              <w:left w:val="nil"/>
              <w:bottom w:val="nil"/>
              <w:right w:val="nil"/>
            </w:tcBorders>
          </w:tcPr>
          <w:p w14:paraId="7EF7DFC5" w14:textId="77777777" w:rsidR="006A6C7F" w:rsidRPr="00F64D19" w:rsidRDefault="006A6C7F"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650870D"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AE6939" w14:paraId="09C7E10C" w14:textId="77777777" w:rsidTr="00367B3C">
        <w:tc>
          <w:tcPr>
            <w:tcW w:w="3780" w:type="dxa"/>
            <w:tcBorders>
              <w:top w:val="nil"/>
              <w:left w:val="nil"/>
              <w:bottom w:val="nil"/>
              <w:right w:val="nil"/>
            </w:tcBorders>
          </w:tcPr>
          <w:p w14:paraId="3BB0DD11"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0B1D9ACA" w14:textId="77777777" w:rsidR="006A6C7F" w:rsidRPr="00DD0F4F" w:rsidRDefault="00DA5D93" w:rsidP="006A6C7F">
            <w:pPr>
              <w:autoSpaceDE w:val="0"/>
              <w:autoSpaceDN w:val="0"/>
              <w:adjustRightInd w:val="0"/>
              <w:spacing w:after="0" w:line="240" w:lineRule="auto"/>
              <w:rPr>
                <w:rFonts w:ascii="Arial" w:eastAsia="Times New Roman" w:hAnsi="Arial" w:cs="Arial"/>
                <w:color w:val="000000"/>
                <w:sz w:val="20"/>
                <w:szCs w:val="20"/>
                <w:lang w:val="nl-NL"/>
              </w:rPr>
            </w:pPr>
            <w:r w:rsidRPr="00F64D19">
              <w:rPr>
                <w:rFonts w:ascii="Arial" w:hAnsi="Arial" w:cs="Arial"/>
                <w:sz w:val="20"/>
                <w:szCs w:val="20"/>
                <w:lang w:val="en-AU"/>
              </w:rPr>
              <w:fldChar w:fldCharType="begin" w:fldLock="1"/>
            </w:r>
            <w:r w:rsidR="006A6C7F" w:rsidRPr="00DD0F4F">
              <w:rPr>
                <w:rFonts w:ascii="Arial" w:hAnsi="Arial" w:cs="Arial"/>
                <w:sz w:val="20"/>
                <w:szCs w:val="20"/>
                <w:lang w:val="nl-NL"/>
              </w:rPr>
              <w:instrText xml:space="preserve">MERGEFIELD </w:instrText>
            </w:r>
            <w:r w:rsidR="006A6C7F" w:rsidRPr="00DD0F4F">
              <w:rPr>
                <w:rFonts w:ascii="Arial" w:eastAsia="Times New Roman" w:hAnsi="Arial" w:cs="Arial"/>
                <w:color w:val="000000"/>
                <w:sz w:val="20"/>
                <w:szCs w:val="20"/>
                <w:lang w:val="nl-NL"/>
              </w:rPr>
              <w:instrText>Att.Notes</w:instrText>
            </w:r>
            <w:r w:rsidRPr="00F64D19">
              <w:rPr>
                <w:rFonts w:ascii="Arial" w:hAnsi="Arial" w:cs="Arial"/>
                <w:sz w:val="20"/>
                <w:szCs w:val="20"/>
                <w:lang w:val="en-AU"/>
              </w:rPr>
              <w:fldChar w:fldCharType="end"/>
            </w:r>
            <w:r w:rsidR="006A6C7F" w:rsidRPr="00DD0F4F">
              <w:rPr>
                <w:rFonts w:ascii="Arial" w:eastAsia="Times New Roman" w:hAnsi="Arial" w:cs="Arial"/>
                <w:color w:val="610E6A"/>
                <w:sz w:val="20"/>
                <w:szCs w:val="20"/>
                <w:lang w:val="nl-NL"/>
              </w:rPr>
              <w:t>De datum waarop de ondertekening van het INFORMATIEOBJECT heeft plaatsgevonden</w:t>
            </w:r>
          </w:p>
        </w:tc>
      </w:tr>
      <w:tr w:rsidR="006A6C7F" w:rsidRPr="00AE6939" w14:paraId="69D7A755" w14:textId="77777777" w:rsidTr="00367B3C">
        <w:trPr>
          <w:trHeight w:val="230"/>
        </w:trPr>
        <w:tc>
          <w:tcPr>
            <w:tcW w:w="3780" w:type="dxa"/>
            <w:tcBorders>
              <w:top w:val="nil"/>
              <w:left w:val="nil"/>
              <w:bottom w:val="nil"/>
              <w:right w:val="nil"/>
            </w:tcBorders>
          </w:tcPr>
          <w:p w14:paraId="54113C89" w14:textId="77777777" w:rsidR="006A6C7F" w:rsidRPr="00DD0F4F" w:rsidRDefault="006A6C7F" w:rsidP="00367B3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344C2FEF" w14:textId="77777777" w:rsidR="006A6C7F" w:rsidRPr="00DD0F4F" w:rsidRDefault="006A6C7F" w:rsidP="00367B3C">
            <w:pPr>
              <w:autoSpaceDE w:val="0"/>
              <w:autoSpaceDN w:val="0"/>
              <w:adjustRightInd w:val="0"/>
              <w:spacing w:after="0" w:line="240" w:lineRule="auto"/>
              <w:rPr>
                <w:rFonts w:ascii="Arial" w:eastAsia="Times New Roman" w:hAnsi="Arial" w:cs="Arial"/>
                <w:color w:val="000000"/>
                <w:sz w:val="20"/>
                <w:szCs w:val="20"/>
                <w:lang w:val="nl-NL"/>
              </w:rPr>
            </w:pPr>
          </w:p>
        </w:tc>
      </w:tr>
      <w:tr w:rsidR="006A6C7F" w:rsidRPr="00F64D19" w14:paraId="67D9637E" w14:textId="77777777" w:rsidTr="00367B3C">
        <w:trPr>
          <w:trHeight w:val="230"/>
        </w:trPr>
        <w:tc>
          <w:tcPr>
            <w:tcW w:w="3780" w:type="dxa"/>
            <w:tcBorders>
              <w:top w:val="nil"/>
              <w:left w:val="nil"/>
              <w:bottom w:val="nil"/>
              <w:right w:val="nil"/>
            </w:tcBorders>
          </w:tcPr>
          <w:p w14:paraId="113B5AF9"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2D1DB5EF"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 xml:space="preserve">KING </w:t>
            </w:r>
          </w:p>
        </w:tc>
      </w:tr>
      <w:tr w:rsidR="006A6C7F" w:rsidRPr="00F64D19" w14:paraId="0728FFD3" w14:textId="77777777" w:rsidTr="00367B3C">
        <w:tc>
          <w:tcPr>
            <w:tcW w:w="3780" w:type="dxa"/>
            <w:tcBorders>
              <w:top w:val="nil"/>
              <w:left w:val="nil"/>
              <w:bottom w:val="nil"/>
              <w:right w:val="nil"/>
            </w:tcBorders>
          </w:tcPr>
          <w:p w14:paraId="19CAD887" w14:textId="77777777" w:rsidR="006A6C7F" w:rsidRPr="00F64D19" w:rsidRDefault="006A6C7F"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5E18145"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F64D19" w14:paraId="7704DB02" w14:textId="77777777" w:rsidTr="00367B3C">
        <w:tc>
          <w:tcPr>
            <w:tcW w:w="3780" w:type="dxa"/>
            <w:tcBorders>
              <w:top w:val="nil"/>
              <w:left w:val="nil"/>
              <w:bottom w:val="nil"/>
              <w:right w:val="nil"/>
            </w:tcBorders>
          </w:tcPr>
          <w:p w14:paraId="4AEAE744"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30B6FC96"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 september 2014</w:t>
            </w:r>
          </w:p>
        </w:tc>
      </w:tr>
      <w:tr w:rsidR="006A6C7F" w:rsidRPr="00F64D19" w14:paraId="706FA6BB" w14:textId="77777777" w:rsidTr="00367B3C">
        <w:tc>
          <w:tcPr>
            <w:tcW w:w="3780" w:type="dxa"/>
            <w:tcBorders>
              <w:top w:val="nil"/>
              <w:left w:val="nil"/>
              <w:bottom w:val="nil"/>
              <w:right w:val="nil"/>
            </w:tcBorders>
          </w:tcPr>
          <w:p w14:paraId="1052D7BC" w14:textId="77777777" w:rsidR="006A6C7F" w:rsidRPr="00F64D19" w:rsidRDefault="006A6C7F"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52B1273"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AE6939" w14:paraId="6D9D6CD1" w14:textId="77777777" w:rsidTr="00367B3C">
        <w:tc>
          <w:tcPr>
            <w:tcW w:w="3780" w:type="dxa"/>
            <w:tcBorders>
              <w:top w:val="nil"/>
              <w:left w:val="nil"/>
              <w:bottom w:val="nil"/>
              <w:right w:val="nil"/>
            </w:tcBorders>
          </w:tcPr>
          <w:p w14:paraId="065C55CA"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1F53D19E" w14:textId="77777777" w:rsidR="00AB765A" w:rsidRPr="00DD0F4F" w:rsidRDefault="00AB765A" w:rsidP="00367B3C">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xml:space="preserve">De waarde van deze attribuutsoort verschaft inzicht </w:t>
            </w:r>
            <w:r w:rsidRPr="00DD0F4F">
              <w:rPr>
                <w:rFonts w:ascii="Arial" w:eastAsia="Times New Roman" w:hAnsi="Arial" w:cs="Arial"/>
                <w:color w:val="000000"/>
                <w:sz w:val="20"/>
                <w:szCs w:val="20"/>
                <w:lang w:val="nl-NL"/>
              </w:rPr>
              <w:t>wanneer het document ondertekend is. In combinatie met de attribuutsoort Ondertekeningsoort verschaft dit rechtskracht aan het document.</w:t>
            </w:r>
          </w:p>
        </w:tc>
      </w:tr>
      <w:tr w:rsidR="006A6C7F" w:rsidRPr="00AE6939" w14:paraId="60D70496" w14:textId="77777777" w:rsidTr="00367B3C">
        <w:tc>
          <w:tcPr>
            <w:tcW w:w="3780" w:type="dxa"/>
            <w:tcBorders>
              <w:top w:val="nil"/>
              <w:left w:val="nil"/>
              <w:bottom w:val="nil"/>
              <w:right w:val="nil"/>
            </w:tcBorders>
          </w:tcPr>
          <w:p w14:paraId="4B6486A3" w14:textId="77777777" w:rsidR="006A6C7F" w:rsidRPr="00DD0F4F" w:rsidRDefault="006A6C7F" w:rsidP="00367B3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6A8DE6AA" w14:textId="77777777" w:rsidR="006A6C7F" w:rsidRPr="00DD0F4F" w:rsidRDefault="006A6C7F" w:rsidP="00367B3C">
            <w:pPr>
              <w:autoSpaceDE w:val="0"/>
              <w:autoSpaceDN w:val="0"/>
              <w:adjustRightInd w:val="0"/>
              <w:spacing w:after="0" w:line="240" w:lineRule="auto"/>
              <w:rPr>
                <w:rFonts w:ascii="Arial" w:eastAsia="Times New Roman" w:hAnsi="Arial" w:cs="Arial"/>
                <w:color w:val="000000"/>
                <w:sz w:val="20"/>
                <w:szCs w:val="20"/>
                <w:lang w:val="nl-NL"/>
              </w:rPr>
            </w:pPr>
          </w:p>
        </w:tc>
      </w:tr>
      <w:tr w:rsidR="006A6C7F" w:rsidRPr="00F64D19" w14:paraId="3BF07A48" w14:textId="77777777" w:rsidTr="00367B3C">
        <w:tc>
          <w:tcPr>
            <w:tcW w:w="3780" w:type="dxa"/>
            <w:tcBorders>
              <w:top w:val="nil"/>
              <w:left w:val="nil"/>
              <w:bottom w:val="nil"/>
              <w:right w:val="nil"/>
            </w:tcBorders>
          </w:tcPr>
          <w:p w14:paraId="33D7DFDC"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7BB3CDF0"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Datum (jjjjmmdd)</w:t>
            </w:r>
          </w:p>
        </w:tc>
      </w:tr>
      <w:tr w:rsidR="006A6C7F" w:rsidRPr="00F64D19" w14:paraId="4DB95235" w14:textId="77777777" w:rsidTr="00367B3C">
        <w:trPr>
          <w:trHeight w:val="230"/>
        </w:trPr>
        <w:tc>
          <w:tcPr>
            <w:tcW w:w="3780" w:type="dxa"/>
            <w:tcBorders>
              <w:top w:val="nil"/>
              <w:left w:val="nil"/>
              <w:bottom w:val="nil"/>
              <w:right w:val="nil"/>
            </w:tcBorders>
          </w:tcPr>
          <w:p w14:paraId="138FED02" w14:textId="77777777" w:rsidR="006A6C7F" w:rsidRPr="00F64D19" w:rsidRDefault="006A6C7F"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38418D5"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F64D19" w14:paraId="34AC994F" w14:textId="77777777" w:rsidTr="00367B3C">
        <w:trPr>
          <w:trHeight w:val="230"/>
        </w:trPr>
        <w:tc>
          <w:tcPr>
            <w:tcW w:w="3780" w:type="dxa"/>
            <w:tcBorders>
              <w:top w:val="nil"/>
              <w:left w:val="nil"/>
              <w:bottom w:val="nil"/>
              <w:right w:val="nil"/>
            </w:tcBorders>
          </w:tcPr>
          <w:p w14:paraId="5993A93F"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10D0C89B" w14:textId="77777777" w:rsidR="006A6C7F" w:rsidRPr="005D189E" w:rsidRDefault="006A6C7F" w:rsidP="00367B3C">
            <w:pPr>
              <w:spacing w:after="0" w:line="240" w:lineRule="auto"/>
              <w:rPr>
                <w:noProof/>
              </w:rPr>
            </w:pPr>
            <w:r>
              <w:rPr>
                <w:noProof/>
              </w:rPr>
              <w:t>Alle geldige datums</w:t>
            </w:r>
          </w:p>
        </w:tc>
      </w:tr>
      <w:tr w:rsidR="006A6C7F" w:rsidRPr="00F64D19" w14:paraId="2E3EEA0F" w14:textId="77777777" w:rsidTr="00367B3C">
        <w:trPr>
          <w:trHeight w:val="215"/>
        </w:trPr>
        <w:tc>
          <w:tcPr>
            <w:tcW w:w="3780" w:type="dxa"/>
            <w:tcBorders>
              <w:top w:val="nil"/>
              <w:left w:val="nil"/>
              <w:bottom w:val="nil"/>
              <w:right w:val="nil"/>
            </w:tcBorders>
          </w:tcPr>
          <w:p w14:paraId="5C822B9D" w14:textId="77777777" w:rsidR="006A6C7F" w:rsidRPr="00F64D19" w:rsidRDefault="006A6C7F"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8CFFD8E"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F64D19" w14:paraId="209D4023" w14:textId="77777777" w:rsidTr="00367B3C">
        <w:trPr>
          <w:trHeight w:val="215"/>
        </w:trPr>
        <w:tc>
          <w:tcPr>
            <w:tcW w:w="3780" w:type="dxa"/>
            <w:tcBorders>
              <w:top w:val="nil"/>
              <w:left w:val="nil"/>
              <w:bottom w:val="nil"/>
              <w:right w:val="nil"/>
            </w:tcBorders>
          </w:tcPr>
          <w:p w14:paraId="3EA60124"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018684B2"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6A6C7F" w:rsidRPr="00F64D19" w14:paraId="7DC99646" w14:textId="77777777" w:rsidTr="00367B3C">
        <w:trPr>
          <w:trHeight w:val="230"/>
        </w:trPr>
        <w:tc>
          <w:tcPr>
            <w:tcW w:w="3780" w:type="dxa"/>
            <w:tcBorders>
              <w:top w:val="nil"/>
              <w:left w:val="nil"/>
              <w:bottom w:val="nil"/>
              <w:right w:val="nil"/>
            </w:tcBorders>
          </w:tcPr>
          <w:p w14:paraId="4BB23D48" w14:textId="77777777" w:rsidR="006A6C7F" w:rsidRPr="00F64D19" w:rsidRDefault="006A6C7F"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FE5CBD6"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F64D19" w14:paraId="6F6AF16E" w14:textId="77777777" w:rsidTr="00367B3C">
        <w:trPr>
          <w:trHeight w:val="230"/>
        </w:trPr>
        <w:tc>
          <w:tcPr>
            <w:tcW w:w="3780" w:type="dxa"/>
            <w:tcBorders>
              <w:top w:val="nil"/>
              <w:left w:val="nil"/>
              <w:bottom w:val="nil"/>
              <w:right w:val="nil"/>
            </w:tcBorders>
          </w:tcPr>
          <w:p w14:paraId="3996EAD9"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6DBC6491"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6A6C7F" w:rsidRPr="00F64D19" w14:paraId="42BFE209" w14:textId="77777777" w:rsidTr="00367B3C">
        <w:trPr>
          <w:trHeight w:val="230"/>
        </w:trPr>
        <w:tc>
          <w:tcPr>
            <w:tcW w:w="3780" w:type="dxa"/>
            <w:tcBorders>
              <w:top w:val="nil"/>
              <w:left w:val="nil"/>
              <w:bottom w:val="nil"/>
              <w:right w:val="nil"/>
            </w:tcBorders>
          </w:tcPr>
          <w:p w14:paraId="74BCF262" w14:textId="77777777" w:rsidR="006A6C7F" w:rsidRPr="00F64D19" w:rsidRDefault="006A6C7F"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FAB8953"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F64D19" w14:paraId="3821FCE7" w14:textId="77777777" w:rsidTr="00367B3C">
        <w:trPr>
          <w:trHeight w:val="230"/>
        </w:trPr>
        <w:tc>
          <w:tcPr>
            <w:tcW w:w="3780" w:type="dxa"/>
            <w:tcBorders>
              <w:top w:val="nil"/>
              <w:left w:val="nil"/>
              <w:bottom w:val="nil"/>
              <w:right w:val="nil"/>
            </w:tcBorders>
          </w:tcPr>
          <w:p w14:paraId="564F458A"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3A2BA9E8"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6A6C7F" w:rsidRPr="00F64D19" w14:paraId="7616825F" w14:textId="77777777" w:rsidTr="00367B3C">
        <w:trPr>
          <w:trHeight w:val="230"/>
        </w:trPr>
        <w:tc>
          <w:tcPr>
            <w:tcW w:w="3780" w:type="dxa"/>
            <w:tcBorders>
              <w:top w:val="nil"/>
              <w:left w:val="nil"/>
              <w:bottom w:val="nil"/>
              <w:right w:val="nil"/>
            </w:tcBorders>
          </w:tcPr>
          <w:p w14:paraId="0AEFF8AC" w14:textId="77777777" w:rsidR="006A6C7F" w:rsidRPr="00F64D19" w:rsidRDefault="006A6C7F"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3238E4A"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F64D19" w14:paraId="350F3974" w14:textId="77777777" w:rsidTr="00367B3C">
        <w:trPr>
          <w:trHeight w:val="230"/>
        </w:trPr>
        <w:tc>
          <w:tcPr>
            <w:tcW w:w="3780" w:type="dxa"/>
            <w:tcBorders>
              <w:top w:val="nil"/>
              <w:left w:val="nil"/>
              <w:bottom w:val="nil"/>
              <w:right w:val="nil"/>
            </w:tcBorders>
          </w:tcPr>
          <w:p w14:paraId="58948061"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540DEB78" w14:textId="77777777"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6A6C7F" w:rsidRPr="00F64D19" w14:paraId="08E5F75B" w14:textId="77777777" w:rsidTr="00367B3C">
        <w:trPr>
          <w:trHeight w:val="230"/>
        </w:trPr>
        <w:tc>
          <w:tcPr>
            <w:tcW w:w="3780" w:type="dxa"/>
            <w:tcBorders>
              <w:top w:val="nil"/>
              <w:left w:val="nil"/>
              <w:bottom w:val="nil"/>
              <w:right w:val="nil"/>
            </w:tcBorders>
          </w:tcPr>
          <w:p w14:paraId="241BEF55" w14:textId="77777777"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EB961B3" w14:textId="77777777"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6A6C7F" w:rsidRPr="00F64D19" w14:paraId="1D02A183" w14:textId="77777777" w:rsidTr="00367B3C">
        <w:trPr>
          <w:trHeight w:val="411"/>
        </w:trPr>
        <w:tc>
          <w:tcPr>
            <w:tcW w:w="3780" w:type="dxa"/>
            <w:tcBorders>
              <w:top w:val="nil"/>
              <w:left w:val="nil"/>
              <w:bottom w:val="nil"/>
              <w:right w:val="nil"/>
            </w:tcBorders>
          </w:tcPr>
          <w:p w14:paraId="794F240A" w14:textId="77777777"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6C26867F" w14:textId="77777777"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6A6C7F" w:rsidRPr="00F64D19" w14:paraId="3CCB14D2" w14:textId="77777777" w:rsidTr="00367B3C">
        <w:trPr>
          <w:trHeight w:val="245"/>
        </w:trPr>
        <w:tc>
          <w:tcPr>
            <w:tcW w:w="3780" w:type="dxa"/>
            <w:tcBorders>
              <w:top w:val="nil"/>
              <w:left w:val="nil"/>
              <w:bottom w:val="nil"/>
              <w:right w:val="nil"/>
            </w:tcBorders>
          </w:tcPr>
          <w:p w14:paraId="08FADD4F" w14:textId="77777777"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B08D474" w14:textId="77777777"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6A6C7F" w:rsidRPr="00F64D19" w14:paraId="644E1EB5" w14:textId="77777777" w:rsidTr="00367B3C">
        <w:trPr>
          <w:trHeight w:val="230"/>
        </w:trPr>
        <w:tc>
          <w:tcPr>
            <w:tcW w:w="3780" w:type="dxa"/>
            <w:tcBorders>
              <w:top w:val="nil"/>
              <w:left w:val="nil"/>
              <w:bottom w:val="nil"/>
              <w:right w:val="nil"/>
            </w:tcBorders>
          </w:tcPr>
          <w:p w14:paraId="55EA9C59" w14:textId="77777777"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247CD6EE" w14:textId="77777777" w:rsidR="006A6C7F" w:rsidRPr="00F64D19" w:rsidRDefault="009C5C81"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1</w:t>
            </w:r>
            <w:r w:rsidR="006A6C7F" w:rsidRPr="00F64D19">
              <w:rPr>
                <w:rFonts w:ascii="Arial" w:eastAsia="Times New Roman" w:hAnsi="Arial" w:cs="Arial"/>
                <w:color w:val="000000"/>
                <w:sz w:val="20"/>
                <w:szCs w:val="20"/>
              </w:rPr>
              <w:t xml:space="preserve"> - </w:t>
            </w:r>
            <w:r w:rsidR="00DA5D93" w:rsidRPr="00F64D19">
              <w:rPr>
                <w:rFonts w:ascii="Arial" w:eastAsia="Times New Roman" w:hAnsi="Arial" w:cs="Arial"/>
                <w:color w:val="000000"/>
                <w:sz w:val="20"/>
                <w:szCs w:val="20"/>
              </w:rPr>
              <w:fldChar w:fldCharType="begin" w:fldLock="1"/>
            </w:r>
            <w:r w:rsidR="006A6C7F" w:rsidRPr="00F64D19">
              <w:rPr>
                <w:rFonts w:ascii="Arial" w:eastAsia="Times New Roman" w:hAnsi="Arial" w:cs="Arial"/>
                <w:color w:val="000000"/>
                <w:sz w:val="20"/>
                <w:szCs w:val="20"/>
              </w:rPr>
              <w:instrText>MERGEFIELD Att.UpperBound</w:instrText>
            </w:r>
            <w:r w:rsidR="00DA5D93" w:rsidRPr="00F64D19">
              <w:rPr>
                <w:rFonts w:ascii="Arial" w:eastAsia="Times New Roman" w:hAnsi="Arial" w:cs="Arial"/>
                <w:color w:val="000000"/>
                <w:sz w:val="20"/>
                <w:szCs w:val="20"/>
              </w:rPr>
              <w:fldChar w:fldCharType="separate"/>
            </w:r>
            <w:r w:rsidR="006A6C7F" w:rsidRPr="00F64D19">
              <w:rPr>
                <w:rFonts w:ascii="Arial" w:eastAsia="Times New Roman" w:hAnsi="Arial" w:cs="Arial"/>
                <w:color w:val="000000"/>
                <w:sz w:val="20"/>
                <w:szCs w:val="20"/>
              </w:rPr>
              <w:t>1</w:t>
            </w:r>
            <w:r w:rsidR="00DA5D93" w:rsidRPr="00F64D19">
              <w:rPr>
                <w:rFonts w:ascii="Arial" w:eastAsia="Times New Roman" w:hAnsi="Arial" w:cs="Arial"/>
                <w:color w:val="000000"/>
                <w:sz w:val="20"/>
                <w:szCs w:val="20"/>
              </w:rPr>
              <w:fldChar w:fldCharType="end"/>
            </w:r>
          </w:p>
        </w:tc>
      </w:tr>
      <w:tr w:rsidR="006A6C7F" w:rsidRPr="00F64D19" w14:paraId="125EDECB" w14:textId="77777777" w:rsidTr="00367B3C">
        <w:trPr>
          <w:trHeight w:val="230"/>
        </w:trPr>
        <w:tc>
          <w:tcPr>
            <w:tcW w:w="3780" w:type="dxa"/>
            <w:tcBorders>
              <w:top w:val="nil"/>
              <w:left w:val="nil"/>
              <w:bottom w:val="nil"/>
              <w:right w:val="nil"/>
            </w:tcBorders>
          </w:tcPr>
          <w:p w14:paraId="23FCF314" w14:textId="77777777"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A05FA44" w14:textId="77777777"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6A6C7F" w:rsidRPr="00F64D19" w14:paraId="7BD68865" w14:textId="77777777" w:rsidTr="00367B3C">
        <w:trPr>
          <w:trHeight w:val="230"/>
        </w:trPr>
        <w:tc>
          <w:tcPr>
            <w:tcW w:w="3780" w:type="dxa"/>
            <w:tcBorders>
              <w:top w:val="nil"/>
              <w:left w:val="nil"/>
              <w:bottom w:val="nil"/>
              <w:right w:val="nil"/>
            </w:tcBorders>
          </w:tcPr>
          <w:p w14:paraId="5C95CE49" w14:textId="77777777"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7A17BDBA" w14:textId="77777777"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Gemeentelijk basisgegeven</w:t>
            </w:r>
          </w:p>
        </w:tc>
      </w:tr>
      <w:tr w:rsidR="006A6C7F" w:rsidRPr="00F64D19" w14:paraId="2B7CBA2F" w14:textId="77777777" w:rsidTr="00367B3C">
        <w:trPr>
          <w:trHeight w:val="230"/>
        </w:trPr>
        <w:tc>
          <w:tcPr>
            <w:tcW w:w="3780" w:type="dxa"/>
            <w:tcBorders>
              <w:top w:val="nil"/>
              <w:left w:val="nil"/>
              <w:right w:val="nil"/>
            </w:tcBorders>
          </w:tcPr>
          <w:p w14:paraId="703B8665" w14:textId="77777777"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369FCCB3" w14:textId="77777777"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6A6C7F" w:rsidRPr="005E066D" w14:paraId="1D173045" w14:textId="77777777" w:rsidTr="00367B3C">
        <w:trPr>
          <w:trHeight w:val="230"/>
        </w:trPr>
        <w:tc>
          <w:tcPr>
            <w:tcW w:w="3780" w:type="dxa"/>
            <w:tcBorders>
              <w:top w:val="nil"/>
              <w:left w:val="nil"/>
              <w:bottom w:val="single" w:sz="4" w:space="0" w:color="auto"/>
              <w:right w:val="nil"/>
            </w:tcBorders>
          </w:tcPr>
          <w:p w14:paraId="6AFF57AA" w14:textId="77777777"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F64D19">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60D3169B" w14:textId="77777777" w:rsidR="006A6C7F" w:rsidRPr="00DD0F4F" w:rsidRDefault="009C5C81" w:rsidP="006A6C7F">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w:t>
            </w:r>
          </w:p>
        </w:tc>
      </w:tr>
    </w:tbl>
    <w:p w14:paraId="1DA3997D" w14:textId="77777777" w:rsidR="00A02015" w:rsidRDefault="00A02015" w:rsidP="00A02015">
      <w:pPr>
        <w:pStyle w:val="Kop3"/>
      </w:pPr>
      <w:bookmarkStart w:id="1744" w:name="_Toc493816583"/>
      <w:bookmarkStart w:id="1745" w:name="_Toc493816698"/>
      <w:r>
        <w:t>Verschijningsvorm</w:t>
      </w:r>
      <w:bookmarkEnd w:id="1744"/>
      <w:bookmarkEnd w:id="1745"/>
    </w:p>
    <w:p w14:paraId="284422C2" w14:textId="77777777" w:rsidR="00A02015" w:rsidRPr="00DD0F4F" w:rsidRDefault="00A02015" w:rsidP="00A02015">
      <w:pPr>
        <w:rPr>
          <w:lang w:val="nl-NL"/>
        </w:rPr>
      </w:pPr>
      <w:r>
        <w:rPr>
          <w:lang w:val="nl-NL"/>
        </w:rPr>
        <w:t>Dit is één van de metagevens die deel uit maken van het Toepassingsprofiel Metadatering Lokale Overheden</w:t>
      </w:r>
      <w:r w:rsidRPr="00DD0F4F">
        <w:rPr>
          <w:lang w:val="nl-NL"/>
        </w:rPr>
        <w:t>.</w:t>
      </w:r>
      <w:r>
        <w:rPr>
          <w:lang w:val="nl-NL"/>
        </w:rPr>
        <w:t xml:space="preserve"> Dit vormt de reden om dit gegeven op te nemen in het RGBZ.</w:t>
      </w:r>
    </w:p>
    <w:p w14:paraId="58F637DA" w14:textId="77777777" w:rsidR="00A02015" w:rsidRPr="001938EB" w:rsidRDefault="00DA5D93" w:rsidP="00A02015">
      <w:pPr>
        <w:pStyle w:val="Kop41"/>
        <w:rPr>
          <w:rFonts w:eastAsia="Times New Roman"/>
          <w:shd w:val="clear" w:color="auto" w:fill="auto"/>
          <w:lang w:val="nl-NL"/>
        </w:rPr>
      </w:pPr>
      <w:r>
        <w:rPr>
          <w:b w:val="0"/>
          <w:bCs w:val="0"/>
          <w:color w:val="auto"/>
          <w:sz w:val="20"/>
          <w:szCs w:val="20"/>
          <w:shd w:val="clear" w:color="auto" w:fill="auto"/>
        </w:rPr>
        <w:fldChar w:fldCharType="begin" w:fldLock="1"/>
      </w:r>
      <w:r w:rsidR="00A02015">
        <w:rPr>
          <w:b w:val="0"/>
          <w:bCs w:val="0"/>
          <w:color w:val="auto"/>
          <w:sz w:val="20"/>
          <w:szCs w:val="20"/>
          <w:shd w:val="clear" w:color="auto" w:fill="auto"/>
        </w:rPr>
        <w:instrText xml:space="preserve">MERGEFIELD </w:instrText>
      </w:r>
      <w:r w:rsidR="00A02015">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A02015">
        <w:rPr>
          <w:rFonts w:eastAsia="Times New Roman"/>
          <w:shd w:val="clear" w:color="auto" w:fill="auto"/>
          <w:lang w:val="nl-NL"/>
        </w:rPr>
        <w:t>«Attribuutsoort»</w:t>
      </w:r>
      <w:r>
        <w:rPr>
          <w:b w:val="0"/>
          <w:bCs w:val="0"/>
          <w:color w:val="auto"/>
          <w:sz w:val="20"/>
          <w:szCs w:val="20"/>
          <w:shd w:val="clear" w:color="auto" w:fill="auto"/>
        </w:rPr>
        <w:fldChar w:fldCharType="end"/>
      </w:r>
      <w:r w:rsidR="00A02015">
        <w:rPr>
          <w:rFonts w:eastAsia="Times New Roman"/>
          <w:shd w:val="clear" w:color="auto" w:fill="auto"/>
          <w:lang w:val="nl-NL"/>
        </w:rPr>
        <w:t xml:space="preserve"> Verschijningsvorm</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A02015" w:rsidRPr="00F64D19" w14:paraId="3E266C0C" w14:textId="77777777" w:rsidTr="00A02015">
        <w:trPr>
          <w:trHeight w:val="230"/>
        </w:trPr>
        <w:tc>
          <w:tcPr>
            <w:tcW w:w="3780" w:type="dxa"/>
            <w:tcBorders>
              <w:top w:val="single" w:sz="4" w:space="0" w:color="auto"/>
              <w:left w:val="nil"/>
              <w:bottom w:val="nil"/>
              <w:right w:val="nil"/>
            </w:tcBorders>
          </w:tcPr>
          <w:p w14:paraId="78C99C0E"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6974BA92"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Verschijningsvorm</w:t>
            </w:r>
          </w:p>
        </w:tc>
      </w:tr>
      <w:tr w:rsidR="00A02015" w:rsidRPr="00F64D19" w14:paraId="3E71D859" w14:textId="77777777" w:rsidTr="00A02015">
        <w:tc>
          <w:tcPr>
            <w:tcW w:w="3780" w:type="dxa"/>
            <w:tcBorders>
              <w:top w:val="nil"/>
              <w:left w:val="nil"/>
              <w:bottom w:val="nil"/>
              <w:right w:val="nil"/>
            </w:tcBorders>
          </w:tcPr>
          <w:p w14:paraId="630BEF9C" w14:textId="77777777" w:rsidR="00A02015" w:rsidRPr="00F64D19" w:rsidRDefault="00A02015" w:rsidP="00A020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BF4190C"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p>
        </w:tc>
      </w:tr>
      <w:tr w:rsidR="00A02015" w:rsidRPr="00F64D19" w14:paraId="1AA49A7A" w14:textId="77777777" w:rsidTr="00A02015">
        <w:tc>
          <w:tcPr>
            <w:tcW w:w="3780" w:type="dxa"/>
            <w:tcBorders>
              <w:top w:val="nil"/>
              <w:left w:val="nil"/>
              <w:bottom w:val="nil"/>
              <w:right w:val="nil"/>
            </w:tcBorders>
          </w:tcPr>
          <w:p w14:paraId="308592E5"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0F611663" w14:textId="77777777" w:rsidR="00A02015" w:rsidRPr="00F64D19" w:rsidRDefault="00F50BEB" w:rsidP="00A02015">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Richtlijn Metagegevens Overheidsinformatie</w:t>
            </w:r>
          </w:p>
        </w:tc>
      </w:tr>
      <w:tr w:rsidR="00A02015" w:rsidRPr="00F64D19" w14:paraId="190EBC50" w14:textId="77777777" w:rsidTr="00A02015">
        <w:tc>
          <w:tcPr>
            <w:tcW w:w="3780" w:type="dxa"/>
            <w:tcBorders>
              <w:top w:val="nil"/>
              <w:left w:val="nil"/>
              <w:bottom w:val="nil"/>
              <w:right w:val="nil"/>
            </w:tcBorders>
          </w:tcPr>
          <w:p w14:paraId="37C6EAE0" w14:textId="77777777" w:rsidR="00A02015" w:rsidRPr="00F64D19" w:rsidRDefault="00A02015" w:rsidP="00A020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52D61D3"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p>
        </w:tc>
      </w:tr>
      <w:tr w:rsidR="00A02015" w:rsidRPr="00F64D19" w14:paraId="7C3BB982" w14:textId="77777777" w:rsidTr="00A02015">
        <w:tc>
          <w:tcPr>
            <w:tcW w:w="3780" w:type="dxa"/>
            <w:tcBorders>
              <w:top w:val="nil"/>
              <w:left w:val="nil"/>
              <w:bottom w:val="nil"/>
              <w:right w:val="nil"/>
            </w:tcBorders>
          </w:tcPr>
          <w:p w14:paraId="655B08AD"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7068B6DA"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p>
        </w:tc>
      </w:tr>
      <w:tr w:rsidR="00A02015" w:rsidRPr="00F64D19" w14:paraId="72D8B95D" w14:textId="77777777" w:rsidTr="00A02015">
        <w:tc>
          <w:tcPr>
            <w:tcW w:w="3780" w:type="dxa"/>
            <w:tcBorders>
              <w:top w:val="nil"/>
              <w:left w:val="nil"/>
              <w:bottom w:val="nil"/>
              <w:right w:val="nil"/>
            </w:tcBorders>
          </w:tcPr>
          <w:p w14:paraId="1A48BB39" w14:textId="77777777" w:rsidR="00A02015" w:rsidRPr="00F64D19" w:rsidRDefault="00A02015" w:rsidP="00A020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3432B15"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p>
        </w:tc>
      </w:tr>
      <w:tr w:rsidR="00A02015" w:rsidRPr="00F64D19" w14:paraId="09B24078" w14:textId="77777777" w:rsidTr="00A02015">
        <w:tc>
          <w:tcPr>
            <w:tcW w:w="3780" w:type="dxa"/>
            <w:tcBorders>
              <w:top w:val="nil"/>
              <w:left w:val="nil"/>
              <w:bottom w:val="nil"/>
              <w:right w:val="nil"/>
            </w:tcBorders>
          </w:tcPr>
          <w:p w14:paraId="7F4C24FC"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2733CFA9"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verschijningsvorm</w:t>
            </w:r>
          </w:p>
        </w:tc>
      </w:tr>
      <w:tr w:rsidR="00A02015" w:rsidRPr="00F64D19" w14:paraId="0CE726CD" w14:textId="77777777" w:rsidTr="00A02015">
        <w:tc>
          <w:tcPr>
            <w:tcW w:w="3780" w:type="dxa"/>
            <w:tcBorders>
              <w:top w:val="nil"/>
              <w:left w:val="nil"/>
              <w:bottom w:val="nil"/>
              <w:right w:val="nil"/>
            </w:tcBorders>
          </w:tcPr>
          <w:p w14:paraId="165FE64E" w14:textId="77777777" w:rsidR="00A02015" w:rsidRPr="00F64D19" w:rsidRDefault="00A02015" w:rsidP="00A020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8130657"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p>
        </w:tc>
      </w:tr>
      <w:tr w:rsidR="00A02015" w:rsidRPr="00AE6939" w14:paraId="013CEC9F" w14:textId="77777777" w:rsidTr="00A02015">
        <w:tc>
          <w:tcPr>
            <w:tcW w:w="3780" w:type="dxa"/>
            <w:tcBorders>
              <w:top w:val="nil"/>
              <w:left w:val="nil"/>
              <w:bottom w:val="nil"/>
              <w:right w:val="nil"/>
            </w:tcBorders>
          </w:tcPr>
          <w:p w14:paraId="1AC84F3B"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11944C39" w14:textId="77777777" w:rsidR="00A02015" w:rsidRPr="00DD0F4F" w:rsidRDefault="00DA5D93" w:rsidP="00F50BEB">
            <w:pPr>
              <w:autoSpaceDE w:val="0"/>
              <w:autoSpaceDN w:val="0"/>
              <w:adjustRightInd w:val="0"/>
              <w:spacing w:after="0" w:line="240" w:lineRule="auto"/>
              <w:rPr>
                <w:rFonts w:ascii="Arial" w:eastAsia="Times New Roman" w:hAnsi="Arial" w:cs="Arial"/>
                <w:color w:val="000000"/>
                <w:sz w:val="20"/>
                <w:szCs w:val="20"/>
                <w:lang w:val="nl-NL"/>
              </w:rPr>
            </w:pPr>
            <w:r w:rsidRPr="00F64D19">
              <w:rPr>
                <w:rFonts w:ascii="Arial" w:hAnsi="Arial" w:cs="Arial"/>
                <w:sz w:val="20"/>
                <w:szCs w:val="20"/>
                <w:lang w:val="en-AU"/>
              </w:rPr>
              <w:fldChar w:fldCharType="begin" w:fldLock="1"/>
            </w:r>
            <w:r w:rsidR="00A02015" w:rsidRPr="00DD0F4F">
              <w:rPr>
                <w:rFonts w:ascii="Arial" w:hAnsi="Arial" w:cs="Arial"/>
                <w:sz w:val="20"/>
                <w:szCs w:val="20"/>
                <w:lang w:val="nl-NL"/>
              </w:rPr>
              <w:instrText xml:space="preserve">MERGEFIELD </w:instrText>
            </w:r>
            <w:r w:rsidR="00A02015" w:rsidRPr="00DD0F4F">
              <w:rPr>
                <w:rFonts w:ascii="Arial" w:eastAsia="Times New Roman" w:hAnsi="Arial" w:cs="Arial"/>
                <w:color w:val="000000"/>
                <w:sz w:val="20"/>
                <w:szCs w:val="20"/>
                <w:lang w:val="nl-NL"/>
              </w:rPr>
              <w:instrText>Att.Notes</w:instrText>
            </w:r>
            <w:r w:rsidRPr="00F64D19">
              <w:rPr>
                <w:rFonts w:ascii="Arial" w:hAnsi="Arial" w:cs="Arial"/>
                <w:sz w:val="20"/>
                <w:szCs w:val="20"/>
                <w:lang w:val="en-AU"/>
              </w:rPr>
              <w:fldChar w:fldCharType="end"/>
            </w:r>
            <w:r w:rsidR="00A02015" w:rsidRPr="00DD0F4F">
              <w:rPr>
                <w:rFonts w:ascii="Arial" w:eastAsia="Times New Roman" w:hAnsi="Arial" w:cs="Arial"/>
                <w:color w:val="610E6A"/>
                <w:sz w:val="20"/>
                <w:szCs w:val="20"/>
                <w:lang w:val="nl-NL"/>
              </w:rPr>
              <w:t xml:space="preserve">De </w:t>
            </w:r>
            <w:r w:rsidR="00F50BEB">
              <w:rPr>
                <w:rFonts w:ascii="Arial" w:eastAsia="Times New Roman" w:hAnsi="Arial" w:cs="Arial"/>
                <w:color w:val="610E6A"/>
                <w:sz w:val="20"/>
                <w:szCs w:val="20"/>
                <w:lang w:val="nl-NL"/>
              </w:rPr>
              <w:t>essentiële opmaakaspecten van een</w:t>
            </w:r>
            <w:r w:rsidR="00A02015" w:rsidRPr="00DD0F4F">
              <w:rPr>
                <w:rFonts w:ascii="Arial" w:eastAsia="Times New Roman" w:hAnsi="Arial" w:cs="Arial"/>
                <w:color w:val="610E6A"/>
                <w:sz w:val="20"/>
                <w:szCs w:val="20"/>
                <w:lang w:val="nl-NL"/>
              </w:rPr>
              <w:t xml:space="preserve"> INFORMATIEOBJECT</w:t>
            </w:r>
            <w:r w:rsidR="00F50BEB">
              <w:rPr>
                <w:rFonts w:ascii="Arial" w:eastAsia="Times New Roman" w:hAnsi="Arial" w:cs="Arial"/>
                <w:color w:val="610E6A"/>
                <w:sz w:val="20"/>
                <w:szCs w:val="20"/>
                <w:lang w:val="nl-NL"/>
              </w:rPr>
              <w:t>.</w:t>
            </w:r>
          </w:p>
        </w:tc>
      </w:tr>
      <w:tr w:rsidR="00A02015" w:rsidRPr="00AE6939" w14:paraId="1AE453E7" w14:textId="77777777" w:rsidTr="00A02015">
        <w:trPr>
          <w:trHeight w:val="230"/>
        </w:trPr>
        <w:tc>
          <w:tcPr>
            <w:tcW w:w="3780" w:type="dxa"/>
            <w:tcBorders>
              <w:top w:val="nil"/>
              <w:left w:val="nil"/>
              <w:bottom w:val="nil"/>
              <w:right w:val="nil"/>
            </w:tcBorders>
          </w:tcPr>
          <w:p w14:paraId="194E2EEF" w14:textId="77777777" w:rsidR="00A02015" w:rsidRPr="00DD0F4F" w:rsidRDefault="00A02015" w:rsidP="00A0201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676B4FE1" w14:textId="77777777" w:rsidR="00A02015" w:rsidRPr="00DD0F4F" w:rsidRDefault="00A02015" w:rsidP="00A02015">
            <w:pPr>
              <w:autoSpaceDE w:val="0"/>
              <w:autoSpaceDN w:val="0"/>
              <w:adjustRightInd w:val="0"/>
              <w:spacing w:after="0" w:line="240" w:lineRule="auto"/>
              <w:rPr>
                <w:rFonts w:ascii="Arial" w:eastAsia="Times New Roman" w:hAnsi="Arial" w:cs="Arial"/>
                <w:color w:val="000000"/>
                <w:sz w:val="20"/>
                <w:szCs w:val="20"/>
                <w:lang w:val="nl-NL"/>
              </w:rPr>
            </w:pPr>
          </w:p>
        </w:tc>
      </w:tr>
      <w:tr w:rsidR="00A02015" w:rsidRPr="00AE6939" w14:paraId="53850F03" w14:textId="77777777" w:rsidTr="00A02015">
        <w:trPr>
          <w:trHeight w:val="230"/>
        </w:trPr>
        <w:tc>
          <w:tcPr>
            <w:tcW w:w="3780" w:type="dxa"/>
            <w:tcBorders>
              <w:top w:val="nil"/>
              <w:left w:val="nil"/>
              <w:bottom w:val="nil"/>
              <w:right w:val="nil"/>
            </w:tcBorders>
          </w:tcPr>
          <w:p w14:paraId="447388F4"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1F59CFC9" w14:textId="77777777" w:rsidR="00A02015" w:rsidRPr="005561F3" w:rsidRDefault="00A02015" w:rsidP="00A0201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o.b.v. Richtlijn Metagegevens Overheidsinformatie</w:t>
            </w:r>
            <w:r w:rsidRPr="005561F3">
              <w:rPr>
                <w:rFonts w:ascii="Arial" w:eastAsia="Times New Roman" w:hAnsi="Arial" w:cs="Arial"/>
                <w:color w:val="000000"/>
                <w:sz w:val="20"/>
                <w:szCs w:val="20"/>
                <w:lang w:val="nl-NL"/>
              </w:rPr>
              <w:t xml:space="preserve"> </w:t>
            </w:r>
          </w:p>
        </w:tc>
      </w:tr>
      <w:tr w:rsidR="00A02015" w:rsidRPr="00AE6939" w14:paraId="029A58D6" w14:textId="77777777" w:rsidTr="00A02015">
        <w:tc>
          <w:tcPr>
            <w:tcW w:w="3780" w:type="dxa"/>
            <w:tcBorders>
              <w:top w:val="nil"/>
              <w:left w:val="nil"/>
              <w:bottom w:val="nil"/>
              <w:right w:val="nil"/>
            </w:tcBorders>
          </w:tcPr>
          <w:p w14:paraId="329DBA63" w14:textId="77777777" w:rsidR="00A02015" w:rsidRPr="005561F3" w:rsidRDefault="00A02015" w:rsidP="00A0201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680428B3" w14:textId="77777777" w:rsidR="00A02015" w:rsidRPr="005561F3" w:rsidRDefault="00A02015" w:rsidP="00A02015">
            <w:pPr>
              <w:autoSpaceDE w:val="0"/>
              <w:autoSpaceDN w:val="0"/>
              <w:adjustRightInd w:val="0"/>
              <w:spacing w:after="0" w:line="240" w:lineRule="auto"/>
              <w:rPr>
                <w:rFonts w:ascii="Arial" w:eastAsia="Times New Roman" w:hAnsi="Arial" w:cs="Arial"/>
                <w:color w:val="000000"/>
                <w:sz w:val="20"/>
                <w:szCs w:val="20"/>
                <w:lang w:val="nl-NL"/>
              </w:rPr>
            </w:pPr>
          </w:p>
        </w:tc>
      </w:tr>
      <w:tr w:rsidR="00A02015" w:rsidRPr="00F64D19" w14:paraId="068E2C45" w14:textId="77777777" w:rsidTr="00A02015">
        <w:tc>
          <w:tcPr>
            <w:tcW w:w="3780" w:type="dxa"/>
            <w:tcBorders>
              <w:top w:val="nil"/>
              <w:left w:val="nil"/>
              <w:bottom w:val="nil"/>
              <w:right w:val="nil"/>
            </w:tcBorders>
          </w:tcPr>
          <w:p w14:paraId="764EBC3E"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459880B3" w14:textId="77777777" w:rsidR="00A02015" w:rsidRPr="00F64D19" w:rsidRDefault="00A02015" w:rsidP="00F50BE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1 </w:t>
            </w:r>
            <w:r w:rsidR="00F50BEB">
              <w:rPr>
                <w:rFonts w:ascii="Arial" w:eastAsia="Times New Roman" w:hAnsi="Arial" w:cs="Arial"/>
                <w:color w:val="000000"/>
                <w:sz w:val="20"/>
                <w:szCs w:val="20"/>
              </w:rPr>
              <w:t>nov</w:t>
            </w:r>
            <w:r>
              <w:rPr>
                <w:rFonts w:ascii="Arial" w:eastAsia="Times New Roman" w:hAnsi="Arial" w:cs="Arial"/>
                <w:color w:val="000000"/>
                <w:sz w:val="20"/>
                <w:szCs w:val="20"/>
              </w:rPr>
              <w:t>ember 2014</w:t>
            </w:r>
          </w:p>
        </w:tc>
      </w:tr>
      <w:tr w:rsidR="00A02015" w:rsidRPr="00F64D19" w14:paraId="52990A50" w14:textId="77777777" w:rsidTr="00A02015">
        <w:tc>
          <w:tcPr>
            <w:tcW w:w="3780" w:type="dxa"/>
            <w:tcBorders>
              <w:top w:val="nil"/>
              <w:left w:val="nil"/>
              <w:bottom w:val="nil"/>
              <w:right w:val="nil"/>
            </w:tcBorders>
          </w:tcPr>
          <w:p w14:paraId="1745135C" w14:textId="77777777" w:rsidR="00A02015" w:rsidRPr="00F64D19" w:rsidRDefault="00A02015" w:rsidP="00A020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0045E0D"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p>
        </w:tc>
      </w:tr>
      <w:tr w:rsidR="00A02015" w:rsidRPr="00AE6939" w14:paraId="67F4F64E" w14:textId="77777777" w:rsidTr="00A02015">
        <w:tc>
          <w:tcPr>
            <w:tcW w:w="3780" w:type="dxa"/>
            <w:tcBorders>
              <w:top w:val="nil"/>
              <w:left w:val="nil"/>
              <w:bottom w:val="nil"/>
              <w:right w:val="nil"/>
            </w:tcBorders>
          </w:tcPr>
          <w:p w14:paraId="542D86FD"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71A06F46" w14:textId="77777777" w:rsidR="00F50BEB" w:rsidRPr="005561F3" w:rsidRDefault="00F50BEB" w:rsidP="00F50BEB">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De essentiële opmaakaspecten (zoals lay-out,  kleurgebruik bij kaarten, etc) dienen te worden vastgelegd als het kennis hebben van de opmaakaspecten van belang is voor het juist kunnen interpreteren van de inhoud van het </w:t>
            </w:r>
            <w:r w:rsidR="006C6C52" w:rsidRPr="005561F3">
              <w:rPr>
                <w:rFonts w:ascii="Arial" w:eastAsia="Times New Roman" w:hAnsi="Arial" w:cs="Arial"/>
                <w:color w:val="000000"/>
                <w:sz w:val="20"/>
                <w:szCs w:val="20"/>
                <w:lang w:val="nl-NL"/>
              </w:rPr>
              <w:t>informatieobject</w:t>
            </w:r>
            <w:r w:rsidRPr="005561F3">
              <w:rPr>
                <w:rFonts w:ascii="Arial" w:eastAsia="Times New Roman" w:hAnsi="Arial" w:cs="Arial"/>
                <w:color w:val="000000"/>
                <w:sz w:val="20"/>
                <w:szCs w:val="20"/>
                <w:lang w:val="nl-NL"/>
              </w:rPr>
              <w:t>. Deze opmaakaspecten worden bijvoorbeeld in sjablonen en stylesheets bepaald. Ook kan het gaan om de legenda bij een kaart.</w:t>
            </w:r>
          </w:p>
          <w:p w14:paraId="32D9C8B1" w14:textId="77777777" w:rsidR="00A02015" w:rsidRPr="00DD0F4F" w:rsidRDefault="00F50BEB" w:rsidP="00F50BEB">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Vermeld worden bijvoorbeeld de naam van de handreiking waarin het kleurgebruik van bepaalde kaarten wordt voorgeschreven, de naam van een sjabloon of stylesheet, de verwijzing naar het International Color Consortium (ICC) voor de gehanteerde kleuren of het aantal dpi (dots per inch) waarin de afbeelding tot stand is gekomen.</w:t>
            </w:r>
          </w:p>
        </w:tc>
      </w:tr>
      <w:tr w:rsidR="00A02015" w:rsidRPr="00AE6939" w14:paraId="210BF40C" w14:textId="77777777" w:rsidTr="00A02015">
        <w:tc>
          <w:tcPr>
            <w:tcW w:w="3780" w:type="dxa"/>
            <w:tcBorders>
              <w:top w:val="nil"/>
              <w:left w:val="nil"/>
              <w:bottom w:val="nil"/>
              <w:right w:val="nil"/>
            </w:tcBorders>
          </w:tcPr>
          <w:p w14:paraId="3B99FD88" w14:textId="77777777" w:rsidR="00A02015" w:rsidRPr="00DD0F4F" w:rsidRDefault="00A02015" w:rsidP="00A0201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1DA0132A" w14:textId="77777777" w:rsidR="00A02015" w:rsidRPr="00DD0F4F" w:rsidRDefault="00A02015" w:rsidP="00A02015">
            <w:pPr>
              <w:autoSpaceDE w:val="0"/>
              <w:autoSpaceDN w:val="0"/>
              <w:adjustRightInd w:val="0"/>
              <w:spacing w:after="0" w:line="240" w:lineRule="auto"/>
              <w:rPr>
                <w:rFonts w:ascii="Arial" w:eastAsia="Times New Roman" w:hAnsi="Arial" w:cs="Arial"/>
                <w:color w:val="000000"/>
                <w:sz w:val="20"/>
                <w:szCs w:val="20"/>
                <w:lang w:val="nl-NL"/>
              </w:rPr>
            </w:pPr>
          </w:p>
        </w:tc>
      </w:tr>
      <w:tr w:rsidR="00A02015" w:rsidRPr="00F64D19" w14:paraId="66C76F00" w14:textId="77777777" w:rsidTr="00A02015">
        <w:tc>
          <w:tcPr>
            <w:tcW w:w="3780" w:type="dxa"/>
            <w:tcBorders>
              <w:top w:val="nil"/>
              <w:left w:val="nil"/>
              <w:bottom w:val="nil"/>
              <w:right w:val="nil"/>
            </w:tcBorders>
          </w:tcPr>
          <w:p w14:paraId="629E3644"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6A94BA99" w14:textId="77777777" w:rsidR="00A02015" w:rsidRPr="00F64D19" w:rsidRDefault="00F50BEB" w:rsidP="00A02015">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String</w:t>
            </w:r>
          </w:p>
        </w:tc>
      </w:tr>
      <w:tr w:rsidR="00A02015" w:rsidRPr="00F64D19" w14:paraId="0FCC951C" w14:textId="77777777" w:rsidTr="00A02015">
        <w:trPr>
          <w:trHeight w:val="230"/>
        </w:trPr>
        <w:tc>
          <w:tcPr>
            <w:tcW w:w="3780" w:type="dxa"/>
            <w:tcBorders>
              <w:top w:val="nil"/>
              <w:left w:val="nil"/>
              <w:bottom w:val="nil"/>
              <w:right w:val="nil"/>
            </w:tcBorders>
          </w:tcPr>
          <w:p w14:paraId="0BFA30AA" w14:textId="77777777" w:rsidR="00A02015" w:rsidRPr="00F64D19" w:rsidRDefault="00A02015" w:rsidP="00A020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8299F2F"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p>
        </w:tc>
      </w:tr>
      <w:tr w:rsidR="00A02015" w:rsidRPr="00F64D19" w14:paraId="2A66B047" w14:textId="77777777" w:rsidTr="00A02015">
        <w:trPr>
          <w:trHeight w:val="230"/>
        </w:trPr>
        <w:tc>
          <w:tcPr>
            <w:tcW w:w="3780" w:type="dxa"/>
            <w:tcBorders>
              <w:top w:val="nil"/>
              <w:left w:val="nil"/>
              <w:bottom w:val="nil"/>
              <w:right w:val="nil"/>
            </w:tcBorders>
          </w:tcPr>
          <w:p w14:paraId="36810E24"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1008530C" w14:textId="77777777" w:rsidR="00A02015" w:rsidRPr="005D189E" w:rsidRDefault="00F50BEB" w:rsidP="00A02015">
            <w:pPr>
              <w:spacing w:after="0" w:line="240" w:lineRule="auto"/>
              <w:rPr>
                <w:noProof/>
              </w:rPr>
            </w:pPr>
            <w:r>
              <w:rPr>
                <w:noProof/>
              </w:rPr>
              <w:t>-</w:t>
            </w:r>
          </w:p>
        </w:tc>
      </w:tr>
      <w:tr w:rsidR="00A02015" w:rsidRPr="00F64D19" w14:paraId="06772755" w14:textId="77777777" w:rsidTr="00A02015">
        <w:trPr>
          <w:trHeight w:val="215"/>
        </w:trPr>
        <w:tc>
          <w:tcPr>
            <w:tcW w:w="3780" w:type="dxa"/>
            <w:tcBorders>
              <w:top w:val="nil"/>
              <w:left w:val="nil"/>
              <w:bottom w:val="nil"/>
              <w:right w:val="nil"/>
            </w:tcBorders>
          </w:tcPr>
          <w:p w14:paraId="4085611F" w14:textId="77777777" w:rsidR="00A02015" w:rsidRPr="00F64D19" w:rsidRDefault="00A02015" w:rsidP="00A020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7EBA71F"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p>
        </w:tc>
      </w:tr>
      <w:tr w:rsidR="00A02015" w:rsidRPr="00F64D19" w14:paraId="00CBC69C" w14:textId="77777777" w:rsidTr="00A02015">
        <w:trPr>
          <w:trHeight w:val="215"/>
        </w:trPr>
        <w:tc>
          <w:tcPr>
            <w:tcW w:w="3780" w:type="dxa"/>
            <w:tcBorders>
              <w:top w:val="nil"/>
              <w:left w:val="nil"/>
              <w:bottom w:val="nil"/>
              <w:right w:val="nil"/>
            </w:tcBorders>
          </w:tcPr>
          <w:p w14:paraId="242C9DE7"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5EB27F55"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A02015" w:rsidRPr="00F64D19" w14:paraId="6D2D8A92" w14:textId="77777777" w:rsidTr="00A02015">
        <w:trPr>
          <w:trHeight w:val="230"/>
        </w:trPr>
        <w:tc>
          <w:tcPr>
            <w:tcW w:w="3780" w:type="dxa"/>
            <w:tcBorders>
              <w:top w:val="nil"/>
              <w:left w:val="nil"/>
              <w:bottom w:val="nil"/>
              <w:right w:val="nil"/>
            </w:tcBorders>
          </w:tcPr>
          <w:p w14:paraId="248F0346" w14:textId="77777777" w:rsidR="00A02015" w:rsidRPr="00F64D19" w:rsidRDefault="00A02015" w:rsidP="00A020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D7D5B8A"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p>
        </w:tc>
      </w:tr>
      <w:tr w:rsidR="00A02015" w:rsidRPr="00F64D19" w14:paraId="4F6D2CB6" w14:textId="77777777" w:rsidTr="00A02015">
        <w:trPr>
          <w:trHeight w:val="230"/>
        </w:trPr>
        <w:tc>
          <w:tcPr>
            <w:tcW w:w="3780" w:type="dxa"/>
            <w:tcBorders>
              <w:top w:val="nil"/>
              <w:left w:val="nil"/>
              <w:bottom w:val="nil"/>
              <w:right w:val="nil"/>
            </w:tcBorders>
          </w:tcPr>
          <w:p w14:paraId="0729E589"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6D577695"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A02015" w:rsidRPr="00F64D19" w14:paraId="3355200E" w14:textId="77777777" w:rsidTr="00A02015">
        <w:trPr>
          <w:trHeight w:val="230"/>
        </w:trPr>
        <w:tc>
          <w:tcPr>
            <w:tcW w:w="3780" w:type="dxa"/>
            <w:tcBorders>
              <w:top w:val="nil"/>
              <w:left w:val="nil"/>
              <w:bottom w:val="nil"/>
              <w:right w:val="nil"/>
            </w:tcBorders>
          </w:tcPr>
          <w:p w14:paraId="2A592240" w14:textId="77777777" w:rsidR="00A02015" w:rsidRPr="00F64D19" w:rsidRDefault="00A02015" w:rsidP="00A020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883CCD0"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p>
        </w:tc>
      </w:tr>
      <w:tr w:rsidR="00A02015" w:rsidRPr="00F64D19" w14:paraId="7976B6F5" w14:textId="77777777" w:rsidTr="00A02015">
        <w:trPr>
          <w:trHeight w:val="230"/>
        </w:trPr>
        <w:tc>
          <w:tcPr>
            <w:tcW w:w="3780" w:type="dxa"/>
            <w:tcBorders>
              <w:top w:val="nil"/>
              <w:left w:val="nil"/>
              <w:bottom w:val="nil"/>
              <w:right w:val="nil"/>
            </w:tcBorders>
          </w:tcPr>
          <w:p w14:paraId="63BB806A"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2B3A5FB7"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A02015" w:rsidRPr="00F64D19" w14:paraId="21575866" w14:textId="77777777" w:rsidTr="00A02015">
        <w:trPr>
          <w:trHeight w:val="230"/>
        </w:trPr>
        <w:tc>
          <w:tcPr>
            <w:tcW w:w="3780" w:type="dxa"/>
            <w:tcBorders>
              <w:top w:val="nil"/>
              <w:left w:val="nil"/>
              <w:bottom w:val="nil"/>
              <w:right w:val="nil"/>
            </w:tcBorders>
          </w:tcPr>
          <w:p w14:paraId="5A55E025" w14:textId="77777777" w:rsidR="00A02015" w:rsidRPr="00F64D19" w:rsidRDefault="00A02015" w:rsidP="00A020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B84D11F"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p>
        </w:tc>
      </w:tr>
      <w:tr w:rsidR="00A02015" w:rsidRPr="00F64D19" w14:paraId="375E42C8" w14:textId="77777777" w:rsidTr="00A02015">
        <w:trPr>
          <w:trHeight w:val="230"/>
        </w:trPr>
        <w:tc>
          <w:tcPr>
            <w:tcW w:w="3780" w:type="dxa"/>
            <w:tcBorders>
              <w:top w:val="nil"/>
              <w:left w:val="nil"/>
              <w:bottom w:val="nil"/>
              <w:right w:val="nil"/>
            </w:tcBorders>
          </w:tcPr>
          <w:p w14:paraId="2EE6F522"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6D56D60B" w14:textId="77777777" w:rsidR="00A02015" w:rsidRPr="00F64D19" w:rsidRDefault="00A02015" w:rsidP="00A0201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A02015" w:rsidRPr="00F64D19" w14:paraId="52A8B80D" w14:textId="77777777" w:rsidTr="00A02015">
        <w:trPr>
          <w:trHeight w:val="230"/>
        </w:trPr>
        <w:tc>
          <w:tcPr>
            <w:tcW w:w="3780" w:type="dxa"/>
            <w:tcBorders>
              <w:top w:val="nil"/>
              <w:left w:val="nil"/>
              <w:bottom w:val="nil"/>
              <w:right w:val="nil"/>
            </w:tcBorders>
          </w:tcPr>
          <w:p w14:paraId="3634C3F4" w14:textId="77777777" w:rsidR="00A02015" w:rsidRPr="00F64D19" w:rsidRDefault="00A02015" w:rsidP="00A0201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14E448E" w14:textId="77777777" w:rsidR="00A02015" w:rsidRPr="00F64D19" w:rsidRDefault="00A02015" w:rsidP="00A0201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A02015" w:rsidRPr="00F64D19" w14:paraId="5232BF3E" w14:textId="77777777" w:rsidTr="00A02015">
        <w:trPr>
          <w:trHeight w:val="411"/>
        </w:trPr>
        <w:tc>
          <w:tcPr>
            <w:tcW w:w="3780" w:type="dxa"/>
            <w:tcBorders>
              <w:top w:val="nil"/>
              <w:left w:val="nil"/>
              <w:bottom w:val="nil"/>
              <w:right w:val="nil"/>
            </w:tcBorders>
          </w:tcPr>
          <w:p w14:paraId="2DA9BAF7" w14:textId="77777777" w:rsidR="00A02015" w:rsidRPr="00F64D19" w:rsidRDefault="00A02015" w:rsidP="00A0201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63767350" w14:textId="77777777" w:rsidR="00A02015" w:rsidRPr="00F64D19" w:rsidRDefault="00A02015" w:rsidP="00A0201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A02015" w:rsidRPr="00F64D19" w14:paraId="3193337E" w14:textId="77777777" w:rsidTr="00A02015">
        <w:trPr>
          <w:trHeight w:val="245"/>
        </w:trPr>
        <w:tc>
          <w:tcPr>
            <w:tcW w:w="3780" w:type="dxa"/>
            <w:tcBorders>
              <w:top w:val="nil"/>
              <w:left w:val="nil"/>
              <w:bottom w:val="nil"/>
              <w:right w:val="nil"/>
            </w:tcBorders>
          </w:tcPr>
          <w:p w14:paraId="7FDF9F09" w14:textId="77777777" w:rsidR="00A02015" w:rsidRPr="00F64D19" w:rsidRDefault="00A02015" w:rsidP="00A0201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0E52397" w14:textId="77777777" w:rsidR="00A02015" w:rsidRPr="00F64D19" w:rsidRDefault="00A02015" w:rsidP="00A0201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A02015" w:rsidRPr="00F64D19" w14:paraId="69BDC904" w14:textId="77777777" w:rsidTr="00A02015">
        <w:trPr>
          <w:trHeight w:val="230"/>
        </w:trPr>
        <w:tc>
          <w:tcPr>
            <w:tcW w:w="3780" w:type="dxa"/>
            <w:tcBorders>
              <w:top w:val="nil"/>
              <w:left w:val="nil"/>
              <w:bottom w:val="nil"/>
              <w:right w:val="nil"/>
            </w:tcBorders>
          </w:tcPr>
          <w:p w14:paraId="772B483B" w14:textId="77777777" w:rsidR="00A02015" w:rsidRPr="00F64D19" w:rsidRDefault="00A02015" w:rsidP="00A0201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527EE902" w14:textId="77777777" w:rsidR="00A02015" w:rsidRPr="00F64D19" w:rsidRDefault="00DA5D93" w:rsidP="00A0201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A02015" w:rsidRPr="00F64D19">
              <w:rPr>
                <w:rFonts w:ascii="Arial" w:hAnsi="Arial" w:cs="Arial"/>
                <w:sz w:val="20"/>
                <w:szCs w:val="20"/>
                <w:lang w:val="en-AU"/>
              </w:rPr>
              <w:instrText xml:space="preserve">MERGEFIELD </w:instrText>
            </w:r>
            <w:r w:rsidR="00A02015" w:rsidRPr="00F64D19">
              <w:rPr>
                <w:rFonts w:ascii="Arial" w:eastAsia="Times New Roman" w:hAnsi="Arial" w:cs="Arial"/>
                <w:color w:val="000000"/>
                <w:sz w:val="20"/>
                <w:szCs w:val="20"/>
              </w:rPr>
              <w:instrText>Att.LowerBound</w:instrText>
            </w:r>
            <w:r w:rsidRPr="00F64D19">
              <w:rPr>
                <w:rFonts w:ascii="Arial" w:hAnsi="Arial" w:cs="Arial"/>
                <w:sz w:val="20"/>
                <w:szCs w:val="20"/>
                <w:lang w:val="en-AU"/>
              </w:rPr>
              <w:fldChar w:fldCharType="separate"/>
            </w:r>
            <w:r w:rsidR="00A02015"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r w:rsidR="00A02015" w:rsidRPr="00F64D19">
              <w:rPr>
                <w:rFonts w:ascii="Arial" w:eastAsia="Times New Roman" w:hAnsi="Arial" w:cs="Arial"/>
                <w:color w:val="000000"/>
                <w:sz w:val="20"/>
                <w:szCs w:val="20"/>
              </w:rPr>
              <w:t xml:space="preserve"> - </w:t>
            </w:r>
            <w:r w:rsidRPr="00F64D19">
              <w:rPr>
                <w:rFonts w:ascii="Arial" w:eastAsia="Times New Roman" w:hAnsi="Arial" w:cs="Arial"/>
                <w:color w:val="000000"/>
                <w:sz w:val="20"/>
                <w:szCs w:val="20"/>
              </w:rPr>
              <w:fldChar w:fldCharType="begin" w:fldLock="1"/>
            </w:r>
            <w:r w:rsidR="00A02015" w:rsidRPr="00F64D19">
              <w:rPr>
                <w:rFonts w:ascii="Arial" w:eastAsia="Times New Roman" w:hAnsi="Arial" w:cs="Arial"/>
                <w:color w:val="000000"/>
                <w:sz w:val="20"/>
                <w:szCs w:val="20"/>
              </w:rPr>
              <w:instrText>MERGEFIELD Att.UpperBound</w:instrText>
            </w:r>
            <w:r w:rsidRPr="00F64D19">
              <w:rPr>
                <w:rFonts w:ascii="Arial" w:eastAsia="Times New Roman" w:hAnsi="Arial" w:cs="Arial"/>
                <w:color w:val="000000"/>
                <w:sz w:val="20"/>
                <w:szCs w:val="20"/>
              </w:rPr>
              <w:fldChar w:fldCharType="separate"/>
            </w:r>
            <w:r w:rsidR="00A02015" w:rsidRPr="00F64D19">
              <w:rPr>
                <w:rFonts w:ascii="Arial" w:eastAsia="Times New Roman" w:hAnsi="Arial" w:cs="Arial"/>
                <w:color w:val="000000"/>
                <w:sz w:val="20"/>
                <w:szCs w:val="20"/>
              </w:rPr>
              <w:t>1</w:t>
            </w:r>
            <w:r w:rsidRPr="00F64D19">
              <w:rPr>
                <w:rFonts w:ascii="Arial" w:eastAsia="Times New Roman" w:hAnsi="Arial" w:cs="Arial"/>
                <w:color w:val="000000"/>
                <w:sz w:val="20"/>
                <w:szCs w:val="20"/>
              </w:rPr>
              <w:fldChar w:fldCharType="end"/>
            </w:r>
          </w:p>
        </w:tc>
      </w:tr>
      <w:tr w:rsidR="00A02015" w:rsidRPr="00F64D19" w14:paraId="524BD68A" w14:textId="77777777" w:rsidTr="00A02015">
        <w:trPr>
          <w:trHeight w:val="230"/>
        </w:trPr>
        <w:tc>
          <w:tcPr>
            <w:tcW w:w="3780" w:type="dxa"/>
            <w:tcBorders>
              <w:top w:val="nil"/>
              <w:left w:val="nil"/>
              <w:bottom w:val="nil"/>
              <w:right w:val="nil"/>
            </w:tcBorders>
          </w:tcPr>
          <w:p w14:paraId="30D58FBF" w14:textId="77777777" w:rsidR="00A02015" w:rsidRPr="00F64D19" w:rsidRDefault="00A02015" w:rsidP="00A0201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BF85E71" w14:textId="77777777" w:rsidR="00A02015" w:rsidRPr="00F64D19" w:rsidRDefault="00A02015" w:rsidP="00A0201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A02015" w:rsidRPr="00F64D19" w14:paraId="2A553428" w14:textId="77777777" w:rsidTr="00A02015">
        <w:trPr>
          <w:trHeight w:val="80"/>
        </w:trPr>
        <w:tc>
          <w:tcPr>
            <w:tcW w:w="3780" w:type="dxa"/>
            <w:tcBorders>
              <w:top w:val="nil"/>
              <w:left w:val="nil"/>
              <w:bottom w:val="nil"/>
              <w:right w:val="nil"/>
            </w:tcBorders>
          </w:tcPr>
          <w:p w14:paraId="42723C88" w14:textId="77777777" w:rsidR="00A02015" w:rsidRPr="00F64D19" w:rsidRDefault="00A02015" w:rsidP="00A0201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3389036D" w14:textId="77777777" w:rsidR="00A02015" w:rsidRPr="00F64D19" w:rsidRDefault="00A02015" w:rsidP="00A0201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Gemeentelijk basisgegeven</w:t>
            </w:r>
          </w:p>
        </w:tc>
      </w:tr>
      <w:tr w:rsidR="00A02015" w:rsidRPr="00F64D19" w14:paraId="7272AA4F" w14:textId="77777777" w:rsidTr="00A02015">
        <w:trPr>
          <w:trHeight w:val="230"/>
        </w:trPr>
        <w:tc>
          <w:tcPr>
            <w:tcW w:w="3780" w:type="dxa"/>
            <w:tcBorders>
              <w:top w:val="nil"/>
              <w:left w:val="nil"/>
              <w:right w:val="nil"/>
            </w:tcBorders>
          </w:tcPr>
          <w:p w14:paraId="21BEA7EB" w14:textId="77777777" w:rsidR="00A02015" w:rsidRPr="00F64D19" w:rsidRDefault="00A02015" w:rsidP="00A0201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2A3C9D7E" w14:textId="77777777" w:rsidR="00A02015" w:rsidRPr="00F64D19" w:rsidRDefault="00A02015" w:rsidP="00A0201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A02015" w:rsidRPr="005E066D" w14:paraId="1FCDA35E" w14:textId="77777777" w:rsidTr="00A02015">
        <w:trPr>
          <w:trHeight w:val="230"/>
        </w:trPr>
        <w:tc>
          <w:tcPr>
            <w:tcW w:w="3780" w:type="dxa"/>
            <w:tcBorders>
              <w:top w:val="nil"/>
              <w:left w:val="nil"/>
              <w:bottom w:val="single" w:sz="4" w:space="0" w:color="auto"/>
              <w:right w:val="nil"/>
            </w:tcBorders>
          </w:tcPr>
          <w:p w14:paraId="33FC9A1A" w14:textId="77777777" w:rsidR="00A02015" w:rsidRPr="00F64D19" w:rsidRDefault="00A02015" w:rsidP="00A02015">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F64D19">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7CB0A598" w14:textId="77777777" w:rsidR="00A02015" w:rsidRPr="00DD0F4F" w:rsidRDefault="00F50BEB" w:rsidP="00A02015">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w:t>
            </w:r>
          </w:p>
        </w:tc>
      </w:tr>
    </w:tbl>
    <w:p w14:paraId="2F011D66" w14:textId="77777777" w:rsidR="006A6C7F" w:rsidRPr="00DD0F4F" w:rsidRDefault="006A6C7F" w:rsidP="006A6C7F">
      <w:pPr>
        <w:rPr>
          <w:lang w:val="nl-NL"/>
        </w:rPr>
      </w:pPr>
    </w:p>
    <w:p w14:paraId="58D19A22" w14:textId="77777777" w:rsidR="00490410" w:rsidRDefault="00E958E4" w:rsidP="00490410">
      <w:pPr>
        <w:pStyle w:val="Kop2"/>
      </w:pPr>
      <w:bookmarkStart w:id="1746" w:name="_Toc493816584"/>
      <w:bookmarkStart w:id="1747" w:name="_Toc493816699"/>
      <w:r>
        <w:t>INFORMATIE</w:t>
      </w:r>
      <w:r w:rsidR="00490410">
        <w:t>OBJECTTYPE</w:t>
      </w:r>
      <w:bookmarkEnd w:id="1746"/>
      <w:bookmarkEnd w:id="1747"/>
    </w:p>
    <w:p w14:paraId="7C130083" w14:textId="7C5273BA" w:rsidR="00490410" w:rsidRPr="00DD0F4F" w:rsidRDefault="00490410" w:rsidP="00490410">
      <w:pPr>
        <w:rPr>
          <w:lang w:val="nl-NL"/>
        </w:rPr>
      </w:pPr>
      <w:r w:rsidRPr="00DD0F4F">
        <w:rPr>
          <w:lang w:val="nl-NL"/>
        </w:rPr>
        <w:t>Dit is de nieuwe naam voor het huidige objecttype DOCUMENTTYPE. Zie verde</w:t>
      </w:r>
      <w:r w:rsidR="00C34301" w:rsidRPr="00DD0F4F">
        <w:rPr>
          <w:lang w:val="nl-NL"/>
        </w:rPr>
        <w:t>r de toelichting bij INFORMATIE</w:t>
      </w:r>
      <w:r w:rsidRPr="00DD0F4F">
        <w:rPr>
          <w:lang w:val="nl-NL"/>
        </w:rPr>
        <w:t xml:space="preserve">OBJECT. </w:t>
      </w:r>
      <w:ins w:id="1748" w:author="Arjan Kloosterboer" w:date="2017-09-22T04:10:00Z">
        <w:r w:rsidR="001B3A74">
          <w:rPr>
            <w:lang w:val="nl-NL"/>
          </w:rPr>
          <w:t xml:space="preserve">De unieke aanduiding is gewjzigd, de attribuutsoort Vertrouwelijkheidaanduiding is (uit IMZTC) toeevoegd en de waardenverzameling van de attribuutsoort </w:t>
        </w:r>
        <w:r w:rsidR="00637628">
          <w:rPr>
            <w:lang w:val="nl-NL"/>
          </w:rPr>
          <w:t>‘</w:t>
        </w:r>
        <w:r w:rsidR="001B3A74" w:rsidRPr="00637628">
          <w:rPr>
            <w:rFonts w:ascii="Arial" w:eastAsia="Times New Roman" w:hAnsi="Arial" w:cs="Arial"/>
            <w:color w:val="000000"/>
            <w:sz w:val="20"/>
            <w:szCs w:val="20"/>
            <w:lang w:val="nl-NL"/>
          </w:rPr>
          <w:t>Informatieobjecttype-omschrijving generiek</w:t>
        </w:r>
        <w:r w:rsidR="00637628">
          <w:rPr>
            <w:rFonts w:ascii="Arial" w:eastAsia="Times New Roman" w:hAnsi="Arial" w:cs="Arial"/>
            <w:color w:val="000000"/>
            <w:sz w:val="20"/>
            <w:szCs w:val="20"/>
            <w:lang w:val="nl-NL"/>
          </w:rPr>
          <w:t>’ is gewijzigd.</w:t>
        </w:r>
        <w:r w:rsidR="001B3A74">
          <w:rPr>
            <w:lang w:val="nl-NL"/>
          </w:rPr>
          <w:t xml:space="preserve"> </w:t>
        </w:r>
      </w:ins>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AB019F" w:rsidRPr="00AB019F" w14:paraId="43E36534" w14:textId="77777777" w:rsidTr="006B0975">
        <w:tc>
          <w:tcPr>
            <w:tcW w:w="3600" w:type="dxa"/>
            <w:tcBorders>
              <w:top w:val="single" w:sz="4" w:space="0" w:color="auto"/>
              <w:left w:val="nil"/>
              <w:bottom w:val="nil"/>
              <w:right w:val="nil"/>
            </w:tcBorders>
          </w:tcPr>
          <w:p w14:paraId="00078C97"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14:paraId="3CA93F05" w14:textId="49B2D865" w:rsidR="00AB019F" w:rsidRPr="00AB019F" w:rsidRDefault="00DA5D93"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Element.Name</w:instrText>
            </w:r>
            <w:r w:rsidRPr="00AB019F">
              <w:rPr>
                <w:rFonts w:ascii="Arial" w:hAnsi="Arial" w:cs="Arial"/>
                <w:sz w:val="20"/>
                <w:szCs w:val="20"/>
                <w:lang w:val="en-AU"/>
              </w:rPr>
              <w:fldChar w:fldCharType="separate"/>
            </w:r>
            <w:r w:rsidR="00C34301">
              <w:rPr>
                <w:rFonts w:ascii="Arial" w:eastAsia="Times New Roman" w:hAnsi="Arial" w:cs="Arial"/>
                <w:color w:val="000000"/>
                <w:sz w:val="20"/>
                <w:szCs w:val="20"/>
              </w:rPr>
              <w:t>INFORMATIEOBJECT</w:t>
            </w:r>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r>
      <w:tr w:rsidR="00AB019F" w:rsidRPr="00AB019F" w14:paraId="5F3B2384" w14:textId="77777777" w:rsidTr="006B0975">
        <w:trPr>
          <w:trHeight w:val="260"/>
        </w:trPr>
        <w:tc>
          <w:tcPr>
            <w:tcW w:w="3600" w:type="dxa"/>
            <w:tcBorders>
              <w:top w:val="nil"/>
              <w:left w:val="nil"/>
              <w:bottom w:val="nil"/>
              <w:right w:val="nil"/>
            </w:tcBorders>
          </w:tcPr>
          <w:p w14:paraId="05AE60D3" w14:textId="77777777"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0DC52578"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E6939" w14:paraId="41EF555B" w14:textId="77777777" w:rsidTr="006B0975">
        <w:tc>
          <w:tcPr>
            <w:tcW w:w="3600" w:type="dxa"/>
            <w:tcBorders>
              <w:top w:val="nil"/>
              <w:left w:val="nil"/>
              <w:bottom w:val="nil"/>
              <w:right w:val="nil"/>
            </w:tcBorders>
          </w:tcPr>
          <w:p w14:paraId="7ACE5E42" w14:textId="77777777"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5A030BFA" w14:textId="0CECCF5F" w:rsidR="00AB019F" w:rsidRPr="00DD0F4F" w:rsidRDefault="00AB019F" w:rsidP="00AB019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betreft de typering van informatieobjecten naar hun aard zoals gehanteerd door de zaakbehandelende organisatie. Elk informatieobjecttype komt overeen met of valt binnen de generieke typering van informatieobjecten zoals landelijk gehanteerd, de Informatieobjecttype-omschrijving generiek . Het informatieobjecttype stelt </w:t>
            </w:r>
            <w:r w:rsidR="00A75642" w:rsidRPr="00DD0F4F">
              <w:rPr>
                <w:rFonts w:ascii="Arial" w:eastAsia="Times New Roman" w:hAnsi="Arial" w:cs="Arial"/>
                <w:color w:val="000000"/>
                <w:sz w:val="20"/>
                <w:szCs w:val="20"/>
                <w:lang w:val="nl-NL"/>
              </w:rPr>
              <w:t xml:space="preserve">een </w:t>
            </w:r>
            <w:r w:rsidRPr="00DD0F4F">
              <w:rPr>
                <w:rFonts w:ascii="Arial" w:eastAsia="Times New Roman" w:hAnsi="Arial" w:cs="Arial"/>
                <w:color w:val="000000"/>
                <w:sz w:val="20"/>
                <w:szCs w:val="20"/>
                <w:lang w:val="nl-NL"/>
              </w:rPr>
              <w:t>organisatie in staat hun eigen typering aan te houden en, d.m.v. de relatie naar informatieobjecttype-omschrijving generiek, toch aan te kunnen sluiten op de landelijk gehanteerde typering generiek.</w:t>
            </w:r>
          </w:p>
        </w:tc>
      </w:tr>
      <w:tr w:rsidR="00AB019F" w:rsidRPr="00AE6939" w14:paraId="2508A150" w14:textId="77777777" w:rsidTr="006B0975">
        <w:tc>
          <w:tcPr>
            <w:tcW w:w="3600" w:type="dxa"/>
            <w:tcBorders>
              <w:top w:val="nil"/>
              <w:left w:val="nil"/>
              <w:bottom w:val="nil"/>
              <w:right w:val="nil"/>
            </w:tcBorders>
          </w:tcPr>
          <w:p w14:paraId="15AA4E3E" w14:textId="77777777" w:rsidR="00AB019F" w:rsidRPr="005E066D" w:rsidRDefault="00AB019F" w:rsidP="00AB019F">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41884D42" w14:textId="77777777" w:rsidR="00AB019F" w:rsidRPr="005E066D" w:rsidRDefault="00AB019F" w:rsidP="00AB019F">
            <w:pPr>
              <w:autoSpaceDE w:val="0"/>
              <w:autoSpaceDN w:val="0"/>
              <w:adjustRightInd w:val="0"/>
              <w:spacing w:after="0" w:line="240" w:lineRule="auto"/>
              <w:rPr>
                <w:rFonts w:ascii="Arial" w:eastAsia="Times New Roman" w:hAnsi="Arial" w:cs="Arial"/>
                <w:b/>
                <w:bCs/>
                <w:color w:val="000000"/>
                <w:sz w:val="20"/>
                <w:szCs w:val="20"/>
                <w:lang w:val="nl-NL"/>
              </w:rPr>
            </w:pPr>
          </w:p>
        </w:tc>
      </w:tr>
      <w:tr w:rsidR="00AB019F" w:rsidRPr="00AB019F" w14:paraId="3517AE58" w14:textId="77777777" w:rsidTr="006B0975">
        <w:tc>
          <w:tcPr>
            <w:tcW w:w="3600" w:type="dxa"/>
            <w:tcBorders>
              <w:top w:val="nil"/>
              <w:left w:val="nil"/>
              <w:bottom w:val="nil"/>
              <w:right w:val="nil"/>
            </w:tcBorders>
          </w:tcPr>
          <w:p w14:paraId="572146B7"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1749" w:name="BKM_F76EB624_0E5B_48dd_A1D0_FBB1CE3B3D89"/>
            <w:bookmarkEnd w:id="1749"/>
            <w:r w:rsidRPr="00AB019F">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32A2AD5A"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Code</w:t>
            </w:r>
          </w:p>
        </w:tc>
        <w:tc>
          <w:tcPr>
            <w:tcW w:w="3330" w:type="dxa"/>
            <w:tcBorders>
              <w:top w:val="nil"/>
              <w:left w:val="nil"/>
              <w:bottom w:val="nil"/>
              <w:right w:val="nil"/>
            </w:tcBorders>
          </w:tcPr>
          <w:p w14:paraId="25E12B7D"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4A4E336D"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Herkomst</w:t>
            </w:r>
          </w:p>
        </w:tc>
      </w:tr>
      <w:tr w:rsidR="00AB019F" w:rsidRPr="00AB019F" w14:paraId="5345E0CC" w14:textId="77777777" w:rsidTr="006B0975">
        <w:tc>
          <w:tcPr>
            <w:tcW w:w="3600" w:type="dxa"/>
            <w:tcBorders>
              <w:top w:val="nil"/>
              <w:left w:val="nil"/>
              <w:bottom w:val="nil"/>
              <w:right w:val="nil"/>
            </w:tcBorders>
          </w:tcPr>
          <w:p w14:paraId="68884653"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EFECE9E"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204975E4" w14:textId="73DC1C8A" w:rsidR="00AB019F" w:rsidRPr="00AB019F" w:rsidRDefault="00DA5D93"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Pr>
                <w:rFonts w:ascii="Arial" w:eastAsia="Times New Roman" w:hAnsi="Arial" w:cs="Arial"/>
                <w:color w:val="000000"/>
                <w:sz w:val="20"/>
                <w:szCs w:val="20"/>
              </w:rPr>
              <w:t>Informatieobject</w:t>
            </w:r>
            <w:r w:rsidR="00AB019F" w:rsidRPr="00AB019F">
              <w:rPr>
                <w:rFonts w:ascii="Arial" w:eastAsia="Times New Roman" w:hAnsi="Arial" w:cs="Arial"/>
                <w:color w:val="000000"/>
                <w:sz w:val="20"/>
                <w:szCs w:val="20"/>
              </w:rPr>
              <w:t>type-omschrijving</w:t>
            </w:r>
            <w:r w:rsidRPr="00AB019F">
              <w:rPr>
                <w:rFonts w:ascii="Arial" w:hAnsi="Arial" w:cs="Arial"/>
                <w:sz w:val="20"/>
                <w:szCs w:val="20"/>
                <w:lang w:val="en-AU"/>
              </w:rPr>
              <w:fldChar w:fldCharType="end"/>
            </w:r>
          </w:p>
        </w:tc>
        <w:tc>
          <w:tcPr>
            <w:tcW w:w="1350" w:type="dxa"/>
            <w:tcBorders>
              <w:top w:val="nil"/>
              <w:left w:val="nil"/>
              <w:bottom w:val="nil"/>
              <w:right w:val="nil"/>
            </w:tcBorders>
          </w:tcPr>
          <w:p w14:paraId="3D3C7449" w14:textId="5E3FE0B4" w:rsidR="00AB019F"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6B0975" w:rsidRPr="00AB019F" w14:paraId="7E5FE21B" w14:textId="77777777" w:rsidTr="006B0975">
        <w:tc>
          <w:tcPr>
            <w:tcW w:w="3600" w:type="dxa"/>
            <w:tcBorders>
              <w:top w:val="nil"/>
              <w:left w:val="nil"/>
              <w:bottom w:val="nil"/>
              <w:right w:val="nil"/>
            </w:tcBorders>
          </w:tcPr>
          <w:p w14:paraId="3ACDC881" w14:textId="77777777"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391C0E7" w14:textId="77777777"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9A20EB3" w14:textId="77777777" w:rsidR="006B0975" w:rsidRPr="00AB019F" w:rsidRDefault="006B0975" w:rsidP="00AB019F">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Domein</w:t>
            </w:r>
          </w:p>
        </w:tc>
        <w:tc>
          <w:tcPr>
            <w:tcW w:w="1350" w:type="dxa"/>
            <w:tcBorders>
              <w:top w:val="nil"/>
              <w:left w:val="nil"/>
              <w:bottom w:val="nil"/>
              <w:right w:val="nil"/>
            </w:tcBorders>
          </w:tcPr>
          <w:p w14:paraId="291AA605" w14:textId="77777777"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6B0975" w:rsidRPr="00AB019F" w14:paraId="78E57475" w14:textId="77777777" w:rsidTr="006B0975">
        <w:tc>
          <w:tcPr>
            <w:tcW w:w="3600" w:type="dxa"/>
            <w:tcBorders>
              <w:top w:val="nil"/>
              <w:left w:val="nil"/>
              <w:bottom w:val="nil"/>
              <w:right w:val="nil"/>
            </w:tcBorders>
          </w:tcPr>
          <w:p w14:paraId="3F723346" w14:textId="77777777"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B25DBE0" w14:textId="77777777"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670D2E1" w14:textId="77777777" w:rsidR="006B0975" w:rsidRPr="00AB019F" w:rsidRDefault="006B0975" w:rsidP="00AB019F">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RSIN</w:t>
            </w:r>
          </w:p>
        </w:tc>
        <w:tc>
          <w:tcPr>
            <w:tcW w:w="1350" w:type="dxa"/>
            <w:tcBorders>
              <w:top w:val="nil"/>
              <w:left w:val="nil"/>
              <w:bottom w:val="nil"/>
              <w:right w:val="nil"/>
            </w:tcBorders>
          </w:tcPr>
          <w:p w14:paraId="0156C58D" w14:textId="77777777"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AB019F" w:rsidRPr="00AB019F" w14:paraId="08FA9BB9" w14:textId="77777777" w:rsidTr="006B0975">
        <w:tc>
          <w:tcPr>
            <w:tcW w:w="3600" w:type="dxa"/>
            <w:tcBorders>
              <w:top w:val="nil"/>
              <w:left w:val="nil"/>
              <w:bottom w:val="nil"/>
              <w:right w:val="nil"/>
            </w:tcBorders>
          </w:tcPr>
          <w:p w14:paraId="15B19C3A"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1750" w:name="BKM_7BC04198_B6DB_4124_BE49_62F586E940F4"/>
            <w:bookmarkEnd w:id="1750"/>
          </w:p>
        </w:tc>
        <w:tc>
          <w:tcPr>
            <w:tcW w:w="1080" w:type="dxa"/>
            <w:tcBorders>
              <w:top w:val="nil"/>
              <w:left w:val="nil"/>
              <w:bottom w:val="nil"/>
              <w:right w:val="nil"/>
            </w:tcBorders>
          </w:tcPr>
          <w:p w14:paraId="59C3157D"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2C1C53FF" w14:textId="539C3BEC" w:rsidR="00AB019F" w:rsidRPr="00AB019F" w:rsidRDefault="00DA5D93"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Pr>
                <w:rFonts w:ascii="Arial" w:eastAsia="Times New Roman" w:hAnsi="Arial" w:cs="Arial"/>
                <w:color w:val="000000"/>
                <w:sz w:val="20"/>
                <w:szCs w:val="20"/>
              </w:rPr>
              <w:t>Informatieobject</w:t>
            </w:r>
            <w:r w:rsidR="00AB019F" w:rsidRPr="00AB019F">
              <w:rPr>
                <w:rFonts w:ascii="Arial" w:eastAsia="Times New Roman" w:hAnsi="Arial" w:cs="Arial"/>
                <w:color w:val="000000"/>
                <w:sz w:val="20"/>
                <w:szCs w:val="20"/>
              </w:rPr>
              <w:t>type-omschrijving generiek</w:t>
            </w:r>
            <w:r w:rsidRPr="00AB019F">
              <w:rPr>
                <w:rFonts w:ascii="Arial" w:hAnsi="Arial" w:cs="Arial"/>
                <w:sz w:val="20"/>
                <w:szCs w:val="20"/>
                <w:lang w:val="en-AU"/>
              </w:rPr>
              <w:fldChar w:fldCharType="end"/>
            </w:r>
          </w:p>
        </w:tc>
        <w:tc>
          <w:tcPr>
            <w:tcW w:w="1350" w:type="dxa"/>
            <w:tcBorders>
              <w:top w:val="nil"/>
              <w:left w:val="nil"/>
              <w:bottom w:val="nil"/>
              <w:right w:val="nil"/>
            </w:tcBorders>
          </w:tcPr>
          <w:p w14:paraId="55CF3394" w14:textId="2BB3A11B" w:rsidR="00AB019F"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AB019F" w:rsidRPr="00AB019F" w14:paraId="744D8B20" w14:textId="77777777" w:rsidTr="006B0975">
        <w:tc>
          <w:tcPr>
            <w:tcW w:w="3600" w:type="dxa"/>
            <w:tcBorders>
              <w:top w:val="nil"/>
              <w:left w:val="nil"/>
              <w:bottom w:val="nil"/>
              <w:right w:val="nil"/>
            </w:tcBorders>
          </w:tcPr>
          <w:p w14:paraId="1134AB5A"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1751" w:name="BKM_08AF4B30_8122_4256_B996_F3D23E7F3CE6"/>
            <w:bookmarkEnd w:id="1751"/>
          </w:p>
        </w:tc>
        <w:tc>
          <w:tcPr>
            <w:tcW w:w="1080" w:type="dxa"/>
            <w:tcBorders>
              <w:top w:val="nil"/>
              <w:left w:val="nil"/>
              <w:bottom w:val="nil"/>
              <w:right w:val="nil"/>
            </w:tcBorders>
          </w:tcPr>
          <w:p w14:paraId="2C9E5671"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166F01C" w14:textId="25385084" w:rsidR="00AB019F" w:rsidRPr="00AB019F" w:rsidRDefault="00DA5D93"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Pr>
                <w:rFonts w:ascii="Arial" w:eastAsia="Times New Roman" w:hAnsi="Arial" w:cs="Arial"/>
                <w:color w:val="000000"/>
                <w:sz w:val="20"/>
                <w:szCs w:val="20"/>
              </w:rPr>
              <w:t>Informatieobject</w:t>
            </w:r>
            <w:r w:rsidR="00AB019F" w:rsidRPr="00AB019F">
              <w:rPr>
                <w:rFonts w:ascii="Arial" w:eastAsia="Times New Roman" w:hAnsi="Arial" w:cs="Arial"/>
                <w:color w:val="000000"/>
                <w:sz w:val="20"/>
                <w:szCs w:val="20"/>
              </w:rPr>
              <w:t>categorie</w:t>
            </w:r>
            <w:r w:rsidRPr="00AB019F">
              <w:rPr>
                <w:rFonts w:ascii="Arial" w:hAnsi="Arial" w:cs="Arial"/>
                <w:sz w:val="20"/>
                <w:szCs w:val="20"/>
                <w:lang w:val="en-AU"/>
              </w:rPr>
              <w:fldChar w:fldCharType="end"/>
            </w:r>
          </w:p>
        </w:tc>
        <w:tc>
          <w:tcPr>
            <w:tcW w:w="1350" w:type="dxa"/>
            <w:tcBorders>
              <w:top w:val="nil"/>
              <w:left w:val="nil"/>
              <w:bottom w:val="nil"/>
              <w:right w:val="nil"/>
            </w:tcBorders>
          </w:tcPr>
          <w:p w14:paraId="751651D0" w14:textId="493875AB" w:rsidR="00AB019F"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AB019F" w:rsidRPr="00AB019F" w14:paraId="2FD3E90F" w14:textId="77777777" w:rsidTr="006B0975">
        <w:tc>
          <w:tcPr>
            <w:tcW w:w="3600" w:type="dxa"/>
            <w:tcBorders>
              <w:top w:val="nil"/>
              <w:left w:val="nil"/>
              <w:bottom w:val="nil"/>
              <w:right w:val="nil"/>
            </w:tcBorders>
          </w:tcPr>
          <w:p w14:paraId="5DDF407C"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1752" w:name="BKM_25D6500A_29BE_4be5_8732_E75DEBA124A3"/>
            <w:bookmarkEnd w:id="1752"/>
          </w:p>
        </w:tc>
        <w:tc>
          <w:tcPr>
            <w:tcW w:w="1080" w:type="dxa"/>
            <w:tcBorders>
              <w:top w:val="nil"/>
              <w:left w:val="nil"/>
              <w:bottom w:val="nil"/>
              <w:right w:val="nil"/>
            </w:tcBorders>
          </w:tcPr>
          <w:p w14:paraId="58B9CA9C"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A9E9C49" w14:textId="160707DA" w:rsidR="00AB019F" w:rsidRPr="00AB019F" w:rsidRDefault="00DA5D93"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Pr>
                <w:rFonts w:ascii="Arial" w:eastAsia="Times New Roman" w:hAnsi="Arial" w:cs="Arial"/>
                <w:color w:val="000000"/>
                <w:sz w:val="20"/>
                <w:szCs w:val="20"/>
              </w:rPr>
              <w:t>Informatieobject</w:t>
            </w:r>
            <w:r w:rsidR="00AB019F" w:rsidRPr="00AB019F">
              <w:rPr>
                <w:rFonts w:ascii="Arial" w:eastAsia="Times New Roman" w:hAnsi="Arial" w:cs="Arial"/>
                <w:color w:val="000000"/>
                <w:sz w:val="20"/>
                <w:szCs w:val="20"/>
              </w:rPr>
              <w:t>typetrefwoord</w:t>
            </w:r>
            <w:r w:rsidRPr="00AB019F">
              <w:rPr>
                <w:rFonts w:ascii="Arial" w:hAnsi="Arial" w:cs="Arial"/>
                <w:sz w:val="20"/>
                <w:szCs w:val="20"/>
                <w:lang w:val="en-AU"/>
              </w:rPr>
              <w:fldChar w:fldCharType="end"/>
            </w:r>
          </w:p>
        </w:tc>
        <w:tc>
          <w:tcPr>
            <w:tcW w:w="1350" w:type="dxa"/>
            <w:tcBorders>
              <w:top w:val="nil"/>
              <w:left w:val="nil"/>
              <w:bottom w:val="nil"/>
              <w:right w:val="nil"/>
            </w:tcBorders>
          </w:tcPr>
          <w:p w14:paraId="61DE7FA6" w14:textId="26C4EACC" w:rsidR="00AB019F"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637628" w:rsidRPr="00AB019F" w14:paraId="128E2185" w14:textId="77777777" w:rsidTr="006B0975">
        <w:trPr>
          <w:ins w:id="1753" w:author="Arjan Kloosterboer" w:date="2017-09-22T04:10:00Z"/>
        </w:trPr>
        <w:tc>
          <w:tcPr>
            <w:tcW w:w="3600" w:type="dxa"/>
            <w:tcBorders>
              <w:top w:val="nil"/>
              <w:left w:val="nil"/>
              <w:bottom w:val="nil"/>
              <w:right w:val="nil"/>
            </w:tcBorders>
          </w:tcPr>
          <w:p w14:paraId="072F47CD" w14:textId="77777777" w:rsidR="00637628" w:rsidRPr="00AB019F" w:rsidRDefault="00637628" w:rsidP="00AB019F">
            <w:pPr>
              <w:autoSpaceDE w:val="0"/>
              <w:autoSpaceDN w:val="0"/>
              <w:adjustRightInd w:val="0"/>
              <w:spacing w:after="0" w:line="240" w:lineRule="auto"/>
              <w:rPr>
                <w:ins w:id="1754" w:author="Arjan Kloosterboer" w:date="2017-09-22T04:10:00Z"/>
                <w:rFonts w:ascii="Arial" w:eastAsia="Times New Roman" w:hAnsi="Arial" w:cs="Arial"/>
                <w:color w:val="000000"/>
                <w:sz w:val="20"/>
                <w:szCs w:val="20"/>
              </w:rPr>
            </w:pPr>
          </w:p>
        </w:tc>
        <w:tc>
          <w:tcPr>
            <w:tcW w:w="1080" w:type="dxa"/>
            <w:tcBorders>
              <w:top w:val="nil"/>
              <w:left w:val="nil"/>
              <w:bottom w:val="nil"/>
              <w:right w:val="nil"/>
            </w:tcBorders>
          </w:tcPr>
          <w:p w14:paraId="3BE22950" w14:textId="77777777" w:rsidR="00637628" w:rsidRPr="00AB019F" w:rsidRDefault="00637628" w:rsidP="00AB019F">
            <w:pPr>
              <w:autoSpaceDE w:val="0"/>
              <w:autoSpaceDN w:val="0"/>
              <w:adjustRightInd w:val="0"/>
              <w:spacing w:after="0" w:line="240" w:lineRule="auto"/>
              <w:rPr>
                <w:ins w:id="1755" w:author="Arjan Kloosterboer" w:date="2017-09-22T04:10:00Z"/>
                <w:rFonts w:ascii="Arial" w:eastAsia="Times New Roman" w:hAnsi="Arial" w:cs="Arial"/>
                <w:color w:val="000000"/>
                <w:sz w:val="20"/>
                <w:szCs w:val="20"/>
              </w:rPr>
            </w:pPr>
          </w:p>
        </w:tc>
        <w:tc>
          <w:tcPr>
            <w:tcW w:w="3330" w:type="dxa"/>
            <w:tcBorders>
              <w:top w:val="nil"/>
              <w:left w:val="nil"/>
              <w:bottom w:val="nil"/>
              <w:right w:val="nil"/>
            </w:tcBorders>
          </w:tcPr>
          <w:p w14:paraId="6E57B17C" w14:textId="68AB085A" w:rsidR="00637628" w:rsidRPr="00AB019F" w:rsidRDefault="00637628" w:rsidP="00AB019F">
            <w:pPr>
              <w:autoSpaceDE w:val="0"/>
              <w:autoSpaceDN w:val="0"/>
              <w:adjustRightInd w:val="0"/>
              <w:spacing w:after="0" w:line="240" w:lineRule="auto"/>
              <w:rPr>
                <w:ins w:id="1756" w:author="Arjan Kloosterboer" w:date="2017-09-22T04:10:00Z"/>
                <w:rFonts w:ascii="Arial" w:hAnsi="Arial" w:cs="Arial"/>
                <w:sz w:val="20"/>
                <w:szCs w:val="20"/>
                <w:lang w:val="en-AU"/>
              </w:rPr>
            </w:pPr>
            <w:ins w:id="1757" w:author="Arjan Kloosterboer" w:date="2017-09-22T04:10:00Z">
              <w:r>
                <w:rPr>
                  <w:rFonts w:ascii="Arial" w:hAnsi="Arial" w:cs="Arial"/>
                  <w:sz w:val="20"/>
                  <w:szCs w:val="20"/>
                  <w:lang w:val="en-AU"/>
                </w:rPr>
                <w:t>Vertrouwelijkheidaanduiding</w:t>
              </w:r>
            </w:ins>
          </w:p>
        </w:tc>
        <w:tc>
          <w:tcPr>
            <w:tcW w:w="1350" w:type="dxa"/>
            <w:tcBorders>
              <w:top w:val="nil"/>
              <w:left w:val="nil"/>
              <w:bottom w:val="nil"/>
              <w:right w:val="nil"/>
            </w:tcBorders>
          </w:tcPr>
          <w:p w14:paraId="3540D091" w14:textId="71AC4959" w:rsidR="00637628" w:rsidRPr="00AB019F" w:rsidDel="006B0975" w:rsidRDefault="00637628" w:rsidP="00AB019F">
            <w:pPr>
              <w:autoSpaceDE w:val="0"/>
              <w:autoSpaceDN w:val="0"/>
              <w:adjustRightInd w:val="0"/>
              <w:spacing w:after="0" w:line="240" w:lineRule="auto"/>
              <w:rPr>
                <w:ins w:id="1758" w:author="Arjan Kloosterboer" w:date="2017-09-22T04:10:00Z"/>
                <w:rFonts w:ascii="Arial" w:eastAsia="Times New Roman" w:hAnsi="Arial" w:cs="Arial"/>
                <w:color w:val="000000"/>
                <w:sz w:val="20"/>
                <w:szCs w:val="20"/>
              </w:rPr>
            </w:pPr>
            <w:ins w:id="1759" w:author="Arjan Kloosterboer" w:date="2017-09-22T04:10:00Z">
              <w:r>
                <w:rPr>
                  <w:rFonts w:ascii="Arial" w:eastAsia="Times New Roman" w:hAnsi="Arial" w:cs="Arial"/>
                  <w:color w:val="000000"/>
                  <w:sz w:val="20"/>
                  <w:szCs w:val="20"/>
                </w:rPr>
                <w:t>ZTC</w:t>
              </w:r>
            </w:ins>
          </w:p>
        </w:tc>
      </w:tr>
      <w:tr w:rsidR="00AB019F" w:rsidRPr="00AB019F" w14:paraId="66908162" w14:textId="77777777" w:rsidTr="006B0975">
        <w:tc>
          <w:tcPr>
            <w:tcW w:w="3600" w:type="dxa"/>
            <w:tcBorders>
              <w:top w:val="nil"/>
              <w:left w:val="nil"/>
              <w:right w:val="nil"/>
            </w:tcBorders>
          </w:tcPr>
          <w:p w14:paraId="6FA0B18C"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1760" w:name="BKM_4B14CA84_1C6E_4419_B23B_B87F4B425C0B"/>
            <w:bookmarkEnd w:id="1760"/>
          </w:p>
        </w:tc>
        <w:tc>
          <w:tcPr>
            <w:tcW w:w="1080" w:type="dxa"/>
            <w:tcBorders>
              <w:top w:val="nil"/>
              <w:left w:val="nil"/>
              <w:right w:val="nil"/>
            </w:tcBorders>
          </w:tcPr>
          <w:p w14:paraId="02C8448B"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right w:val="nil"/>
            </w:tcBorders>
          </w:tcPr>
          <w:p w14:paraId="57FA4590" w14:textId="6B705B37" w:rsidR="00AB019F" w:rsidRPr="00AB019F" w:rsidRDefault="00DA5D93"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sidRPr="00AB019F">
              <w:rPr>
                <w:rFonts w:ascii="Arial" w:eastAsia="Times New Roman" w:hAnsi="Arial" w:cs="Arial"/>
                <w:color w:val="000000"/>
                <w:sz w:val="20"/>
                <w:szCs w:val="20"/>
              </w:rPr>
              <w:t xml:space="preserve">Datum begin geldigheid </w:t>
            </w:r>
            <w:r w:rsidR="00AB019F">
              <w:rPr>
                <w:rFonts w:ascii="Arial" w:eastAsia="Times New Roman" w:hAnsi="Arial" w:cs="Arial"/>
                <w:color w:val="000000"/>
                <w:sz w:val="20"/>
                <w:szCs w:val="20"/>
              </w:rPr>
              <w:t>informatieobject</w:t>
            </w:r>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c>
          <w:tcPr>
            <w:tcW w:w="1350" w:type="dxa"/>
            <w:tcBorders>
              <w:top w:val="nil"/>
              <w:left w:val="nil"/>
              <w:right w:val="nil"/>
            </w:tcBorders>
          </w:tcPr>
          <w:p w14:paraId="374B8094" w14:textId="50683548" w:rsidR="00AB019F"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AB019F" w:rsidRPr="00AB019F" w14:paraId="01F1A245" w14:textId="77777777" w:rsidTr="006B0975">
        <w:tc>
          <w:tcPr>
            <w:tcW w:w="3600" w:type="dxa"/>
            <w:tcBorders>
              <w:top w:val="nil"/>
              <w:left w:val="nil"/>
              <w:bottom w:val="single" w:sz="4" w:space="0" w:color="auto"/>
              <w:right w:val="nil"/>
            </w:tcBorders>
          </w:tcPr>
          <w:p w14:paraId="50C081B7"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1761" w:name="BKM_EDBAF1CD_6F90_4451_A74C_4E33FA12C9AC"/>
            <w:bookmarkEnd w:id="1761"/>
          </w:p>
        </w:tc>
        <w:tc>
          <w:tcPr>
            <w:tcW w:w="1080" w:type="dxa"/>
            <w:tcBorders>
              <w:top w:val="nil"/>
              <w:left w:val="nil"/>
              <w:bottom w:val="single" w:sz="4" w:space="0" w:color="auto"/>
              <w:right w:val="nil"/>
            </w:tcBorders>
          </w:tcPr>
          <w:p w14:paraId="043D1FA7"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single" w:sz="4" w:space="0" w:color="auto"/>
              <w:right w:val="nil"/>
            </w:tcBorders>
          </w:tcPr>
          <w:p w14:paraId="37F3F8CC" w14:textId="1007E6A8" w:rsidR="00AB019F" w:rsidRPr="00AB019F" w:rsidRDefault="00DA5D93"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sidRPr="00AB019F">
              <w:rPr>
                <w:rFonts w:ascii="Arial" w:eastAsia="Times New Roman" w:hAnsi="Arial" w:cs="Arial"/>
                <w:color w:val="000000"/>
                <w:sz w:val="20"/>
                <w:szCs w:val="20"/>
              </w:rPr>
              <w:t xml:space="preserve">Datum einde geldigheid </w:t>
            </w:r>
            <w:r w:rsidR="00AB019F">
              <w:rPr>
                <w:rFonts w:ascii="Arial" w:eastAsia="Times New Roman" w:hAnsi="Arial" w:cs="Arial"/>
                <w:color w:val="000000"/>
                <w:sz w:val="20"/>
                <w:szCs w:val="20"/>
              </w:rPr>
              <w:t>informatieobject</w:t>
            </w:r>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c>
          <w:tcPr>
            <w:tcW w:w="1350" w:type="dxa"/>
            <w:tcBorders>
              <w:top w:val="nil"/>
              <w:left w:val="nil"/>
              <w:bottom w:val="single" w:sz="4" w:space="0" w:color="auto"/>
              <w:right w:val="nil"/>
            </w:tcBorders>
          </w:tcPr>
          <w:p w14:paraId="259C8D9E" w14:textId="1A2884D7" w:rsidR="00AB019F"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bl>
    <w:p w14:paraId="2DEAE990" w14:textId="77777777" w:rsidR="00490410" w:rsidRDefault="00490410" w:rsidP="0044638F"/>
    <w:p w14:paraId="280F1182" w14:textId="679EA3E0" w:rsidR="00415031" w:rsidRPr="00415031" w:rsidRDefault="00415031" w:rsidP="0044638F">
      <w:pPr>
        <w:rPr>
          <w:lang w:val="nl-NL"/>
        </w:rPr>
      </w:pPr>
      <w:r w:rsidRPr="00415031">
        <w:rPr>
          <w:lang w:val="nl-NL"/>
        </w:rPr>
        <w:t xml:space="preserve">Zie de ZTC voor beschrijving van </w:t>
      </w:r>
      <w:r>
        <w:rPr>
          <w:lang w:val="nl-NL"/>
        </w:rPr>
        <w:t xml:space="preserve">het object en </w:t>
      </w:r>
      <w:r w:rsidRPr="00415031">
        <w:rPr>
          <w:lang w:val="nl-NL"/>
        </w:rPr>
        <w:t>de attributen</w:t>
      </w:r>
      <w:ins w:id="1762" w:author="Arjan Kloosterboer" w:date="2017-09-22T04:10:00Z">
        <w:r w:rsidR="002776D3">
          <w:rPr>
            <w:lang w:val="nl-NL"/>
          </w:rPr>
          <w:t>, waaronder de toegevoegde Vertrouwelijkheidaanduiding</w:t>
        </w:r>
      </w:ins>
      <w:r w:rsidRPr="00415031">
        <w:rPr>
          <w:lang w:val="nl-NL"/>
        </w:rPr>
        <w:t>.</w:t>
      </w:r>
    </w:p>
    <w:p w14:paraId="651F6AB0" w14:textId="77777777" w:rsidR="005D4C64" w:rsidRDefault="005D4C64" w:rsidP="005D4C64">
      <w:pPr>
        <w:pStyle w:val="Kop3"/>
      </w:pPr>
      <w:bookmarkStart w:id="1763" w:name="_Toc493816585"/>
      <w:bookmarkStart w:id="1764" w:name="_Toc493816700"/>
      <w:r>
        <w:t>Unieke aanduiding</w:t>
      </w:r>
      <w:bookmarkEnd w:id="1763"/>
      <w:bookmarkEnd w:id="1764"/>
    </w:p>
    <w:p w14:paraId="014CC034" w14:textId="77777777" w:rsidR="005D4C64" w:rsidRPr="00DD0F4F" w:rsidRDefault="005D4C64" w:rsidP="005D4C64">
      <w:pPr>
        <w:rPr>
          <w:lang w:val="nl-NL"/>
        </w:rPr>
      </w:pPr>
      <w:r w:rsidRPr="00DD0F4F">
        <w:rPr>
          <w:lang w:val="nl-NL"/>
        </w:rPr>
        <w:t xml:space="preserve">De unieke aanduiding van een INFORMATIEOBJECTTYPE wordt nu gevormd door de Informatieobjecttype-omschrijving.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informatieobjecttypen. </w:t>
      </w:r>
    </w:p>
    <w:p w14:paraId="78762B55" w14:textId="77777777" w:rsidR="005D4C64" w:rsidRPr="00DD0F4F" w:rsidRDefault="005D4C64" w:rsidP="005D4C64">
      <w:pPr>
        <w:rPr>
          <w:lang w:val="nl-NL"/>
        </w:rPr>
      </w:pPr>
      <w:r w:rsidRPr="00DD0F4F">
        <w:rPr>
          <w:lang w:val="nl-NL"/>
        </w:rPr>
        <w:t xml:space="preserve">In de ZTC 2.0 wordt de unieke aanduiding van een INFORMATIEOBJECTTYPE gevormd door de unieke aanduiding van de CATALOGUS waartoe het INFORMATIEOBJECTTYPE behoort in combinatie met de </w:t>
      </w:r>
      <w:r w:rsidRPr="00DD0F4F">
        <w:rPr>
          <w:lang w:val="nl-NL"/>
        </w:rPr>
        <w:lastRenderedPageBreak/>
        <w:t>Informatieobjecttype-omschrijving. De unieke aanduiding van CATALOGUS is opgebouwd uit Domein (een afkorting waarmee wordt aangegeven voor welk domein in de CATALOGUS INFORMATIEOBJECTTYPEn zijn uitgewerkt) en RSIN (het door een kamer toegekend uniek nummer voor de INGESCHREVEN NIET-NATUURLIJK PERSOON die de eigenaar is van de CATALOGUS).</w:t>
      </w:r>
    </w:p>
    <w:p w14:paraId="68694EAB" w14:textId="77777777" w:rsidR="005D4C64" w:rsidRPr="00DD0F4F" w:rsidRDefault="005D4C64" w:rsidP="005D4C64">
      <w:pPr>
        <w:rPr>
          <w:lang w:val="nl-NL"/>
        </w:rPr>
      </w:pPr>
      <w:r w:rsidRPr="00DD0F4F">
        <w:rPr>
          <w:lang w:val="nl-NL"/>
        </w:rPr>
        <w:t>Aangezien het RGBZ de ZTC volgt modelleren we de unieke aanduiding van INFORMATIEOBJECTTYPE conform de ZTC 2.0. Daarmee voorzien we tevens in landelijk unieke aanduidingen van informatieobjecttypen.</w:t>
      </w:r>
    </w:p>
    <w:p w14:paraId="2AFBE5FE" w14:textId="77777777" w:rsidR="006B0975" w:rsidRPr="00C13AFC" w:rsidRDefault="00542973" w:rsidP="006B0975">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sidR="006B0975">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006B0975" w:rsidRPr="00C13AFC">
        <w:rPr>
          <w:rFonts w:ascii="Arial" w:eastAsia="Times New Roman" w:hAnsi="Arial" w:cs="Arial"/>
          <w:b/>
          <w:color w:val="004080"/>
          <w:sz w:val="24"/>
          <w:szCs w:val="24"/>
          <w:lang w:eastAsia="nl-NL"/>
        </w:rPr>
        <w:t xml:space="preserve"> </w:t>
      </w:r>
      <w:r w:rsidR="00DA5D93" w:rsidRPr="00C13AFC">
        <w:rPr>
          <w:rFonts w:ascii="Arial" w:eastAsia="Times New Roman" w:hAnsi="Arial" w:cs="Arial"/>
          <w:b/>
          <w:color w:val="004080"/>
          <w:sz w:val="24"/>
          <w:szCs w:val="24"/>
          <w:lang w:eastAsia="nl-NL"/>
        </w:rPr>
        <w:fldChar w:fldCharType="begin" w:fldLock="1"/>
      </w:r>
      <w:r w:rsidR="006B0975" w:rsidRPr="00C13AFC">
        <w:rPr>
          <w:rFonts w:ascii="Arial" w:eastAsia="Times New Roman" w:hAnsi="Arial" w:cs="Arial"/>
          <w:b/>
          <w:color w:val="004080"/>
          <w:sz w:val="24"/>
          <w:szCs w:val="24"/>
          <w:lang w:eastAsia="nl-NL"/>
        </w:rPr>
        <w:instrText>MERGEFIELD Att.Name</w:instrText>
      </w:r>
      <w:r w:rsidR="00DA5D93" w:rsidRPr="00C13AFC">
        <w:rPr>
          <w:rFonts w:ascii="Arial" w:eastAsia="Times New Roman" w:hAnsi="Arial" w:cs="Arial"/>
          <w:b/>
          <w:color w:val="004080"/>
          <w:sz w:val="24"/>
          <w:szCs w:val="24"/>
          <w:lang w:eastAsia="nl-NL"/>
        </w:rPr>
        <w:fldChar w:fldCharType="separate"/>
      </w:r>
      <w:r w:rsidR="006B0975" w:rsidRPr="00C13AFC">
        <w:rPr>
          <w:rFonts w:ascii="Arial" w:eastAsia="Times New Roman" w:hAnsi="Arial" w:cs="Arial"/>
          <w:b/>
          <w:color w:val="004080"/>
          <w:sz w:val="24"/>
          <w:szCs w:val="24"/>
          <w:lang w:eastAsia="nl-NL"/>
        </w:rPr>
        <w:t>Domein</w:t>
      </w:r>
      <w:r w:rsidR="00DA5D93" w:rsidRPr="00C13AFC">
        <w:rPr>
          <w:rFonts w:ascii="Arial" w:eastAsia="Times New Roman" w:hAnsi="Arial" w:cs="Arial"/>
          <w:b/>
          <w:color w:val="004080"/>
          <w:sz w:val="24"/>
          <w:szCs w:val="24"/>
          <w:lang w:eastAsia="nl-NL"/>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6B0975" w:rsidRPr="00C13AFC" w14:paraId="20F69705" w14:textId="77777777" w:rsidTr="00542973">
        <w:trPr>
          <w:trHeight w:val="230"/>
        </w:trPr>
        <w:tc>
          <w:tcPr>
            <w:tcW w:w="3330" w:type="dxa"/>
            <w:gridSpan w:val="2"/>
            <w:tcBorders>
              <w:top w:val="nil"/>
              <w:left w:val="nil"/>
              <w:bottom w:val="nil"/>
              <w:right w:val="nil"/>
            </w:tcBorders>
          </w:tcPr>
          <w:p w14:paraId="1CB2FC05"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Naam </w:t>
            </w:r>
          </w:p>
        </w:tc>
        <w:tc>
          <w:tcPr>
            <w:tcW w:w="6030" w:type="dxa"/>
            <w:tcBorders>
              <w:top w:val="nil"/>
              <w:left w:val="nil"/>
              <w:bottom w:val="nil"/>
              <w:right w:val="nil"/>
            </w:tcBorders>
          </w:tcPr>
          <w:p w14:paraId="197B0EE1" w14:textId="77777777" w:rsidR="006B0975" w:rsidRPr="00C13AFC" w:rsidRDefault="00DA5D93"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Att.Name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Domein</w:t>
            </w:r>
            <w:r w:rsidRPr="00C13AFC">
              <w:rPr>
                <w:rFonts w:ascii="Arial" w:hAnsi="Arial" w:cs="Arial"/>
                <w:sz w:val="20"/>
                <w:szCs w:val="24"/>
                <w:lang w:val="en-AU" w:eastAsia="nl-NL"/>
              </w:rPr>
              <w:fldChar w:fldCharType="end"/>
            </w:r>
          </w:p>
        </w:tc>
      </w:tr>
      <w:tr w:rsidR="006B0975" w:rsidRPr="00C13AFC" w14:paraId="6404E4AD" w14:textId="77777777" w:rsidTr="00542973">
        <w:tc>
          <w:tcPr>
            <w:tcW w:w="3330" w:type="dxa"/>
            <w:gridSpan w:val="2"/>
            <w:tcBorders>
              <w:top w:val="nil"/>
              <w:left w:val="nil"/>
              <w:bottom w:val="nil"/>
              <w:right w:val="nil"/>
            </w:tcBorders>
          </w:tcPr>
          <w:p w14:paraId="2F0C6705"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Herkomst </w:t>
            </w:r>
          </w:p>
        </w:tc>
        <w:tc>
          <w:tcPr>
            <w:tcW w:w="6030" w:type="dxa"/>
            <w:tcBorders>
              <w:top w:val="nil"/>
              <w:left w:val="nil"/>
              <w:bottom w:val="nil"/>
              <w:right w:val="nil"/>
            </w:tcBorders>
          </w:tcPr>
          <w:p w14:paraId="09D8FA3E"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Pr>
                <w:rFonts w:eastAsia="Times New Roman" w:cs="Arial"/>
                <w:color w:val="0F0F0F"/>
                <w:szCs w:val="24"/>
                <w:lang w:eastAsia="nl-NL"/>
              </w:rPr>
              <w:t>ZTC</w:t>
            </w:r>
          </w:p>
        </w:tc>
      </w:tr>
      <w:tr w:rsidR="006B0975" w:rsidRPr="00C13AFC" w14:paraId="0B0BC391" w14:textId="77777777" w:rsidTr="00542973">
        <w:tc>
          <w:tcPr>
            <w:tcW w:w="3330" w:type="dxa"/>
            <w:gridSpan w:val="2"/>
            <w:tcBorders>
              <w:top w:val="nil"/>
              <w:left w:val="nil"/>
              <w:bottom w:val="nil"/>
              <w:right w:val="nil"/>
            </w:tcBorders>
          </w:tcPr>
          <w:p w14:paraId="2AC5BDFB"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Code </w:t>
            </w:r>
          </w:p>
        </w:tc>
        <w:tc>
          <w:tcPr>
            <w:tcW w:w="6030" w:type="dxa"/>
            <w:tcBorders>
              <w:top w:val="nil"/>
              <w:left w:val="nil"/>
              <w:bottom w:val="nil"/>
              <w:right w:val="nil"/>
            </w:tcBorders>
          </w:tcPr>
          <w:p w14:paraId="7F1606B1"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p>
        </w:tc>
      </w:tr>
      <w:tr w:rsidR="006B0975" w:rsidRPr="00C13AFC" w14:paraId="1BAA82E1" w14:textId="77777777" w:rsidTr="00542973">
        <w:tc>
          <w:tcPr>
            <w:tcW w:w="3330" w:type="dxa"/>
            <w:gridSpan w:val="2"/>
            <w:tcBorders>
              <w:top w:val="nil"/>
              <w:left w:val="nil"/>
              <w:bottom w:val="nil"/>
              <w:right w:val="nil"/>
            </w:tcBorders>
          </w:tcPr>
          <w:p w14:paraId="5D5A508A"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XML-tag </w:t>
            </w:r>
          </w:p>
        </w:tc>
        <w:tc>
          <w:tcPr>
            <w:tcW w:w="6030" w:type="dxa"/>
            <w:tcBorders>
              <w:top w:val="nil"/>
              <w:left w:val="nil"/>
              <w:bottom w:val="nil"/>
              <w:right w:val="nil"/>
            </w:tcBorders>
          </w:tcPr>
          <w:p w14:paraId="6CD0A72E" w14:textId="77777777" w:rsidR="006B0975" w:rsidRPr="00C13AFC" w:rsidRDefault="00DA5D93"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Att.Alias</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domein</w:t>
            </w:r>
            <w:r w:rsidRPr="00C13AFC">
              <w:rPr>
                <w:rFonts w:ascii="Arial" w:hAnsi="Arial" w:cs="Arial"/>
                <w:sz w:val="20"/>
                <w:szCs w:val="24"/>
                <w:lang w:val="en-AU" w:eastAsia="nl-NL"/>
              </w:rPr>
              <w:fldChar w:fldCharType="end"/>
            </w:r>
          </w:p>
        </w:tc>
      </w:tr>
      <w:tr w:rsidR="006B0975" w:rsidRPr="00AE6939" w14:paraId="6736C1C7" w14:textId="77777777" w:rsidTr="00542973">
        <w:tc>
          <w:tcPr>
            <w:tcW w:w="3330" w:type="dxa"/>
            <w:gridSpan w:val="2"/>
            <w:tcBorders>
              <w:top w:val="nil"/>
              <w:left w:val="nil"/>
              <w:bottom w:val="nil"/>
              <w:right w:val="nil"/>
            </w:tcBorders>
          </w:tcPr>
          <w:p w14:paraId="776BAC41"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Definitie </w:t>
            </w:r>
          </w:p>
        </w:tc>
        <w:tc>
          <w:tcPr>
            <w:tcW w:w="6030" w:type="dxa"/>
            <w:tcBorders>
              <w:top w:val="nil"/>
              <w:left w:val="nil"/>
              <w:bottom w:val="nil"/>
              <w:right w:val="nil"/>
            </w:tcBorders>
          </w:tcPr>
          <w:p w14:paraId="78BC347E" w14:textId="77777777" w:rsidR="006B0975" w:rsidRPr="00DD0F4F" w:rsidRDefault="00DA5D93" w:rsidP="003616C8">
            <w:pPr>
              <w:widowControl w:val="0"/>
              <w:autoSpaceDE w:val="0"/>
              <w:autoSpaceDN w:val="0"/>
              <w:adjustRightInd w:val="0"/>
              <w:spacing w:after="0" w:line="240" w:lineRule="auto"/>
              <w:rPr>
                <w:rFonts w:eastAsia="Times New Roman" w:cs="Arial"/>
                <w:color w:val="0F0F0F"/>
                <w:szCs w:val="24"/>
                <w:lang w:val="nl-NL" w:eastAsia="nl-NL"/>
              </w:rPr>
            </w:pPr>
            <w:r w:rsidRPr="00C13AFC">
              <w:rPr>
                <w:rFonts w:ascii="Arial" w:hAnsi="Arial" w:cs="Arial"/>
                <w:sz w:val="20"/>
                <w:szCs w:val="24"/>
                <w:lang w:val="en-AU" w:eastAsia="nl-NL"/>
              </w:rPr>
              <w:fldChar w:fldCharType="begin" w:fldLock="1"/>
            </w:r>
            <w:r w:rsidR="006B0975" w:rsidRPr="00DD0F4F">
              <w:rPr>
                <w:rFonts w:ascii="Arial" w:hAnsi="Arial" w:cs="Arial"/>
                <w:sz w:val="20"/>
                <w:szCs w:val="24"/>
                <w:lang w:val="nl-NL" w:eastAsia="nl-NL"/>
              </w:rPr>
              <w:instrText xml:space="preserve">MERGEFIELD </w:instrText>
            </w:r>
            <w:r w:rsidR="006B0975" w:rsidRPr="00DD0F4F">
              <w:rPr>
                <w:rFonts w:eastAsia="Times New Roman" w:cs="Arial"/>
                <w:color w:val="0F0F0F"/>
                <w:szCs w:val="24"/>
                <w:lang w:val="nl-NL" w:eastAsia="nl-NL"/>
              </w:rPr>
              <w:instrText>Att.Notes</w:instrText>
            </w:r>
            <w:r w:rsidRPr="00C13AFC">
              <w:rPr>
                <w:rFonts w:ascii="Arial" w:hAnsi="Arial" w:cs="Arial"/>
                <w:sz w:val="20"/>
                <w:szCs w:val="24"/>
                <w:lang w:val="en-AU" w:eastAsia="nl-NL"/>
              </w:rPr>
              <w:fldChar w:fldCharType="separate"/>
            </w:r>
            <w:r w:rsidR="006B0975" w:rsidRPr="00DD0F4F">
              <w:rPr>
                <w:rFonts w:eastAsia="Times New Roman" w:cs="Arial"/>
                <w:color w:val="0F0F0F"/>
                <w:szCs w:val="24"/>
                <w:lang w:val="nl-NL" w:eastAsia="nl-NL"/>
              </w:rPr>
              <w:t>Een afkorting waarmee wordt aangegeven voor welk domein in de CATALOGUS ZAAKTYPEn zijn uitgewerkt.</w:t>
            </w:r>
            <w:r w:rsidRPr="00C13AFC">
              <w:rPr>
                <w:rFonts w:ascii="Arial" w:hAnsi="Arial" w:cs="Arial"/>
                <w:sz w:val="20"/>
                <w:szCs w:val="24"/>
                <w:lang w:val="en-AU" w:eastAsia="nl-NL"/>
              </w:rPr>
              <w:fldChar w:fldCharType="end"/>
            </w:r>
          </w:p>
        </w:tc>
      </w:tr>
      <w:tr w:rsidR="006B0975" w:rsidRPr="00C13AFC" w14:paraId="3F8D4805" w14:textId="77777777" w:rsidTr="00542973">
        <w:trPr>
          <w:trHeight w:val="230"/>
        </w:trPr>
        <w:tc>
          <w:tcPr>
            <w:tcW w:w="3330" w:type="dxa"/>
            <w:gridSpan w:val="2"/>
            <w:tcBorders>
              <w:top w:val="nil"/>
              <w:left w:val="nil"/>
              <w:bottom w:val="nil"/>
              <w:right w:val="nil"/>
            </w:tcBorders>
          </w:tcPr>
          <w:p w14:paraId="3AB4E0CF"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Herkomst definitie </w:t>
            </w:r>
          </w:p>
        </w:tc>
        <w:tc>
          <w:tcPr>
            <w:tcW w:w="6030" w:type="dxa"/>
            <w:tcBorders>
              <w:top w:val="nil"/>
              <w:left w:val="nil"/>
              <w:bottom w:val="nil"/>
              <w:right w:val="nil"/>
            </w:tcBorders>
          </w:tcPr>
          <w:p w14:paraId="48214628" w14:textId="77777777" w:rsidR="006B0975" w:rsidRPr="00C13AFC" w:rsidRDefault="003A012F" w:rsidP="003616C8">
            <w:pPr>
              <w:widowControl w:val="0"/>
              <w:autoSpaceDE w:val="0"/>
              <w:autoSpaceDN w:val="0"/>
              <w:adjustRightInd w:val="0"/>
              <w:spacing w:after="0" w:line="240" w:lineRule="auto"/>
              <w:rPr>
                <w:rFonts w:eastAsia="Times New Roman" w:cs="Arial"/>
                <w:color w:val="0F0F0F"/>
                <w:szCs w:val="24"/>
                <w:lang w:eastAsia="nl-NL"/>
              </w:rPr>
            </w:pPr>
            <w:r>
              <w:rPr>
                <w:rFonts w:eastAsia="Times New Roman" w:cs="Arial"/>
                <w:color w:val="0F0F0F"/>
                <w:szCs w:val="24"/>
                <w:lang w:eastAsia="nl-NL"/>
              </w:rPr>
              <w:t>ZTC</w:t>
            </w:r>
          </w:p>
        </w:tc>
      </w:tr>
      <w:tr w:rsidR="006B0975" w:rsidRPr="00C13AFC" w14:paraId="2FC5B7EB" w14:textId="77777777" w:rsidTr="00542973">
        <w:tc>
          <w:tcPr>
            <w:tcW w:w="3330" w:type="dxa"/>
            <w:gridSpan w:val="2"/>
            <w:tcBorders>
              <w:top w:val="nil"/>
              <w:left w:val="nil"/>
              <w:bottom w:val="nil"/>
              <w:right w:val="nil"/>
            </w:tcBorders>
          </w:tcPr>
          <w:p w14:paraId="2A10B957"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Datum opname </w:t>
            </w:r>
          </w:p>
        </w:tc>
        <w:tc>
          <w:tcPr>
            <w:tcW w:w="6030" w:type="dxa"/>
            <w:tcBorders>
              <w:top w:val="nil"/>
              <w:left w:val="nil"/>
              <w:bottom w:val="nil"/>
              <w:right w:val="nil"/>
            </w:tcBorders>
          </w:tcPr>
          <w:p w14:paraId="5EA30A0F"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 xml:space="preserve">1 </w:t>
            </w:r>
            <w:r>
              <w:rPr>
                <w:rFonts w:eastAsia="Times New Roman" w:cs="Arial"/>
                <w:color w:val="0F0F0F"/>
                <w:szCs w:val="24"/>
                <w:lang w:eastAsia="nl-NL"/>
              </w:rPr>
              <w:t>me</w:t>
            </w:r>
            <w:r w:rsidRPr="00C13AFC">
              <w:rPr>
                <w:rFonts w:eastAsia="Times New Roman" w:cs="Arial"/>
                <w:color w:val="0F0F0F"/>
                <w:szCs w:val="24"/>
                <w:lang w:eastAsia="nl-NL"/>
              </w:rPr>
              <w:t>i 201</w:t>
            </w:r>
            <w:r>
              <w:rPr>
                <w:rFonts w:eastAsia="Times New Roman" w:cs="Arial"/>
                <w:color w:val="0F0F0F"/>
                <w:szCs w:val="24"/>
                <w:lang w:eastAsia="nl-NL"/>
              </w:rPr>
              <w:t>3</w:t>
            </w:r>
          </w:p>
        </w:tc>
      </w:tr>
      <w:tr w:rsidR="006B0975" w:rsidRPr="00C13AFC" w14:paraId="00EF9AED" w14:textId="77777777" w:rsidTr="00542973">
        <w:tc>
          <w:tcPr>
            <w:tcW w:w="3330" w:type="dxa"/>
            <w:gridSpan w:val="2"/>
            <w:tcBorders>
              <w:top w:val="nil"/>
              <w:left w:val="nil"/>
              <w:bottom w:val="nil"/>
              <w:right w:val="nil"/>
            </w:tcBorders>
          </w:tcPr>
          <w:p w14:paraId="4F2D7D60"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Formaat </w:t>
            </w:r>
          </w:p>
        </w:tc>
        <w:tc>
          <w:tcPr>
            <w:tcW w:w="6030" w:type="dxa"/>
            <w:tcBorders>
              <w:top w:val="nil"/>
              <w:left w:val="nil"/>
              <w:bottom w:val="nil"/>
              <w:right w:val="nil"/>
            </w:tcBorders>
          </w:tcPr>
          <w:p w14:paraId="1F2F9EE6" w14:textId="77777777" w:rsidR="006B0975" w:rsidRPr="00C13AFC" w:rsidRDefault="00DA5D93"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Att.Type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AN</w:t>
            </w:r>
            <w:r w:rsidR="006B0975">
              <w:rPr>
                <w:rFonts w:eastAsia="Times New Roman" w:cs="Arial"/>
                <w:color w:val="0F0F0F"/>
                <w:szCs w:val="24"/>
                <w:lang w:eastAsia="nl-NL"/>
              </w:rPr>
              <w:t>5</w:t>
            </w:r>
            <w:r w:rsidRPr="00C13AFC">
              <w:rPr>
                <w:rFonts w:ascii="Arial" w:hAnsi="Arial" w:cs="Arial"/>
                <w:sz w:val="20"/>
                <w:szCs w:val="24"/>
                <w:lang w:val="en-AU" w:eastAsia="nl-NL"/>
              </w:rPr>
              <w:fldChar w:fldCharType="end"/>
            </w:r>
          </w:p>
        </w:tc>
      </w:tr>
      <w:tr w:rsidR="006B0975" w:rsidRPr="00C13AFC" w14:paraId="211AB706" w14:textId="77777777" w:rsidTr="00542973">
        <w:trPr>
          <w:trHeight w:val="230"/>
        </w:trPr>
        <w:tc>
          <w:tcPr>
            <w:tcW w:w="3330" w:type="dxa"/>
            <w:gridSpan w:val="2"/>
            <w:tcBorders>
              <w:top w:val="nil"/>
              <w:left w:val="nil"/>
              <w:bottom w:val="nil"/>
              <w:right w:val="nil"/>
            </w:tcBorders>
          </w:tcPr>
          <w:p w14:paraId="03172083"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Waardenverzameling</w:t>
            </w:r>
          </w:p>
        </w:tc>
        <w:tc>
          <w:tcPr>
            <w:tcW w:w="6030" w:type="dxa"/>
            <w:tcBorders>
              <w:top w:val="nil"/>
              <w:left w:val="nil"/>
              <w:bottom w:val="nil"/>
              <w:right w:val="nil"/>
            </w:tcBorders>
          </w:tcPr>
          <w:p w14:paraId="2946EDBA"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Pr>
                <w:rFonts w:eastAsia="Times New Roman" w:cs="Arial"/>
                <w:color w:val="0F0F0F"/>
                <w:szCs w:val="24"/>
                <w:lang w:eastAsia="nl-NL"/>
              </w:rPr>
              <w:t>H</w:t>
            </w:r>
            <w:r w:rsidRPr="00C13AFC">
              <w:rPr>
                <w:rFonts w:eastAsia="Times New Roman" w:cs="Arial"/>
                <w:color w:val="0F0F0F"/>
                <w:szCs w:val="24"/>
                <w:lang w:eastAsia="nl-NL"/>
              </w:rPr>
              <w:t>oofdletters</w:t>
            </w:r>
          </w:p>
        </w:tc>
      </w:tr>
      <w:tr w:rsidR="006B0975" w:rsidRPr="00C13AFC" w14:paraId="14BAE11C" w14:textId="77777777" w:rsidTr="00542973">
        <w:trPr>
          <w:trHeight w:val="215"/>
        </w:trPr>
        <w:tc>
          <w:tcPr>
            <w:tcW w:w="3330" w:type="dxa"/>
            <w:gridSpan w:val="2"/>
            <w:tcBorders>
              <w:top w:val="nil"/>
              <w:left w:val="nil"/>
              <w:bottom w:val="nil"/>
              <w:right w:val="nil"/>
            </w:tcBorders>
          </w:tcPr>
          <w:p w14:paraId="18EC2016"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materiële historie</w:t>
            </w:r>
          </w:p>
        </w:tc>
        <w:tc>
          <w:tcPr>
            <w:tcW w:w="6030" w:type="dxa"/>
            <w:tcBorders>
              <w:top w:val="nil"/>
              <w:left w:val="nil"/>
              <w:bottom w:val="nil"/>
              <w:right w:val="nil"/>
            </w:tcBorders>
          </w:tcPr>
          <w:p w14:paraId="35979EFB"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Nee</w:t>
            </w:r>
          </w:p>
        </w:tc>
      </w:tr>
      <w:tr w:rsidR="006B0975" w:rsidRPr="00C13AFC" w14:paraId="6B0E1AD2" w14:textId="77777777" w:rsidTr="00542973">
        <w:trPr>
          <w:trHeight w:val="230"/>
        </w:trPr>
        <w:tc>
          <w:tcPr>
            <w:tcW w:w="3330" w:type="dxa"/>
            <w:gridSpan w:val="2"/>
            <w:tcBorders>
              <w:top w:val="nil"/>
              <w:left w:val="nil"/>
              <w:bottom w:val="nil"/>
              <w:right w:val="nil"/>
            </w:tcBorders>
          </w:tcPr>
          <w:p w14:paraId="605AA9C4"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formele historie</w:t>
            </w:r>
          </w:p>
        </w:tc>
        <w:tc>
          <w:tcPr>
            <w:tcW w:w="6030" w:type="dxa"/>
            <w:tcBorders>
              <w:top w:val="nil"/>
              <w:left w:val="nil"/>
              <w:bottom w:val="nil"/>
              <w:right w:val="nil"/>
            </w:tcBorders>
          </w:tcPr>
          <w:p w14:paraId="112F9FB2"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Nee</w:t>
            </w:r>
          </w:p>
        </w:tc>
      </w:tr>
      <w:tr w:rsidR="006B0975" w:rsidRPr="00C13AFC" w14:paraId="318024AB" w14:textId="77777777" w:rsidTr="00542973">
        <w:trPr>
          <w:trHeight w:val="230"/>
        </w:trPr>
        <w:tc>
          <w:tcPr>
            <w:tcW w:w="3330" w:type="dxa"/>
            <w:gridSpan w:val="2"/>
            <w:tcBorders>
              <w:top w:val="nil"/>
              <w:left w:val="nil"/>
              <w:bottom w:val="nil"/>
              <w:right w:val="nil"/>
            </w:tcBorders>
          </w:tcPr>
          <w:p w14:paraId="1727DC1C" w14:textId="77777777" w:rsidR="006B0975" w:rsidRPr="00C13AFC" w:rsidRDefault="006B0975" w:rsidP="003616C8">
            <w:pPr>
              <w:widowControl w:val="0"/>
              <w:autoSpaceDE w:val="0"/>
              <w:autoSpaceDN w:val="0"/>
              <w:adjustRightInd w:val="0"/>
              <w:spacing w:after="0" w:line="240" w:lineRule="auto"/>
              <w:rPr>
                <w:rFonts w:eastAsia="Times New Roman" w:cs="Arial"/>
                <w:b/>
                <w:color w:val="000000"/>
                <w:szCs w:val="24"/>
                <w:lang w:eastAsia="nl-NL"/>
              </w:rPr>
            </w:pPr>
            <w:r w:rsidRPr="00C13AFC">
              <w:rPr>
                <w:rFonts w:eastAsia="Times New Roman" w:cs="Arial"/>
                <w:b/>
                <w:color w:val="000000"/>
                <w:szCs w:val="24"/>
                <w:lang w:eastAsia="nl-NL"/>
              </w:rPr>
              <w:t>Aanduiding gebeurtenis</w:t>
            </w:r>
          </w:p>
        </w:tc>
        <w:tc>
          <w:tcPr>
            <w:tcW w:w="6030" w:type="dxa"/>
            <w:tcBorders>
              <w:top w:val="nil"/>
              <w:left w:val="nil"/>
              <w:bottom w:val="nil"/>
              <w:right w:val="nil"/>
            </w:tcBorders>
          </w:tcPr>
          <w:p w14:paraId="6F33CE59"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Nee</w:t>
            </w:r>
          </w:p>
        </w:tc>
      </w:tr>
      <w:tr w:rsidR="006B0975" w:rsidRPr="00C13AFC" w14:paraId="13A410C5" w14:textId="77777777" w:rsidTr="00542973">
        <w:trPr>
          <w:trHeight w:val="230"/>
        </w:trPr>
        <w:tc>
          <w:tcPr>
            <w:tcW w:w="3330" w:type="dxa"/>
            <w:gridSpan w:val="2"/>
            <w:tcBorders>
              <w:top w:val="nil"/>
              <w:left w:val="nil"/>
              <w:bottom w:val="nil"/>
              <w:right w:val="nil"/>
            </w:tcBorders>
          </w:tcPr>
          <w:p w14:paraId="1C0B832C"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Aanduiding brondocument</w:t>
            </w:r>
          </w:p>
        </w:tc>
        <w:tc>
          <w:tcPr>
            <w:tcW w:w="6030" w:type="dxa"/>
            <w:tcBorders>
              <w:top w:val="nil"/>
              <w:left w:val="nil"/>
              <w:bottom w:val="nil"/>
              <w:right w:val="nil"/>
            </w:tcBorders>
          </w:tcPr>
          <w:p w14:paraId="00B3FAAB"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p>
        </w:tc>
      </w:tr>
      <w:tr w:rsidR="006B0975" w:rsidRPr="00C13AFC" w14:paraId="0BB6A35F" w14:textId="77777777" w:rsidTr="00542973">
        <w:trPr>
          <w:trHeight w:val="230"/>
        </w:trPr>
        <w:tc>
          <w:tcPr>
            <w:tcW w:w="3330" w:type="dxa"/>
            <w:gridSpan w:val="2"/>
            <w:tcBorders>
              <w:top w:val="nil"/>
              <w:left w:val="nil"/>
              <w:bottom w:val="nil"/>
              <w:right w:val="nil"/>
            </w:tcBorders>
          </w:tcPr>
          <w:p w14:paraId="18241436"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in onderzoek</w:t>
            </w:r>
          </w:p>
        </w:tc>
        <w:tc>
          <w:tcPr>
            <w:tcW w:w="6030" w:type="dxa"/>
            <w:tcBorders>
              <w:top w:val="nil"/>
              <w:left w:val="nil"/>
              <w:bottom w:val="nil"/>
              <w:right w:val="nil"/>
            </w:tcBorders>
          </w:tcPr>
          <w:p w14:paraId="3B2814E7"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Nee</w:t>
            </w:r>
          </w:p>
        </w:tc>
      </w:tr>
      <w:tr w:rsidR="006B0975" w:rsidRPr="00C13AFC" w14:paraId="03A94786" w14:textId="77777777" w:rsidTr="00542973">
        <w:tc>
          <w:tcPr>
            <w:tcW w:w="3330" w:type="dxa"/>
            <w:gridSpan w:val="2"/>
            <w:tcBorders>
              <w:top w:val="nil"/>
              <w:left w:val="nil"/>
              <w:bottom w:val="nil"/>
              <w:right w:val="nil"/>
            </w:tcBorders>
          </w:tcPr>
          <w:p w14:paraId="78A62D34"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Aanduiding strijdigheid/nietigheid</w:t>
            </w:r>
          </w:p>
        </w:tc>
        <w:tc>
          <w:tcPr>
            <w:tcW w:w="6030" w:type="dxa"/>
            <w:tcBorders>
              <w:top w:val="nil"/>
              <w:left w:val="nil"/>
              <w:bottom w:val="nil"/>
              <w:right w:val="nil"/>
            </w:tcBorders>
          </w:tcPr>
          <w:p w14:paraId="1A211EDA"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Nee</w:t>
            </w:r>
          </w:p>
        </w:tc>
      </w:tr>
      <w:tr w:rsidR="006B0975" w:rsidRPr="00C13AFC" w14:paraId="4D39DAAA" w14:textId="77777777" w:rsidTr="00542973">
        <w:trPr>
          <w:trHeight w:val="230"/>
        </w:trPr>
        <w:tc>
          <w:tcPr>
            <w:tcW w:w="3330" w:type="dxa"/>
            <w:gridSpan w:val="2"/>
            <w:tcBorders>
              <w:top w:val="nil"/>
              <w:left w:val="nil"/>
              <w:bottom w:val="nil"/>
              <w:right w:val="nil"/>
            </w:tcBorders>
          </w:tcPr>
          <w:p w14:paraId="1029873F"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kardinaliteit</w:t>
            </w:r>
          </w:p>
        </w:tc>
        <w:tc>
          <w:tcPr>
            <w:tcW w:w="6030" w:type="dxa"/>
            <w:tcBorders>
              <w:top w:val="nil"/>
              <w:left w:val="nil"/>
              <w:bottom w:val="nil"/>
              <w:right w:val="nil"/>
            </w:tcBorders>
          </w:tcPr>
          <w:p w14:paraId="24362BC5" w14:textId="77777777" w:rsidR="006B0975" w:rsidRPr="00C13AFC" w:rsidRDefault="00DA5D93"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Att.LowerBound</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1</w:t>
            </w:r>
            <w:r w:rsidRPr="00C13AFC">
              <w:rPr>
                <w:rFonts w:ascii="Arial" w:hAnsi="Arial" w:cs="Arial"/>
                <w:sz w:val="20"/>
                <w:szCs w:val="24"/>
                <w:lang w:val="en-AU" w:eastAsia="nl-NL"/>
              </w:rPr>
              <w:fldChar w:fldCharType="end"/>
            </w:r>
            <w:r w:rsidR="006B0975" w:rsidRPr="00C13AFC">
              <w:rPr>
                <w:rFonts w:eastAsia="Times New Roman" w:cs="Arial"/>
                <w:color w:val="0F0F0F"/>
                <w:szCs w:val="24"/>
                <w:lang w:eastAsia="nl-NL"/>
              </w:rPr>
              <w:t xml:space="preserve"> - </w:t>
            </w:r>
            <w:r w:rsidRPr="00C13AFC">
              <w:rPr>
                <w:rFonts w:eastAsia="Times New Roman" w:cs="Arial"/>
                <w:color w:val="0F0F0F"/>
                <w:szCs w:val="24"/>
                <w:lang w:eastAsia="nl-NL"/>
              </w:rPr>
              <w:fldChar w:fldCharType="begin" w:fldLock="1"/>
            </w:r>
            <w:r w:rsidR="006B0975" w:rsidRPr="00C13AFC">
              <w:rPr>
                <w:rFonts w:eastAsia="Times New Roman" w:cs="Arial"/>
                <w:color w:val="0F0F0F"/>
                <w:szCs w:val="24"/>
                <w:lang w:eastAsia="nl-NL"/>
              </w:rPr>
              <w:instrText>MERGEFIELD Att.UpperBound</w:instrText>
            </w:r>
            <w:r w:rsidRPr="00C13AFC">
              <w:rPr>
                <w:rFonts w:eastAsia="Times New Roman" w:cs="Arial"/>
                <w:color w:val="0F0F0F"/>
                <w:szCs w:val="24"/>
                <w:lang w:eastAsia="nl-NL"/>
              </w:rPr>
              <w:fldChar w:fldCharType="separate"/>
            </w:r>
            <w:r w:rsidR="006B0975" w:rsidRPr="00C13AFC">
              <w:rPr>
                <w:rFonts w:eastAsia="Times New Roman" w:cs="Arial"/>
                <w:color w:val="0F0F0F"/>
                <w:szCs w:val="24"/>
                <w:lang w:eastAsia="nl-NL"/>
              </w:rPr>
              <w:t>1</w:t>
            </w:r>
            <w:r w:rsidRPr="00C13AFC">
              <w:rPr>
                <w:rFonts w:eastAsia="Times New Roman" w:cs="Arial"/>
                <w:color w:val="0F0F0F"/>
                <w:szCs w:val="24"/>
                <w:lang w:eastAsia="nl-NL"/>
              </w:rPr>
              <w:fldChar w:fldCharType="end"/>
            </w:r>
          </w:p>
        </w:tc>
      </w:tr>
      <w:tr w:rsidR="006B0975" w:rsidRPr="00C13AFC" w14:paraId="119702EA" w14:textId="77777777" w:rsidTr="00542973">
        <w:trPr>
          <w:trHeight w:val="230"/>
        </w:trPr>
        <w:tc>
          <w:tcPr>
            <w:tcW w:w="3330" w:type="dxa"/>
            <w:gridSpan w:val="2"/>
            <w:tcBorders>
              <w:top w:val="nil"/>
              <w:left w:val="nil"/>
              <w:bottom w:val="nil"/>
              <w:right w:val="nil"/>
            </w:tcBorders>
          </w:tcPr>
          <w:p w14:paraId="3F868B24"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authentiek</w:t>
            </w:r>
          </w:p>
        </w:tc>
        <w:tc>
          <w:tcPr>
            <w:tcW w:w="6030" w:type="dxa"/>
            <w:tcBorders>
              <w:top w:val="nil"/>
              <w:left w:val="nil"/>
              <w:bottom w:val="nil"/>
              <w:right w:val="nil"/>
            </w:tcBorders>
          </w:tcPr>
          <w:p w14:paraId="2794C6B0"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Pr>
                <w:rFonts w:eastAsia="Times New Roman" w:cs="Arial"/>
                <w:color w:val="0F0F0F"/>
                <w:szCs w:val="24"/>
                <w:lang w:eastAsia="nl-NL"/>
              </w:rPr>
              <w:t>Nee</w:t>
            </w:r>
          </w:p>
        </w:tc>
      </w:tr>
      <w:tr w:rsidR="006B0975" w:rsidRPr="00C13AFC" w14:paraId="0B8F56BB" w14:textId="77777777" w:rsidTr="00542973">
        <w:trPr>
          <w:trHeight w:val="230"/>
        </w:trPr>
        <w:tc>
          <w:tcPr>
            <w:tcW w:w="3330" w:type="dxa"/>
            <w:gridSpan w:val="2"/>
            <w:tcBorders>
              <w:top w:val="nil"/>
              <w:left w:val="nil"/>
              <w:bottom w:val="nil"/>
              <w:right w:val="nil"/>
            </w:tcBorders>
          </w:tcPr>
          <w:p w14:paraId="69578E97" w14:textId="77777777" w:rsidR="006B0975" w:rsidRPr="00C13AFC" w:rsidRDefault="006B0975" w:rsidP="003616C8">
            <w:pPr>
              <w:widowControl w:val="0"/>
              <w:autoSpaceDE w:val="0"/>
              <w:autoSpaceDN w:val="0"/>
              <w:adjustRightInd w:val="0"/>
              <w:spacing w:after="0" w:line="240" w:lineRule="auto"/>
              <w:rPr>
                <w:rFonts w:eastAsia="Times New Roman" w:cs="Arial"/>
                <w:b/>
                <w:color w:val="000000"/>
                <w:szCs w:val="24"/>
                <w:lang w:eastAsia="nl-NL"/>
              </w:rPr>
            </w:pPr>
            <w:r w:rsidRPr="00C13AFC">
              <w:rPr>
                <w:rFonts w:eastAsia="Times New Roman" w:cs="Arial"/>
                <w:b/>
                <w:color w:val="000000"/>
                <w:szCs w:val="24"/>
                <w:lang w:eastAsia="nl-NL"/>
              </w:rPr>
              <w:t xml:space="preserve">Regels </w:t>
            </w:r>
          </w:p>
        </w:tc>
        <w:tc>
          <w:tcPr>
            <w:tcW w:w="6030" w:type="dxa"/>
            <w:tcBorders>
              <w:top w:val="nil"/>
              <w:left w:val="nil"/>
              <w:bottom w:val="nil"/>
              <w:right w:val="nil"/>
            </w:tcBorders>
          </w:tcPr>
          <w:p w14:paraId="5F0630E9"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w:t>
            </w:r>
          </w:p>
        </w:tc>
      </w:tr>
      <w:tr w:rsidR="006B0975" w:rsidRPr="00C13AFC" w14:paraId="133B5645" w14:textId="77777777" w:rsidTr="00542973">
        <w:tc>
          <w:tcPr>
            <w:tcW w:w="9360" w:type="dxa"/>
            <w:gridSpan w:val="3"/>
            <w:tcBorders>
              <w:top w:val="nil"/>
              <w:left w:val="nil"/>
              <w:bottom w:val="nil"/>
              <w:right w:val="nil"/>
            </w:tcBorders>
          </w:tcPr>
          <w:p w14:paraId="14FEEF9F"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b/>
                <w:color w:val="0F0F0F"/>
                <w:szCs w:val="24"/>
                <w:lang w:eastAsia="nl-NL"/>
              </w:rPr>
              <w:t>Toelichting</w:t>
            </w:r>
          </w:p>
        </w:tc>
      </w:tr>
      <w:tr w:rsidR="006B0975" w:rsidRPr="00AE6939" w14:paraId="73EAEF04" w14:textId="77777777" w:rsidTr="00542973">
        <w:tc>
          <w:tcPr>
            <w:tcW w:w="450" w:type="dxa"/>
            <w:tcBorders>
              <w:top w:val="nil"/>
              <w:left w:val="nil"/>
              <w:bottom w:val="nil"/>
              <w:right w:val="nil"/>
            </w:tcBorders>
          </w:tcPr>
          <w:p w14:paraId="66694EAF" w14:textId="77777777" w:rsidR="006B0975" w:rsidRPr="00C13AFC" w:rsidRDefault="006B0975" w:rsidP="003616C8">
            <w:pPr>
              <w:widowControl w:val="0"/>
              <w:autoSpaceDE w:val="0"/>
              <w:autoSpaceDN w:val="0"/>
              <w:adjustRightInd w:val="0"/>
              <w:spacing w:after="0" w:line="240" w:lineRule="auto"/>
              <w:rPr>
                <w:rFonts w:eastAsia="Times New Roman" w:cs="Arial"/>
                <w:b/>
                <w:color w:val="0F0F0F"/>
                <w:szCs w:val="24"/>
                <w:lang w:eastAsia="nl-NL"/>
              </w:rPr>
            </w:pPr>
          </w:p>
        </w:tc>
        <w:tc>
          <w:tcPr>
            <w:tcW w:w="8910" w:type="dxa"/>
            <w:gridSpan w:val="2"/>
            <w:tcBorders>
              <w:top w:val="nil"/>
              <w:left w:val="nil"/>
              <w:bottom w:val="nil"/>
              <w:right w:val="nil"/>
            </w:tcBorders>
          </w:tcPr>
          <w:p w14:paraId="70FC8390" w14:textId="77777777" w:rsidR="006B0975" w:rsidRPr="00DD0F4F" w:rsidRDefault="006B0975" w:rsidP="003616C8">
            <w:pPr>
              <w:widowControl w:val="0"/>
              <w:autoSpaceDE w:val="0"/>
              <w:autoSpaceDN w:val="0"/>
              <w:adjustRightInd w:val="0"/>
              <w:spacing w:after="0" w:line="240" w:lineRule="auto"/>
              <w:rPr>
                <w:rFonts w:eastAsia="Times New Roman" w:cs="Arial"/>
                <w:color w:val="0F0F0F"/>
                <w:szCs w:val="24"/>
                <w:lang w:val="nl-NL" w:eastAsia="nl-NL"/>
              </w:rPr>
            </w:pPr>
            <w:r w:rsidRPr="00DD0F4F">
              <w:rPr>
                <w:rFonts w:eastAsia="Times New Roman" w:cs="Arial"/>
                <w:color w:val="0F0F0F"/>
                <w:szCs w:val="24"/>
                <w:lang w:val="nl-NL" w:eastAsia="nl-NL"/>
              </w:rPr>
              <w:t xml:space="preserve">Het betreft hier de catalogus conform de ZTC waarvan het informatieobjecttype deel uit maakt. </w:t>
            </w:r>
          </w:p>
          <w:p w14:paraId="22500C0C" w14:textId="77777777" w:rsidR="006B0975" w:rsidRPr="00DD0F4F" w:rsidRDefault="006B0975" w:rsidP="003616C8">
            <w:pPr>
              <w:widowControl w:val="0"/>
              <w:autoSpaceDE w:val="0"/>
              <w:autoSpaceDN w:val="0"/>
              <w:adjustRightInd w:val="0"/>
              <w:spacing w:after="0" w:line="240" w:lineRule="auto"/>
              <w:rPr>
                <w:rFonts w:eastAsia="Times New Roman" w:cs="Arial"/>
                <w:color w:val="0F0F0F"/>
                <w:szCs w:val="24"/>
                <w:lang w:val="nl-NL" w:eastAsia="nl-NL"/>
              </w:rPr>
            </w:pPr>
            <w:r w:rsidRPr="00DD0F4F">
              <w:rPr>
                <w:rFonts w:eastAsia="Times New Roman" w:cs="Arial"/>
                <w:color w:val="0F0F0F"/>
                <w:szCs w:val="24"/>
                <w:lang w:val="nl-NL" w:eastAsia="nl-NL"/>
              </w:rPr>
              <w:t>Voor de waardenverzameling wordt door KING een waardenlijst beheerd waarin wordt bijgehouden welke afkorting welk domein betreft.</w:t>
            </w:r>
          </w:p>
        </w:tc>
      </w:tr>
    </w:tbl>
    <w:p w14:paraId="16E0514F" w14:textId="77777777" w:rsidR="006B0975" w:rsidRPr="00C13AFC" w:rsidRDefault="00542973" w:rsidP="006B0975">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sidR="006B0975">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006B0975" w:rsidRPr="00C13AFC">
        <w:rPr>
          <w:rFonts w:ascii="Arial" w:eastAsia="Times New Roman" w:hAnsi="Arial" w:cs="Arial"/>
          <w:b/>
          <w:color w:val="004080"/>
          <w:sz w:val="24"/>
          <w:szCs w:val="24"/>
          <w:lang w:eastAsia="nl-NL"/>
        </w:rPr>
        <w:t xml:space="preserve"> </w:t>
      </w:r>
      <w:r w:rsidR="00DA5D93" w:rsidRPr="00C13AFC">
        <w:rPr>
          <w:rFonts w:ascii="Arial" w:eastAsia="Times New Roman" w:hAnsi="Arial" w:cs="Arial"/>
          <w:b/>
          <w:color w:val="004080"/>
          <w:sz w:val="24"/>
          <w:szCs w:val="24"/>
          <w:lang w:eastAsia="nl-NL"/>
        </w:rPr>
        <w:fldChar w:fldCharType="begin" w:fldLock="1"/>
      </w:r>
      <w:r w:rsidR="006B0975" w:rsidRPr="00C13AFC">
        <w:rPr>
          <w:rFonts w:ascii="Arial" w:eastAsia="Times New Roman" w:hAnsi="Arial" w:cs="Arial"/>
          <w:b/>
          <w:color w:val="004080"/>
          <w:sz w:val="24"/>
          <w:szCs w:val="24"/>
          <w:lang w:eastAsia="nl-NL"/>
        </w:rPr>
        <w:instrText>MERGEFIELD Att.Name</w:instrText>
      </w:r>
      <w:r w:rsidR="00DA5D93" w:rsidRPr="00C13AFC">
        <w:rPr>
          <w:rFonts w:ascii="Arial" w:eastAsia="Times New Roman" w:hAnsi="Arial" w:cs="Arial"/>
          <w:b/>
          <w:color w:val="004080"/>
          <w:sz w:val="24"/>
          <w:szCs w:val="24"/>
          <w:lang w:eastAsia="nl-NL"/>
        </w:rPr>
        <w:fldChar w:fldCharType="separate"/>
      </w:r>
      <w:r w:rsidR="006B0975" w:rsidRPr="00C13AFC">
        <w:rPr>
          <w:rFonts w:ascii="Arial" w:eastAsia="Times New Roman" w:hAnsi="Arial" w:cs="Arial"/>
          <w:b/>
          <w:color w:val="004080"/>
          <w:sz w:val="24"/>
          <w:szCs w:val="24"/>
          <w:lang w:eastAsia="nl-NL"/>
        </w:rPr>
        <w:t>RSIN</w:t>
      </w:r>
      <w:r w:rsidR="00DA5D93" w:rsidRPr="00C13AFC">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6B0975" w:rsidRPr="00C13AFC" w14:paraId="34A914A7" w14:textId="77777777" w:rsidTr="003616C8">
        <w:trPr>
          <w:trHeight w:val="230"/>
        </w:trPr>
        <w:tc>
          <w:tcPr>
            <w:tcW w:w="3330" w:type="dxa"/>
            <w:gridSpan w:val="2"/>
            <w:tcBorders>
              <w:top w:val="nil"/>
              <w:left w:val="nil"/>
              <w:bottom w:val="nil"/>
              <w:right w:val="nil"/>
            </w:tcBorders>
          </w:tcPr>
          <w:p w14:paraId="369C0A0F"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Naam </w:t>
            </w:r>
          </w:p>
        </w:tc>
        <w:tc>
          <w:tcPr>
            <w:tcW w:w="6030" w:type="dxa"/>
            <w:tcBorders>
              <w:top w:val="nil"/>
              <w:left w:val="nil"/>
              <w:bottom w:val="nil"/>
              <w:right w:val="nil"/>
            </w:tcBorders>
          </w:tcPr>
          <w:p w14:paraId="1B3AAA6F" w14:textId="77777777" w:rsidR="006B0975" w:rsidRPr="00C13AFC" w:rsidRDefault="00DA5D93"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Att.Name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RSIN</w:t>
            </w:r>
            <w:r w:rsidRPr="00C13AFC">
              <w:rPr>
                <w:rFonts w:ascii="Arial" w:hAnsi="Arial" w:cs="Arial"/>
                <w:sz w:val="20"/>
                <w:szCs w:val="24"/>
                <w:lang w:val="en-AU" w:eastAsia="nl-NL"/>
              </w:rPr>
              <w:fldChar w:fldCharType="end"/>
            </w:r>
          </w:p>
        </w:tc>
      </w:tr>
      <w:tr w:rsidR="006B0975" w:rsidRPr="00C13AFC" w14:paraId="2784B217" w14:textId="77777777" w:rsidTr="003616C8">
        <w:tc>
          <w:tcPr>
            <w:tcW w:w="3330" w:type="dxa"/>
            <w:gridSpan w:val="2"/>
            <w:tcBorders>
              <w:top w:val="nil"/>
              <w:left w:val="nil"/>
              <w:bottom w:val="nil"/>
              <w:right w:val="nil"/>
            </w:tcBorders>
          </w:tcPr>
          <w:p w14:paraId="558A2A93"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Herkomst </w:t>
            </w:r>
          </w:p>
        </w:tc>
        <w:tc>
          <w:tcPr>
            <w:tcW w:w="6030" w:type="dxa"/>
            <w:tcBorders>
              <w:top w:val="nil"/>
              <w:left w:val="nil"/>
              <w:bottom w:val="nil"/>
              <w:right w:val="nil"/>
            </w:tcBorders>
          </w:tcPr>
          <w:p w14:paraId="3090366D" w14:textId="77777777" w:rsidR="006B0975" w:rsidRPr="00C13AFC" w:rsidRDefault="003A012F" w:rsidP="003616C8">
            <w:pPr>
              <w:widowControl w:val="0"/>
              <w:autoSpaceDE w:val="0"/>
              <w:autoSpaceDN w:val="0"/>
              <w:adjustRightInd w:val="0"/>
              <w:spacing w:after="0" w:line="240" w:lineRule="auto"/>
              <w:rPr>
                <w:rFonts w:eastAsia="Times New Roman" w:cs="Arial"/>
                <w:color w:val="0F0F0F"/>
                <w:szCs w:val="24"/>
                <w:lang w:eastAsia="nl-NL"/>
              </w:rPr>
            </w:pPr>
            <w:r>
              <w:rPr>
                <w:rFonts w:eastAsia="Times New Roman" w:cs="Arial"/>
                <w:color w:val="0F0F0F"/>
                <w:szCs w:val="24"/>
                <w:lang w:eastAsia="nl-NL"/>
              </w:rPr>
              <w:t>ZTC</w:t>
            </w:r>
          </w:p>
        </w:tc>
      </w:tr>
      <w:tr w:rsidR="006B0975" w:rsidRPr="00C13AFC" w14:paraId="3BC664C7" w14:textId="77777777" w:rsidTr="003616C8">
        <w:tc>
          <w:tcPr>
            <w:tcW w:w="3330" w:type="dxa"/>
            <w:gridSpan w:val="2"/>
            <w:tcBorders>
              <w:top w:val="nil"/>
              <w:left w:val="nil"/>
              <w:bottom w:val="nil"/>
              <w:right w:val="nil"/>
            </w:tcBorders>
          </w:tcPr>
          <w:p w14:paraId="28B0E291"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Code </w:t>
            </w:r>
          </w:p>
        </w:tc>
        <w:tc>
          <w:tcPr>
            <w:tcW w:w="6030" w:type="dxa"/>
            <w:tcBorders>
              <w:top w:val="nil"/>
              <w:left w:val="nil"/>
              <w:bottom w:val="nil"/>
              <w:right w:val="nil"/>
            </w:tcBorders>
          </w:tcPr>
          <w:p w14:paraId="24F08FB9"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p>
        </w:tc>
      </w:tr>
      <w:tr w:rsidR="006B0975" w:rsidRPr="00C13AFC" w14:paraId="6D501FCE" w14:textId="77777777" w:rsidTr="003616C8">
        <w:tc>
          <w:tcPr>
            <w:tcW w:w="3330" w:type="dxa"/>
            <w:gridSpan w:val="2"/>
            <w:tcBorders>
              <w:top w:val="nil"/>
              <w:left w:val="nil"/>
              <w:bottom w:val="nil"/>
              <w:right w:val="nil"/>
            </w:tcBorders>
          </w:tcPr>
          <w:p w14:paraId="45150574"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XML-tag </w:t>
            </w:r>
          </w:p>
        </w:tc>
        <w:tc>
          <w:tcPr>
            <w:tcW w:w="6030" w:type="dxa"/>
            <w:tcBorders>
              <w:top w:val="nil"/>
              <w:left w:val="nil"/>
              <w:bottom w:val="nil"/>
              <w:right w:val="nil"/>
            </w:tcBorders>
          </w:tcPr>
          <w:p w14:paraId="527F00D7" w14:textId="77777777" w:rsidR="006B0975" w:rsidRPr="00C13AFC" w:rsidRDefault="00DA5D93"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Att.Alias</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rsin</w:t>
            </w:r>
            <w:r w:rsidRPr="00C13AFC">
              <w:rPr>
                <w:rFonts w:ascii="Arial" w:hAnsi="Arial" w:cs="Arial"/>
                <w:sz w:val="20"/>
                <w:szCs w:val="24"/>
                <w:lang w:val="en-AU" w:eastAsia="nl-NL"/>
              </w:rPr>
              <w:fldChar w:fldCharType="end"/>
            </w:r>
          </w:p>
        </w:tc>
      </w:tr>
      <w:tr w:rsidR="006B0975" w:rsidRPr="00AE6939" w14:paraId="0B617AB6" w14:textId="77777777" w:rsidTr="003616C8">
        <w:tc>
          <w:tcPr>
            <w:tcW w:w="3330" w:type="dxa"/>
            <w:gridSpan w:val="2"/>
            <w:tcBorders>
              <w:top w:val="nil"/>
              <w:left w:val="nil"/>
              <w:bottom w:val="nil"/>
              <w:right w:val="nil"/>
            </w:tcBorders>
          </w:tcPr>
          <w:p w14:paraId="35E10AA9"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Definitie </w:t>
            </w:r>
          </w:p>
        </w:tc>
        <w:tc>
          <w:tcPr>
            <w:tcW w:w="6030" w:type="dxa"/>
            <w:tcBorders>
              <w:top w:val="nil"/>
              <w:left w:val="nil"/>
              <w:bottom w:val="nil"/>
              <w:right w:val="nil"/>
            </w:tcBorders>
          </w:tcPr>
          <w:p w14:paraId="1562D3BB" w14:textId="77777777" w:rsidR="006B0975" w:rsidRPr="00DD0F4F" w:rsidRDefault="00DA5D93" w:rsidP="003616C8">
            <w:pPr>
              <w:widowControl w:val="0"/>
              <w:autoSpaceDE w:val="0"/>
              <w:autoSpaceDN w:val="0"/>
              <w:adjustRightInd w:val="0"/>
              <w:spacing w:after="0" w:line="240" w:lineRule="auto"/>
              <w:rPr>
                <w:rFonts w:eastAsia="Times New Roman" w:cs="Arial"/>
                <w:color w:val="0F0F0F"/>
                <w:szCs w:val="24"/>
                <w:lang w:val="nl-NL" w:eastAsia="nl-NL"/>
              </w:rPr>
            </w:pPr>
            <w:r w:rsidRPr="00C13AFC">
              <w:rPr>
                <w:rFonts w:ascii="Arial" w:hAnsi="Arial" w:cs="Arial"/>
                <w:sz w:val="20"/>
                <w:szCs w:val="24"/>
                <w:lang w:val="en-AU" w:eastAsia="nl-NL"/>
              </w:rPr>
              <w:fldChar w:fldCharType="begin" w:fldLock="1"/>
            </w:r>
            <w:r w:rsidR="006B0975" w:rsidRPr="00DD0F4F">
              <w:rPr>
                <w:rFonts w:ascii="Arial" w:hAnsi="Arial" w:cs="Arial"/>
                <w:sz w:val="20"/>
                <w:szCs w:val="24"/>
                <w:lang w:val="nl-NL" w:eastAsia="nl-NL"/>
              </w:rPr>
              <w:instrText xml:space="preserve">MERGEFIELD </w:instrText>
            </w:r>
            <w:r w:rsidR="006B0975" w:rsidRPr="00DD0F4F">
              <w:rPr>
                <w:rFonts w:eastAsia="Times New Roman" w:cs="Arial"/>
                <w:color w:val="0F0F0F"/>
                <w:szCs w:val="24"/>
                <w:lang w:val="nl-NL" w:eastAsia="nl-NL"/>
              </w:rPr>
              <w:instrText>Att.Notes</w:instrText>
            </w:r>
            <w:r w:rsidRPr="00C13AFC">
              <w:rPr>
                <w:rFonts w:ascii="Arial" w:hAnsi="Arial" w:cs="Arial"/>
                <w:sz w:val="20"/>
                <w:szCs w:val="24"/>
                <w:lang w:val="en-AU" w:eastAsia="nl-NL"/>
              </w:rPr>
              <w:fldChar w:fldCharType="separate"/>
            </w:r>
            <w:r w:rsidR="006B0975" w:rsidRPr="00DD0F4F">
              <w:rPr>
                <w:rFonts w:eastAsia="Times New Roman" w:cs="Arial"/>
                <w:color w:val="0F0F0F"/>
                <w:szCs w:val="24"/>
                <w:lang w:val="nl-NL" w:eastAsia="nl-NL"/>
              </w:rPr>
              <w:t>Het door een kamer toegekend uniek nummer voor de INGESCHREVEN NIET-NATUURLIJK PERSOON</w:t>
            </w:r>
            <w:r w:rsidRPr="00C13AFC">
              <w:rPr>
                <w:rFonts w:ascii="Arial" w:hAnsi="Arial" w:cs="Arial"/>
                <w:sz w:val="20"/>
                <w:szCs w:val="24"/>
                <w:lang w:val="en-AU" w:eastAsia="nl-NL"/>
              </w:rPr>
              <w:fldChar w:fldCharType="end"/>
            </w:r>
            <w:r w:rsidR="006B0975" w:rsidRPr="00DD0F4F">
              <w:rPr>
                <w:rFonts w:ascii="Arial" w:hAnsi="Arial" w:cs="Arial"/>
                <w:sz w:val="20"/>
                <w:szCs w:val="24"/>
                <w:lang w:val="nl-NL" w:eastAsia="nl-NL"/>
              </w:rPr>
              <w:t xml:space="preserve"> die de eigenaar is van de CATALOGUS</w:t>
            </w:r>
          </w:p>
        </w:tc>
      </w:tr>
      <w:tr w:rsidR="006B0975" w:rsidRPr="00C13AFC" w14:paraId="0A931CD3" w14:textId="77777777" w:rsidTr="003616C8">
        <w:trPr>
          <w:trHeight w:val="230"/>
        </w:trPr>
        <w:tc>
          <w:tcPr>
            <w:tcW w:w="3330" w:type="dxa"/>
            <w:gridSpan w:val="2"/>
            <w:tcBorders>
              <w:top w:val="nil"/>
              <w:left w:val="nil"/>
              <w:bottom w:val="nil"/>
              <w:right w:val="nil"/>
            </w:tcBorders>
          </w:tcPr>
          <w:p w14:paraId="35AD606D"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Herkomst definitie </w:t>
            </w:r>
          </w:p>
        </w:tc>
        <w:tc>
          <w:tcPr>
            <w:tcW w:w="6030" w:type="dxa"/>
            <w:tcBorders>
              <w:top w:val="nil"/>
              <w:left w:val="nil"/>
              <w:bottom w:val="nil"/>
              <w:right w:val="nil"/>
            </w:tcBorders>
          </w:tcPr>
          <w:p w14:paraId="5758F3F0"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Pr>
                <w:rFonts w:eastAsia="Times New Roman" w:cs="Arial"/>
                <w:color w:val="0F0F0F"/>
                <w:szCs w:val="24"/>
                <w:lang w:eastAsia="nl-NL"/>
              </w:rPr>
              <w:t>ZTC</w:t>
            </w:r>
          </w:p>
        </w:tc>
      </w:tr>
      <w:tr w:rsidR="006B0975" w:rsidRPr="00C13AFC" w14:paraId="6AAB38B6" w14:textId="77777777" w:rsidTr="003616C8">
        <w:tc>
          <w:tcPr>
            <w:tcW w:w="3330" w:type="dxa"/>
            <w:gridSpan w:val="2"/>
            <w:tcBorders>
              <w:top w:val="nil"/>
              <w:left w:val="nil"/>
              <w:bottom w:val="nil"/>
              <w:right w:val="nil"/>
            </w:tcBorders>
          </w:tcPr>
          <w:p w14:paraId="48C58DF0"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Datum opname </w:t>
            </w:r>
          </w:p>
        </w:tc>
        <w:tc>
          <w:tcPr>
            <w:tcW w:w="6030" w:type="dxa"/>
            <w:tcBorders>
              <w:top w:val="nil"/>
              <w:left w:val="nil"/>
              <w:bottom w:val="nil"/>
              <w:right w:val="nil"/>
            </w:tcBorders>
          </w:tcPr>
          <w:p w14:paraId="5DE30E5F"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Pr>
                <w:rFonts w:eastAsia="Times New Roman" w:cs="Arial"/>
                <w:color w:val="0F0F0F"/>
                <w:szCs w:val="24"/>
                <w:lang w:eastAsia="nl-NL"/>
              </w:rPr>
              <w:t>1 mei 2013</w:t>
            </w:r>
          </w:p>
        </w:tc>
      </w:tr>
      <w:tr w:rsidR="006B0975" w:rsidRPr="00C13AFC" w14:paraId="0C891AD1" w14:textId="77777777" w:rsidTr="003616C8">
        <w:tc>
          <w:tcPr>
            <w:tcW w:w="3330" w:type="dxa"/>
            <w:gridSpan w:val="2"/>
            <w:tcBorders>
              <w:top w:val="nil"/>
              <w:left w:val="nil"/>
              <w:bottom w:val="nil"/>
              <w:right w:val="nil"/>
            </w:tcBorders>
          </w:tcPr>
          <w:p w14:paraId="45AB9507"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Formaat </w:t>
            </w:r>
          </w:p>
        </w:tc>
        <w:tc>
          <w:tcPr>
            <w:tcW w:w="6030" w:type="dxa"/>
            <w:tcBorders>
              <w:top w:val="nil"/>
              <w:left w:val="nil"/>
              <w:bottom w:val="nil"/>
              <w:right w:val="nil"/>
            </w:tcBorders>
          </w:tcPr>
          <w:p w14:paraId="6281117F" w14:textId="77777777" w:rsidR="006B0975" w:rsidRPr="00C13AFC" w:rsidRDefault="00DA5D93"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Att.Type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N9</w:t>
            </w:r>
            <w:r w:rsidRPr="00C13AFC">
              <w:rPr>
                <w:rFonts w:ascii="Arial" w:hAnsi="Arial" w:cs="Arial"/>
                <w:sz w:val="20"/>
                <w:szCs w:val="24"/>
                <w:lang w:val="en-AU" w:eastAsia="nl-NL"/>
              </w:rPr>
              <w:fldChar w:fldCharType="end"/>
            </w:r>
          </w:p>
        </w:tc>
      </w:tr>
      <w:tr w:rsidR="006B0975" w:rsidRPr="00C13AFC" w14:paraId="41B55686" w14:textId="77777777" w:rsidTr="003616C8">
        <w:trPr>
          <w:trHeight w:val="230"/>
        </w:trPr>
        <w:tc>
          <w:tcPr>
            <w:tcW w:w="3330" w:type="dxa"/>
            <w:gridSpan w:val="2"/>
            <w:tcBorders>
              <w:top w:val="nil"/>
              <w:left w:val="nil"/>
              <w:bottom w:val="nil"/>
              <w:right w:val="nil"/>
            </w:tcBorders>
          </w:tcPr>
          <w:p w14:paraId="02D68A10"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Waardenverzameling</w:t>
            </w:r>
          </w:p>
        </w:tc>
        <w:tc>
          <w:tcPr>
            <w:tcW w:w="6030" w:type="dxa"/>
            <w:tcBorders>
              <w:top w:val="nil"/>
              <w:left w:val="nil"/>
              <w:bottom w:val="nil"/>
              <w:right w:val="nil"/>
            </w:tcBorders>
          </w:tcPr>
          <w:p w14:paraId="7B7B3BE2"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p>
        </w:tc>
      </w:tr>
      <w:tr w:rsidR="006B0975" w:rsidRPr="00C13AFC" w14:paraId="64C89D63" w14:textId="77777777" w:rsidTr="003616C8">
        <w:trPr>
          <w:trHeight w:val="215"/>
        </w:trPr>
        <w:tc>
          <w:tcPr>
            <w:tcW w:w="3330" w:type="dxa"/>
            <w:gridSpan w:val="2"/>
            <w:tcBorders>
              <w:top w:val="nil"/>
              <w:left w:val="nil"/>
              <w:bottom w:val="nil"/>
              <w:right w:val="nil"/>
            </w:tcBorders>
          </w:tcPr>
          <w:p w14:paraId="64C5222D"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materiële historie</w:t>
            </w:r>
          </w:p>
        </w:tc>
        <w:tc>
          <w:tcPr>
            <w:tcW w:w="6030" w:type="dxa"/>
            <w:tcBorders>
              <w:top w:val="nil"/>
              <w:left w:val="nil"/>
              <w:bottom w:val="nil"/>
              <w:right w:val="nil"/>
            </w:tcBorders>
          </w:tcPr>
          <w:p w14:paraId="79BD0DD5"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Ja</w:t>
            </w:r>
          </w:p>
        </w:tc>
      </w:tr>
      <w:tr w:rsidR="006B0975" w:rsidRPr="00C13AFC" w14:paraId="63243115" w14:textId="77777777" w:rsidTr="003616C8">
        <w:trPr>
          <w:trHeight w:val="230"/>
        </w:trPr>
        <w:tc>
          <w:tcPr>
            <w:tcW w:w="3330" w:type="dxa"/>
            <w:gridSpan w:val="2"/>
            <w:tcBorders>
              <w:top w:val="nil"/>
              <w:left w:val="nil"/>
              <w:bottom w:val="nil"/>
              <w:right w:val="nil"/>
            </w:tcBorders>
          </w:tcPr>
          <w:p w14:paraId="7F4AC64A"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lastRenderedPageBreak/>
              <w:t>Indicatie formele historie</w:t>
            </w:r>
          </w:p>
        </w:tc>
        <w:tc>
          <w:tcPr>
            <w:tcW w:w="6030" w:type="dxa"/>
            <w:tcBorders>
              <w:top w:val="nil"/>
              <w:left w:val="nil"/>
              <w:bottom w:val="nil"/>
              <w:right w:val="nil"/>
            </w:tcBorders>
          </w:tcPr>
          <w:p w14:paraId="72A5F13A"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Ja</w:t>
            </w:r>
          </w:p>
        </w:tc>
      </w:tr>
      <w:tr w:rsidR="006B0975" w:rsidRPr="00C13AFC" w14:paraId="5C0A6952" w14:textId="77777777" w:rsidTr="003616C8">
        <w:trPr>
          <w:trHeight w:val="230"/>
        </w:trPr>
        <w:tc>
          <w:tcPr>
            <w:tcW w:w="3330" w:type="dxa"/>
            <w:gridSpan w:val="2"/>
            <w:tcBorders>
              <w:top w:val="nil"/>
              <w:left w:val="nil"/>
              <w:bottom w:val="nil"/>
              <w:right w:val="nil"/>
            </w:tcBorders>
          </w:tcPr>
          <w:p w14:paraId="7E7BEBEF" w14:textId="77777777" w:rsidR="006B0975" w:rsidRPr="00C13AFC" w:rsidRDefault="006B0975" w:rsidP="003616C8">
            <w:pPr>
              <w:widowControl w:val="0"/>
              <w:autoSpaceDE w:val="0"/>
              <w:autoSpaceDN w:val="0"/>
              <w:adjustRightInd w:val="0"/>
              <w:spacing w:after="0" w:line="240" w:lineRule="auto"/>
              <w:rPr>
                <w:rFonts w:eastAsia="Times New Roman" w:cs="Arial"/>
                <w:b/>
                <w:color w:val="000000"/>
                <w:szCs w:val="24"/>
                <w:lang w:eastAsia="nl-NL"/>
              </w:rPr>
            </w:pPr>
            <w:r w:rsidRPr="00C13AFC">
              <w:rPr>
                <w:rFonts w:eastAsia="Times New Roman" w:cs="Arial"/>
                <w:b/>
                <w:color w:val="000000"/>
                <w:szCs w:val="24"/>
                <w:lang w:eastAsia="nl-NL"/>
              </w:rPr>
              <w:t>Aanduiding gebeurtenis</w:t>
            </w:r>
          </w:p>
        </w:tc>
        <w:tc>
          <w:tcPr>
            <w:tcW w:w="6030" w:type="dxa"/>
            <w:tcBorders>
              <w:top w:val="nil"/>
              <w:left w:val="nil"/>
              <w:bottom w:val="nil"/>
              <w:right w:val="nil"/>
            </w:tcBorders>
          </w:tcPr>
          <w:p w14:paraId="731732F2"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Nee</w:t>
            </w:r>
          </w:p>
        </w:tc>
      </w:tr>
      <w:tr w:rsidR="006B0975" w:rsidRPr="00C13AFC" w14:paraId="0E552F1A" w14:textId="77777777" w:rsidTr="003616C8">
        <w:trPr>
          <w:trHeight w:val="230"/>
        </w:trPr>
        <w:tc>
          <w:tcPr>
            <w:tcW w:w="3330" w:type="dxa"/>
            <w:gridSpan w:val="2"/>
            <w:tcBorders>
              <w:top w:val="nil"/>
              <w:left w:val="nil"/>
              <w:bottom w:val="nil"/>
              <w:right w:val="nil"/>
            </w:tcBorders>
          </w:tcPr>
          <w:p w14:paraId="16774EED"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Aanduiding brondocument</w:t>
            </w:r>
          </w:p>
        </w:tc>
        <w:tc>
          <w:tcPr>
            <w:tcW w:w="6030" w:type="dxa"/>
            <w:tcBorders>
              <w:top w:val="nil"/>
              <w:left w:val="nil"/>
              <w:bottom w:val="nil"/>
              <w:right w:val="nil"/>
            </w:tcBorders>
          </w:tcPr>
          <w:p w14:paraId="7A1B8F4B"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p>
        </w:tc>
      </w:tr>
      <w:tr w:rsidR="006B0975" w:rsidRPr="00C13AFC" w14:paraId="3162CC17" w14:textId="77777777" w:rsidTr="003616C8">
        <w:trPr>
          <w:trHeight w:val="230"/>
        </w:trPr>
        <w:tc>
          <w:tcPr>
            <w:tcW w:w="3330" w:type="dxa"/>
            <w:gridSpan w:val="2"/>
            <w:tcBorders>
              <w:top w:val="nil"/>
              <w:left w:val="nil"/>
              <w:bottom w:val="nil"/>
              <w:right w:val="nil"/>
            </w:tcBorders>
          </w:tcPr>
          <w:p w14:paraId="74FCBFD9"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in onderzoek</w:t>
            </w:r>
          </w:p>
        </w:tc>
        <w:tc>
          <w:tcPr>
            <w:tcW w:w="6030" w:type="dxa"/>
            <w:tcBorders>
              <w:top w:val="nil"/>
              <w:left w:val="nil"/>
              <w:bottom w:val="nil"/>
              <w:right w:val="nil"/>
            </w:tcBorders>
          </w:tcPr>
          <w:p w14:paraId="1F58EC02"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Ja</w:t>
            </w:r>
          </w:p>
        </w:tc>
      </w:tr>
      <w:tr w:rsidR="006B0975" w:rsidRPr="00C13AFC" w14:paraId="3A31F39A" w14:textId="77777777" w:rsidTr="003616C8">
        <w:tc>
          <w:tcPr>
            <w:tcW w:w="3330" w:type="dxa"/>
            <w:gridSpan w:val="2"/>
            <w:tcBorders>
              <w:top w:val="nil"/>
              <w:left w:val="nil"/>
              <w:bottom w:val="nil"/>
              <w:right w:val="nil"/>
            </w:tcBorders>
          </w:tcPr>
          <w:p w14:paraId="363C4D25"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Aanduiding strijdigheid/nietigheid</w:t>
            </w:r>
          </w:p>
        </w:tc>
        <w:tc>
          <w:tcPr>
            <w:tcW w:w="6030" w:type="dxa"/>
            <w:tcBorders>
              <w:top w:val="nil"/>
              <w:left w:val="nil"/>
              <w:bottom w:val="nil"/>
              <w:right w:val="nil"/>
            </w:tcBorders>
          </w:tcPr>
          <w:p w14:paraId="42686686"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Nee</w:t>
            </w:r>
          </w:p>
        </w:tc>
      </w:tr>
      <w:tr w:rsidR="006B0975" w:rsidRPr="00C13AFC" w14:paraId="5B94CA11" w14:textId="77777777" w:rsidTr="003616C8">
        <w:trPr>
          <w:trHeight w:val="230"/>
        </w:trPr>
        <w:tc>
          <w:tcPr>
            <w:tcW w:w="3330" w:type="dxa"/>
            <w:gridSpan w:val="2"/>
            <w:tcBorders>
              <w:top w:val="nil"/>
              <w:left w:val="nil"/>
              <w:bottom w:val="nil"/>
              <w:right w:val="nil"/>
            </w:tcBorders>
          </w:tcPr>
          <w:p w14:paraId="295B3B61"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kardinaliteit</w:t>
            </w:r>
          </w:p>
        </w:tc>
        <w:tc>
          <w:tcPr>
            <w:tcW w:w="6030" w:type="dxa"/>
            <w:tcBorders>
              <w:top w:val="nil"/>
              <w:left w:val="nil"/>
              <w:bottom w:val="nil"/>
              <w:right w:val="nil"/>
            </w:tcBorders>
          </w:tcPr>
          <w:p w14:paraId="2C01C950" w14:textId="77777777" w:rsidR="006B0975" w:rsidRPr="00C13AFC" w:rsidRDefault="00DA5D93"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Att.LowerBound</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1</w:t>
            </w:r>
            <w:r w:rsidRPr="00C13AFC">
              <w:rPr>
                <w:rFonts w:ascii="Arial" w:hAnsi="Arial" w:cs="Arial"/>
                <w:sz w:val="20"/>
                <w:szCs w:val="24"/>
                <w:lang w:val="en-AU" w:eastAsia="nl-NL"/>
              </w:rPr>
              <w:fldChar w:fldCharType="end"/>
            </w:r>
            <w:r w:rsidR="006B0975" w:rsidRPr="00C13AFC">
              <w:rPr>
                <w:rFonts w:eastAsia="Times New Roman" w:cs="Arial"/>
                <w:color w:val="0F0F0F"/>
                <w:szCs w:val="24"/>
                <w:lang w:eastAsia="nl-NL"/>
              </w:rPr>
              <w:t xml:space="preserve"> - </w:t>
            </w:r>
            <w:r w:rsidRPr="00C13AFC">
              <w:rPr>
                <w:rFonts w:eastAsia="Times New Roman" w:cs="Arial"/>
                <w:color w:val="0F0F0F"/>
                <w:szCs w:val="24"/>
                <w:lang w:eastAsia="nl-NL"/>
              </w:rPr>
              <w:fldChar w:fldCharType="begin" w:fldLock="1"/>
            </w:r>
            <w:r w:rsidR="006B0975" w:rsidRPr="00C13AFC">
              <w:rPr>
                <w:rFonts w:eastAsia="Times New Roman" w:cs="Arial"/>
                <w:color w:val="0F0F0F"/>
                <w:szCs w:val="24"/>
                <w:lang w:eastAsia="nl-NL"/>
              </w:rPr>
              <w:instrText>MERGEFIELD Att.UpperBound</w:instrText>
            </w:r>
            <w:r w:rsidRPr="00C13AFC">
              <w:rPr>
                <w:rFonts w:eastAsia="Times New Roman" w:cs="Arial"/>
                <w:color w:val="0F0F0F"/>
                <w:szCs w:val="24"/>
                <w:lang w:eastAsia="nl-NL"/>
              </w:rPr>
              <w:fldChar w:fldCharType="separate"/>
            </w:r>
            <w:r w:rsidR="006B0975" w:rsidRPr="00C13AFC">
              <w:rPr>
                <w:rFonts w:eastAsia="Times New Roman" w:cs="Arial"/>
                <w:color w:val="0F0F0F"/>
                <w:szCs w:val="24"/>
                <w:lang w:eastAsia="nl-NL"/>
              </w:rPr>
              <w:t>1</w:t>
            </w:r>
            <w:r w:rsidRPr="00C13AFC">
              <w:rPr>
                <w:rFonts w:eastAsia="Times New Roman" w:cs="Arial"/>
                <w:color w:val="0F0F0F"/>
                <w:szCs w:val="24"/>
                <w:lang w:eastAsia="nl-NL"/>
              </w:rPr>
              <w:fldChar w:fldCharType="end"/>
            </w:r>
          </w:p>
        </w:tc>
      </w:tr>
      <w:tr w:rsidR="006B0975" w:rsidRPr="00C13AFC" w14:paraId="38306D57" w14:textId="77777777" w:rsidTr="003616C8">
        <w:trPr>
          <w:trHeight w:val="230"/>
        </w:trPr>
        <w:tc>
          <w:tcPr>
            <w:tcW w:w="3330" w:type="dxa"/>
            <w:gridSpan w:val="2"/>
            <w:tcBorders>
              <w:top w:val="nil"/>
              <w:left w:val="nil"/>
              <w:bottom w:val="nil"/>
              <w:right w:val="nil"/>
            </w:tcBorders>
          </w:tcPr>
          <w:p w14:paraId="7618DD5E" w14:textId="77777777"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authentiek</w:t>
            </w:r>
          </w:p>
        </w:tc>
        <w:tc>
          <w:tcPr>
            <w:tcW w:w="6030" w:type="dxa"/>
            <w:tcBorders>
              <w:top w:val="nil"/>
              <w:left w:val="nil"/>
              <w:bottom w:val="nil"/>
              <w:right w:val="nil"/>
            </w:tcBorders>
          </w:tcPr>
          <w:p w14:paraId="32F14E45"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p>
          <w:p w14:paraId="6E546EED"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Authentiek gegeven</w:t>
            </w:r>
          </w:p>
        </w:tc>
      </w:tr>
      <w:tr w:rsidR="006B0975" w:rsidRPr="00C13AFC" w14:paraId="5A1D67CE" w14:textId="77777777" w:rsidTr="003616C8">
        <w:trPr>
          <w:trHeight w:val="230"/>
        </w:trPr>
        <w:tc>
          <w:tcPr>
            <w:tcW w:w="3330" w:type="dxa"/>
            <w:gridSpan w:val="2"/>
            <w:tcBorders>
              <w:top w:val="nil"/>
              <w:left w:val="nil"/>
              <w:bottom w:val="nil"/>
              <w:right w:val="nil"/>
            </w:tcBorders>
          </w:tcPr>
          <w:p w14:paraId="34DF642B" w14:textId="77777777" w:rsidR="006B0975" w:rsidRPr="00C13AFC" w:rsidRDefault="006B0975" w:rsidP="003616C8">
            <w:pPr>
              <w:widowControl w:val="0"/>
              <w:autoSpaceDE w:val="0"/>
              <w:autoSpaceDN w:val="0"/>
              <w:adjustRightInd w:val="0"/>
              <w:spacing w:after="0" w:line="240" w:lineRule="auto"/>
              <w:rPr>
                <w:rFonts w:eastAsia="Times New Roman" w:cs="Arial"/>
                <w:b/>
                <w:color w:val="000000"/>
                <w:szCs w:val="24"/>
                <w:lang w:eastAsia="nl-NL"/>
              </w:rPr>
            </w:pPr>
            <w:r w:rsidRPr="00C13AFC">
              <w:rPr>
                <w:rFonts w:eastAsia="Times New Roman" w:cs="Arial"/>
                <w:b/>
                <w:color w:val="000000"/>
                <w:szCs w:val="24"/>
                <w:lang w:eastAsia="nl-NL"/>
              </w:rPr>
              <w:t xml:space="preserve">Regels </w:t>
            </w:r>
          </w:p>
        </w:tc>
        <w:tc>
          <w:tcPr>
            <w:tcW w:w="6030" w:type="dxa"/>
            <w:tcBorders>
              <w:top w:val="nil"/>
              <w:left w:val="nil"/>
              <w:bottom w:val="nil"/>
              <w:right w:val="nil"/>
            </w:tcBorders>
          </w:tcPr>
          <w:p w14:paraId="79129CFC"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w:t>
            </w:r>
          </w:p>
        </w:tc>
      </w:tr>
      <w:tr w:rsidR="006B0975" w:rsidRPr="00C13AFC" w14:paraId="498D1215" w14:textId="77777777" w:rsidTr="003616C8">
        <w:tc>
          <w:tcPr>
            <w:tcW w:w="9360" w:type="dxa"/>
            <w:gridSpan w:val="3"/>
            <w:tcBorders>
              <w:top w:val="nil"/>
              <w:left w:val="nil"/>
              <w:bottom w:val="nil"/>
              <w:right w:val="nil"/>
            </w:tcBorders>
          </w:tcPr>
          <w:p w14:paraId="35243835" w14:textId="77777777"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b/>
                <w:color w:val="0F0F0F"/>
                <w:szCs w:val="24"/>
                <w:lang w:eastAsia="nl-NL"/>
              </w:rPr>
              <w:t>Toelichting</w:t>
            </w:r>
          </w:p>
        </w:tc>
      </w:tr>
      <w:tr w:rsidR="006B0975" w:rsidRPr="00AE6939" w14:paraId="29768D0B" w14:textId="77777777" w:rsidTr="003616C8">
        <w:tc>
          <w:tcPr>
            <w:tcW w:w="450" w:type="dxa"/>
            <w:tcBorders>
              <w:top w:val="nil"/>
              <w:left w:val="nil"/>
              <w:bottom w:val="nil"/>
              <w:right w:val="nil"/>
            </w:tcBorders>
          </w:tcPr>
          <w:p w14:paraId="43FB9EBF" w14:textId="77777777" w:rsidR="006B0975" w:rsidRPr="00C13AFC" w:rsidRDefault="006B0975" w:rsidP="003616C8">
            <w:pPr>
              <w:widowControl w:val="0"/>
              <w:autoSpaceDE w:val="0"/>
              <w:autoSpaceDN w:val="0"/>
              <w:adjustRightInd w:val="0"/>
              <w:spacing w:after="0" w:line="240" w:lineRule="auto"/>
              <w:rPr>
                <w:rFonts w:eastAsia="Times New Roman" w:cs="Arial"/>
                <w:b/>
                <w:color w:val="0F0F0F"/>
                <w:szCs w:val="24"/>
                <w:lang w:eastAsia="nl-NL"/>
              </w:rPr>
            </w:pPr>
          </w:p>
        </w:tc>
        <w:tc>
          <w:tcPr>
            <w:tcW w:w="8910" w:type="dxa"/>
            <w:gridSpan w:val="2"/>
            <w:tcBorders>
              <w:top w:val="nil"/>
              <w:left w:val="nil"/>
              <w:bottom w:val="nil"/>
              <w:right w:val="nil"/>
            </w:tcBorders>
          </w:tcPr>
          <w:p w14:paraId="2705ED8A" w14:textId="77777777" w:rsidR="006B0975" w:rsidRPr="00DD0F4F" w:rsidRDefault="006B0975" w:rsidP="006B0975">
            <w:pPr>
              <w:widowControl w:val="0"/>
              <w:autoSpaceDE w:val="0"/>
              <w:autoSpaceDN w:val="0"/>
              <w:adjustRightInd w:val="0"/>
              <w:spacing w:after="0" w:line="240" w:lineRule="auto"/>
              <w:rPr>
                <w:rFonts w:eastAsia="Times New Roman" w:cs="Arial"/>
                <w:color w:val="0F0F0F"/>
                <w:szCs w:val="24"/>
                <w:lang w:val="nl-NL" w:eastAsia="nl-NL"/>
              </w:rPr>
            </w:pPr>
            <w:r w:rsidRPr="00DD0F4F">
              <w:rPr>
                <w:rFonts w:eastAsia="Times New Roman" w:cs="Arial"/>
                <w:color w:val="0F0F0F"/>
                <w:szCs w:val="24"/>
                <w:lang w:val="nl-NL" w:eastAsia="nl-NL"/>
              </w:rPr>
              <w:t xml:space="preserve">Het betreft hier de eigenaar van de catalogus conform de ZTC waarvan het informatieobjecttype deel uit maakt. </w:t>
            </w:r>
          </w:p>
        </w:tc>
      </w:tr>
    </w:tbl>
    <w:p w14:paraId="440DA488" w14:textId="77777777" w:rsidR="006B0975" w:rsidRPr="00DD0F4F" w:rsidRDefault="006B0975" w:rsidP="005D4C64">
      <w:pPr>
        <w:rPr>
          <w:lang w:val="nl-NL"/>
        </w:rPr>
      </w:pPr>
    </w:p>
    <w:p w14:paraId="5A6DBE76" w14:textId="77777777" w:rsidR="005D4C64" w:rsidRPr="00DD0F4F" w:rsidRDefault="005D4C64" w:rsidP="0044638F">
      <w:pPr>
        <w:rPr>
          <w:lang w:val="nl-NL"/>
        </w:rPr>
      </w:pPr>
    </w:p>
    <w:p w14:paraId="3F309287" w14:textId="77777777" w:rsidR="00B16C6E" w:rsidRDefault="00C34301" w:rsidP="00B16C6E">
      <w:pPr>
        <w:pStyle w:val="Kop3"/>
      </w:pPr>
      <w:bookmarkStart w:id="1765" w:name="_Toc493816586"/>
      <w:bookmarkStart w:id="1766" w:name="_Toc493816701"/>
      <w:r>
        <w:t>I</w:t>
      </w:r>
      <w:r w:rsidR="00910CBE">
        <w:t>nformatieobjecttype-omschrijving generiek</w:t>
      </w:r>
      <w:bookmarkEnd w:id="1765"/>
      <w:bookmarkEnd w:id="1766"/>
    </w:p>
    <w:p w14:paraId="457220D5" w14:textId="77777777" w:rsidR="00B16C6E" w:rsidRPr="00DD0F4F" w:rsidRDefault="00B16C6E" w:rsidP="0044638F">
      <w:pPr>
        <w:rPr>
          <w:lang w:val="nl-NL"/>
        </w:rPr>
      </w:pPr>
      <w:r w:rsidRPr="00DD0F4F">
        <w:rPr>
          <w:lang w:val="nl-NL"/>
        </w:rPr>
        <w:t>De waarden die deze attribuutsoort kan hebben zijn vastgelegd in een waardenlijst. Deze hebben we geëvalueerd op evenwichtigheid, abstractieniveau, volledigheid e.d. Basis daarvoor vormen de documenttypen die opgenomen zijn in de recentelijk vastgestelde NEN-norm 2084. De daarin onderscheiden documenttypen hebben we overgenomen. Dit betreft een waardenset aan documenttypen</w:t>
      </w:r>
      <w:r w:rsidR="00934EE7" w:rsidRPr="00DD0F4F">
        <w:rPr>
          <w:lang w:val="nl-NL"/>
        </w:rPr>
        <w:t xml:space="preserve"> die</w:t>
      </w:r>
      <w:r w:rsidRPr="00DD0F4F">
        <w:rPr>
          <w:lang w:val="nl-NL"/>
        </w:rPr>
        <w:t xml:space="preserve"> </w:t>
      </w:r>
      <w:r w:rsidR="00B65857" w:rsidRPr="00DD0F4F">
        <w:rPr>
          <w:lang w:val="nl-NL"/>
        </w:rPr>
        <w:t xml:space="preserve">domeinoverstijgend </w:t>
      </w:r>
      <w:r w:rsidR="005B3891" w:rsidRPr="00DD0F4F">
        <w:rPr>
          <w:lang w:val="nl-NL"/>
        </w:rPr>
        <w:t xml:space="preserve">en </w:t>
      </w:r>
      <w:r w:rsidRPr="00DD0F4F">
        <w:rPr>
          <w:lang w:val="nl-NL"/>
        </w:rPr>
        <w:t>op landelijk niveau</w:t>
      </w:r>
      <w:r w:rsidR="005B3891" w:rsidRPr="00DD0F4F">
        <w:rPr>
          <w:lang w:val="nl-NL"/>
        </w:rPr>
        <w:t xml:space="preserve"> van toepassing</w:t>
      </w:r>
      <w:r w:rsidR="00934EE7" w:rsidRPr="00DD0F4F">
        <w:rPr>
          <w:lang w:val="nl-NL"/>
        </w:rPr>
        <w:t xml:space="preserve"> zijn</w:t>
      </w:r>
      <w:r w:rsidRPr="00DD0F4F">
        <w:rPr>
          <w:lang w:val="nl-NL"/>
        </w:rPr>
        <w:t xml:space="preserve">. Deze hebben we waar zinvol aangevuld met documenttypen die landelijk voor </w:t>
      </w:r>
      <w:r w:rsidR="00B65857" w:rsidRPr="00DD0F4F">
        <w:rPr>
          <w:lang w:val="nl-NL"/>
        </w:rPr>
        <w:t>het domein</w:t>
      </w:r>
      <w:r w:rsidRPr="00DD0F4F">
        <w:rPr>
          <w:lang w:val="nl-NL"/>
        </w:rPr>
        <w:t xml:space="preserve"> overheid relevant zijn. </w:t>
      </w:r>
      <w:r w:rsidR="00934EE7" w:rsidRPr="00DD0F4F">
        <w:rPr>
          <w:lang w:val="nl-NL"/>
        </w:rPr>
        <w:t>Documenttypen voor speci</w:t>
      </w:r>
      <w:r w:rsidRPr="00DD0F4F">
        <w:rPr>
          <w:lang w:val="nl-NL"/>
        </w:rPr>
        <w:t>fieke</w:t>
      </w:r>
      <w:r w:rsidR="00B65857" w:rsidRPr="00DD0F4F">
        <w:rPr>
          <w:lang w:val="nl-NL"/>
        </w:rPr>
        <w:t>re</w:t>
      </w:r>
      <w:r w:rsidRPr="00DD0F4F">
        <w:rPr>
          <w:lang w:val="nl-NL"/>
        </w:rPr>
        <w:t xml:space="preserve"> </w:t>
      </w:r>
      <w:r w:rsidR="00934EE7" w:rsidRPr="00DD0F4F">
        <w:rPr>
          <w:lang w:val="nl-NL"/>
        </w:rPr>
        <w:t xml:space="preserve">domeinen en voor specifieke </w:t>
      </w:r>
      <w:r w:rsidRPr="00DD0F4F">
        <w:rPr>
          <w:lang w:val="nl-NL"/>
        </w:rPr>
        <w:t>organisaties maken hiervan dus geen deel uit. De nieuwe waardenlijst</w:t>
      </w:r>
      <w:r w:rsidR="00934EE7" w:rsidRPr="00DD0F4F">
        <w:rPr>
          <w:lang w:val="nl-NL"/>
        </w:rPr>
        <w:t xml:space="preserve"> </w:t>
      </w:r>
      <w:r w:rsidR="00574446" w:rsidRPr="00DD0F4F">
        <w:rPr>
          <w:lang w:val="nl-NL"/>
        </w:rPr>
        <w:t>is</w:t>
      </w:r>
      <w:r w:rsidR="00934EE7" w:rsidRPr="00DD0F4F">
        <w:rPr>
          <w:lang w:val="nl-NL"/>
        </w:rPr>
        <w:t xml:space="preserve"> gemodelleerd als een zgn. referentielijst</w:t>
      </w:r>
      <w:r w:rsidR="00574446" w:rsidRPr="00DD0F4F">
        <w:rPr>
          <w:lang w:val="nl-NL"/>
        </w:rPr>
        <w:t xml:space="preserve"> en opgenomen in het informatiemodel van de ZTC 2</w:t>
      </w:r>
      <w:r w:rsidR="00934EE7" w:rsidRPr="00DD0F4F">
        <w:rPr>
          <w:lang w:val="nl-NL"/>
        </w:rPr>
        <w:t>. De waarden in deze waardenlijst vermelden we in bijlage 1</w:t>
      </w:r>
      <w:r w:rsidRPr="00DD0F4F">
        <w:rPr>
          <w:lang w:val="nl-NL"/>
        </w:rPr>
        <w:t>, inclusief de wijzigingen ten opzicht</w:t>
      </w:r>
      <w:r w:rsidR="00934EE7" w:rsidRPr="00DD0F4F">
        <w:rPr>
          <w:lang w:val="nl-NL"/>
        </w:rPr>
        <w:t>e van de bestaande waardenlijst.</w:t>
      </w:r>
    </w:p>
    <w:p w14:paraId="46625269" w14:textId="77777777" w:rsidR="00932A2F" w:rsidRPr="00932A2F" w:rsidRDefault="00DA5D93" w:rsidP="00932A2F">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b/>
          <w:bCs/>
          <w:color w:val="004080"/>
          <w:sz w:val="24"/>
          <w:szCs w:val="24"/>
        </w:rPr>
        <w:instrText>Att.Stereotype</w:instrText>
      </w:r>
      <w:r w:rsidRPr="00932A2F">
        <w:rPr>
          <w:rFonts w:ascii="Arial" w:hAnsi="Arial" w:cs="Arial"/>
          <w:sz w:val="20"/>
          <w:szCs w:val="20"/>
          <w:lang w:val="en-AU"/>
        </w:rPr>
        <w:fldChar w:fldCharType="separate"/>
      </w:r>
      <w:r w:rsidR="00932A2F" w:rsidRPr="00932A2F">
        <w:rPr>
          <w:rFonts w:ascii="Arial" w:eastAsia="Times New Roman" w:hAnsi="Arial" w:cs="Arial"/>
          <w:b/>
          <w:bCs/>
          <w:color w:val="004080"/>
          <w:sz w:val="24"/>
          <w:szCs w:val="24"/>
        </w:rPr>
        <w:t>«Attribuutsoort»</w:t>
      </w:r>
      <w:r w:rsidRPr="00932A2F">
        <w:rPr>
          <w:rFonts w:ascii="Arial" w:hAnsi="Arial" w:cs="Arial"/>
          <w:sz w:val="20"/>
          <w:szCs w:val="20"/>
          <w:lang w:val="en-AU"/>
        </w:rPr>
        <w:fldChar w:fldCharType="end"/>
      </w:r>
      <w:r w:rsidR="00932A2F" w:rsidRPr="00932A2F">
        <w:rPr>
          <w:rFonts w:ascii="Arial" w:eastAsia="Times New Roman" w:hAnsi="Arial" w:cs="Arial"/>
          <w:b/>
          <w:bCs/>
          <w:color w:val="004080"/>
          <w:sz w:val="24"/>
          <w:szCs w:val="24"/>
        </w:rPr>
        <w:t xml:space="preserve"> </w:t>
      </w:r>
      <w:r w:rsidRPr="00932A2F">
        <w:rPr>
          <w:rFonts w:ascii="Arial" w:eastAsia="Times New Roman" w:hAnsi="Arial" w:cs="Arial"/>
          <w:b/>
          <w:bCs/>
          <w:color w:val="004080"/>
          <w:sz w:val="24"/>
          <w:szCs w:val="24"/>
        </w:rPr>
        <w:fldChar w:fldCharType="begin" w:fldLock="1"/>
      </w:r>
      <w:r w:rsidR="00932A2F" w:rsidRPr="00932A2F">
        <w:rPr>
          <w:rFonts w:ascii="Arial" w:eastAsia="Times New Roman" w:hAnsi="Arial" w:cs="Arial"/>
          <w:b/>
          <w:bCs/>
          <w:color w:val="004080"/>
          <w:sz w:val="24"/>
          <w:szCs w:val="24"/>
        </w:rPr>
        <w:instrText>MERGEFIELD Att.Name</w:instrText>
      </w:r>
      <w:r w:rsidRPr="00932A2F">
        <w:rPr>
          <w:rFonts w:ascii="Arial" w:eastAsia="Times New Roman" w:hAnsi="Arial" w:cs="Arial"/>
          <w:b/>
          <w:bCs/>
          <w:color w:val="004080"/>
          <w:sz w:val="24"/>
          <w:szCs w:val="24"/>
        </w:rPr>
        <w:fldChar w:fldCharType="separate"/>
      </w:r>
      <w:r w:rsidR="00932A2F">
        <w:rPr>
          <w:rFonts w:ascii="Arial" w:eastAsia="Times New Roman" w:hAnsi="Arial" w:cs="Arial"/>
          <w:b/>
          <w:bCs/>
          <w:color w:val="004080"/>
          <w:sz w:val="24"/>
          <w:szCs w:val="24"/>
        </w:rPr>
        <w:t>Informatieobject</w:t>
      </w:r>
      <w:r w:rsidR="00932A2F" w:rsidRPr="00932A2F">
        <w:rPr>
          <w:rFonts w:ascii="Arial" w:eastAsia="Times New Roman" w:hAnsi="Arial" w:cs="Arial"/>
          <w:b/>
          <w:bCs/>
          <w:color w:val="004080"/>
          <w:sz w:val="24"/>
          <w:szCs w:val="24"/>
        </w:rPr>
        <w:t>type-omschrijving generiek</w:t>
      </w:r>
      <w:r w:rsidRPr="00932A2F">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932A2F" w:rsidRPr="00932A2F" w14:paraId="668252CC" w14:textId="77777777">
        <w:trPr>
          <w:trHeight w:val="230"/>
        </w:trPr>
        <w:tc>
          <w:tcPr>
            <w:tcW w:w="3780" w:type="dxa"/>
            <w:tcBorders>
              <w:top w:val="nil"/>
              <w:left w:val="nil"/>
              <w:bottom w:val="nil"/>
              <w:right w:val="nil"/>
            </w:tcBorders>
          </w:tcPr>
          <w:p w14:paraId="4500677A"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14:paraId="3B8E8B49" w14:textId="1F7CDC5D" w:rsidR="00932A2F" w:rsidRPr="00932A2F" w:rsidRDefault="00DA5D93"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color w:val="000000"/>
                <w:sz w:val="20"/>
                <w:szCs w:val="20"/>
              </w:rPr>
              <w:instrText>Att.Name</w:instrText>
            </w:r>
            <w:r w:rsidRPr="00932A2F">
              <w:rPr>
                <w:rFonts w:ascii="Arial" w:hAnsi="Arial" w:cs="Arial"/>
                <w:sz w:val="20"/>
                <w:szCs w:val="20"/>
                <w:lang w:val="en-AU"/>
              </w:rPr>
              <w:fldChar w:fldCharType="separate"/>
            </w:r>
            <w:r w:rsidR="00932A2F">
              <w:rPr>
                <w:rFonts w:ascii="Arial" w:eastAsia="Times New Roman" w:hAnsi="Arial" w:cs="Arial"/>
                <w:color w:val="000000"/>
                <w:sz w:val="20"/>
                <w:szCs w:val="20"/>
              </w:rPr>
              <w:t>Informatieobject</w:t>
            </w:r>
            <w:r w:rsidR="00932A2F" w:rsidRPr="00932A2F">
              <w:rPr>
                <w:rFonts w:ascii="Arial" w:eastAsia="Times New Roman" w:hAnsi="Arial" w:cs="Arial"/>
                <w:color w:val="000000"/>
                <w:sz w:val="20"/>
                <w:szCs w:val="20"/>
              </w:rPr>
              <w:t>type-omschrijving generiek</w:t>
            </w:r>
            <w:r w:rsidRPr="00932A2F">
              <w:rPr>
                <w:rFonts w:ascii="Arial" w:hAnsi="Arial" w:cs="Arial"/>
                <w:sz w:val="20"/>
                <w:szCs w:val="20"/>
                <w:lang w:val="en-AU"/>
              </w:rPr>
              <w:fldChar w:fldCharType="end"/>
            </w:r>
          </w:p>
        </w:tc>
      </w:tr>
      <w:tr w:rsidR="00932A2F" w:rsidRPr="00932A2F" w14:paraId="066C03F3" w14:textId="77777777">
        <w:tc>
          <w:tcPr>
            <w:tcW w:w="3780" w:type="dxa"/>
            <w:tcBorders>
              <w:top w:val="nil"/>
              <w:left w:val="nil"/>
              <w:bottom w:val="nil"/>
              <w:right w:val="nil"/>
            </w:tcBorders>
          </w:tcPr>
          <w:p w14:paraId="30AF4FCD"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0953055"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0B2985B2" w14:textId="77777777">
        <w:tc>
          <w:tcPr>
            <w:tcW w:w="3780" w:type="dxa"/>
            <w:tcBorders>
              <w:top w:val="nil"/>
              <w:left w:val="nil"/>
              <w:bottom w:val="nil"/>
              <w:right w:val="nil"/>
            </w:tcBorders>
          </w:tcPr>
          <w:p w14:paraId="78E0374C"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4CB65D63"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KING</w:t>
            </w:r>
          </w:p>
        </w:tc>
      </w:tr>
      <w:tr w:rsidR="00932A2F" w:rsidRPr="00932A2F" w14:paraId="656D6A7F" w14:textId="77777777">
        <w:tc>
          <w:tcPr>
            <w:tcW w:w="3780" w:type="dxa"/>
            <w:tcBorders>
              <w:top w:val="nil"/>
              <w:left w:val="nil"/>
              <w:bottom w:val="nil"/>
              <w:right w:val="nil"/>
            </w:tcBorders>
          </w:tcPr>
          <w:p w14:paraId="52FAB243"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695A1CF"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11FE4EEF" w14:textId="77777777">
        <w:tc>
          <w:tcPr>
            <w:tcW w:w="3780" w:type="dxa"/>
            <w:tcBorders>
              <w:top w:val="nil"/>
              <w:left w:val="nil"/>
              <w:bottom w:val="nil"/>
              <w:right w:val="nil"/>
            </w:tcBorders>
          </w:tcPr>
          <w:p w14:paraId="319B8459"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363107A0"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02200309" w14:textId="77777777">
        <w:tc>
          <w:tcPr>
            <w:tcW w:w="3780" w:type="dxa"/>
            <w:tcBorders>
              <w:top w:val="nil"/>
              <w:left w:val="nil"/>
              <w:bottom w:val="nil"/>
              <w:right w:val="nil"/>
            </w:tcBorders>
          </w:tcPr>
          <w:p w14:paraId="6426D713"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115F335"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61CD7450" w14:textId="77777777">
        <w:tc>
          <w:tcPr>
            <w:tcW w:w="3780" w:type="dxa"/>
            <w:tcBorders>
              <w:top w:val="nil"/>
              <w:left w:val="nil"/>
              <w:bottom w:val="nil"/>
              <w:right w:val="nil"/>
            </w:tcBorders>
          </w:tcPr>
          <w:p w14:paraId="21212E63"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10FD55B3" w14:textId="77777777" w:rsidR="00932A2F" w:rsidRPr="00932A2F" w:rsidRDefault="00DA5D93"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color w:val="000000"/>
                <w:sz w:val="20"/>
                <w:szCs w:val="20"/>
              </w:rPr>
              <w:instrText>Att.Alias</w:instrText>
            </w:r>
            <w:r w:rsidRPr="00932A2F">
              <w:rPr>
                <w:rFonts w:ascii="Arial" w:hAnsi="Arial" w:cs="Arial"/>
                <w:sz w:val="20"/>
                <w:szCs w:val="20"/>
                <w:lang w:val="en-AU"/>
              </w:rPr>
              <w:fldChar w:fldCharType="separate"/>
            </w:r>
            <w:r w:rsidR="00932A2F" w:rsidRPr="00932A2F">
              <w:rPr>
                <w:rFonts w:ascii="Arial" w:eastAsia="Times New Roman" w:hAnsi="Arial" w:cs="Arial"/>
                <w:color w:val="000000"/>
                <w:sz w:val="20"/>
                <w:szCs w:val="20"/>
              </w:rPr>
              <w:t>omschrijvingGeneriek</w:t>
            </w:r>
            <w:r w:rsidRPr="00932A2F">
              <w:rPr>
                <w:rFonts w:ascii="Arial" w:hAnsi="Arial" w:cs="Arial"/>
                <w:sz w:val="20"/>
                <w:szCs w:val="20"/>
                <w:lang w:val="en-AU"/>
              </w:rPr>
              <w:fldChar w:fldCharType="end"/>
            </w:r>
          </w:p>
        </w:tc>
      </w:tr>
      <w:tr w:rsidR="00932A2F" w:rsidRPr="00932A2F" w14:paraId="47599BCB" w14:textId="77777777">
        <w:tc>
          <w:tcPr>
            <w:tcW w:w="3780" w:type="dxa"/>
            <w:tcBorders>
              <w:top w:val="nil"/>
              <w:left w:val="nil"/>
              <w:bottom w:val="nil"/>
              <w:right w:val="nil"/>
            </w:tcBorders>
          </w:tcPr>
          <w:p w14:paraId="21F41B6C"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CCCC977"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AE6939" w14:paraId="65DC4E41" w14:textId="77777777">
        <w:tc>
          <w:tcPr>
            <w:tcW w:w="3780" w:type="dxa"/>
            <w:tcBorders>
              <w:top w:val="nil"/>
              <w:left w:val="nil"/>
              <w:bottom w:val="nil"/>
              <w:right w:val="nil"/>
            </w:tcBorders>
          </w:tcPr>
          <w:p w14:paraId="53BA921D"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3784346F" w14:textId="141E8E5D" w:rsidR="00932A2F" w:rsidRPr="00DD0F4F" w:rsidRDefault="00DA5D93" w:rsidP="00932A2F">
            <w:pPr>
              <w:autoSpaceDE w:val="0"/>
              <w:autoSpaceDN w:val="0"/>
              <w:adjustRightInd w:val="0"/>
              <w:spacing w:after="0" w:line="240" w:lineRule="auto"/>
              <w:rPr>
                <w:rFonts w:ascii="Arial" w:eastAsia="Times New Roman" w:hAnsi="Arial" w:cs="Arial"/>
                <w:color w:val="000000"/>
                <w:sz w:val="20"/>
                <w:szCs w:val="20"/>
                <w:lang w:val="nl-NL"/>
              </w:rPr>
            </w:pPr>
            <w:r w:rsidRPr="00932A2F">
              <w:rPr>
                <w:rFonts w:ascii="Arial" w:hAnsi="Arial" w:cs="Arial"/>
                <w:sz w:val="20"/>
                <w:szCs w:val="20"/>
                <w:lang w:val="en-AU"/>
              </w:rPr>
              <w:fldChar w:fldCharType="begin" w:fldLock="1"/>
            </w:r>
            <w:r w:rsidR="00932A2F" w:rsidRPr="00DD0F4F">
              <w:rPr>
                <w:rFonts w:ascii="Arial" w:hAnsi="Arial" w:cs="Arial"/>
                <w:sz w:val="20"/>
                <w:szCs w:val="20"/>
                <w:lang w:val="nl-NL"/>
              </w:rPr>
              <w:instrText xml:space="preserve">MERGEFIELD </w:instrText>
            </w:r>
            <w:r w:rsidR="00932A2F" w:rsidRPr="00DD0F4F">
              <w:rPr>
                <w:rFonts w:ascii="Arial" w:eastAsia="Times New Roman" w:hAnsi="Arial" w:cs="Arial"/>
                <w:color w:val="000000"/>
                <w:sz w:val="20"/>
                <w:szCs w:val="20"/>
                <w:lang w:val="nl-NL"/>
              </w:rPr>
              <w:instrText>Att.Notes</w:instrText>
            </w:r>
            <w:r w:rsidRPr="00932A2F">
              <w:rPr>
                <w:rFonts w:ascii="Arial" w:hAnsi="Arial" w:cs="Arial"/>
                <w:sz w:val="20"/>
                <w:szCs w:val="20"/>
                <w:lang w:val="en-AU"/>
              </w:rPr>
              <w:fldChar w:fldCharType="end"/>
            </w:r>
            <w:r w:rsidR="00932A2F" w:rsidRPr="00DD0F4F">
              <w:rPr>
                <w:rFonts w:ascii="Arial" w:eastAsia="Times New Roman" w:hAnsi="Arial" w:cs="Arial"/>
                <w:color w:val="610E6A"/>
                <w:sz w:val="20"/>
                <w:szCs w:val="20"/>
                <w:lang w:val="nl-NL"/>
              </w:rPr>
              <w:t>Algemeen gehanteerde omschrijving van het INFORMATIEOBJECTTYPE</w:t>
            </w:r>
          </w:p>
        </w:tc>
      </w:tr>
      <w:tr w:rsidR="00932A2F" w:rsidRPr="00AE6939" w14:paraId="24FB0BF6" w14:textId="77777777">
        <w:trPr>
          <w:trHeight w:val="230"/>
        </w:trPr>
        <w:tc>
          <w:tcPr>
            <w:tcW w:w="3780" w:type="dxa"/>
            <w:tcBorders>
              <w:top w:val="nil"/>
              <w:left w:val="nil"/>
              <w:bottom w:val="nil"/>
              <w:right w:val="nil"/>
            </w:tcBorders>
          </w:tcPr>
          <w:p w14:paraId="4FB2FBD7" w14:textId="77777777" w:rsidR="00932A2F" w:rsidRPr="00DD0F4F" w:rsidRDefault="00932A2F" w:rsidP="00932A2F">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207433FC" w14:textId="77777777" w:rsidR="00932A2F" w:rsidRPr="00DD0F4F" w:rsidRDefault="00932A2F" w:rsidP="00932A2F">
            <w:pPr>
              <w:autoSpaceDE w:val="0"/>
              <w:autoSpaceDN w:val="0"/>
              <w:adjustRightInd w:val="0"/>
              <w:spacing w:after="0" w:line="240" w:lineRule="auto"/>
              <w:rPr>
                <w:rFonts w:ascii="Arial" w:eastAsia="Times New Roman" w:hAnsi="Arial" w:cs="Arial"/>
                <w:color w:val="000000"/>
                <w:sz w:val="20"/>
                <w:szCs w:val="20"/>
                <w:lang w:val="nl-NL"/>
              </w:rPr>
            </w:pPr>
          </w:p>
        </w:tc>
      </w:tr>
      <w:tr w:rsidR="00932A2F" w:rsidRPr="00932A2F" w14:paraId="31ED276F" w14:textId="77777777">
        <w:trPr>
          <w:trHeight w:val="230"/>
        </w:trPr>
        <w:tc>
          <w:tcPr>
            <w:tcW w:w="3780" w:type="dxa"/>
            <w:tcBorders>
              <w:top w:val="nil"/>
              <w:left w:val="nil"/>
              <w:bottom w:val="nil"/>
              <w:right w:val="nil"/>
            </w:tcBorders>
          </w:tcPr>
          <w:p w14:paraId="4E06A5CC"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70135D3F"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 xml:space="preserve">KING </w:t>
            </w:r>
          </w:p>
        </w:tc>
      </w:tr>
      <w:tr w:rsidR="00932A2F" w:rsidRPr="00932A2F" w14:paraId="4179277E" w14:textId="77777777">
        <w:tc>
          <w:tcPr>
            <w:tcW w:w="3780" w:type="dxa"/>
            <w:tcBorders>
              <w:top w:val="nil"/>
              <w:left w:val="nil"/>
              <w:bottom w:val="nil"/>
              <w:right w:val="nil"/>
            </w:tcBorders>
          </w:tcPr>
          <w:p w14:paraId="720E9660"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4ABE4E6"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2D59A440" w14:textId="77777777">
        <w:tc>
          <w:tcPr>
            <w:tcW w:w="3780" w:type="dxa"/>
            <w:tcBorders>
              <w:top w:val="nil"/>
              <w:left w:val="nil"/>
              <w:bottom w:val="nil"/>
              <w:right w:val="nil"/>
            </w:tcBorders>
          </w:tcPr>
          <w:p w14:paraId="5FECE1BE"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1D9D0F1E"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1 juni 2008</w:t>
            </w:r>
          </w:p>
        </w:tc>
      </w:tr>
      <w:tr w:rsidR="00932A2F" w:rsidRPr="00932A2F" w14:paraId="5EC7C36F" w14:textId="77777777">
        <w:tc>
          <w:tcPr>
            <w:tcW w:w="3780" w:type="dxa"/>
            <w:tcBorders>
              <w:top w:val="nil"/>
              <w:left w:val="nil"/>
              <w:bottom w:val="nil"/>
              <w:right w:val="nil"/>
            </w:tcBorders>
          </w:tcPr>
          <w:p w14:paraId="62FF077C"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CCF10E3"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AE6939" w14:paraId="12E15633" w14:textId="77777777">
        <w:tc>
          <w:tcPr>
            <w:tcW w:w="3780" w:type="dxa"/>
            <w:tcBorders>
              <w:top w:val="nil"/>
              <w:left w:val="nil"/>
              <w:bottom w:val="nil"/>
              <w:right w:val="nil"/>
            </w:tcBorders>
          </w:tcPr>
          <w:p w14:paraId="30A1539D"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38118328" w14:textId="0757C424" w:rsidR="00932A2F" w:rsidRPr="00DD0F4F" w:rsidRDefault="00932A2F" w:rsidP="000E349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gaat hier om een korte omschrijving van de typering van INFORMATIEOBJECTen naar hun aard, ook wel documentsoort genoemd, zoals deze landelijk wordt toegepast. Deze kan afwijken van de door de zaakbehandelende organisatie(s) gehanteerde soort, de Informatieobjecttype-omschrijving. De domeinwaarden zijn </w:t>
            </w:r>
            <w:r w:rsidRPr="00DD0F4F">
              <w:rPr>
                <w:rFonts w:ascii="Arial" w:eastAsia="Times New Roman" w:hAnsi="Arial" w:cs="Arial"/>
                <w:color w:val="000000"/>
                <w:sz w:val="20"/>
                <w:szCs w:val="20"/>
                <w:lang w:val="nl-NL"/>
              </w:rPr>
              <w:lastRenderedPageBreak/>
              <w:t>opgenomen in een</w:t>
            </w:r>
            <w:r w:rsidR="000E349E" w:rsidRPr="00DD0F4F">
              <w:rPr>
                <w:rFonts w:ascii="Arial" w:eastAsia="Times New Roman" w:hAnsi="Arial" w:cs="Arial"/>
                <w:color w:val="000000"/>
                <w:sz w:val="20"/>
                <w:szCs w:val="20"/>
                <w:lang w:val="nl-NL"/>
              </w:rPr>
              <w:t>zgn. referentielijst (zie Waardenverzameling)</w:t>
            </w:r>
            <w:r w:rsidR="00574446" w:rsidRPr="00DD0F4F">
              <w:rPr>
                <w:rFonts w:ascii="Arial" w:eastAsia="Times New Roman" w:hAnsi="Arial" w:cs="Arial"/>
                <w:color w:val="000000"/>
                <w:sz w:val="20"/>
                <w:szCs w:val="20"/>
                <w:lang w:val="nl-NL"/>
              </w:rPr>
              <w:t xml:space="preserve"> als onderdeel van het informatiemodel van de ZTC 2</w:t>
            </w:r>
            <w:r w:rsidRPr="00DD0F4F">
              <w:rPr>
                <w:rFonts w:ascii="Arial" w:eastAsia="Times New Roman" w:hAnsi="Arial" w:cs="Arial"/>
                <w:color w:val="000000"/>
                <w:sz w:val="20"/>
                <w:szCs w:val="20"/>
                <w:lang w:val="nl-NL"/>
              </w:rPr>
              <w:t>.</w:t>
            </w:r>
          </w:p>
        </w:tc>
      </w:tr>
      <w:tr w:rsidR="00932A2F" w:rsidRPr="00AE6939" w14:paraId="3EBA5C54" w14:textId="77777777">
        <w:tc>
          <w:tcPr>
            <w:tcW w:w="3780" w:type="dxa"/>
            <w:tcBorders>
              <w:top w:val="nil"/>
              <w:left w:val="nil"/>
              <w:bottom w:val="nil"/>
              <w:right w:val="nil"/>
            </w:tcBorders>
          </w:tcPr>
          <w:p w14:paraId="69B48CA3" w14:textId="77777777" w:rsidR="00932A2F" w:rsidRPr="00DD0F4F" w:rsidRDefault="00932A2F" w:rsidP="00932A2F">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4E842633" w14:textId="77777777" w:rsidR="00932A2F" w:rsidRPr="00DD0F4F" w:rsidRDefault="00932A2F" w:rsidP="00932A2F">
            <w:pPr>
              <w:autoSpaceDE w:val="0"/>
              <w:autoSpaceDN w:val="0"/>
              <w:adjustRightInd w:val="0"/>
              <w:spacing w:after="0" w:line="240" w:lineRule="auto"/>
              <w:rPr>
                <w:rFonts w:ascii="Arial" w:eastAsia="Times New Roman" w:hAnsi="Arial" w:cs="Arial"/>
                <w:color w:val="000000"/>
                <w:sz w:val="20"/>
                <w:szCs w:val="20"/>
                <w:lang w:val="nl-NL"/>
              </w:rPr>
            </w:pPr>
          </w:p>
        </w:tc>
      </w:tr>
      <w:tr w:rsidR="00932A2F" w:rsidRPr="00932A2F" w14:paraId="3372E4A0" w14:textId="77777777">
        <w:tc>
          <w:tcPr>
            <w:tcW w:w="3780" w:type="dxa"/>
            <w:tcBorders>
              <w:top w:val="nil"/>
              <w:left w:val="nil"/>
              <w:bottom w:val="nil"/>
              <w:right w:val="nil"/>
            </w:tcBorders>
          </w:tcPr>
          <w:p w14:paraId="0E74C847"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31340364"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Formaat:</w:t>
            </w:r>
            <w:r w:rsidRPr="00932A2F">
              <w:rPr>
                <w:rFonts w:ascii="Arial" w:eastAsia="Times New Roman" w:hAnsi="Arial" w:cs="Arial"/>
                <w:color w:val="000000"/>
                <w:sz w:val="20"/>
                <w:szCs w:val="20"/>
              </w:rPr>
              <w:tab/>
              <w:t>AN80</w:t>
            </w:r>
          </w:p>
        </w:tc>
      </w:tr>
      <w:tr w:rsidR="00932A2F" w:rsidRPr="00932A2F" w14:paraId="272ABE54" w14:textId="77777777">
        <w:trPr>
          <w:trHeight w:val="230"/>
        </w:trPr>
        <w:tc>
          <w:tcPr>
            <w:tcW w:w="3780" w:type="dxa"/>
            <w:tcBorders>
              <w:top w:val="nil"/>
              <w:left w:val="nil"/>
              <w:bottom w:val="nil"/>
              <w:right w:val="nil"/>
            </w:tcBorders>
          </w:tcPr>
          <w:p w14:paraId="59B9AB09"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2E35B1A"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3ED88FD6" w14:textId="77777777">
        <w:trPr>
          <w:trHeight w:val="230"/>
        </w:trPr>
        <w:tc>
          <w:tcPr>
            <w:tcW w:w="3780" w:type="dxa"/>
            <w:tcBorders>
              <w:top w:val="nil"/>
              <w:left w:val="nil"/>
              <w:bottom w:val="nil"/>
              <w:right w:val="nil"/>
            </w:tcBorders>
          </w:tcPr>
          <w:p w14:paraId="2DD453BD"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459D4E7B" w14:textId="4D0C5731" w:rsidR="00932A2F" w:rsidRPr="00932A2F" w:rsidRDefault="00574446" w:rsidP="00932A2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 .</w:t>
            </w:r>
            <w:r w:rsidR="00932A2F" w:rsidRPr="009C615C">
              <w:rPr>
                <w:rFonts w:ascii="Arial" w:hAnsi="Arial" w:cs="Arial"/>
                <w:sz w:val="20"/>
                <w:szCs w:val="20"/>
                <w:lang w:val="en-AU"/>
              </w:rPr>
              <w:t xml:space="preserve"> </w:t>
            </w:r>
            <w:r w:rsidR="00DA5D93" w:rsidRPr="009C615C">
              <w:rPr>
                <w:rFonts w:ascii="Arial" w:hAnsi="Arial" w:cs="Arial"/>
                <w:sz w:val="20"/>
                <w:szCs w:val="20"/>
                <w:lang w:val="en-AU"/>
              </w:rPr>
              <w:fldChar w:fldCharType="begin" w:fldLock="1"/>
            </w:r>
            <w:r w:rsidR="00932A2F" w:rsidRPr="009C615C">
              <w:rPr>
                <w:rFonts w:ascii="Arial" w:hAnsi="Arial" w:cs="Arial"/>
                <w:sz w:val="20"/>
                <w:szCs w:val="20"/>
                <w:lang w:val="en-AU"/>
              </w:rPr>
              <w:instrText xml:space="preserve">MERGEFIELD </w:instrText>
            </w:r>
            <w:r w:rsidR="00932A2F" w:rsidRPr="009C615C">
              <w:rPr>
                <w:rFonts w:ascii="Arial" w:eastAsia="Times New Roman" w:hAnsi="Arial" w:cs="Arial"/>
                <w:color w:val="000000"/>
                <w:sz w:val="20"/>
                <w:szCs w:val="20"/>
              </w:rPr>
              <w:instrText>Att.Type</w:instrText>
            </w:r>
            <w:r w:rsidR="00DA5D93" w:rsidRPr="009C615C">
              <w:rPr>
                <w:rFonts w:ascii="Arial" w:hAnsi="Arial" w:cs="Arial"/>
                <w:sz w:val="20"/>
                <w:szCs w:val="20"/>
                <w:lang w:val="en-AU"/>
              </w:rPr>
              <w:fldChar w:fldCharType="separate"/>
            </w:r>
            <w:r w:rsidR="00932A2F" w:rsidRPr="009C615C">
              <w:rPr>
                <w:rFonts w:ascii="Arial" w:eastAsia="Times New Roman" w:hAnsi="Arial" w:cs="Arial"/>
                <w:color w:val="000000"/>
                <w:sz w:val="20"/>
                <w:szCs w:val="20"/>
              </w:rPr>
              <w:t>INFORMATIEOBJECTTYPE-OMSCHRIJVING GENERIEK</w:t>
            </w:r>
            <w:r w:rsidR="00DA5D93" w:rsidRPr="009C615C">
              <w:rPr>
                <w:rFonts w:ascii="Arial" w:hAnsi="Arial" w:cs="Arial"/>
                <w:sz w:val="20"/>
                <w:szCs w:val="20"/>
                <w:lang w:val="en-AU"/>
              </w:rPr>
              <w:fldChar w:fldCharType="end"/>
            </w:r>
          </w:p>
        </w:tc>
      </w:tr>
      <w:tr w:rsidR="00932A2F" w:rsidRPr="00932A2F" w14:paraId="36459C7A" w14:textId="77777777">
        <w:trPr>
          <w:trHeight w:val="215"/>
        </w:trPr>
        <w:tc>
          <w:tcPr>
            <w:tcW w:w="3780" w:type="dxa"/>
            <w:tcBorders>
              <w:top w:val="nil"/>
              <w:left w:val="nil"/>
              <w:bottom w:val="nil"/>
              <w:right w:val="nil"/>
            </w:tcBorders>
          </w:tcPr>
          <w:p w14:paraId="1512E5B4"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102DF85"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3782450F" w14:textId="77777777">
        <w:trPr>
          <w:trHeight w:val="215"/>
        </w:trPr>
        <w:tc>
          <w:tcPr>
            <w:tcW w:w="3780" w:type="dxa"/>
            <w:tcBorders>
              <w:top w:val="nil"/>
              <w:left w:val="nil"/>
              <w:bottom w:val="nil"/>
              <w:right w:val="nil"/>
            </w:tcBorders>
          </w:tcPr>
          <w:p w14:paraId="2790BFC6"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7719E565"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14:paraId="004328D2" w14:textId="77777777">
        <w:trPr>
          <w:trHeight w:val="230"/>
        </w:trPr>
        <w:tc>
          <w:tcPr>
            <w:tcW w:w="3780" w:type="dxa"/>
            <w:tcBorders>
              <w:top w:val="nil"/>
              <w:left w:val="nil"/>
              <w:bottom w:val="nil"/>
              <w:right w:val="nil"/>
            </w:tcBorders>
          </w:tcPr>
          <w:p w14:paraId="1BA0238C"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9807631"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2409FC52" w14:textId="77777777">
        <w:trPr>
          <w:trHeight w:val="230"/>
        </w:trPr>
        <w:tc>
          <w:tcPr>
            <w:tcW w:w="3780" w:type="dxa"/>
            <w:tcBorders>
              <w:top w:val="nil"/>
              <w:left w:val="nil"/>
              <w:bottom w:val="nil"/>
              <w:right w:val="nil"/>
            </w:tcBorders>
          </w:tcPr>
          <w:p w14:paraId="2B81ACCC"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28CEE3E8"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14:paraId="03C12A18" w14:textId="77777777">
        <w:trPr>
          <w:trHeight w:val="230"/>
        </w:trPr>
        <w:tc>
          <w:tcPr>
            <w:tcW w:w="3780" w:type="dxa"/>
            <w:tcBorders>
              <w:top w:val="nil"/>
              <w:left w:val="nil"/>
              <w:bottom w:val="nil"/>
              <w:right w:val="nil"/>
            </w:tcBorders>
          </w:tcPr>
          <w:p w14:paraId="2E21A2BE"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B6D1B67"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6B3ED525" w14:textId="77777777">
        <w:trPr>
          <w:trHeight w:val="230"/>
        </w:trPr>
        <w:tc>
          <w:tcPr>
            <w:tcW w:w="3780" w:type="dxa"/>
            <w:tcBorders>
              <w:top w:val="nil"/>
              <w:left w:val="nil"/>
              <w:bottom w:val="nil"/>
              <w:right w:val="nil"/>
            </w:tcBorders>
          </w:tcPr>
          <w:p w14:paraId="24788EDF"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400DC4AC"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0CFB8B53" w14:textId="77777777">
        <w:trPr>
          <w:trHeight w:val="230"/>
        </w:trPr>
        <w:tc>
          <w:tcPr>
            <w:tcW w:w="3780" w:type="dxa"/>
            <w:tcBorders>
              <w:top w:val="nil"/>
              <w:left w:val="nil"/>
              <w:bottom w:val="nil"/>
              <w:right w:val="nil"/>
            </w:tcBorders>
          </w:tcPr>
          <w:p w14:paraId="6483E466"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2DE15EA"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751D4D6B" w14:textId="77777777">
        <w:trPr>
          <w:trHeight w:val="230"/>
        </w:trPr>
        <w:tc>
          <w:tcPr>
            <w:tcW w:w="3780" w:type="dxa"/>
            <w:tcBorders>
              <w:top w:val="nil"/>
              <w:left w:val="nil"/>
              <w:bottom w:val="nil"/>
              <w:right w:val="nil"/>
            </w:tcBorders>
          </w:tcPr>
          <w:p w14:paraId="291CB669"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4D8EAA05"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14:paraId="082FBF5C" w14:textId="77777777">
        <w:trPr>
          <w:trHeight w:val="230"/>
        </w:trPr>
        <w:tc>
          <w:tcPr>
            <w:tcW w:w="3780" w:type="dxa"/>
            <w:tcBorders>
              <w:top w:val="nil"/>
              <w:left w:val="nil"/>
              <w:bottom w:val="nil"/>
              <w:right w:val="nil"/>
            </w:tcBorders>
          </w:tcPr>
          <w:p w14:paraId="002FE647"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8A1F48E"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4FDA4950" w14:textId="77777777">
        <w:trPr>
          <w:trHeight w:val="411"/>
        </w:trPr>
        <w:tc>
          <w:tcPr>
            <w:tcW w:w="3780" w:type="dxa"/>
            <w:tcBorders>
              <w:top w:val="nil"/>
              <w:left w:val="nil"/>
              <w:bottom w:val="nil"/>
              <w:right w:val="nil"/>
            </w:tcBorders>
          </w:tcPr>
          <w:p w14:paraId="2ACCF122"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134B6E7C"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14:paraId="11A8416B" w14:textId="77777777">
        <w:trPr>
          <w:trHeight w:val="245"/>
        </w:trPr>
        <w:tc>
          <w:tcPr>
            <w:tcW w:w="3780" w:type="dxa"/>
            <w:tcBorders>
              <w:top w:val="nil"/>
              <w:left w:val="nil"/>
              <w:bottom w:val="nil"/>
              <w:right w:val="nil"/>
            </w:tcBorders>
          </w:tcPr>
          <w:p w14:paraId="043B59BC"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3EE2256"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4A3A19B9" w14:textId="77777777">
        <w:trPr>
          <w:trHeight w:val="230"/>
        </w:trPr>
        <w:tc>
          <w:tcPr>
            <w:tcW w:w="3780" w:type="dxa"/>
            <w:tcBorders>
              <w:top w:val="nil"/>
              <w:left w:val="nil"/>
              <w:bottom w:val="nil"/>
              <w:right w:val="nil"/>
            </w:tcBorders>
          </w:tcPr>
          <w:p w14:paraId="7EE2693A"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4EEBE196" w14:textId="77777777" w:rsidR="00932A2F" w:rsidRPr="00932A2F" w:rsidRDefault="00DA5D93"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color w:val="000000"/>
                <w:sz w:val="20"/>
                <w:szCs w:val="20"/>
              </w:rPr>
              <w:instrText>Att.LowerBound</w:instrText>
            </w:r>
            <w:r w:rsidRPr="00932A2F">
              <w:rPr>
                <w:rFonts w:ascii="Arial" w:hAnsi="Arial" w:cs="Arial"/>
                <w:sz w:val="20"/>
                <w:szCs w:val="20"/>
                <w:lang w:val="en-AU"/>
              </w:rPr>
              <w:fldChar w:fldCharType="separate"/>
            </w:r>
            <w:r w:rsidR="00932A2F" w:rsidRPr="00932A2F">
              <w:rPr>
                <w:rFonts w:ascii="Arial" w:eastAsia="Times New Roman" w:hAnsi="Arial" w:cs="Arial"/>
                <w:color w:val="000000"/>
                <w:sz w:val="20"/>
                <w:szCs w:val="20"/>
              </w:rPr>
              <w:t>0</w:t>
            </w:r>
            <w:r w:rsidRPr="00932A2F">
              <w:rPr>
                <w:rFonts w:ascii="Arial" w:hAnsi="Arial" w:cs="Arial"/>
                <w:sz w:val="20"/>
                <w:szCs w:val="20"/>
                <w:lang w:val="en-AU"/>
              </w:rPr>
              <w:fldChar w:fldCharType="end"/>
            </w:r>
            <w:r w:rsidR="00932A2F" w:rsidRPr="00932A2F">
              <w:rPr>
                <w:rFonts w:ascii="Arial" w:eastAsia="Times New Roman" w:hAnsi="Arial" w:cs="Arial"/>
                <w:color w:val="000000"/>
                <w:sz w:val="20"/>
                <w:szCs w:val="20"/>
              </w:rPr>
              <w:t xml:space="preserve"> - </w:t>
            </w:r>
            <w:r w:rsidRPr="00932A2F">
              <w:rPr>
                <w:rFonts w:ascii="Arial" w:eastAsia="Times New Roman" w:hAnsi="Arial" w:cs="Arial"/>
                <w:color w:val="000000"/>
                <w:sz w:val="20"/>
                <w:szCs w:val="20"/>
              </w:rPr>
              <w:fldChar w:fldCharType="begin" w:fldLock="1"/>
            </w:r>
            <w:r w:rsidR="00932A2F" w:rsidRPr="00932A2F">
              <w:rPr>
                <w:rFonts w:ascii="Arial" w:eastAsia="Times New Roman" w:hAnsi="Arial" w:cs="Arial"/>
                <w:color w:val="000000"/>
                <w:sz w:val="20"/>
                <w:szCs w:val="20"/>
              </w:rPr>
              <w:instrText>MERGEFIELD Att.UpperBound</w:instrText>
            </w:r>
            <w:r w:rsidRPr="00932A2F">
              <w:rPr>
                <w:rFonts w:ascii="Arial" w:eastAsia="Times New Roman" w:hAnsi="Arial" w:cs="Arial"/>
                <w:color w:val="000000"/>
                <w:sz w:val="20"/>
                <w:szCs w:val="20"/>
              </w:rPr>
              <w:fldChar w:fldCharType="separate"/>
            </w:r>
            <w:r w:rsidR="00932A2F" w:rsidRPr="00932A2F">
              <w:rPr>
                <w:rFonts w:ascii="Arial" w:eastAsia="Times New Roman" w:hAnsi="Arial" w:cs="Arial"/>
                <w:color w:val="000000"/>
                <w:sz w:val="20"/>
                <w:szCs w:val="20"/>
              </w:rPr>
              <w:t>1</w:t>
            </w:r>
            <w:r w:rsidRPr="00932A2F">
              <w:rPr>
                <w:rFonts w:ascii="Arial" w:eastAsia="Times New Roman" w:hAnsi="Arial" w:cs="Arial"/>
                <w:color w:val="000000"/>
                <w:sz w:val="20"/>
                <w:szCs w:val="20"/>
              </w:rPr>
              <w:fldChar w:fldCharType="end"/>
            </w:r>
          </w:p>
        </w:tc>
      </w:tr>
      <w:tr w:rsidR="00932A2F" w:rsidRPr="00932A2F" w14:paraId="5D4C10F8" w14:textId="77777777">
        <w:trPr>
          <w:trHeight w:val="230"/>
        </w:trPr>
        <w:tc>
          <w:tcPr>
            <w:tcW w:w="3780" w:type="dxa"/>
            <w:tcBorders>
              <w:top w:val="nil"/>
              <w:left w:val="nil"/>
              <w:bottom w:val="nil"/>
              <w:right w:val="nil"/>
            </w:tcBorders>
          </w:tcPr>
          <w:p w14:paraId="31F9AD11"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2713D5E"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2FD0DAD9" w14:textId="77777777">
        <w:trPr>
          <w:trHeight w:val="230"/>
        </w:trPr>
        <w:tc>
          <w:tcPr>
            <w:tcW w:w="3780" w:type="dxa"/>
            <w:tcBorders>
              <w:top w:val="nil"/>
              <w:left w:val="nil"/>
              <w:bottom w:val="nil"/>
              <w:right w:val="nil"/>
            </w:tcBorders>
          </w:tcPr>
          <w:p w14:paraId="4A33E16B"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435BB238"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Gemeentelijk basisgegeven</w:t>
            </w:r>
          </w:p>
        </w:tc>
      </w:tr>
      <w:tr w:rsidR="00932A2F" w:rsidRPr="00932A2F" w14:paraId="4253B880" w14:textId="77777777">
        <w:trPr>
          <w:trHeight w:val="230"/>
        </w:trPr>
        <w:tc>
          <w:tcPr>
            <w:tcW w:w="3780" w:type="dxa"/>
            <w:tcBorders>
              <w:top w:val="nil"/>
              <w:left w:val="nil"/>
              <w:bottom w:val="nil"/>
              <w:right w:val="nil"/>
            </w:tcBorders>
          </w:tcPr>
          <w:p w14:paraId="7A687BC3"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560EC3E"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1729998C" w14:textId="77777777">
        <w:trPr>
          <w:trHeight w:val="230"/>
        </w:trPr>
        <w:tc>
          <w:tcPr>
            <w:tcW w:w="3780" w:type="dxa"/>
            <w:tcBorders>
              <w:top w:val="nil"/>
              <w:left w:val="nil"/>
              <w:bottom w:val="nil"/>
              <w:right w:val="nil"/>
            </w:tcBorders>
          </w:tcPr>
          <w:p w14:paraId="20D9E643"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r w:rsidRPr="00932A2F">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14:paraId="6263510F"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w:t>
            </w:r>
          </w:p>
        </w:tc>
      </w:tr>
    </w:tbl>
    <w:p w14:paraId="31F45552" w14:textId="77777777" w:rsidR="0033587D" w:rsidRDefault="0033587D" w:rsidP="0044638F">
      <w:bookmarkStart w:id="1767" w:name="BKM_3200C800_4D22_4bff_801D_072E19BEF0A3"/>
      <w:bookmarkStart w:id="1768" w:name="BKM_0F0EBB17_F02F_4fdc_A837_EBC7F3E2405C"/>
      <w:bookmarkStart w:id="1769" w:name="BKM_B3DFD7ED_A582_49bb_8ABA_10D0464AF4B5"/>
      <w:bookmarkStart w:id="1770" w:name="BKM_B445845F_64E5_456f_92CB_CA3D69479344"/>
      <w:bookmarkStart w:id="1771" w:name="BKM_4A68E511_4C6A_4034_91AA_D12B7EBF999D"/>
      <w:bookmarkStart w:id="1772" w:name="BKM_4FAFDB08_6EC9_41c8_9129_1DD3D1EC78CF"/>
      <w:bookmarkStart w:id="1773" w:name="BKM_07910E1A_491E_4f09_B516_8DE46C2B6364"/>
      <w:bookmarkEnd w:id="1767"/>
      <w:bookmarkEnd w:id="1768"/>
      <w:bookmarkEnd w:id="1769"/>
      <w:bookmarkEnd w:id="1770"/>
      <w:bookmarkEnd w:id="1771"/>
      <w:bookmarkEnd w:id="1772"/>
      <w:bookmarkEnd w:id="1773"/>
    </w:p>
    <w:p w14:paraId="0579ECE1" w14:textId="77777777" w:rsidR="00772000" w:rsidRDefault="00772000" w:rsidP="00772000">
      <w:pPr>
        <w:pStyle w:val="Kop2"/>
      </w:pPr>
      <w:bookmarkStart w:id="1774" w:name="_Ref361131713"/>
      <w:bookmarkStart w:id="1775" w:name="_Toc493816587"/>
      <w:bookmarkStart w:id="1776" w:name="_Toc493816702"/>
      <w:r>
        <w:t>KLANTCONTACT</w:t>
      </w:r>
      <w:bookmarkEnd w:id="1774"/>
      <w:bookmarkEnd w:id="1775"/>
      <w:bookmarkEnd w:id="1776"/>
    </w:p>
    <w:p w14:paraId="31812F28" w14:textId="0BA68DD9" w:rsidR="00772000" w:rsidRDefault="00772000" w:rsidP="00772000">
      <w:pPr>
        <w:spacing w:after="0"/>
      </w:pPr>
      <w:del w:id="1777" w:author="Arjan Kloosterboer" w:date="2017-09-22T04:10:00Z">
        <w:r w:rsidRPr="00772000">
          <w:rPr>
            <w:noProof/>
            <w:lang w:val="nl-NL" w:eastAsia="nl-NL"/>
          </w:rPr>
          <w:drawing>
            <wp:anchor distT="0" distB="0" distL="114300" distR="114300" simplePos="0" relativeHeight="251668992" behindDoc="0" locked="0" layoutInCell="1" allowOverlap="1" wp14:anchorId="0F9C8325" wp14:editId="025FD698">
              <wp:simplePos x="0" y="0"/>
              <wp:positionH relativeFrom="column">
                <wp:posOffset>2517775</wp:posOffset>
              </wp:positionH>
              <wp:positionV relativeFrom="paragraph">
                <wp:posOffset>-237490</wp:posOffset>
              </wp:positionV>
              <wp:extent cx="3737610" cy="1203960"/>
              <wp:effectExtent l="19050" t="0" r="0" b="0"/>
              <wp:wrapSquare wrapText="bothSides"/>
              <wp:docPr id="1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3733800" cy="1200150"/>
                      </a:xfrm>
                      <a:prstGeom prst="rect">
                        <a:avLst/>
                      </a:prstGeom>
                      <a:noFill/>
                      <a:ln w="9525">
                        <a:noFill/>
                        <a:miter lim="800000"/>
                        <a:headEnd/>
                        <a:tailEnd/>
                      </a:ln>
                    </pic:spPr>
                  </pic:pic>
                </a:graphicData>
              </a:graphic>
            </wp:anchor>
          </w:drawing>
        </w:r>
      </w:del>
      <w:ins w:id="1778" w:author="Arjan Kloosterboer" w:date="2017-09-22T04:10:00Z">
        <w:r w:rsidRPr="00772000">
          <w:rPr>
            <w:noProof/>
            <w:lang w:val="nl-NL" w:eastAsia="nl-NL"/>
          </w:rPr>
          <w:drawing>
            <wp:anchor distT="0" distB="0" distL="114300" distR="114300" simplePos="0" relativeHeight="251655680" behindDoc="0" locked="0" layoutInCell="1" allowOverlap="1" wp14:anchorId="3A3E5705" wp14:editId="5BBCBC4A">
              <wp:simplePos x="0" y="0"/>
              <wp:positionH relativeFrom="column">
                <wp:posOffset>2517775</wp:posOffset>
              </wp:positionH>
              <wp:positionV relativeFrom="paragraph">
                <wp:posOffset>-237490</wp:posOffset>
              </wp:positionV>
              <wp:extent cx="3737610" cy="1203960"/>
              <wp:effectExtent l="19050" t="0" r="0" b="0"/>
              <wp:wrapSquare wrapText="bothSides"/>
              <wp:docPr id="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3733800" cy="1200150"/>
                      </a:xfrm>
                      <a:prstGeom prst="rect">
                        <a:avLst/>
                      </a:prstGeom>
                      <a:noFill/>
                      <a:ln w="9525">
                        <a:noFill/>
                        <a:miter lim="800000"/>
                        <a:headEnd/>
                        <a:tailEnd/>
                      </a:ln>
                    </pic:spPr>
                  </pic:pic>
                </a:graphicData>
              </a:graphic>
            </wp:anchor>
          </w:drawing>
        </w:r>
      </w:ins>
      <w:r w:rsidRPr="00DD0F4F">
        <w:rPr>
          <w:lang w:val="nl-NL"/>
        </w:rPr>
        <w:t xml:space="preserve">De behoefte is geuit om ook contacten met klanten met betrekking tot zaken te modelleren in het RGBZ. Klantcontacten kunnen onderscheiden worden in zes groepen zoals gevisualiseerd in nevenstaande figuur. </w:t>
      </w:r>
      <w:r>
        <w:t>Dit betreft vier soorten contacten:</w:t>
      </w:r>
    </w:p>
    <w:p w14:paraId="43FAECF2" w14:textId="77777777" w:rsidR="00594431" w:rsidRDefault="00772000" w:rsidP="00594431">
      <w:pPr>
        <w:pStyle w:val="Lijstalinea"/>
        <w:numPr>
          <w:ilvl w:val="0"/>
          <w:numId w:val="5"/>
        </w:numPr>
        <w:spacing w:after="0"/>
        <w:ind w:left="426"/>
        <w:rPr>
          <w:lang w:val="nl-NL"/>
        </w:rPr>
      </w:pPr>
      <w:r w:rsidRPr="00DD0F4F">
        <w:rPr>
          <w:lang w:val="nl-NL"/>
        </w:rPr>
        <w:t>Persoonlijk contact: een gebeurtenis van een aaneengesloten tijdsspanne waarbij interactief informatie wordt uitgewisseld, tussen minimaal 2 partijen, waarvan tenminste 1 medewerker van een gemeente en tenminste 1 natuurlijk persoon, eventueel in de rol van medewerker van een niet-natuurlijk persoon of een vestiging.</w:t>
      </w:r>
    </w:p>
    <w:p w14:paraId="0C60CA79" w14:textId="77777777" w:rsidR="00594431" w:rsidRDefault="00772000" w:rsidP="00594431">
      <w:pPr>
        <w:pStyle w:val="Lijstalinea"/>
        <w:numPr>
          <w:ilvl w:val="0"/>
          <w:numId w:val="5"/>
        </w:numPr>
        <w:spacing w:after="0"/>
        <w:ind w:left="426"/>
        <w:rPr>
          <w:lang w:val="nl-NL"/>
        </w:rPr>
      </w:pPr>
      <w:r w:rsidRPr="00DD0F4F">
        <w:rPr>
          <w:lang w:val="nl-NL"/>
        </w:rPr>
        <w:t>Anoniem klantcontact: een gebeurtenis van een aaneengesloten tijdsspanne waarbij interactief informatie wordt uitgewisseld tussen minimaal 2 partijen waarvan tenminste 1 medewerker van een gemeente en 1 of meer natuurlijke personen die niet zijn geïdentificeerd.</w:t>
      </w:r>
    </w:p>
    <w:p w14:paraId="78442D2A" w14:textId="77777777" w:rsidR="00594431" w:rsidRDefault="00772000" w:rsidP="00594431">
      <w:pPr>
        <w:pStyle w:val="Lijstalinea"/>
        <w:numPr>
          <w:ilvl w:val="0"/>
          <w:numId w:val="5"/>
        </w:numPr>
        <w:spacing w:after="0"/>
        <w:ind w:left="426"/>
        <w:rPr>
          <w:lang w:val="nl-NL"/>
        </w:rPr>
      </w:pPr>
      <w:r w:rsidRPr="00DD0F4F">
        <w:rPr>
          <w:lang w:val="nl-NL"/>
        </w:rPr>
        <w:t>Informatie-ontvangst: Een gebeurtenis waarbij op een bepaald moment voor de gemeente bestemde informatie wordt ontvangen door de Gemeente (</w:t>
      </w:r>
      <w:r w:rsidR="00F53FB3" w:rsidRPr="00DD0F4F">
        <w:rPr>
          <w:lang w:val="nl-NL"/>
        </w:rPr>
        <w:t xml:space="preserve">ook </w:t>
      </w:r>
      <w:r w:rsidR="007F03EA" w:rsidRPr="00DD0F4F">
        <w:rPr>
          <w:lang w:val="nl-NL"/>
        </w:rPr>
        <w:t xml:space="preserve">al </w:t>
      </w:r>
      <w:r w:rsidR="00F53FB3" w:rsidRPr="00DD0F4F">
        <w:rPr>
          <w:lang w:val="nl-NL"/>
        </w:rPr>
        <w:t xml:space="preserve">is de afzender bekend, </w:t>
      </w:r>
      <w:r w:rsidRPr="00DD0F4F">
        <w:rPr>
          <w:lang w:val="nl-NL"/>
        </w:rPr>
        <w:t>bij de</w:t>
      </w:r>
      <w:r w:rsidR="00F53FB3" w:rsidRPr="00DD0F4F">
        <w:rPr>
          <w:lang w:val="nl-NL"/>
        </w:rPr>
        <w:t xml:space="preserve"> gebeurtenis </w:t>
      </w:r>
      <w:r w:rsidRPr="00DD0F4F">
        <w:rPr>
          <w:lang w:val="nl-NL"/>
        </w:rPr>
        <w:t xml:space="preserve">is de </w:t>
      </w:r>
      <w:r w:rsidR="00F53FB3" w:rsidRPr="00DD0F4F">
        <w:rPr>
          <w:lang w:val="nl-NL"/>
        </w:rPr>
        <w:t>af</w:t>
      </w:r>
      <w:r w:rsidRPr="00DD0F4F">
        <w:rPr>
          <w:lang w:val="nl-NL"/>
        </w:rPr>
        <w:t xml:space="preserve">zender niet </w:t>
      </w:r>
      <w:r w:rsidR="00F53FB3" w:rsidRPr="00DD0F4F">
        <w:rPr>
          <w:lang w:val="nl-NL"/>
        </w:rPr>
        <w:t xml:space="preserve">actief </w:t>
      </w:r>
      <w:r w:rsidRPr="00DD0F4F">
        <w:rPr>
          <w:lang w:val="nl-NL"/>
        </w:rPr>
        <w:t>betrokken).</w:t>
      </w:r>
    </w:p>
    <w:p w14:paraId="6A85A0B6" w14:textId="77777777" w:rsidR="00594431" w:rsidRDefault="00772000" w:rsidP="00594431">
      <w:pPr>
        <w:pStyle w:val="Lijstalinea"/>
        <w:numPr>
          <w:ilvl w:val="0"/>
          <w:numId w:val="5"/>
        </w:numPr>
        <w:ind w:left="426"/>
        <w:rPr>
          <w:lang w:val="nl-NL"/>
        </w:rPr>
      </w:pPr>
      <w:r w:rsidRPr="00DD0F4F">
        <w:rPr>
          <w:lang w:val="nl-NL"/>
        </w:rPr>
        <w:t>Informatie-verzending: Een gebeurtenis waarbij op een bepaald moment voor een burger of bedrijf bestemde informatie wordt verzonden door de Gemeente (</w:t>
      </w:r>
      <w:r w:rsidR="007F03EA" w:rsidRPr="00DD0F4F">
        <w:rPr>
          <w:lang w:val="nl-NL"/>
        </w:rPr>
        <w:t xml:space="preserve">ook al is de geadresseerde bekend, </w:t>
      </w:r>
      <w:r w:rsidRPr="00DD0F4F">
        <w:rPr>
          <w:lang w:val="nl-NL"/>
        </w:rPr>
        <w:t xml:space="preserve">bij de gebeurtenis is de geadresseerde niet </w:t>
      </w:r>
      <w:r w:rsidR="007F03EA" w:rsidRPr="00DD0F4F">
        <w:rPr>
          <w:lang w:val="nl-NL"/>
        </w:rPr>
        <w:t xml:space="preserve">actief </w:t>
      </w:r>
      <w:r w:rsidRPr="00DD0F4F">
        <w:rPr>
          <w:lang w:val="nl-NL"/>
        </w:rPr>
        <w:t>betrokken).</w:t>
      </w:r>
    </w:p>
    <w:p w14:paraId="23735B15" w14:textId="77777777" w:rsidR="00CF1DA2" w:rsidRPr="00DD0F4F" w:rsidRDefault="00772000" w:rsidP="0044638F">
      <w:pPr>
        <w:rPr>
          <w:lang w:val="nl-NL"/>
        </w:rPr>
      </w:pPr>
      <w:r w:rsidRPr="00DD0F4F">
        <w:rPr>
          <w:lang w:val="nl-NL"/>
        </w:rPr>
        <w:lastRenderedPageBreak/>
        <w:t xml:space="preserve">We hebben besloten om alleen de zaakgerelateerde persoonlijke klantcontacten te ondersteunen met het RGBZ. De modellering </w:t>
      </w:r>
      <w:r w:rsidR="001E1BAB">
        <w:rPr>
          <w:lang w:val="nl-NL"/>
        </w:rPr>
        <w:t>is gevisualiseerd in het diagram aan het begin van hoofdstuk 2</w:t>
      </w:r>
      <w:r w:rsidRPr="00DD0F4F">
        <w:rPr>
          <w:lang w:val="nl-NL"/>
        </w:rPr>
        <w:t xml:space="preserve">.  </w:t>
      </w:r>
      <w:r w:rsidR="001E1BAB">
        <w:rPr>
          <w:lang w:val="nl-NL"/>
        </w:rPr>
        <w:t>Hier</w:t>
      </w:r>
      <w:r w:rsidR="00CF1DA2" w:rsidRPr="00DD0F4F">
        <w:rPr>
          <w:lang w:val="nl-NL"/>
        </w:rPr>
        <w:t xml:space="preserve">onder volgen de specificaties van objecttype, attribuut- en relatiesoorten en relatieklasse. </w:t>
      </w:r>
      <w:r w:rsidR="00CF1DA2" w:rsidRPr="00DD0F4F">
        <w:rPr>
          <w:lang w:val="nl-NL"/>
        </w:rPr>
        <w:br/>
        <w:t xml:space="preserve">Aan het RGBZ zijn toegevoegd het objecttype KLANTCONTACT, de relaties van KLANTCONTACT met ZAAK, </w:t>
      </w:r>
      <w:r w:rsidR="000703E2">
        <w:rPr>
          <w:lang w:val="nl-NL"/>
        </w:rPr>
        <w:t>INFORMATIEOBJECT</w:t>
      </w:r>
      <w:r w:rsidR="00CF1DA2" w:rsidRPr="00DD0F4F">
        <w:rPr>
          <w:lang w:val="nl-NL"/>
        </w:rPr>
        <w:t>, NATUURLIJK PERSOON, VESTIGING en MEDEWERKER en de relatieklasse KLANT-CONTACTPERSOON. Deze relatieklassen bevat de gegevens van de medewerker va n een vestiging van een onderneming waarmee een klantcontact plaats vond.</w:t>
      </w:r>
    </w:p>
    <w:p w14:paraId="1B79FCDD" w14:textId="77777777" w:rsidR="00772000" w:rsidRPr="00DD0F4F" w:rsidRDefault="007F03EA" w:rsidP="0044638F">
      <w:pPr>
        <w:rPr>
          <w:lang w:val="nl-NL"/>
        </w:rPr>
      </w:pPr>
      <w:r w:rsidRPr="00DD0F4F">
        <w:rPr>
          <w:lang w:val="nl-NL"/>
        </w:rPr>
        <w:t>Een punt van discussie was het al dan niet relateren van een klantcontact aan de status van een zaak in plaats van rechtstreeks aan die zaak (zoals het nu gemodelleerd is). Gebleken is dat dit alleen gebruikt wordt voor het overzichtelijk kunnen presenteren van klantcontacten. Het op deze wijze registreren van een klantcontact is niet anders dan een tijdstip-relatie. Er wordt niet inhoudelijk bepaald op welke status een klantcontact betrekking heeft. De beoogde relatie kan dan ook afgeleid worden van de ‘datum-tijd-stempels’ van klantcontact en status. Dientengevolge is afgezien van het relateren van klantcontact aan status.</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CF1DA2" w:rsidRPr="00CF1DA2" w14:paraId="40B7A44B" w14:textId="77777777" w:rsidTr="001E1BAB">
        <w:tc>
          <w:tcPr>
            <w:tcW w:w="3600" w:type="dxa"/>
            <w:tcBorders>
              <w:top w:val="nil"/>
              <w:left w:val="nil"/>
              <w:bottom w:val="nil"/>
              <w:right w:val="nil"/>
            </w:tcBorders>
          </w:tcPr>
          <w:p w14:paraId="31E661A9"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bookmarkStart w:id="1779" w:name="BKM_627E6CE3_8797_4b96_A5C9_8864389023C1"/>
            <w:bookmarkStart w:id="1780" w:name="BKM_C6239CFC_5A25_42db_9BD4_E9472DD58A72"/>
            <w:bookmarkStart w:id="1781" w:name="BKM_E0980E81_E6E7_456b_8D8C_1F66987EF551"/>
            <w:bookmarkStart w:id="1782" w:name="BKM_ADBDE3EA_3310_4dd7_BB46_32306A597D7D"/>
            <w:bookmarkStart w:id="1783" w:name="BKM_F8D8880B_1F87_4c8b_BE83_C92AAF747619"/>
            <w:bookmarkStart w:id="1784" w:name="BKM_76EB1F01_9FFF_4f0b_A1E2_685D821C0846"/>
            <w:bookmarkEnd w:id="1779"/>
            <w:bookmarkEnd w:id="1780"/>
            <w:bookmarkEnd w:id="1781"/>
            <w:bookmarkEnd w:id="1782"/>
            <w:bookmarkEnd w:id="1783"/>
            <w:bookmarkEnd w:id="1784"/>
            <w:r w:rsidRPr="00CF1DA2">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14:paraId="6E3D4CC9"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KLANTCONTACT</w:t>
            </w:r>
            <w:r w:rsidRPr="00CF1DA2">
              <w:rPr>
                <w:rFonts w:ascii="Arial" w:hAnsi="Arial" w:cs="Arial"/>
                <w:sz w:val="20"/>
                <w:szCs w:val="20"/>
                <w:lang w:val="en-AU"/>
              </w:rPr>
              <w:fldChar w:fldCharType="end"/>
            </w:r>
          </w:p>
        </w:tc>
      </w:tr>
      <w:tr w:rsidR="00CF1DA2" w:rsidRPr="00CF1DA2" w14:paraId="1D11F78F" w14:textId="77777777" w:rsidTr="001E1BAB">
        <w:tc>
          <w:tcPr>
            <w:tcW w:w="3600" w:type="dxa"/>
            <w:tcBorders>
              <w:top w:val="nil"/>
              <w:left w:val="nil"/>
              <w:bottom w:val="nil"/>
              <w:right w:val="nil"/>
            </w:tcBorders>
          </w:tcPr>
          <w:p w14:paraId="6026B307"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7AEEEF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20183475" w14:textId="77777777" w:rsidTr="001E1BAB">
        <w:tc>
          <w:tcPr>
            <w:tcW w:w="3600" w:type="dxa"/>
            <w:tcBorders>
              <w:top w:val="nil"/>
              <w:left w:val="nil"/>
              <w:bottom w:val="nil"/>
              <w:right w:val="nil"/>
            </w:tcBorders>
          </w:tcPr>
          <w:p w14:paraId="5552F88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14:paraId="6B1502C5"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KCT</w:t>
            </w:r>
            <w:r w:rsidRPr="00CF1DA2">
              <w:rPr>
                <w:rFonts w:ascii="Arial" w:hAnsi="Arial" w:cs="Arial"/>
                <w:sz w:val="20"/>
                <w:szCs w:val="20"/>
                <w:lang w:val="en-AU"/>
              </w:rPr>
              <w:fldChar w:fldCharType="end"/>
            </w:r>
          </w:p>
        </w:tc>
      </w:tr>
      <w:tr w:rsidR="00CF1DA2" w:rsidRPr="00CF1DA2" w14:paraId="41D413D5" w14:textId="77777777" w:rsidTr="001E1BAB">
        <w:tc>
          <w:tcPr>
            <w:tcW w:w="3600" w:type="dxa"/>
            <w:tcBorders>
              <w:top w:val="nil"/>
              <w:left w:val="nil"/>
              <w:bottom w:val="nil"/>
              <w:right w:val="nil"/>
            </w:tcBorders>
          </w:tcPr>
          <w:p w14:paraId="5BA12DC4"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51659A0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061CFB2B" w14:textId="77777777" w:rsidTr="001E1BAB">
        <w:tc>
          <w:tcPr>
            <w:tcW w:w="3600" w:type="dxa"/>
            <w:tcBorders>
              <w:top w:val="nil"/>
              <w:left w:val="nil"/>
              <w:bottom w:val="nil"/>
              <w:right w:val="nil"/>
            </w:tcBorders>
          </w:tcPr>
          <w:p w14:paraId="000998D1"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14:paraId="0B383384"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0904B6A3" w14:textId="77777777" w:rsidTr="001E1BAB">
        <w:trPr>
          <w:trHeight w:val="230"/>
        </w:trPr>
        <w:tc>
          <w:tcPr>
            <w:tcW w:w="3600" w:type="dxa"/>
            <w:tcBorders>
              <w:top w:val="nil"/>
              <w:left w:val="nil"/>
              <w:bottom w:val="nil"/>
              <w:right w:val="nil"/>
            </w:tcBorders>
          </w:tcPr>
          <w:p w14:paraId="20DC41D6"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CD66C4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48E4E3A7" w14:textId="77777777" w:rsidTr="001E1BAB">
        <w:trPr>
          <w:trHeight w:val="230"/>
        </w:trPr>
        <w:tc>
          <w:tcPr>
            <w:tcW w:w="3600" w:type="dxa"/>
            <w:tcBorders>
              <w:top w:val="nil"/>
              <w:left w:val="nil"/>
              <w:bottom w:val="nil"/>
              <w:right w:val="nil"/>
            </w:tcBorders>
          </w:tcPr>
          <w:p w14:paraId="14DF52B3"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14:paraId="56745B7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3208C2E4" w14:textId="77777777" w:rsidTr="001E1BAB">
        <w:trPr>
          <w:trHeight w:val="230"/>
        </w:trPr>
        <w:tc>
          <w:tcPr>
            <w:tcW w:w="3600" w:type="dxa"/>
            <w:tcBorders>
              <w:top w:val="nil"/>
              <w:left w:val="nil"/>
              <w:bottom w:val="nil"/>
              <w:right w:val="nil"/>
            </w:tcBorders>
          </w:tcPr>
          <w:p w14:paraId="0FFE6333"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2D3053B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AE6939" w14:paraId="0EC335C4" w14:textId="77777777" w:rsidTr="001E1BAB">
        <w:trPr>
          <w:trHeight w:val="230"/>
        </w:trPr>
        <w:tc>
          <w:tcPr>
            <w:tcW w:w="3600" w:type="dxa"/>
            <w:tcBorders>
              <w:top w:val="nil"/>
              <w:left w:val="nil"/>
              <w:bottom w:val="nil"/>
              <w:right w:val="nil"/>
            </w:tcBorders>
          </w:tcPr>
          <w:p w14:paraId="152960C6"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14:paraId="6F724B64" w14:textId="77777777" w:rsidR="00CF1DA2" w:rsidRPr="00DD0F4F" w:rsidRDefault="00DA5D93"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Element.Notes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 xml:space="preserve">Een uniek en persoonlijk contact van een burger of bedrijfsmedewerker met een medewerker van de zaakbehandelende organisatie over een onderhanden of afgesloten zaak </w:t>
            </w:r>
            <w:r w:rsidRPr="00CF1DA2">
              <w:rPr>
                <w:rFonts w:ascii="Arial" w:hAnsi="Arial" w:cs="Arial"/>
                <w:sz w:val="20"/>
                <w:szCs w:val="20"/>
                <w:lang w:val="en-AU"/>
              </w:rPr>
              <w:fldChar w:fldCharType="end"/>
            </w:r>
          </w:p>
        </w:tc>
      </w:tr>
      <w:tr w:rsidR="00CF1DA2" w:rsidRPr="00AE6939" w14:paraId="76305992" w14:textId="77777777" w:rsidTr="001E1BAB">
        <w:tc>
          <w:tcPr>
            <w:tcW w:w="3600" w:type="dxa"/>
            <w:tcBorders>
              <w:top w:val="nil"/>
              <w:left w:val="nil"/>
              <w:bottom w:val="nil"/>
              <w:right w:val="nil"/>
            </w:tcBorders>
          </w:tcPr>
          <w:p w14:paraId="71F24C2F" w14:textId="77777777"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776198D0"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14:paraId="0B5AFC9E" w14:textId="77777777" w:rsidTr="001E1BAB">
        <w:tc>
          <w:tcPr>
            <w:tcW w:w="3600" w:type="dxa"/>
            <w:tcBorders>
              <w:top w:val="nil"/>
              <w:left w:val="nil"/>
              <w:bottom w:val="nil"/>
              <w:right w:val="nil"/>
            </w:tcBorders>
          </w:tcPr>
          <w:p w14:paraId="37E9398A"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14:paraId="0951349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78710BA7" w14:textId="77777777" w:rsidTr="001E1BAB">
        <w:trPr>
          <w:trHeight w:val="230"/>
        </w:trPr>
        <w:tc>
          <w:tcPr>
            <w:tcW w:w="3600" w:type="dxa"/>
            <w:tcBorders>
              <w:top w:val="nil"/>
              <w:left w:val="nil"/>
              <w:bottom w:val="nil"/>
              <w:right w:val="nil"/>
            </w:tcBorders>
          </w:tcPr>
          <w:p w14:paraId="3C99EDA0"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783DDDC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2458A735" w14:textId="77777777" w:rsidTr="001E1BAB">
        <w:tc>
          <w:tcPr>
            <w:tcW w:w="3600" w:type="dxa"/>
            <w:tcBorders>
              <w:top w:val="nil"/>
              <w:left w:val="nil"/>
              <w:bottom w:val="nil"/>
              <w:right w:val="nil"/>
            </w:tcBorders>
          </w:tcPr>
          <w:p w14:paraId="23D8FE14"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14:paraId="56981B3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14:paraId="273DD18E" w14:textId="77777777" w:rsidTr="001E1BAB">
        <w:trPr>
          <w:trHeight w:val="260"/>
        </w:trPr>
        <w:tc>
          <w:tcPr>
            <w:tcW w:w="3600" w:type="dxa"/>
            <w:tcBorders>
              <w:top w:val="nil"/>
              <w:left w:val="nil"/>
              <w:bottom w:val="nil"/>
              <w:right w:val="nil"/>
            </w:tcBorders>
          </w:tcPr>
          <w:p w14:paraId="781365C1"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B33A49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AE6939" w14:paraId="2DA10424" w14:textId="77777777" w:rsidTr="001E1BAB">
        <w:tc>
          <w:tcPr>
            <w:tcW w:w="3600" w:type="dxa"/>
            <w:tcBorders>
              <w:top w:val="nil"/>
              <w:left w:val="nil"/>
              <w:bottom w:val="nil"/>
              <w:right w:val="nil"/>
            </w:tcBorders>
          </w:tcPr>
          <w:p w14:paraId="099CFDDF"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66C3F9D9"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hier om een persoonlijk contact over een lopende of afgeronde zaak. Met een persoonlijk contact wordt bedoeld een gebeurtenis van een aaneengesloten tijdsspanne waarbij interactief informatie wordt uitgewisseld, tussen minimaal twee partijen, waarvan tenminste een medewerker van de zaakbehandelende organisatie en tenminste een natuurlijk persoon, eventueel in de rol van medewerker van een niet-natuurlijk persoon of een vestiging. Voorbeelden hiervan zijn een baliebezoek en een telefonisch contact over een onderhanden zijnde zaak.</w:t>
            </w:r>
          </w:p>
          <w:p w14:paraId="0754EFA0"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anoniem klantcontact en de ontvangst en de verzending van een informatieobject vallen hier niet onder. Voorbeelden hiervan zijn de ontvangst van een ingevuld webformulier en de verzending van een brief. </w:t>
            </w:r>
          </w:p>
          <w:p w14:paraId="60796EEA"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'grensgeval' is het persoonlijk contact dat leidt tot een nieuwe zaak. Indien die zaak gecreeerd wordt gedurende het persoonlijke contact, dan kan dit contact als klantcontact bij die nieuwe, inmiddels lopende, zaak gevoegd worden.</w:t>
            </w:r>
          </w:p>
        </w:tc>
      </w:tr>
      <w:tr w:rsidR="00CF1DA2" w:rsidRPr="00AE6939" w14:paraId="7A3DB757" w14:textId="77777777" w:rsidTr="001E1BAB">
        <w:tc>
          <w:tcPr>
            <w:tcW w:w="3600" w:type="dxa"/>
            <w:tcBorders>
              <w:top w:val="nil"/>
              <w:left w:val="nil"/>
              <w:bottom w:val="nil"/>
              <w:right w:val="nil"/>
            </w:tcBorders>
          </w:tcPr>
          <w:p w14:paraId="15289998" w14:textId="77777777"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51991EC1"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AE6939" w14:paraId="072995EE" w14:textId="77777777" w:rsidTr="001E1BAB">
        <w:tc>
          <w:tcPr>
            <w:tcW w:w="3600" w:type="dxa"/>
            <w:tcBorders>
              <w:top w:val="nil"/>
              <w:left w:val="nil"/>
              <w:bottom w:val="nil"/>
              <w:right w:val="nil"/>
            </w:tcBorders>
          </w:tcPr>
          <w:p w14:paraId="2CAF6DA8"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lastRenderedPageBreak/>
              <w:t>Unieke aanduiding objecttype</w:t>
            </w:r>
          </w:p>
        </w:tc>
        <w:tc>
          <w:tcPr>
            <w:tcW w:w="5760" w:type="dxa"/>
            <w:gridSpan w:val="3"/>
            <w:tcBorders>
              <w:top w:val="nil"/>
              <w:left w:val="nil"/>
              <w:bottom w:val="nil"/>
              <w:right w:val="nil"/>
            </w:tcBorders>
          </w:tcPr>
          <w:p w14:paraId="610E92FB" w14:textId="05D0BA68" w:rsidR="00CF1DA2" w:rsidRPr="00DD0F4F" w:rsidRDefault="00034211" w:rsidP="00CF1DA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Combinatie van </w:t>
            </w:r>
            <w:del w:id="1785" w:author="Arjan Kloosterboer" w:date="2017-09-22T04:10:00Z">
              <w:r w:rsidRPr="00DD0F4F">
                <w:rPr>
                  <w:rFonts w:ascii="Arial" w:eastAsia="Times New Roman" w:hAnsi="Arial" w:cs="Arial"/>
                  <w:color w:val="000000"/>
                  <w:sz w:val="20"/>
                  <w:szCs w:val="20"/>
                  <w:lang w:val="nl-NL"/>
                </w:rPr>
                <w:delText>ZAAK.</w:delText>
              </w:r>
            </w:del>
            <w:r w:rsidRPr="00DD0F4F">
              <w:rPr>
                <w:rFonts w:ascii="Arial" w:eastAsia="Times New Roman" w:hAnsi="Arial" w:cs="Arial"/>
                <w:color w:val="000000"/>
                <w:sz w:val="20"/>
                <w:szCs w:val="20"/>
                <w:lang w:val="nl-NL"/>
              </w:rPr>
              <w:t xml:space="preserve">Verantwoordelijke_organisatie </w:t>
            </w:r>
            <w:del w:id="1786" w:author="Arjan Kloosterboer" w:date="2017-09-22T04:10:00Z">
              <w:r w:rsidRPr="00DD0F4F">
                <w:rPr>
                  <w:rFonts w:ascii="Arial" w:eastAsia="Times New Roman" w:hAnsi="Arial" w:cs="Arial"/>
                  <w:color w:val="000000"/>
                  <w:sz w:val="20"/>
                  <w:szCs w:val="20"/>
                  <w:lang w:val="nl-NL"/>
                </w:rPr>
                <w:delText xml:space="preserve">(van de zaak waarop het klantcontact betrekking heeft) </w:delText>
              </w:r>
            </w:del>
            <w:r w:rsidRPr="00DD0F4F">
              <w:rPr>
                <w:rFonts w:ascii="Arial" w:eastAsia="Times New Roman" w:hAnsi="Arial" w:cs="Arial"/>
                <w:color w:val="000000"/>
                <w:sz w:val="20"/>
                <w:szCs w:val="20"/>
                <w:lang w:val="nl-NL"/>
              </w:rPr>
              <w:t xml:space="preserve">met </w:t>
            </w:r>
            <w:r w:rsidR="00CF1DA2" w:rsidRPr="00DD0F4F">
              <w:rPr>
                <w:rFonts w:ascii="Arial" w:eastAsia="Times New Roman" w:hAnsi="Arial" w:cs="Arial"/>
                <w:color w:val="000000"/>
                <w:sz w:val="20"/>
                <w:szCs w:val="20"/>
                <w:lang w:val="nl-NL"/>
              </w:rPr>
              <w:t>Identificatie</w:t>
            </w:r>
          </w:p>
        </w:tc>
      </w:tr>
      <w:tr w:rsidR="00CF1DA2" w:rsidRPr="00AE6939" w14:paraId="1EE6D94B" w14:textId="77777777" w:rsidTr="001E1BAB">
        <w:tc>
          <w:tcPr>
            <w:tcW w:w="3600" w:type="dxa"/>
            <w:tcBorders>
              <w:top w:val="nil"/>
              <w:left w:val="nil"/>
              <w:bottom w:val="nil"/>
              <w:right w:val="nil"/>
            </w:tcBorders>
          </w:tcPr>
          <w:p w14:paraId="616990C5" w14:textId="77777777"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29E3B015"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AE6939" w14:paraId="0B70ECEE" w14:textId="77777777" w:rsidTr="001E1BAB">
        <w:tc>
          <w:tcPr>
            <w:tcW w:w="3600" w:type="dxa"/>
            <w:tcBorders>
              <w:top w:val="nil"/>
              <w:left w:val="nil"/>
              <w:bottom w:val="nil"/>
              <w:right w:val="nil"/>
            </w:tcBorders>
          </w:tcPr>
          <w:p w14:paraId="192AC68C"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14:paraId="190FBA76"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met burgers en bedrijfsmedewerkers gevoerde contacten over onderhanden en afgesloten zaken ongeacht het kanaal.</w:t>
            </w:r>
          </w:p>
        </w:tc>
      </w:tr>
      <w:tr w:rsidR="00CF1DA2" w:rsidRPr="00AE6939" w14:paraId="0C4BBD40" w14:textId="77777777" w:rsidTr="001E1BAB">
        <w:tc>
          <w:tcPr>
            <w:tcW w:w="3600" w:type="dxa"/>
            <w:tcBorders>
              <w:top w:val="nil"/>
              <w:left w:val="nil"/>
              <w:bottom w:val="nil"/>
              <w:right w:val="nil"/>
            </w:tcBorders>
          </w:tcPr>
          <w:p w14:paraId="063E1273" w14:textId="77777777"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16566ACB"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14:paraId="0914158D" w14:textId="77777777" w:rsidTr="001E1BAB">
        <w:tc>
          <w:tcPr>
            <w:tcW w:w="3600" w:type="dxa"/>
            <w:tcBorders>
              <w:top w:val="nil"/>
              <w:left w:val="nil"/>
              <w:bottom w:val="nil"/>
              <w:right w:val="nil"/>
            </w:tcBorders>
          </w:tcPr>
          <w:p w14:paraId="50A7E903"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14:paraId="54A2EAB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121D094" w14:textId="77777777" w:rsidTr="001E1BAB">
        <w:tc>
          <w:tcPr>
            <w:tcW w:w="3600" w:type="dxa"/>
            <w:tcBorders>
              <w:top w:val="nil"/>
              <w:left w:val="nil"/>
              <w:bottom w:val="nil"/>
              <w:right w:val="nil"/>
            </w:tcBorders>
          </w:tcPr>
          <w:p w14:paraId="628B813C"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CE9D1C9"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14:paraId="24A11840" w14:textId="77777777" w:rsidTr="001E1BAB">
        <w:tc>
          <w:tcPr>
            <w:tcW w:w="3600" w:type="dxa"/>
            <w:tcBorders>
              <w:top w:val="nil"/>
              <w:left w:val="nil"/>
              <w:bottom w:val="nil"/>
              <w:right w:val="nil"/>
            </w:tcBorders>
          </w:tcPr>
          <w:p w14:paraId="194B9F5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052BF9A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i/>
                <w:iCs/>
                <w:color w:val="000000"/>
                <w:sz w:val="20"/>
                <w:szCs w:val="20"/>
              </w:rPr>
              <w:t>Code</w:t>
            </w:r>
          </w:p>
        </w:tc>
        <w:tc>
          <w:tcPr>
            <w:tcW w:w="3330" w:type="dxa"/>
            <w:tcBorders>
              <w:top w:val="nil"/>
              <w:left w:val="nil"/>
              <w:bottom w:val="nil"/>
              <w:right w:val="nil"/>
            </w:tcBorders>
          </w:tcPr>
          <w:p w14:paraId="03159F5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6F8D8E8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i/>
                <w:iCs/>
                <w:color w:val="000000"/>
                <w:sz w:val="20"/>
                <w:szCs w:val="20"/>
              </w:rPr>
              <w:t>Herkomst</w:t>
            </w:r>
          </w:p>
        </w:tc>
      </w:tr>
      <w:tr w:rsidR="00CF1DA2" w:rsidRPr="00CF1DA2" w14:paraId="0BE6C5FB" w14:textId="77777777" w:rsidTr="001E1BAB">
        <w:tc>
          <w:tcPr>
            <w:tcW w:w="3600" w:type="dxa"/>
            <w:tcBorders>
              <w:top w:val="nil"/>
              <w:left w:val="nil"/>
              <w:bottom w:val="nil"/>
              <w:right w:val="nil"/>
            </w:tcBorders>
          </w:tcPr>
          <w:p w14:paraId="532C25F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FB86E7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1726B86"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p>
        </w:tc>
        <w:tc>
          <w:tcPr>
            <w:tcW w:w="1350" w:type="dxa"/>
            <w:tcBorders>
              <w:top w:val="nil"/>
              <w:left w:val="nil"/>
              <w:bottom w:val="nil"/>
              <w:right w:val="nil"/>
            </w:tcBorders>
          </w:tcPr>
          <w:p w14:paraId="5D93D888"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5B0E4B" w:rsidRPr="00CF1DA2" w14:paraId="0398E350" w14:textId="77777777" w:rsidTr="001E1BAB">
        <w:trPr>
          <w:ins w:id="1787" w:author="Arjan Kloosterboer" w:date="2017-09-22T04:10:00Z"/>
        </w:trPr>
        <w:tc>
          <w:tcPr>
            <w:tcW w:w="3600" w:type="dxa"/>
            <w:tcBorders>
              <w:top w:val="nil"/>
              <w:left w:val="nil"/>
              <w:bottom w:val="nil"/>
              <w:right w:val="nil"/>
            </w:tcBorders>
          </w:tcPr>
          <w:p w14:paraId="36CD8325" w14:textId="77777777" w:rsidR="005B0E4B" w:rsidRPr="00CF1DA2" w:rsidRDefault="005B0E4B" w:rsidP="00CF1DA2">
            <w:pPr>
              <w:autoSpaceDE w:val="0"/>
              <w:autoSpaceDN w:val="0"/>
              <w:adjustRightInd w:val="0"/>
              <w:spacing w:after="0" w:line="240" w:lineRule="auto"/>
              <w:rPr>
                <w:ins w:id="1788" w:author="Arjan Kloosterboer" w:date="2017-09-22T04:10:00Z"/>
                <w:rFonts w:ascii="Arial" w:eastAsia="Times New Roman" w:hAnsi="Arial" w:cs="Arial"/>
                <w:color w:val="000000"/>
                <w:sz w:val="20"/>
                <w:szCs w:val="20"/>
              </w:rPr>
            </w:pPr>
          </w:p>
        </w:tc>
        <w:tc>
          <w:tcPr>
            <w:tcW w:w="1080" w:type="dxa"/>
            <w:tcBorders>
              <w:top w:val="nil"/>
              <w:left w:val="nil"/>
              <w:bottom w:val="nil"/>
              <w:right w:val="nil"/>
            </w:tcBorders>
          </w:tcPr>
          <w:p w14:paraId="052CF444" w14:textId="77777777" w:rsidR="005B0E4B" w:rsidRPr="00CF1DA2" w:rsidRDefault="005B0E4B" w:rsidP="00CF1DA2">
            <w:pPr>
              <w:autoSpaceDE w:val="0"/>
              <w:autoSpaceDN w:val="0"/>
              <w:adjustRightInd w:val="0"/>
              <w:spacing w:after="0" w:line="240" w:lineRule="auto"/>
              <w:rPr>
                <w:ins w:id="1789" w:author="Arjan Kloosterboer" w:date="2017-09-22T04:10:00Z"/>
                <w:rFonts w:ascii="Arial" w:eastAsia="Times New Roman" w:hAnsi="Arial" w:cs="Arial"/>
                <w:color w:val="000000"/>
                <w:sz w:val="20"/>
                <w:szCs w:val="20"/>
              </w:rPr>
            </w:pPr>
          </w:p>
        </w:tc>
        <w:tc>
          <w:tcPr>
            <w:tcW w:w="3330" w:type="dxa"/>
            <w:tcBorders>
              <w:top w:val="nil"/>
              <w:left w:val="nil"/>
              <w:bottom w:val="nil"/>
              <w:right w:val="nil"/>
            </w:tcBorders>
          </w:tcPr>
          <w:p w14:paraId="28A395AB" w14:textId="48971555" w:rsidR="005B0E4B" w:rsidRPr="00CF1DA2" w:rsidRDefault="005B0E4B" w:rsidP="00CF1DA2">
            <w:pPr>
              <w:autoSpaceDE w:val="0"/>
              <w:autoSpaceDN w:val="0"/>
              <w:adjustRightInd w:val="0"/>
              <w:spacing w:after="0" w:line="240" w:lineRule="auto"/>
              <w:rPr>
                <w:ins w:id="1790" w:author="Arjan Kloosterboer" w:date="2017-09-22T04:10:00Z"/>
                <w:rFonts w:ascii="Arial" w:hAnsi="Arial" w:cs="Arial"/>
                <w:sz w:val="20"/>
                <w:szCs w:val="20"/>
                <w:lang w:val="en-AU"/>
              </w:rPr>
            </w:pPr>
            <w:ins w:id="1791" w:author="Arjan Kloosterboer" w:date="2017-09-22T04:10:00Z">
              <w:r>
                <w:rPr>
                  <w:rFonts w:ascii="Arial" w:hAnsi="Arial" w:cs="Arial"/>
                  <w:sz w:val="20"/>
                  <w:szCs w:val="20"/>
                  <w:lang w:val="en-AU"/>
                </w:rPr>
                <w:t>Verantwoorde;ijke organisatie</w:t>
              </w:r>
            </w:ins>
          </w:p>
        </w:tc>
        <w:tc>
          <w:tcPr>
            <w:tcW w:w="1350" w:type="dxa"/>
            <w:tcBorders>
              <w:top w:val="nil"/>
              <w:left w:val="nil"/>
              <w:bottom w:val="nil"/>
              <w:right w:val="nil"/>
            </w:tcBorders>
          </w:tcPr>
          <w:p w14:paraId="26B1871B" w14:textId="58F1E528" w:rsidR="005B0E4B" w:rsidRPr="00CF1DA2" w:rsidRDefault="005B0E4B" w:rsidP="00CF1DA2">
            <w:pPr>
              <w:autoSpaceDE w:val="0"/>
              <w:autoSpaceDN w:val="0"/>
              <w:adjustRightInd w:val="0"/>
              <w:spacing w:after="0" w:line="240" w:lineRule="auto"/>
              <w:rPr>
                <w:ins w:id="1792" w:author="Arjan Kloosterboer" w:date="2017-09-22T04:10:00Z"/>
                <w:rFonts w:ascii="Arial" w:eastAsia="Times New Roman" w:hAnsi="Arial" w:cs="Arial"/>
                <w:color w:val="000000"/>
                <w:sz w:val="20"/>
                <w:szCs w:val="20"/>
              </w:rPr>
            </w:pPr>
            <w:ins w:id="1793" w:author="Arjan Kloosterboer" w:date="2017-09-22T04:10:00Z">
              <w:r>
                <w:rPr>
                  <w:rFonts w:ascii="Arial" w:eastAsia="Times New Roman" w:hAnsi="Arial" w:cs="Arial"/>
                  <w:color w:val="000000"/>
                  <w:sz w:val="20"/>
                  <w:szCs w:val="20"/>
                </w:rPr>
                <w:t>KING</w:t>
              </w:r>
            </w:ins>
          </w:p>
        </w:tc>
      </w:tr>
      <w:tr w:rsidR="00CF1DA2" w:rsidRPr="00CF1DA2" w14:paraId="554180F0" w14:textId="77777777" w:rsidTr="001E1BAB">
        <w:tc>
          <w:tcPr>
            <w:tcW w:w="3600" w:type="dxa"/>
            <w:tcBorders>
              <w:top w:val="nil"/>
              <w:left w:val="nil"/>
              <w:bottom w:val="nil"/>
              <w:right w:val="nil"/>
            </w:tcBorders>
          </w:tcPr>
          <w:p w14:paraId="2F45E93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2811350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72B4686"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p>
        </w:tc>
        <w:tc>
          <w:tcPr>
            <w:tcW w:w="1350" w:type="dxa"/>
            <w:tcBorders>
              <w:top w:val="nil"/>
              <w:left w:val="nil"/>
              <w:bottom w:val="nil"/>
              <w:right w:val="nil"/>
            </w:tcBorders>
          </w:tcPr>
          <w:p w14:paraId="123D506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78F48835" w14:textId="77777777" w:rsidTr="001E1BAB">
        <w:tc>
          <w:tcPr>
            <w:tcW w:w="3600" w:type="dxa"/>
            <w:tcBorders>
              <w:top w:val="nil"/>
              <w:left w:val="nil"/>
              <w:bottom w:val="nil"/>
              <w:right w:val="nil"/>
            </w:tcBorders>
          </w:tcPr>
          <w:p w14:paraId="4CFC600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8FC315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DFE1081"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Kanaal</w:t>
            </w:r>
            <w:r w:rsidRPr="00CF1DA2">
              <w:rPr>
                <w:rFonts w:ascii="Arial" w:hAnsi="Arial" w:cs="Arial"/>
                <w:sz w:val="20"/>
                <w:szCs w:val="20"/>
                <w:lang w:val="en-AU"/>
              </w:rPr>
              <w:fldChar w:fldCharType="end"/>
            </w:r>
          </w:p>
        </w:tc>
        <w:tc>
          <w:tcPr>
            <w:tcW w:w="1350" w:type="dxa"/>
            <w:tcBorders>
              <w:top w:val="nil"/>
              <w:left w:val="nil"/>
              <w:bottom w:val="nil"/>
              <w:right w:val="nil"/>
            </w:tcBorders>
          </w:tcPr>
          <w:p w14:paraId="26CBF14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6F4B6C94" w14:textId="77777777" w:rsidTr="001E1BAB">
        <w:tc>
          <w:tcPr>
            <w:tcW w:w="3600" w:type="dxa"/>
            <w:tcBorders>
              <w:top w:val="nil"/>
              <w:left w:val="nil"/>
              <w:bottom w:val="nil"/>
              <w:right w:val="nil"/>
            </w:tcBorders>
          </w:tcPr>
          <w:p w14:paraId="581A61C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725C0F9"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E68D457"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p>
        </w:tc>
        <w:tc>
          <w:tcPr>
            <w:tcW w:w="1350" w:type="dxa"/>
            <w:tcBorders>
              <w:top w:val="nil"/>
              <w:left w:val="nil"/>
              <w:bottom w:val="nil"/>
              <w:right w:val="nil"/>
            </w:tcBorders>
          </w:tcPr>
          <w:p w14:paraId="26A6FD2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15343F60" w14:textId="77777777" w:rsidTr="001E1BAB">
        <w:tc>
          <w:tcPr>
            <w:tcW w:w="3600" w:type="dxa"/>
            <w:tcBorders>
              <w:top w:val="nil"/>
              <w:left w:val="nil"/>
              <w:bottom w:val="nil"/>
              <w:right w:val="nil"/>
            </w:tcBorders>
          </w:tcPr>
          <w:p w14:paraId="3B9163A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3A9ABB4"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2F2CF9A6"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p>
        </w:tc>
        <w:tc>
          <w:tcPr>
            <w:tcW w:w="1350" w:type="dxa"/>
            <w:tcBorders>
              <w:top w:val="nil"/>
              <w:left w:val="nil"/>
              <w:bottom w:val="nil"/>
              <w:right w:val="nil"/>
            </w:tcBorders>
          </w:tcPr>
          <w:p w14:paraId="6B72264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41B3EF4C" w14:textId="77777777" w:rsidTr="001E1BAB">
        <w:tc>
          <w:tcPr>
            <w:tcW w:w="3600" w:type="dxa"/>
            <w:tcBorders>
              <w:top w:val="nil"/>
              <w:left w:val="nil"/>
              <w:bottom w:val="nil"/>
              <w:right w:val="nil"/>
            </w:tcBorders>
          </w:tcPr>
          <w:p w14:paraId="107012D4"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14:paraId="368F176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14:paraId="2A81695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i/>
                <w:iCs/>
                <w:color w:val="000000"/>
                <w:sz w:val="20"/>
                <w:szCs w:val="20"/>
              </w:rPr>
              <w:t>Herkomst</w:t>
            </w:r>
          </w:p>
        </w:tc>
      </w:tr>
      <w:tr w:rsidR="00CF1DA2" w:rsidRPr="00CF1DA2" w14:paraId="08E411A6" w14:textId="77777777" w:rsidTr="001E1BAB">
        <w:tc>
          <w:tcPr>
            <w:tcW w:w="3600" w:type="dxa"/>
            <w:tcBorders>
              <w:top w:val="nil"/>
              <w:left w:val="nil"/>
              <w:bottom w:val="nil"/>
              <w:right w:val="nil"/>
            </w:tcBorders>
          </w:tcPr>
          <w:p w14:paraId="2EF020A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4D20C184"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betrekking op</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ZAAK</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7CACB68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426EEB3B" w14:textId="77777777" w:rsidTr="001E1BAB">
        <w:tc>
          <w:tcPr>
            <w:tcW w:w="3600" w:type="dxa"/>
            <w:tcBorders>
              <w:top w:val="nil"/>
              <w:left w:val="nil"/>
              <w:bottom w:val="nil"/>
              <w:right w:val="nil"/>
            </w:tcBorders>
          </w:tcPr>
          <w:p w14:paraId="3085B94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15221743" w14:textId="77777777" w:rsidR="00CF1DA2" w:rsidRPr="00DD0F4F" w:rsidRDefault="00DA5D93"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Connector.Name</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heeft plaatsgevonden met</w:t>
            </w:r>
            <w:r w:rsidRPr="00CF1DA2">
              <w:rPr>
                <w:rFonts w:ascii="Arial" w:hAnsi="Arial" w:cs="Arial"/>
                <w:sz w:val="20"/>
                <w:szCs w:val="20"/>
                <w:lang w:val="en-AU"/>
              </w:rPr>
              <w:fldChar w:fldCharType="end"/>
            </w:r>
            <w:r w:rsidR="00CF1DA2" w:rsidRPr="00DD0F4F">
              <w:rPr>
                <w:rFonts w:ascii="Arial" w:eastAsia="Times New Roman" w:hAnsi="Arial" w:cs="Arial"/>
                <w:color w:val="000000"/>
                <w:sz w:val="20"/>
                <w:szCs w:val="20"/>
                <w:lang w:val="nl-NL"/>
              </w:rPr>
              <w:t xml:space="preserve">   </w:t>
            </w:r>
            <w:r w:rsidRPr="00CF1DA2">
              <w:rPr>
                <w:rFonts w:ascii="Arial" w:eastAsia="Times New Roman" w:hAnsi="Arial" w:cs="Arial"/>
                <w:color w:val="000000"/>
                <w:sz w:val="20"/>
                <w:szCs w:val="20"/>
              </w:rPr>
              <w:fldChar w:fldCharType="begin" w:fldLock="1"/>
            </w:r>
            <w:r w:rsidR="00CF1DA2" w:rsidRPr="00DD0F4F">
              <w:rPr>
                <w:rFonts w:ascii="Arial" w:eastAsia="Times New Roman" w:hAnsi="Arial" w:cs="Arial"/>
                <w:color w:val="000000"/>
                <w:sz w:val="20"/>
                <w:szCs w:val="20"/>
                <w:lang w:val="nl-NL"/>
              </w:rPr>
              <w:instrText>MERGEFIELD Element.Name</w:instrText>
            </w:r>
            <w:r w:rsidRPr="00CF1DA2">
              <w:rPr>
                <w:rFonts w:ascii="Arial" w:eastAsia="Times New Roman" w:hAnsi="Arial" w:cs="Arial"/>
                <w:color w:val="000000"/>
                <w:sz w:val="20"/>
                <w:szCs w:val="20"/>
              </w:rPr>
              <w:fldChar w:fldCharType="separate"/>
            </w:r>
            <w:r w:rsidR="00CF1DA2" w:rsidRPr="00DD0F4F">
              <w:rPr>
                <w:rFonts w:ascii="Arial" w:eastAsia="Times New Roman" w:hAnsi="Arial" w:cs="Arial"/>
                <w:color w:val="000000"/>
                <w:sz w:val="20"/>
                <w:szCs w:val="20"/>
                <w:lang w:val="nl-NL"/>
              </w:rPr>
              <w:t>NATUURLIJK PERSOON</w:t>
            </w:r>
            <w:r w:rsidRPr="00CF1DA2">
              <w:rPr>
                <w:rFonts w:ascii="Arial" w:eastAsia="Times New Roman" w:hAnsi="Arial" w:cs="Arial"/>
                <w:color w:val="000000"/>
                <w:sz w:val="20"/>
                <w:szCs w:val="20"/>
              </w:rPr>
              <w:fldChar w:fldCharType="end"/>
            </w:r>
            <w:r w:rsidR="00CF1DA2" w:rsidRPr="00DD0F4F">
              <w:rPr>
                <w:rFonts w:ascii="Arial" w:eastAsia="Times New Roman" w:hAnsi="Arial" w:cs="Arial"/>
                <w:color w:val="000000"/>
                <w:sz w:val="20"/>
                <w:szCs w:val="20"/>
                <w:lang w:val="nl-NL"/>
              </w:rPr>
              <w:t xml:space="preserve">  </w:t>
            </w:r>
          </w:p>
        </w:tc>
        <w:tc>
          <w:tcPr>
            <w:tcW w:w="1350" w:type="dxa"/>
            <w:tcBorders>
              <w:top w:val="nil"/>
              <w:left w:val="nil"/>
              <w:bottom w:val="nil"/>
              <w:right w:val="nil"/>
            </w:tcBorders>
          </w:tcPr>
          <w:p w14:paraId="57E334D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35472981" w14:textId="77777777" w:rsidTr="001E1BAB">
        <w:tc>
          <w:tcPr>
            <w:tcW w:w="3600" w:type="dxa"/>
            <w:tcBorders>
              <w:top w:val="nil"/>
              <w:left w:val="nil"/>
              <w:bottom w:val="nil"/>
              <w:right w:val="nil"/>
            </w:tcBorders>
          </w:tcPr>
          <w:p w14:paraId="3443091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0AC02B85"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VESTIGING</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09524C5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08954489" w14:textId="77777777" w:rsidTr="001E1BAB">
        <w:tc>
          <w:tcPr>
            <w:tcW w:w="3600" w:type="dxa"/>
            <w:tcBorders>
              <w:top w:val="nil"/>
              <w:left w:val="nil"/>
              <w:bottom w:val="nil"/>
              <w:right w:val="nil"/>
            </w:tcBorders>
          </w:tcPr>
          <w:p w14:paraId="060FFE6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2EA056CB" w14:textId="77777777" w:rsidR="00CF1DA2" w:rsidRPr="00CF1DA2" w:rsidRDefault="00DA5D93" w:rsidP="000A110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relevant</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000A1102">
              <w:rPr>
                <w:rFonts w:ascii="Arial" w:eastAsia="Times New Roman" w:hAnsi="Arial" w:cs="Arial"/>
                <w:color w:val="000000"/>
                <w:sz w:val="20"/>
                <w:szCs w:val="20"/>
              </w:rPr>
              <w:t>INFORMATIEOBJECT</w:t>
            </w:r>
            <w:r w:rsidR="00CF1DA2" w:rsidRPr="00CF1DA2">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582E704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37F28103" w14:textId="77777777" w:rsidTr="001E1BAB">
        <w:tc>
          <w:tcPr>
            <w:tcW w:w="3600" w:type="dxa"/>
            <w:tcBorders>
              <w:top w:val="nil"/>
              <w:left w:val="nil"/>
              <w:bottom w:val="nil"/>
              <w:right w:val="nil"/>
            </w:tcBorders>
          </w:tcPr>
          <w:p w14:paraId="6172E3D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0F9C2938"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is gevoerd door</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MEDEWERKER</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74E608F4"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bl>
    <w:p w14:paraId="6D4C1A0B" w14:textId="77777777" w:rsidR="00772000" w:rsidRDefault="00772000" w:rsidP="0044638F"/>
    <w:p w14:paraId="1B8FFC8D" w14:textId="77777777" w:rsidR="00CF1DA2" w:rsidRPr="00CF1DA2" w:rsidRDefault="00DA5D93"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Identificatie</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14:paraId="647BC5B4" w14:textId="77777777">
        <w:trPr>
          <w:trHeight w:val="230"/>
        </w:trPr>
        <w:tc>
          <w:tcPr>
            <w:tcW w:w="3780" w:type="dxa"/>
            <w:tcBorders>
              <w:top w:val="nil"/>
              <w:left w:val="nil"/>
              <w:bottom w:val="nil"/>
              <w:right w:val="nil"/>
            </w:tcBorders>
          </w:tcPr>
          <w:p w14:paraId="7DD87E1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14:paraId="75695200"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p>
        </w:tc>
      </w:tr>
      <w:tr w:rsidR="00CF1DA2" w:rsidRPr="00CF1DA2" w14:paraId="43D06C7E" w14:textId="77777777">
        <w:tc>
          <w:tcPr>
            <w:tcW w:w="3780" w:type="dxa"/>
            <w:tcBorders>
              <w:top w:val="nil"/>
              <w:left w:val="nil"/>
              <w:bottom w:val="nil"/>
              <w:right w:val="nil"/>
            </w:tcBorders>
          </w:tcPr>
          <w:p w14:paraId="7B5C8665"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79CC22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0359E15F" w14:textId="77777777">
        <w:tc>
          <w:tcPr>
            <w:tcW w:w="3780" w:type="dxa"/>
            <w:tcBorders>
              <w:top w:val="nil"/>
              <w:left w:val="nil"/>
              <w:bottom w:val="nil"/>
              <w:right w:val="nil"/>
            </w:tcBorders>
          </w:tcPr>
          <w:p w14:paraId="2DDEE4F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5B0253E8"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50DD69A6" w14:textId="77777777">
        <w:tc>
          <w:tcPr>
            <w:tcW w:w="3780" w:type="dxa"/>
            <w:tcBorders>
              <w:top w:val="nil"/>
              <w:left w:val="nil"/>
              <w:bottom w:val="nil"/>
              <w:right w:val="nil"/>
            </w:tcBorders>
          </w:tcPr>
          <w:p w14:paraId="2A27B72E"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0AB25F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4E6A7281" w14:textId="77777777">
        <w:tc>
          <w:tcPr>
            <w:tcW w:w="3780" w:type="dxa"/>
            <w:tcBorders>
              <w:top w:val="nil"/>
              <w:left w:val="nil"/>
              <w:bottom w:val="nil"/>
              <w:right w:val="nil"/>
            </w:tcBorders>
          </w:tcPr>
          <w:p w14:paraId="592AE01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5CE4BE6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23431C0B" w14:textId="77777777">
        <w:tc>
          <w:tcPr>
            <w:tcW w:w="3780" w:type="dxa"/>
            <w:tcBorders>
              <w:top w:val="nil"/>
              <w:left w:val="nil"/>
              <w:bottom w:val="nil"/>
              <w:right w:val="nil"/>
            </w:tcBorders>
          </w:tcPr>
          <w:p w14:paraId="64B791F5"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1674EB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682367F4" w14:textId="77777777">
        <w:tc>
          <w:tcPr>
            <w:tcW w:w="3780" w:type="dxa"/>
            <w:tcBorders>
              <w:top w:val="nil"/>
              <w:left w:val="nil"/>
              <w:bottom w:val="nil"/>
              <w:right w:val="nil"/>
            </w:tcBorders>
          </w:tcPr>
          <w:p w14:paraId="6097A4F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349F8E50"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p>
        </w:tc>
      </w:tr>
      <w:tr w:rsidR="00CF1DA2" w:rsidRPr="00CF1DA2" w14:paraId="48AB26BB" w14:textId="77777777">
        <w:tc>
          <w:tcPr>
            <w:tcW w:w="3780" w:type="dxa"/>
            <w:tcBorders>
              <w:top w:val="nil"/>
              <w:left w:val="nil"/>
              <w:bottom w:val="nil"/>
              <w:right w:val="nil"/>
            </w:tcBorders>
          </w:tcPr>
          <w:p w14:paraId="3157F420"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63D4C7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AE6939" w14:paraId="0C6DD09D" w14:textId="77777777">
        <w:tc>
          <w:tcPr>
            <w:tcW w:w="3780" w:type="dxa"/>
            <w:tcBorders>
              <w:top w:val="nil"/>
              <w:left w:val="nil"/>
              <w:bottom w:val="nil"/>
              <w:right w:val="nil"/>
            </w:tcBorders>
          </w:tcPr>
          <w:p w14:paraId="68F9A1E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4BC62B09" w14:textId="6609E432" w:rsidR="00CF1DA2" w:rsidRPr="005B0E4B" w:rsidRDefault="00DA5D93" w:rsidP="002C7394">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 xml:space="preserve">De unieke aanduiding van een </w:t>
            </w:r>
            <w:r w:rsidR="002C7394" w:rsidRPr="00DD0F4F">
              <w:rPr>
                <w:rFonts w:ascii="Arial" w:eastAsia="Times New Roman" w:hAnsi="Arial" w:cs="Arial"/>
                <w:color w:val="000000"/>
                <w:sz w:val="20"/>
                <w:szCs w:val="20"/>
                <w:lang w:val="nl-NL"/>
              </w:rPr>
              <w:t>k</w:t>
            </w:r>
            <w:r w:rsidR="00CF1DA2" w:rsidRPr="00DD0F4F">
              <w:rPr>
                <w:rFonts w:ascii="Arial" w:eastAsia="Times New Roman" w:hAnsi="Arial" w:cs="Arial"/>
                <w:color w:val="000000"/>
                <w:sz w:val="20"/>
                <w:szCs w:val="20"/>
                <w:lang w:val="nl-NL"/>
              </w:rPr>
              <w:t>lantcontact</w:t>
            </w:r>
            <w:r w:rsidRPr="00CF1DA2">
              <w:rPr>
                <w:rFonts w:ascii="Arial" w:hAnsi="Arial" w:cs="Arial"/>
                <w:sz w:val="20"/>
                <w:szCs w:val="20"/>
                <w:lang w:val="en-AU"/>
              </w:rPr>
              <w:fldChar w:fldCharType="end"/>
            </w:r>
            <w:ins w:id="1794" w:author="Arjan Kloosterboer" w:date="2017-09-22T04:10:00Z">
              <w:r w:rsidR="005B0E4B" w:rsidRPr="00EB4B1D">
                <w:rPr>
                  <w:rFonts w:ascii="Arial" w:hAnsi="Arial" w:cs="Arial"/>
                  <w:sz w:val="20"/>
                  <w:szCs w:val="20"/>
                  <w:lang w:val="nl-NL"/>
                </w:rPr>
                <w:t xml:space="preserve"> </w:t>
              </w:r>
              <w:r w:rsidR="005B0E4B" w:rsidRPr="005B0E4B">
                <w:rPr>
                  <w:rFonts w:ascii="Arial" w:hAnsi="Arial" w:cs="Arial"/>
                  <w:sz w:val="20"/>
                  <w:szCs w:val="20"/>
                  <w:lang w:val="nl-NL"/>
                </w:rPr>
                <w:t xml:space="preserve"> binnen de organisatie die verantwoordelijk is voor de behandeling van het klantcontact</w:t>
              </w:r>
              <w:r w:rsidR="00EB4B1D">
                <w:rPr>
                  <w:rFonts w:ascii="Arial" w:hAnsi="Arial" w:cs="Arial"/>
                  <w:sz w:val="20"/>
                  <w:szCs w:val="20"/>
                  <w:lang w:val="nl-NL"/>
                </w:rPr>
                <w:t>.</w:t>
              </w:r>
            </w:ins>
          </w:p>
        </w:tc>
      </w:tr>
      <w:tr w:rsidR="00CF1DA2" w:rsidRPr="00AE6939" w14:paraId="1B95F22B" w14:textId="77777777">
        <w:trPr>
          <w:trHeight w:val="230"/>
        </w:trPr>
        <w:tc>
          <w:tcPr>
            <w:tcW w:w="3780" w:type="dxa"/>
            <w:tcBorders>
              <w:top w:val="nil"/>
              <w:left w:val="nil"/>
              <w:bottom w:val="nil"/>
              <w:right w:val="nil"/>
            </w:tcBorders>
          </w:tcPr>
          <w:p w14:paraId="6BE8D06E" w14:textId="77777777"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D90EB0B"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14:paraId="7B7C9A17" w14:textId="77777777">
        <w:trPr>
          <w:trHeight w:val="230"/>
        </w:trPr>
        <w:tc>
          <w:tcPr>
            <w:tcW w:w="3780" w:type="dxa"/>
            <w:tcBorders>
              <w:top w:val="nil"/>
              <w:left w:val="nil"/>
              <w:bottom w:val="nil"/>
              <w:right w:val="nil"/>
            </w:tcBorders>
          </w:tcPr>
          <w:p w14:paraId="6278280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36A538B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 xml:space="preserve">KING </w:t>
            </w:r>
          </w:p>
        </w:tc>
      </w:tr>
      <w:tr w:rsidR="00CF1DA2" w:rsidRPr="00CF1DA2" w14:paraId="7A9E32F0" w14:textId="77777777">
        <w:tc>
          <w:tcPr>
            <w:tcW w:w="3780" w:type="dxa"/>
            <w:tcBorders>
              <w:top w:val="nil"/>
              <w:left w:val="nil"/>
              <w:bottom w:val="nil"/>
              <w:right w:val="nil"/>
            </w:tcBorders>
          </w:tcPr>
          <w:p w14:paraId="7630629B"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943D70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29BE6D66" w14:textId="77777777">
        <w:tc>
          <w:tcPr>
            <w:tcW w:w="3780" w:type="dxa"/>
            <w:tcBorders>
              <w:top w:val="nil"/>
              <w:left w:val="nil"/>
              <w:bottom w:val="nil"/>
              <w:right w:val="nil"/>
            </w:tcBorders>
          </w:tcPr>
          <w:p w14:paraId="22150EE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1CE8CAF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14:paraId="2ABEC0B2" w14:textId="77777777">
        <w:tc>
          <w:tcPr>
            <w:tcW w:w="3780" w:type="dxa"/>
            <w:tcBorders>
              <w:top w:val="nil"/>
              <w:left w:val="nil"/>
              <w:bottom w:val="nil"/>
              <w:right w:val="nil"/>
            </w:tcBorders>
          </w:tcPr>
          <w:p w14:paraId="0977A079"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D54013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AE6939" w14:paraId="67A36C53" w14:textId="77777777">
        <w:tc>
          <w:tcPr>
            <w:tcW w:w="3780" w:type="dxa"/>
            <w:tcBorders>
              <w:top w:val="nil"/>
              <w:left w:val="nil"/>
              <w:bottom w:val="nil"/>
              <w:right w:val="nil"/>
            </w:tcBorders>
          </w:tcPr>
          <w:p w14:paraId="72F324D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74D9EE99" w14:textId="77777777" w:rsidR="00CF1DA2" w:rsidRPr="00DD0F4F" w:rsidRDefault="00CF1DA2" w:rsidP="002C739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Betreft de nummering van klantcontacten volgens een organisatie-eigen systematiek. </w:t>
            </w:r>
            <w:r w:rsidR="002C7394" w:rsidRPr="00DD0F4F">
              <w:rPr>
                <w:rFonts w:ascii="Arial" w:eastAsia="Times New Roman" w:hAnsi="Arial" w:cs="Arial"/>
                <w:color w:val="000000"/>
                <w:sz w:val="20"/>
                <w:szCs w:val="20"/>
                <w:lang w:val="nl-NL"/>
              </w:rPr>
              <w:t>Als systematiek kan b</w:t>
            </w:r>
            <w:r w:rsidRPr="00DD0F4F">
              <w:rPr>
                <w:rFonts w:ascii="Arial" w:eastAsia="Times New Roman" w:hAnsi="Arial" w:cs="Arial"/>
                <w:color w:val="000000"/>
                <w:sz w:val="20"/>
                <w:szCs w:val="20"/>
                <w:lang w:val="nl-NL"/>
              </w:rPr>
              <w:t xml:space="preserve">ijvoorbeeld </w:t>
            </w:r>
            <w:r w:rsidR="002C7394" w:rsidRPr="00DD0F4F">
              <w:rPr>
                <w:rFonts w:ascii="Arial" w:eastAsia="Times New Roman" w:hAnsi="Arial" w:cs="Arial"/>
                <w:color w:val="000000"/>
                <w:sz w:val="20"/>
                <w:szCs w:val="20"/>
                <w:lang w:val="nl-NL"/>
              </w:rPr>
              <w:t xml:space="preserve">gehanteerd worden </w:t>
            </w:r>
            <w:r w:rsidRPr="00DD0F4F">
              <w:rPr>
                <w:rFonts w:ascii="Arial" w:eastAsia="Times New Roman" w:hAnsi="Arial" w:cs="Arial"/>
                <w:color w:val="000000"/>
                <w:sz w:val="20"/>
                <w:szCs w:val="20"/>
                <w:lang w:val="nl-NL"/>
              </w:rPr>
              <w:t>het jaartal gevolgd door een oplopend volgnummer of het tijdstip, tot op de honderdste seconde, van het begin van de registratie van het klantcontact</w:t>
            </w:r>
            <w:r w:rsidR="002C7394" w:rsidRPr="00DD0F4F">
              <w:rPr>
                <w:rFonts w:ascii="Arial" w:eastAsia="Times New Roman" w:hAnsi="Arial" w:cs="Arial"/>
                <w:color w:val="000000"/>
                <w:sz w:val="20"/>
                <w:szCs w:val="20"/>
                <w:lang w:val="nl-NL"/>
              </w:rPr>
              <w:t>. Beseft moet worden dat de aldus gegenereerde identificatie beschouwd moet worden als een uniek betekenisloos kenmerk.</w:t>
            </w:r>
          </w:p>
        </w:tc>
      </w:tr>
      <w:tr w:rsidR="00CF1DA2" w:rsidRPr="00AE6939" w14:paraId="13405789" w14:textId="77777777">
        <w:tc>
          <w:tcPr>
            <w:tcW w:w="3780" w:type="dxa"/>
            <w:tcBorders>
              <w:top w:val="nil"/>
              <w:left w:val="nil"/>
              <w:bottom w:val="nil"/>
              <w:right w:val="nil"/>
            </w:tcBorders>
          </w:tcPr>
          <w:p w14:paraId="037F9907" w14:textId="77777777"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11E5219"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14:paraId="26EBEB64" w14:textId="77777777">
        <w:tc>
          <w:tcPr>
            <w:tcW w:w="3780" w:type="dxa"/>
            <w:tcBorders>
              <w:top w:val="nil"/>
              <w:left w:val="nil"/>
              <w:bottom w:val="nil"/>
              <w:right w:val="nil"/>
            </w:tcBorders>
          </w:tcPr>
          <w:p w14:paraId="266ADD1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6CAF94CA"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AN14</w:t>
            </w:r>
            <w:r w:rsidRPr="00CF1DA2">
              <w:rPr>
                <w:rFonts w:ascii="Arial" w:hAnsi="Arial" w:cs="Arial"/>
                <w:sz w:val="20"/>
                <w:szCs w:val="20"/>
                <w:lang w:val="en-AU"/>
              </w:rPr>
              <w:fldChar w:fldCharType="end"/>
            </w:r>
          </w:p>
        </w:tc>
      </w:tr>
      <w:tr w:rsidR="00CF1DA2" w:rsidRPr="00CF1DA2" w14:paraId="3DC659D1" w14:textId="77777777">
        <w:trPr>
          <w:trHeight w:val="230"/>
        </w:trPr>
        <w:tc>
          <w:tcPr>
            <w:tcW w:w="3780" w:type="dxa"/>
            <w:tcBorders>
              <w:top w:val="nil"/>
              <w:left w:val="nil"/>
              <w:bottom w:val="nil"/>
              <w:right w:val="nil"/>
            </w:tcBorders>
          </w:tcPr>
          <w:p w14:paraId="43B22548"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44D1FB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01ED59BA" w14:textId="77777777">
        <w:trPr>
          <w:trHeight w:val="230"/>
        </w:trPr>
        <w:tc>
          <w:tcPr>
            <w:tcW w:w="3780" w:type="dxa"/>
            <w:tcBorders>
              <w:top w:val="nil"/>
              <w:left w:val="nil"/>
              <w:bottom w:val="nil"/>
              <w:right w:val="nil"/>
            </w:tcBorders>
          </w:tcPr>
          <w:p w14:paraId="7D70727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5DE3A99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Alle alfanumerieke tekens</w:t>
            </w:r>
          </w:p>
        </w:tc>
      </w:tr>
      <w:tr w:rsidR="00CF1DA2" w:rsidRPr="00CF1DA2" w14:paraId="654B9686" w14:textId="77777777">
        <w:trPr>
          <w:trHeight w:val="215"/>
        </w:trPr>
        <w:tc>
          <w:tcPr>
            <w:tcW w:w="3780" w:type="dxa"/>
            <w:tcBorders>
              <w:top w:val="nil"/>
              <w:left w:val="nil"/>
              <w:bottom w:val="nil"/>
              <w:right w:val="nil"/>
            </w:tcBorders>
          </w:tcPr>
          <w:p w14:paraId="0997E893"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3C2052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3E3F4DDB" w14:textId="77777777">
        <w:trPr>
          <w:trHeight w:val="215"/>
        </w:trPr>
        <w:tc>
          <w:tcPr>
            <w:tcW w:w="3780" w:type="dxa"/>
            <w:tcBorders>
              <w:top w:val="nil"/>
              <w:left w:val="nil"/>
              <w:bottom w:val="nil"/>
              <w:right w:val="nil"/>
            </w:tcBorders>
          </w:tcPr>
          <w:p w14:paraId="1FDA7194"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1A44034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63F12800" w14:textId="77777777">
        <w:trPr>
          <w:trHeight w:val="230"/>
        </w:trPr>
        <w:tc>
          <w:tcPr>
            <w:tcW w:w="3780" w:type="dxa"/>
            <w:tcBorders>
              <w:top w:val="nil"/>
              <w:left w:val="nil"/>
              <w:bottom w:val="nil"/>
              <w:right w:val="nil"/>
            </w:tcBorders>
          </w:tcPr>
          <w:p w14:paraId="1D9A9CD5"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F7F5BC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693CA9E2" w14:textId="77777777">
        <w:trPr>
          <w:trHeight w:val="230"/>
        </w:trPr>
        <w:tc>
          <w:tcPr>
            <w:tcW w:w="3780" w:type="dxa"/>
            <w:tcBorders>
              <w:top w:val="nil"/>
              <w:left w:val="nil"/>
              <w:bottom w:val="nil"/>
              <w:right w:val="nil"/>
            </w:tcBorders>
          </w:tcPr>
          <w:p w14:paraId="35987D1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360497B4"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6BD18EFD" w14:textId="77777777">
        <w:trPr>
          <w:trHeight w:val="230"/>
        </w:trPr>
        <w:tc>
          <w:tcPr>
            <w:tcW w:w="3780" w:type="dxa"/>
            <w:tcBorders>
              <w:top w:val="nil"/>
              <w:left w:val="nil"/>
              <w:bottom w:val="nil"/>
              <w:right w:val="nil"/>
            </w:tcBorders>
          </w:tcPr>
          <w:p w14:paraId="574E269B"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C2BEA8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42D326B3" w14:textId="77777777">
        <w:trPr>
          <w:trHeight w:val="230"/>
        </w:trPr>
        <w:tc>
          <w:tcPr>
            <w:tcW w:w="3780" w:type="dxa"/>
            <w:tcBorders>
              <w:top w:val="nil"/>
              <w:left w:val="nil"/>
              <w:bottom w:val="nil"/>
              <w:right w:val="nil"/>
            </w:tcBorders>
          </w:tcPr>
          <w:p w14:paraId="61677E9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5A712CD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B9C7917" w14:textId="77777777">
        <w:trPr>
          <w:trHeight w:val="230"/>
        </w:trPr>
        <w:tc>
          <w:tcPr>
            <w:tcW w:w="3780" w:type="dxa"/>
            <w:tcBorders>
              <w:top w:val="nil"/>
              <w:left w:val="nil"/>
              <w:bottom w:val="nil"/>
              <w:right w:val="nil"/>
            </w:tcBorders>
          </w:tcPr>
          <w:p w14:paraId="39808A01"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33B0E3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751D87A0" w14:textId="77777777">
        <w:trPr>
          <w:trHeight w:val="230"/>
        </w:trPr>
        <w:tc>
          <w:tcPr>
            <w:tcW w:w="3780" w:type="dxa"/>
            <w:tcBorders>
              <w:top w:val="nil"/>
              <w:left w:val="nil"/>
              <w:bottom w:val="nil"/>
              <w:right w:val="nil"/>
            </w:tcBorders>
          </w:tcPr>
          <w:p w14:paraId="1CDE5AE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1951E07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52018D13" w14:textId="77777777">
        <w:trPr>
          <w:trHeight w:val="230"/>
        </w:trPr>
        <w:tc>
          <w:tcPr>
            <w:tcW w:w="3780" w:type="dxa"/>
            <w:tcBorders>
              <w:top w:val="nil"/>
              <w:left w:val="nil"/>
              <w:bottom w:val="nil"/>
              <w:right w:val="nil"/>
            </w:tcBorders>
          </w:tcPr>
          <w:p w14:paraId="08E90721"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EC33628"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CDB84AC" w14:textId="77777777">
        <w:trPr>
          <w:trHeight w:val="411"/>
        </w:trPr>
        <w:tc>
          <w:tcPr>
            <w:tcW w:w="3780" w:type="dxa"/>
            <w:tcBorders>
              <w:top w:val="nil"/>
              <w:left w:val="nil"/>
              <w:bottom w:val="nil"/>
              <w:right w:val="nil"/>
            </w:tcBorders>
          </w:tcPr>
          <w:p w14:paraId="208DE52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7E9CB51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3E222607" w14:textId="77777777">
        <w:trPr>
          <w:trHeight w:val="245"/>
        </w:trPr>
        <w:tc>
          <w:tcPr>
            <w:tcW w:w="3780" w:type="dxa"/>
            <w:tcBorders>
              <w:top w:val="nil"/>
              <w:left w:val="nil"/>
              <w:bottom w:val="nil"/>
              <w:right w:val="nil"/>
            </w:tcBorders>
          </w:tcPr>
          <w:p w14:paraId="6C7DB48A"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D840E3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05B99B9E" w14:textId="77777777">
        <w:trPr>
          <w:trHeight w:val="230"/>
        </w:trPr>
        <w:tc>
          <w:tcPr>
            <w:tcW w:w="3780" w:type="dxa"/>
            <w:tcBorders>
              <w:top w:val="nil"/>
              <w:left w:val="nil"/>
              <w:bottom w:val="nil"/>
              <w:right w:val="nil"/>
            </w:tcBorders>
          </w:tcPr>
          <w:p w14:paraId="3F19B069"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57918C20"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p>
        </w:tc>
      </w:tr>
      <w:tr w:rsidR="00CF1DA2" w:rsidRPr="00CF1DA2" w14:paraId="281011B1" w14:textId="77777777">
        <w:trPr>
          <w:trHeight w:val="230"/>
        </w:trPr>
        <w:tc>
          <w:tcPr>
            <w:tcW w:w="3780" w:type="dxa"/>
            <w:tcBorders>
              <w:top w:val="nil"/>
              <w:left w:val="nil"/>
              <w:bottom w:val="nil"/>
              <w:right w:val="nil"/>
            </w:tcBorders>
          </w:tcPr>
          <w:p w14:paraId="3C93B6C5"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9D76A2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63E52C5" w14:textId="77777777">
        <w:trPr>
          <w:trHeight w:val="230"/>
        </w:trPr>
        <w:tc>
          <w:tcPr>
            <w:tcW w:w="3780" w:type="dxa"/>
            <w:tcBorders>
              <w:top w:val="nil"/>
              <w:left w:val="nil"/>
              <w:bottom w:val="nil"/>
              <w:right w:val="nil"/>
            </w:tcBorders>
          </w:tcPr>
          <w:p w14:paraId="0B837DA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4E776A8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CF1DA2" w:rsidRPr="00CF1DA2" w14:paraId="2993F5B4" w14:textId="77777777">
        <w:trPr>
          <w:trHeight w:val="230"/>
        </w:trPr>
        <w:tc>
          <w:tcPr>
            <w:tcW w:w="3780" w:type="dxa"/>
            <w:tcBorders>
              <w:top w:val="nil"/>
              <w:left w:val="nil"/>
              <w:bottom w:val="nil"/>
              <w:right w:val="nil"/>
            </w:tcBorders>
          </w:tcPr>
          <w:p w14:paraId="2FFA4355"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EF5DFB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654317EA" w14:textId="77777777">
        <w:trPr>
          <w:trHeight w:val="230"/>
        </w:trPr>
        <w:tc>
          <w:tcPr>
            <w:tcW w:w="3780" w:type="dxa"/>
            <w:tcBorders>
              <w:top w:val="nil"/>
              <w:left w:val="nil"/>
              <w:bottom w:val="nil"/>
              <w:right w:val="nil"/>
            </w:tcBorders>
          </w:tcPr>
          <w:p w14:paraId="2C45B0CA"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14:paraId="089C0A48"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w:t>
            </w:r>
          </w:p>
        </w:tc>
      </w:tr>
      <w:tr w:rsidR="00CF1DA2" w:rsidRPr="00CF1DA2" w14:paraId="180524E2" w14:textId="77777777">
        <w:trPr>
          <w:trHeight w:val="230"/>
        </w:trPr>
        <w:tc>
          <w:tcPr>
            <w:tcW w:w="3780" w:type="dxa"/>
            <w:tcBorders>
              <w:top w:val="nil"/>
              <w:left w:val="nil"/>
              <w:bottom w:val="nil"/>
              <w:right w:val="nil"/>
            </w:tcBorders>
          </w:tcPr>
          <w:p w14:paraId="59F948D8"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5580" w:type="dxa"/>
            <w:tcBorders>
              <w:top w:val="nil"/>
              <w:left w:val="nil"/>
              <w:bottom w:val="nil"/>
              <w:right w:val="nil"/>
            </w:tcBorders>
          </w:tcPr>
          <w:p w14:paraId="4B6C625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bl>
    <w:p w14:paraId="3AC6594D" w14:textId="77777777" w:rsidR="00EB4B1D" w:rsidRDefault="00EB4B1D" w:rsidP="00EB4B1D">
      <w:pPr>
        <w:widowControl w:val="0"/>
        <w:autoSpaceDE w:val="0"/>
        <w:autoSpaceDN w:val="0"/>
        <w:adjustRightInd w:val="0"/>
        <w:spacing w:before="240" w:after="60" w:line="240" w:lineRule="auto"/>
        <w:outlineLvl w:val="3"/>
        <w:rPr>
          <w:ins w:id="1795" w:author="Arjan Kloosterboer" w:date="2017-09-22T04:10:00Z"/>
          <w:rFonts w:ascii="Arial" w:eastAsia="Times New Roman" w:hAnsi="Arial" w:cs="Arial"/>
          <w:b/>
          <w:bCs/>
          <w:color w:val="004080"/>
          <w:sz w:val="24"/>
          <w:szCs w:val="24"/>
        </w:rPr>
      </w:pPr>
    </w:p>
    <w:p w14:paraId="18B34550" w14:textId="485D34FB" w:rsidR="00EB4B1D" w:rsidRPr="00B92D60" w:rsidRDefault="00EB4B1D" w:rsidP="00EB4B1D">
      <w:pPr>
        <w:widowControl w:val="0"/>
        <w:autoSpaceDE w:val="0"/>
        <w:autoSpaceDN w:val="0"/>
        <w:adjustRightInd w:val="0"/>
        <w:spacing w:before="240" w:after="60" w:line="240" w:lineRule="auto"/>
        <w:outlineLvl w:val="3"/>
        <w:rPr>
          <w:ins w:id="1796" w:author="Arjan Kloosterboer" w:date="2017-09-22T04:10:00Z"/>
          <w:rFonts w:ascii="Arial" w:eastAsia="Times New Roman" w:hAnsi="Arial" w:cs="Arial"/>
          <w:b/>
          <w:color w:val="004080"/>
          <w:sz w:val="24"/>
          <w:szCs w:val="24"/>
          <w:lang w:eastAsia="nl-NL"/>
        </w:rPr>
      </w:pPr>
      <w:ins w:id="1797" w:author="Arjan Kloosterboer" w:date="2017-09-22T04:10:00Z">
        <w:r w:rsidRPr="00CF1953">
          <w:rPr>
            <w:rFonts w:ascii="Arial" w:eastAsia="Times New Roman" w:hAnsi="Arial" w:cs="Arial"/>
            <w:b/>
            <w:bCs/>
            <w:color w:val="004080"/>
            <w:sz w:val="24"/>
            <w:szCs w:val="24"/>
          </w:rPr>
          <w:t>«</w:t>
        </w:r>
        <w:r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B92D60">
          <w:rPr>
            <w:rFonts w:ascii="Arial" w:eastAsia="Times New Roman" w:hAnsi="Arial" w:cs="Arial"/>
            <w:b/>
            <w:color w:val="004080"/>
            <w:sz w:val="24"/>
            <w:szCs w:val="24"/>
            <w:lang w:eastAsia="nl-NL"/>
          </w:rPr>
          <w:t>Verantwoordelijke organisatie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B4B1D" w:rsidRPr="00717312" w14:paraId="729F84CA" w14:textId="77777777" w:rsidTr="004B6915">
        <w:trPr>
          <w:trHeight w:val="230"/>
          <w:ins w:id="1798" w:author="Arjan Kloosterboer" w:date="2017-09-22T04:10:00Z"/>
        </w:trPr>
        <w:tc>
          <w:tcPr>
            <w:tcW w:w="3780" w:type="dxa"/>
            <w:tcBorders>
              <w:top w:val="single" w:sz="4" w:space="0" w:color="auto"/>
              <w:left w:val="nil"/>
              <w:bottom w:val="nil"/>
              <w:right w:val="nil"/>
            </w:tcBorders>
          </w:tcPr>
          <w:p w14:paraId="3076C6A2" w14:textId="77777777" w:rsidR="00EB4B1D" w:rsidRPr="00717312" w:rsidRDefault="00EB4B1D" w:rsidP="004B6915">
            <w:pPr>
              <w:autoSpaceDE w:val="0"/>
              <w:autoSpaceDN w:val="0"/>
              <w:adjustRightInd w:val="0"/>
              <w:spacing w:after="0" w:line="240" w:lineRule="auto"/>
              <w:rPr>
                <w:ins w:id="1799" w:author="Arjan Kloosterboer" w:date="2017-09-22T04:10:00Z"/>
                <w:rFonts w:ascii="Arial" w:eastAsia="Times New Roman" w:hAnsi="Arial" w:cs="Arial"/>
                <w:color w:val="000000"/>
                <w:sz w:val="20"/>
                <w:szCs w:val="20"/>
              </w:rPr>
            </w:pPr>
            <w:ins w:id="1800" w:author="Arjan Kloosterboer" w:date="2017-09-22T04:10:00Z">
              <w:r w:rsidRPr="0071731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57AF1402" w14:textId="77777777" w:rsidR="00EB4B1D" w:rsidRPr="00717312" w:rsidRDefault="00EB4B1D" w:rsidP="004B6915">
            <w:pPr>
              <w:autoSpaceDE w:val="0"/>
              <w:autoSpaceDN w:val="0"/>
              <w:adjustRightInd w:val="0"/>
              <w:spacing w:after="0" w:line="240" w:lineRule="auto"/>
              <w:rPr>
                <w:ins w:id="1801" w:author="Arjan Kloosterboer" w:date="2017-09-22T04:10:00Z"/>
                <w:rFonts w:ascii="Arial" w:hAnsi="Arial" w:cs="Arial"/>
                <w:sz w:val="20"/>
                <w:szCs w:val="20"/>
                <w:lang w:val="en-AU"/>
              </w:rPr>
            </w:pPr>
            <w:ins w:id="1802" w:author="Arjan Kloosterboer" w:date="2017-09-22T04:10: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Verantwoordelijke organisatie</w:t>
              </w:r>
              <w:r w:rsidRPr="00717312">
                <w:rPr>
                  <w:rFonts w:ascii="Arial" w:hAnsi="Arial" w:cs="Arial"/>
                  <w:sz w:val="20"/>
                  <w:szCs w:val="20"/>
                  <w:lang w:val="en-AU"/>
                </w:rPr>
                <w:fldChar w:fldCharType="end"/>
              </w:r>
            </w:ins>
          </w:p>
        </w:tc>
      </w:tr>
      <w:tr w:rsidR="00EB4B1D" w:rsidRPr="00717312" w14:paraId="42643F7A" w14:textId="77777777" w:rsidTr="004B6915">
        <w:trPr>
          <w:ins w:id="1803" w:author="Arjan Kloosterboer" w:date="2017-09-22T04:10:00Z"/>
        </w:trPr>
        <w:tc>
          <w:tcPr>
            <w:tcW w:w="3780" w:type="dxa"/>
            <w:tcBorders>
              <w:top w:val="nil"/>
              <w:left w:val="nil"/>
              <w:bottom w:val="nil"/>
              <w:right w:val="nil"/>
            </w:tcBorders>
          </w:tcPr>
          <w:p w14:paraId="6CB62115" w14:textId="77777777" w:rsidR="00EB4B1D" w:rsidRPr="00717312" w:rsidRDefault="00EB4B1D" w:rsidP="004B6915">
            <w:pPr>
              <w:autoSpaceDE w:val="0"/>
              <w:autoSpaceDN w:val="0"/>
              <w:adjustRightInd w:val="0"/>
              <w:spacing w:after="0" w:line="240" w:lineRule="auto"/>
              <w:rPr>
                <w:ins w:id="1804"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22200B75" w14:textId="77777777" w:rsidR="00EB4B1D" w:rsidRPr="00717312" w:rsidRDefault="00EB4B1D" w:rsidP="004B6915">
            <w:pPr>
              <w:autoSpaceDE w:val="0"/>
              <w:autoSpaceDN w:val="0"/>
              <w:adjustRightInd w:val="0"/>
              <w:spacing w:after="0" w:line="240" w:lineRule="auto"/>
              <w:rPr>
                <w:ins w:id="1805" w:author="Arjan Kloosterboer" w:date="2017-09-22T04:10:00Z"/>
                <w:rFonts w:ascii="Arial" w:eastAsia="Times New Roman" w:hAnsi="Arial" w:cs="Arial"/>
                <w:color w:val="000000"/>
                <w:sz w:val="20"/>
                <w:szCs w:val="20"/>
              </w:rPr>
            </w:pPr>
          </w:p>
        </w:tc>
      </w:tr>
      <w:tr w:rsidR="00EB4B1D" w:rsidRPr="00717312" w14:paraId="16FA46AC" w14:textId="77777777" w:rsidTr="004B6915">
        <w:trPr>
          <w:ins w:id="1806" w:author="Arjan Kloosterboer" w:date="2017-09-22T04:10:00Z"/>
        </w:trPr>
        <w:tc>
          <w:tcPr>
            <w:tcW w:w="3780" w:type="dxa"/>
            <w:tcBorders>
              <w:top w:val="nil"/>
              <w:left w:val="nil"/>
              <w:bottom w:val="nil"/>
              <w:right w:val="nil"/>
            </w:tcBorders>
          </w:tcPr>
          <w:p w14:paraId="1AE3F919" w14:textId="77777777" w:rsidR="00EB4B1D" w:rsidRPr="00717312" w:rsidRDefault="00EB4B1D" w:rsidP="004B6915">
            <w:pPr>
              <w:autoSpaceDE w:val="0"/>
              <w:autoSpaceDN w:val="0"/>
              <w:adjustRightInd w:val="0"/>
              <w:spacing w:after="0" w:line="240" w:lineRule="auto"/>
              <w:rPr>
                <w:ins w:id="1807" w:author="Arjan Kloosterboer" w:date="2017-09-22T04:10:00Z"/>
                <w:rFonts w:ascii="Arial" w:eastAsia="Times New Roman" w:hAnsi="Arial" w:cs="Arial"/>
                <w:color w:val="000000"/>
                <w:sz w:val="20"/>
                <w:szCs w:val="20"/>
              </w:rPr>
            </w:pPr>
            <w:ins w:id="1808" w:author="Arjan Kloosterboer" w:date="2017-09-22T04:10:00Z">
              <w:r w:rsidRPr="0071731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36D7FC64" w14:textId="77777777" w:rsidR="00EB4B1D" w:rsidRPr="00717312" w:rsidRDefault="00EB4B1D" w:rsidP="004B6915">
            <w:pPr>
              <w:autoSpaceDE w:val="0"/>
              <w:autoSpaceDN w:val="0"/>
              <w:adjustRightInd w:val="0"/>
              <w:spacing w:after="0" w:line="240" w:lineRule="auto"/>
              <w:rPr>
                <w:ins w:id="1809" w:author="Arjan Kloosterboer" w:date="2017-09-22T04:10:00Z"/>
                <w:rFonts w:ascii="Arial" w:eastAsia="Times New Roman" w:hAnsi="Arial" w:cs="Arial"/>
                <w:color w:val="000000"/>
                <w:sz w:val="20"/>
                <w:szCs w:val="20"/>
              </w:rPr>
            </w:pPr>
            <w:ins w:id="1810" w:author="Arjan Kloosterboer" w:date="2017-09-22T04:10:00Z">
              <w:r w:rsidRPr="00717312">
                <w:rPr>
                  <w:rFonts w:ascii="Arial" w:eastAsia="Times New Roman" w:hAnsi="Arial" w:cs="Arial"/>
                  <w:color w:val="000000"/>
                  <w:sz w:val="20"/>
                  <w:szCs w:val="20"/>
                </w:rPr>
                <w:t>KING</w:t>
              </w:r>
            </w:ins>
          </w:p>
        </w:tc>
      </w:tr>
      <w:tr w:rsidR="00EB4B1D" w:rsidRPr="00717312" w14:paraId="18CCC407" w14:textId="77777777" w:rsidTr="004B6915">
        <w:trPr>
          <w:ins w:id="1811" w:author="Arjan Kloosterboer" w:date="2017-09-22T04:10:00Z"/>
        </w:trPr>
        <w:tc>
          <w:tcPr>
            <w:tcW w:w="3780" w:type="dxa"/>
            <w:tcBorders>
              <w:top w:val="nil"/>
              <w:left w:val="nil"/>
              <w:bottom w:val="nil"/>
              <w:right w:val="nil"/>
            </w:tcBorders>
          </w:tcPr>
          <w:p w14:paraId="1A75ECC2" w14:textId="77777777" w:rsidR="00EB4B1D" w:rsidRPr="00717312" w:rsidRDefault="00EB4B1D" w:rsidP="004B6915">
            <w:pPr>
              <w:autoSpaceDE w:val="0"/>
              <w:autoSpaceDN w:val="0"/>
              <w:adjustRightInd w:val="0"/>
              <w:spacing w:after="0" w:line="240" w:lineRule="auto"/>
              <w:rPr>
                <w:ins w:id="1812"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390891C3" w14:textId="77777777" w:rsidR="00EB4B1D" w:rsidRPr="00717312" w:rsidRDefault="00EB4B1D" w:rsidP="004B6915">
            <w:pPr>
              <w:autoSpaceDE w:val="0"/>
              <w:autoSpaceDN w:val="0"/>
              <w:adjustRightInd w:val="0"/>
              <w:spacing w:after="0" w:line="240" w:lineRule="auto"/>
              <w:rPr>
                <w:ins w:id="1813" w:author="Arjan Kloosterboer" w:date="2017-09-22T04:10:00Z"/>
                <w:rFonts w:ascii="Arial" w:eastAsia="Times New Roman" w:hAnsi="Arial" w:cs="Arial"/>
                <w:color w:val="000000"/>
                <w:sz w:val="20"/>
                <w:szCs w:val="20"/>
              </w:rPr>
            </w:pPr>
          </w:p>
        </w:tc>
      </w:tr>
      <w:tr w:rsidR="00EB4B1D" w:rsidRPr="00717312" w14:paraId="2BA115C3" w14:textId="77777777" w:rsidTr="004B6915">
        <w:trPr>
          <w:ins w:id="1814" w:author="Arjan Kloosterboer" w:date="2017-09-22T04:10:00Z"/>
        </w:trPr>
        <w:tc>
          <w:tcPr>
            <w:tcW w:w="3780" w:type="dxa"/>
            <w:tcBorders>
              <w:top w:val="nil"/>
              <w:left w:val="nil"/>
              <w:bottom w:val="nil"/>
              <w:right w:val="nil"/>
            </w:tcBorders>
          </w:tcPr>
          <w:p w14:paraId="02890063" w14:textId="77777777" w:rsidR="00EB4B1D" w:rsidRPr="00717312" w:rsidRDefault="00EB4B1D" w:rsidP="004B6915">
            <w:pPr>
              <w:autoSpaceDE w:val="0"/>
              <w:autoSpaceDN w:val="0"/>
              <w:adjustRightInd w:val="0"/>
              <w:spacing w:after="0" w:line="240" w:lineRule="auto"/>
              <w:rPr>
                <w:ins w:id="1815" w:author="Arjan Kloosterboer" w:date="2017-09-22T04:10:00Z"/>
                <w:rFonts w:ascii="Arial" w:eastAsia="Times New Roman" w:hAnsi="Arial" w:cs="Arial"/>
                <w:color w:val="000000"/>
                <w:sz w:val="20"/>
                <w:szCs w:val="20"/>
              </w:rPr>
            </w:pPr>
            <w:ins w:id="1816" w:author="Arjan Kloosterboer" w:date="2017-09-22T04:10:00Z">
              <w:r w:rsidRPr="0071731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5CE08026" w14:textId="77777777" w:rsidR="00EB4B1D" w:rsidRPr="00717312" w:rsidRDefault="00EB4B1D" w:rsidP="004B6915">
            <w:pPr>
              <w:autoSpaceDE w:val="0"/>
              <w:autoSpaceDN w:val="0"/>
              <w:adjustRightInd w:val="0"/>
              <w:spacing w:after="0" w:line="240" w:lineRule="auto"/>
              <w:rPr>
                <w:ins w:id="1817" w:author="Arjan Kloosterboer" w:date="2017-09-22T04:10:00Z"/>
                <w:rFonts w:ascii="Arial" w:eastAsia="Times New Roman" w:hAnsi="Arial" w:cs="Arial"/>
                <w:color w:val="000000"/>
                <w:sz w:val="20"/>
                <w:szCs w:val="20"/>
              </w:rPr>
            </w:pPr>
          </w:p>
        </w:tc>
      </w:tr>
      <w:tr w:rsidR="00EB4B1D" w:rsidRPr="00717312" w14:paraId="5219A5A1" w14:textId="77777777" w:rsidTr="004B6915">
        <w:trPr>
          <w:ins w:id="1818" w:author="Arjan Kloosterboer" w:date="2017-09-22T04:10:00Z"/>
        </w:trPr>
        <w:tc>
          <w:tcPr>
            <w:tcW w:w="3780" w:type="dxa"/>
            <w:tcBorders>
              <w:top w:val="nil"/>
              <w:left w:val="nil"/>
              <w:bottom w:val="nil"/>
              <w:right w:val="nil"/>
            </w:tcBorders>
          </w:tcPr>
          <w:p w14:paraId="5DCCB028" w14:textId="77777777" w:rsidR="00EB4B1D" w:rsidRPr="00717312" w:rsidRDefault="00EB4B1D" w:rsidP="004B6915">
            <w:pPr>
              <w:autoSpaceDE w:val="0"/>
              <w:autoSpaceDN w:val="0"/>
              <w:adjustRightInd w:val="0"/>
              <w:spacing w:after="0" w:line="240" w:lineRule="auto"/>
              <w:rPr>
                <w:ins w:id="1819"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108ED1F7" w14:textId="77777777" w:rsidR="00EB4B1D" w:rsidRPr="00717312" w:rsidRDefault="00EB4B1D" w:rsidP="004B6915">
            <w:pPr>
              <w:autoSpaceDE w:val="0"/>
              <w:autoSpaceDN w:val="0"/>
              <w:adjustRightInd w:val="0"/>
              <w:spacing w:after="0" w:line="240" w:lineRule="auto"/>
              <w:rPr>
                <w:ins w:id="1820" w:author="Arjan Kloosterboer" w:date="2017-09-22T04:10:00Z"/>
                <w:rFonts w:ascii="Arial" w:eastAsia="Times New Roman" w:hAnsi="Arial" w:cs="Arial"/>
                <w:color w:val="000000"/>
                <w:sz w:val="20"/>
                <w:szCs w:val="20"/>
              </w:rPr>
            </w:pPr>
          </w:p>
        </w:tc>
      </w:tr>
      <w:tr w:rsidR="00EB4B1D" w:rsidRPr="00717312" w14:paraId="0B4FCC7E" w14:textId="77777777" w:rsidTr="004B6915">
        <w:trPr>
          <w:ins w:id="1821" w:author="Arjan Kloosterboer" w:date="2017-09-22T04:10:00Z"/>
        </w:trPr>
        <w:tc>
          <w:tcPr>
            <w:tcW w:w="3780" w:type="dxa"/>
            <w:tcBorders>
              <w:top w:val="nil"/>
              <w:left w:val="nil"/>
              <w:bottom w:val="nil"/>
              <w:right w:val="nil"/>
            </w:tcBorders>
          </w:tcPr>
          <w:p w14:paraId="3CF3F478" w14:textId="77777777" w:rsidR="00EB4B1D" w:rsidRPr="00717312" w:rsidRDefault="00EB4B1D" w:rsidP="004B6915">
            <w:pPr>
              <w:autoSpaceDE w:val="0"/>
              <w:autoSpaceDN w:val="0"/>
              <w:adjustRightInd w:val="0"/>
              <w:spacing w:after="0" w:line="240" w:lineRule="auto"/>
              <w:rPr>
                <w:ins w:id="1822" w:author="Arjan Kloosterboer" w:date="2017-09-22T04:10:00Z"/>
                <w:rFonts w:ascii="Arial" w:eastAsia="Times New Roman" w:hAnsi="Arial" w:cs="Arial"/>
                <w:color w:val="000000"/>
                <w:sz w:val="20"/>
                <w:szCs w:val="20"/>
              </w:rPr>
            </w:pPr>
            <w:ins w:id="1823" w:author="Arjan Kloosterboer" w:date="2017-09-22T04:10:00Z">
              <w:r w:rsidRPr="0071731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75F67768" w14:textId="77777777" w:rsidR="00EB4B1D" w:rsidRPr="00717312" w:rsidRDefault="00EB4B1D" w:rsidP="004B6915">
            <w:pPr>
              <w:autoSpaceDE w:val="0"/>
              <w:autoSpaceDN w:val="0"/>
              <w:adjustRightInd w:val="0"/>
              <w:spacing w:after="0" w:line="240" w:lineRule="auto"/>
              <w:rPr>
                <w:ins w:id="1824" w:author="Arjan Kloosterboer" w:date="2017-09-22T04:10:00Z"/>
                <w:rFonts w:ascii="Arial" w:hAnsi="Arial" w:cs="Arial"/>
                <w:sz w:val="20"/>
                <w:szCs w:val="20"/>
                <w:lang w:val="en-AU"/>
              </w:rPr>
            </w:pPr>
            <w:ins w:id="1825" w:author="Arjan Kloosterboer" w:date="2017-09-22T04:10: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verantwoordelijkeOrganisatie</w:t>
              </w:r>
              <w:r w:rsidRPr="00717312">
                <w:rPr>
                  <w:rFonts w:ascii="Arial" w:hAnsi="Arial" w:cs="Arial"/>
                  <w:sz w:val="20"/>
                  <w:szCs w:val="20"/>
                  <w:lang w:val="en-AU"/>
                </w:rPr>
                <w:fldChar w:fldCharType="end"/>
              </w:r>
            </w:ins>
          </w:p>
        </w:tc>
      </w:tr>
      <w:tr w:rsidR="00EB4B1D" w:rsidRPr="00717312" w14:paraId="2218CE40" w14:textId="77777777" w:rsidTr="004B6915">
        <w:trPr>
          <w:ins w:id="1826" w:author="Arjan Kloosterboer" w:date="2017-09-22T04:10:00Z"/>
        </w:trPr>
        <w:tc>
          <w:tcPr>
            <w:tcW w:w="3780" w:type="dxa"/>
            <w:tcBorders>
              <w:top w:val="nil"/>
              <w:left w:val="nil"/>
              <w:bottom w:val="nil"/>
              <w:right w:val="nil"/>
            </w:tcBorders>
          </w:tcPr>
          <w:p w14:paraId="0F64AD0E" w14:textId="77777777" w:rsidR="00EB4B1D" w:rsidRPr="00717312" w:rsidRDefault="00EB4B1D" w:rsidP="004B6915">
            <w:pPr>
              <w:autoSpaceDE w:val="0"/>
              <w:autoSpaceDN w:val="0"/>
              <w:adjustRightInd w:val="0"/>
              <w:spacing w:after="0" w:line="240" w:lineRule="auto"/>
              <w:rPr>
                <w:ins w:id="1827"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244FBD2B" w14:textId="77777777" w:rsidR="00EB4B1D" w:rsidRPr="00717312" w:rsidRDefault="00EB4B1D" w:rsidP="004B6915">
            <w:pPr>
              <w:autoSpaceDE w:val="0"/>
              <w:autoSpaceDN w:val="0"/>
              <w:adjustRightInd w:val="0"/>
              <w:spacing w:after="0" w:line="240" w:lineRule="auto"/>
              <w:rPr>
                <w:ins w:id="1828" w:author="Arjan Kloosterboer" w:date="2017-09-22T04:10:00Z"/>
                <w:rFonts w:ascii="Arial" w:eastAsia="Times New Roman" w:hAnsi="Arial" w:cs="Arial"/>
                <w:color w:val="000000"/>
                <w:sz w:val="20"/>
                <w:szCs w:val="20"/>
              </w:rPr>
            </w:pPr>
          </w:p>
        </w:tc>
      </w:tr>
      <w:tr w:rsidR="00EB4B1D" w:rsidRPr="00AE6939" w14:paraId="72E06A7E" w14:textId="77777777" w:rsidTr="004B6915">
        <w:trPr>
          <w:ins w:id="1829" w:author="Arjan Kloosterboer" w:date="2017-09-22T04:10:00Z"/>
        </w:trPr>
        <w:tc>
          <w:tcPr>
            <w:tcW w:w="3780" w:type="dxa"/>
            <w:tcBorders>
              <w:top w:val="nil"/>
              <w:left w:val="nil"/>
              <w:bottom w:val="nil"/>
              <w:right w:val="nil"/>
            </w:tcBorders>
          </w:tcPr>
          <w:p w14:paraId="2CAD267F" w14:textId="77777777" w:rsidR="00EB4B1D" w:rsidRPr="00717312" w:rsidRDefault="00EB4B1D" w:rsidP="004B6915">
            <w:pPr>
              <w:autoSpaceDE w:val="0"/>
              <w:autoSpaceDN w:val="0"/>
              <w:adjustRightInd w:val="0"/>
              <w:spacing w:after="0" w:line="240" w:lineRule="auto"/>
              <w:rPr>
                <w:ins w:id="1830" w:author="Arjan Kloosterboer" w:date="2017-09-22T04:10:00Z"/>
                <w:rFonts w:ascii="Arial" w:eastAsia="Times New Roman" w:hAnsi="Arial" w:cs="Arial"/>
                <w:color w:val="000000"/>
                <w:sz w:val="20"/>
                <w:szCs w:val="20"/>
              </w:rPr>
            </w:pPr>
            <w:ins w:id="1831" w:author="Arjan Kloosterboer" w:date="2017-09-22T04:10:00Z">
              <w:r w:rsidRPr="0071731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09AAA74A" w14:textId="05207341" w:rsidR="00EB4B1D" w:rsidRPr="00DD0F4F" w:rsidRDefault="00EB4B1D" w:rsidP="004B6915">
            <w:pPr>
              <w:autoSpaceDE w:val="0"/>
              <w:autoSpaceDN w:val="0"/>
              <w:adjustRightInd w:val="0"/>
              <w:spacing w:after="0" w:line="240" w:lineRule="auto"/>
              <w:rPr>
                <w:ins w:id="1832" w:author="Arjan Kloosterboer" w:date="2017-09-22T04:10:00Z"/>
                <w:rFonts w:ascii="Arial" w:hAnsi="Arial" w:cs="Arial"/>
                <w:sz w:val="20"/>
                <w:szCs w:val="20"/>
                <w:lang w:val="nl-NL"/>
              </w:rPr>
            </w:pPr>
            <w:ins w:id="1833" w:author="Arjan Kloosterboer" w:date="2017-09-22T04:10:00Z">
              <w:r w:rsidRPr="00717312">
                <w:rPr>
                  <w:rFonts w:ascii="Arial" w:hAnsi="Arial" w:cs="Arial"/>
                  <w:sz w:val="20"/>
                  <w:szCs w:val="20"/>
                  <w:lang w:val="en-AU"/>
                </w:rPr>
                <w:fldChar w:fldCharType="begin" w:fldLock="1"/>
              </w:r>
              <w:r w:rsidRPr="00DD0F4F">
                <w:rPr>
                  <w:rFonts w:ascii="Arial" w:hAnsi="Arial" w:cs="Arial"/>
                  <w:sz w:val="20"/>
                  <w:szCs w:val="20"/>
                  <w:lang w:val="nl-NL"/>
                </w:rPr>
                <w:instrText xml:space="preserve">MERGEFIELD </w:instrText>
              </w:r>
              <w:r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Pr="00DD0F4F">
                <w:rPr>
                  <w:rFonts w:ascii="Arial" w:eastAsia="Times New Roman" w:hAnsi="Arial" w:cs="Arial"/>
                  <w:color w:val="000000"/>
                  <w:sz w:val="20"/>
                  <w:szCs w:val="20"/>
                  <w:lang w:val="nl-NL"/>
                </w:rPr>
                <w:t xml:space="preserve">Het RSIN van de Niet-natuurlijk persoon zijnde de organisatie die </w:t>
              </w:r>
              <w:r>
                <w:rPr>
                  <w:rFonts w:ascii="Arial" w:eastAsia="Times New Roman" w:hAnsi="Arial" w:cs="Arial"/>
                  <w:color w:val="000000"/>
                  <w:sz w:val="20"/>
                  <w:szCs w:val="20"/>
                  <w:lang w:val="nl-NL"/>
                </w:rPr>
                <w:t>verantwoordelijk is voor het klantcontact</w:t>
              </w:r>
              <w:r w:rsidRPr="00DD0F4F">
                <w:rPr>
                  <w:rFonts w:ascii="Arial" w:eastAsia="Times New Roman" w:hAnsi="Arial" w:cs="Arial"/>
                  <w:color w:val="000000"/>
                  <w:sz w:val="20"/>
                  <w:szCs w:val="20"/>
                  <w:lang w:val="nl-NL"/>
                </w:rPr>
                <w:t>.</w:t>
              </w:r>
              <w:r w:rsidRPr="00717312">
                <w:rPr>
                  <w:rFonts w:ascii="Arial" w:hAnsi="Arial" w:cs="Arial"/>
                  <w:sz w:val="20"/>
                  <w:szCs w:val="20"/>
                  <w:lang w:val="en-AU"/>
                </w:rPr>
                <w:fldChar w:fldCharType="end"/>
              </w:r>
            </w:ins>
          </w:p>
        </w:tc>
      </w:tr>
      <w:tr w:rsidR="00EB4B1D" w:rsidRPr="00AE6939" w14:paraId="1CDCD8DE" w14:textId="77777777" w:rsidTr="004B6915">
        <w:trPr>
          <w:trHeight w:val="230"/>
          <w:ins w:id="1834" w:author="Arjan Kloosterboer" w:date="2017-09-22T04:10:00Z"/>
        </w:trPr>
        <w:tc>
          <w:tcPr>
            <w:tcW w:w="3780" w:type="dxa"/>
            <w:tcBorders>
              <w:top w:val="nil"/>
              <w:left w:val="nil"/>
              <w:bottom w:val="nil"/>
              <w:right w:val="nil"/>
            </w:tcBorders>
          </w:tcPr>
          <w:p w14:paraId="26624ED9" w14:textId="77777777" w:rsidR="00EB4B1D" w:rsidRPr="00DD0F4F" w:rsidRDefault="00EB4B1D" w:rsidP="004B6915">
            <w:pPr>
              <w:autoSpaceDE w:val="0"/>
              <w:autoSpaceDN w:val="0"/>
              <w:adjustRightInd w:val="0"/>
              <w:spacing w:after="0" w:line="240" w:lineRule="auto"/>
              <w:rPr>
                <w:ins w:id="1835" w:author="Arjan Kloosterboer" w:date="2017-09-22T04:1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477A40A" w14:textId="77777777" w:rsidR="00EB4B1D" w:rsidRPr="00DD0F4F" w:rsidRDefault="00EB4B1D" w:rsidP="004B6915">
            <w:pPr>
              <w:autoSpaceDE w:val="0"/>
              <w:autoSpaceDN w:val="0"/>
              <w:adjustRightInd w:val="0"/>
              <w:spacing w:after="0" w:line="240" w:lineRule="auto"/>
              <w:rPr>
                <w:ins w:id="1836" w:author="Arjan Kloosterboer" w:date="2017-09-22T04:10:00Z"/>
                <w:rFonts w:ascii="Arial" w:eastAsia="Times New Roman" w:hAnsi="Arial" w:cs="Arial"/>
                <w:color w:val="000000"/>
                <w:sz w:val="20"/>
                <w:szCs w:val="20"/>
                <w:lang w:val="nl-NL"/>
              </w:rPr>
            </w:pPr>
          </w:p>
        </w:tc>
      </w:tr>
      <w:tr w:rsidR="00EB4B1D" w:rsidRPr="00717312" w14:paraId="5BC53F34" w14:textId="77777777" w:rsidTr="004B6915">
        <w:trPr>
          <w:trHeight w:val="230"/>
          <w:ins w:id="1837" w:author="Arjan Kloosterboer" w:date="2017-09-22T04:10:00Z"/>
        </w:trPr>
        <w:tc>
          <w:tcPr>
            <w:tcW w:w="3780" w:type="dxa"/>
            <w:tcBorders>
              <w:top w:val="nil"/>
              <w:left w:val="nil"/>
              <w:bottom w:val="nil"/>
              <w:right w:val="nil"/>
            </w:tcBorders>
          </w:tcPr>
          <w:p w14:paraId="5F789031" w14:textId="77777777" w:rsidR="00EB4B1D" w:rsidRPr="00717312" w:rsidRDefault="00EB4B1D" w:rsidP="004B6915">
            <w:pPr>
              <w:autoSpaceDE w:val="0"/>
              <w:autoSpaceDN w:val="0"/>
              <w:adjustRightInd w:val="0"/>
              <w:spacing w:after="0" w:line="240" w:lineRule="auto"/>
              <w:rPr>
                <w:ins w:id="1838" w:author="Arjan Kloosterboer" w:date="2017-09-22T04:10:00Z"/>
                <w:rFonts w:ascii="Arial" w:eastAsia="Times New Roman" w:hAnsi="Arial" w:cs="Arial"/>
                <w:color w:val="000000"/>
                <w:sz w:val="20"/>
                <w:szCs w:val="20"/>
              </w:rPr>
            </w:pPr>
            <w:ins w:id="1839" w:author="Arjan Kloosterboer" w:date="2017-09-22T04:10:00Z">
              <w:r w:rsidRPr="0071731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2F4095F2" w14:textId="77777777" w:rsidR="00EB4B1D" w:rsidRPr="00717312" w:rsidRDefault="00EB4B1D" w:rsidP="004B6915">
            <w:pPr>
              <w:autoSpaceDE w:val="0"/>
              <w:autoSpaceDN w:val="0"/>
              <w:adjustRightInd w:val="0"/>
              <w:spacing w:after="0" w:line="240" w:lineRule="auto"/>
              <w:rPr>
                <w:ins w:id="1840" w:author="Arjan Kloosterboer" w:date="2017-09-22T04:10:00Z"/>
                <w:rFonts w:ascii="Arial" w:eastAsia="Times New Roman" w:hAnsi="Arial" w:cs="Arial"/>
                <w:color w:val="000000"/>
                <w:sz w:val="20"/>
                <w:szCs w:val="20"/>
              </w:rPr>
            </w:pPr>
            <w:ins w:id="1841" w:author="Arjan Kloosterboer" w:date="2017-09-22T04:10:00Z">
              <w:r w:rsidRPr="00717312">
                <w:rPr>
                  <w:rFonts w:ascii="Arial" w:eastAsia="Times New Roman" w:hAnsi="Arial" w:cs="Arial"/>
                  <w:color w:val="000000"/>
                  <w:sz w:val="20"/>
                  <w:szCs w:val="20"/>
                </w:rPr>
                <w:t xml:space="preserve">KING </w:t>
              </w:r>
            </w:ins>
          </w:p>
        </w:tc>
      </w:tr>
      <w:tr w:rsidR="00EB4B1D" w:rsidRPr="00717312" w14:paraId="12EB1E97" w14:textId="77777777" w:rsidTr="004B6915">
        <w:trPr>
          <w:ins w:id="1842" w:author="Arjan Kloosterboer" w:date="2017-09-22T04:10:00Z"/>
        </w:trPr>
        <w:tc>
          <w:tcPr>
            <w:tcW w:w="3780" w:type="dxa"/>
            <w:tcBorders>
              <w:top w:val="nil"/>
              <w:left w:val="nil"/>
              <w:bottom w:val="nil"/>
              <w:right w:val="nil"/>
            </w:tcBorders>
          </w:tcPr>
          <w:p w14:paraId="39168303" w14:textId="77777777" w:rsidR="00EB4B1D" w:rsidRPr="00717312" w:rsidRDefault="00EB4B1D" w:rsidP="004B6915">
            <w:pPr>
              <w:autoSpaceDE w:val="0"/>
              <w:autoSpaceDN w:val="0"/>
              <w:adjustRightInd w:val="0"/>
              <w:spacing w:after="0" w:line="240" w:lineRule="auto"/>
              <w:rPr>
                <w:ins w:id="1843"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2FACCAC1" w14:textId="77777777" w:rsidR="00EB4B1D" w:rsidRPr="00717312" w:rsidRDefault="00EB4B1D" w:rsidP="004B6915">
            <w:pPr>
              <w:autoSpaceDE w:val="0"/>
              <w:autoSpaceDN w:val="0"/>
              <w:adjustRightInd w:val="0"/>
              <w:spacing w:after="0" w:line="240" w:lineRule="auto"/>
              <w:rPr>
                <w:ins w:id="1844" w:author="Arjan Kloosterboer" w:date="2017-09-22T04:10:00Z"/>
                <w:rFonts w:ascii="Arial" w:eastAsia="Times New Roman" w:hAnsi="Arial" w:cs="Arial"/>
                <w:color w:val="000000"/>
                <w:sz w:val="20"/>
                <w:szCs w:val="20"/>
              </w:rPr>
            </w:pPr>
          </w:p>
        </w:tc>
      </w:tr>
      <w:tr w:rsidR="00EB4B1D" w:rsidRPr="00717312" w14:paraId="2DD47A05" w14:textId="77777777" w:rsidTr="004B6915">
        <w:trPr>
          <w:ins w:id="1845" w:author="Arjan Kloosterboer" w:date="2017-09-22T04:10:00Z"/>
        </w:trPr>
        <w:tc>
          <w:tcPr>
            <w:tcW w:w="3780" w:type="dxa"/>
            <w:tcBorders>
              <w:top w:val="nil"/>
              <w:left w:val="nil"/>
              <w:bottom w:val="nil"/>
              <w:right w:val="nil"/>
            </w:tcBorders>
          </w:tcPr>
          <w:p w14:paraId="61013D7A" w14:textId="77777777" w:rsidR="00EB4B1D" w:rsidRPr="00717312" w:rsidRDefault="00EB4B1D" w:rsidP="004B6915">
            <w:pPr>
              <w:autoSpaceDE w:val="0"/>
              <w:autoSpaceDN w:val="0"/>
              <w:adjustRightInd w:val="0"/>
              <w:spacing w:after="0" w:line="240" w:lineRule="auto"/>
              <w:rPr>
                <w:ins w:id="1846" w:author="Arjan Kloosterboer" w:date="2017-09-22T04:10:00Z"/>
                <w:rFonts w:ascii="Arial" w:eastAsia="Times New Roman" w:hAnsi="Arial" w:cs="Arial"/>
                <w:color w:val="000000"/>
                <w:sz w:val="20"/>
                <w:szCs w:val="20"/>
              </w:rPr>
            </w:pPr>
            <w:ins w:id="1847" w:author="Arjan Kloosterboer" w:date="2017-09-22T04:10:00Z">
              <w:r w:rsidRPr="0071731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07A05B1F" w14:textId="77777777" w:rsidR="00EB4B1D" w:rsidRPr="00717312" w:rsidRDefault="00EB4B1D" w:rsidP="004B6915">
            <w:pPr>
              <w:autoSpaceDE w:val="0"/>
              <w:autoSpaceDN w:val="0"/>
              <w:adjustRightInd w:val="0"/>
              <w:spacing w:after="0" w:line="240" w:lineRule="auto"/>
              <w:rPr>
                <w:ins w:id="1848" w:author="Arjan Kloosterboer" w:date="2017-09-22T04:10:00Z"/>
                <w:rFonts w:ascii="Arial" w:eastAsia="Times New Roman" w:hAnsi="Arial" w:cs="Arial"/>
                <w:color w:val="000000"/>
                <w:sz w:val="20"/>
                <w:szCs w:val="20"/>
              </w:rPr>
            </w:pPr>
            <w:ins w:id="1849" w:author="Arjan Kloosterboer" w:date="2017-09-22T04:10:00Z">
              <w:r>
                <w:rPr>
                  <w:rFonts w:ascii="Arial" w:eastAsia="Times New Roman" w:hAnsi="Arial" w:cs="Arial"/>
                  <w:color w:val="000000"/>
                  <w:sz w:val="20"/>
                  <w:szCs w:val="20"/>
                </w:rPr>
                <w:t>20-12-2016</w:t>
              </w:r>
            </w:ins>
          </w:p>
        </w:tc>
      </w:tr>
      <w:tr w:rsidR="00EB4B1D" w:rsidRPr="00717312" w14:paraId="2DE25BC5" w14:textId="77777777" w:rsidTr="004B6915">
        <w:trPr>
          <w:ins w:id="1850" w:author="Arjan Kloosterboer" w:date="2017-09-22T04:10:00Z"/>
        </w:trPr>
        <w:tc>
          <w:tcPr>
            <w:tcW w:w="3780" w:type="dxa"/>
            <w:tcBorders>
              <w:top w:val="nil"/>
              <w:left w:val="nil"/>
              <w:bottom w:val="nil"/>
              <w:right w:val="nil"/>
            </w:tcBorders>
          </w:tcPr>
          <w:p w14:paraId="4B59EFC7" w14:textId="77777777" w:rsidR="00EB4B1D" w:rsidRPr="00717312" w:rsidRDefault="00EB4B1D" w:rsidP="004B6915">
            <w:pPr>
              <w:autoSpaceDE w:val="0"/>
              <w:autoSpaceDN w:val="0"/>
              <w:adjustRightInd w:val="0"/>
              <w:spacing w:after="0" w:line="240" w:lineRule="auto"/>
              <w:rPr>
                <w:ins w:id="1851"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54507697" w14:textId="77777777" w:rsidR="00EB4B1D" w:rsidRPr="00717312" w:rsidRDefault="00EB4B1D" w:rsidP="004B6915">
            <w:pPr>
              <w:autoSpaceDE w:val="0"/>
              <w:autoSpaceDN w:val="0"/>
              <w:adjustRightInd w:val="0"/>
              <w:spacing w:after="0" w:line="240" w:lineRule="auto"/>
              <w:rPr>
                <w:ins w:id="1852" w:author="Arjan Kloosterboer" w:date="2017-09-22T04:10:00Z"/>
                <w:rFonts w:ascii="Arial" w:eastAsia="Times New Roman" w:hAnsi="Arial" w:cs="Arial"/>
                <w:color w:val="000000"/>
                <w:sz w:val="20"/>
                <w:szCs w:val="20"/>
              </w:rPr>
            </w:pPr>
          </w:p>
        </w:tc>
      </w:tr>
      <w:tr w:rsidR="00EB4B1D" w:rsidRPr="00AE6939" w14:paraId="56D0D425" w14:textId="77777777" w:rsidTr="004B6915">
        <w:trPr>
          <w:ins w:id="1853" w:author="Arjan Kloosterboer" w:date="2017-09-22T04:10:00Z"/>
        </w:trPr>
        <w:tc>
          <w:tcPr>
            <w:tcW w:w="3780" w:type="dxa"/>
            <w:tcBorders>
              <w:top w:val="nil"/>
              <w:left w:val="nil"/>
              <w:bottom w:val="nil"/>
              <w:right w:val="nil"/>
            </w:tcBorders>
          </w:tcPr>
          <w:p w14:paraId="5FE75108" w14:textId="77777777" w:rsidR="00EB4B1D" w:rsidRPr="00717312" w:rsidRDefault="00EB4B1D" w:rsidP="004B6915">
            <w:pPr>
              <w:autoSpaceDE w:val="0"/>
              <w:autoSpaceDN w:val="0"/>
              <w:adjustRightInd w:val="0"/>
              <w:spacing w:after="0" w:line="240" w:lineRule="auto"/>
              <w:rPr>
                <w:ins w:id="1854" w:author="Arjan Kloosterboer" w:date="2017-09-22T04:10:00Z"/>
                <w:rFonts w:ascii="Arial" w:eastAsia="Times New Roman" w:hAnsi="Arial" w:cs="Arial"/>
                <w:color w:val="000000"/>
                <w:sz w:val="20"/>
                <w:szCs w:val="20"/>
              </w:rPr>
            </w:pPr>
            <w:ins w:id="1855" w:author="Arjan Kloosterboer" w:date="2017-09-22T04:10:00Z">
              <w:r w:rsidRPr="0071731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4B7C4C0F" w14:textId="77777777" w:rsidR="00EB4B1D" w:rsidRPr="00EB4B1D" w:rsidRDefault="00EB4B1D" w:rsidP="00EB4B1D">
            <w:pPr>
              <w:autoSpaceDE w:val="0"/>
              <w:autoSpaceDN w:val="0"/>
              <w:adjustRightInd w:val="0"/>
              <w:spacing w:after="0" w:line="240" w:lineRule="auto"/>
              <w:rPr>
                <w:ins w:id="1856" w:author="Arjan Kloosterboer" w:date="2017-09-22T04:10:00Z"/>
                <w:rFonts w:ascii="Arial" w:eastAsia="Times New Roman" w:hAnsi="Arial" w:cs="Arial"/>
                <w:color w:val="000000"/>
                <w:sz w:val="20"/>
                <w:szCs w:val="20"/>
                <w:lang w:val="nl-NL"/>
              </w:rPr>
            </w:pPr>
            <w:ins w:id="1857" w:author="Arjan Kloosterboer" w:date="2017-09-22T04:10:00Z">
              <w:r w:rsidRPr="00EB4B1D">
                <w:rPr>
                  <w:rFonts w:ascii="Arial" w:eastAsia="Times New Roman" w:hAnsi="Arial" w:cs="Arial"/>
                  <w:color w:val="000000"/>
                  <w:sz w:val="20"/>
                  <w:szCs w:val="20"/>
                  <w:lang w:val="nl-NL"/>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die verantwoordelijk is voor de behandeling van een klantcontact. Dit zal veelal dezelfde organisatie zijn als vastgelegd bij de zaak in Bronorganisatie of Verantwoordelijke organisatie. Er zal pas sprake kunnen zijn van een andere organisatie als in ketensamenwerking de verantwoordelijkheid voor de zaak twee of meer keer is overgegaan naar een andere organisatie. </w:t>
              </w:r>
            </w:ins>
          </w:p>
          <w:p w14:paraId="0AD2DF65" w14:textId="7A7EC22C" w:rsidR="00EB4B1D" w:rsidRPr="00DD0F4F" w:rsidRDefault="00EB4B1D" w:rsidP="00EB4B1D">
            <w:pPr>
              <w:autoSpaceDE w:val="0"/>
              <w:autoSpaceDN w:val="0"/>
              <w:adjustRightInd w:val="0"/>
              <w:spacing w:after="0" w:line="240" w:lineRule="auto"/>
              <w:rPr>
                <w:ins w:id="1858" w:author="Arjan Kloosterboer" w:date="2017-09-22T04:10:00Z"/>
                <w:rFonts w:ascii="Arial" w:eastAsia="Times New Roman" w:hAnsi="Arial" w:cs="Arial"/>
                <w:color w:val="000000"/>
                <w:sz w:val="20"/>
                <w:szCs w:val="20"/>
                <w:lang w:val="nl-NL"/>
              </w:rPr>
            </w:pPr>
            <w:ins w:id="1859" w:author="Arjan Kloosterboer" w:date="2017-09-22T04:10:00Z">
              <w:r w:rsidRPr="00EB4B1D">
                <w:rPr>
                  <w:rFonts w:ascii="Arial" w:eastAsia="Times New Roman" w:hAnsi="Arial" w:cs="Arial"/>
                  <w:color w:val="000000"/>
                  <w:sz w:val="20"/>
                  <w:szCs w:val="20"/>
                  <w:lang w:val="nl-NL"/>
                </w:rPr>
                <w:t>Het RSIN staat in het Handelsregister (NHR) en op het daaraan te ontlenen uittreksel.</w:t>
              </w:r>
            </w:ins>
          </w:p>
        </w:tc>
      </w:tr>
      <w:tr w:rsidR="00EB4B1D" w:rsidRPr="00AE6939" w14:paraId="576313DB" w14:textId="77777777" w:rsidTr="004B6915">
        <w:trPr>
          <w:ins w:id="1860" w:author="Arjan Kloosterboer" w:date="2017-09-22T04:10:00Z"/>
        </w:trPr>
        <w:tc>
          <w:tcPr>
            <w:tcW w:w="3780" w:type="dxa"/>
            <w:tcBorders>
              <w:top w:val="nil"/>
              <w:left w:val="nil"/>
              <w:bottom w:val="nil"/>
              <w:right w:val="nil"/>
            </w:tcBorders>
          </w:tcPr>
          <w:p w14:paraId="246780F6" w14:textId="77777777" w:rsidR="00EB4B1D" w:rsidRPr="00DD0F4F" w:rsidRDefault="00EB4B1D" w:rsidP="004B6915">
            <w:pPr>
              <w:autoSpaceDE w:val="0"/>
              <w:autoSpaceDN w:val="0"/>
              <w:adjustRightInd w:val="0"/>
              <w:spacing w:after="0" w:line="240" w:lineRule="auto"/>
              <w:rPr>
                <w:ins w:id="1861" w:author="Arjan Kloosterboer" w:date="2017-09-22T04:1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1CB17F6" w14:textId="77777777" w:rsidR="00EB4B1D" w:rsidRPr="00DD0F4F" w:rsidRDefault="00EB4B1D" w:rsidP="004B6915">
            <w:pPr>
              <w:autoSpaceDE w:val="0"/>
              <w:autoSpaceDN w:val="0"/>
              <w:adjustRightInd w:val="0"/>
              <w:spacing w:after="0" w:line="240" w:lineRule="auto"/>
              <w:rPr>
                <w:ins w:id="1862" w:author="Arjan Kloosterboer" w:date="2017-09-22T04:10:00Z"/>
                <w:rFonts w:ascii="Arial" w:eastAsia="Times New Roman" w:hAnsi="Arial" w:cs="Arial"/>
                <w:color w:val="000000"/>
                <w:sz w:val="20"/>
                <w:szCs w:val="20"/>
                <w:lang w:val="nl-NL"/>
              </w:rPr>
            </w:pPr>
          </w:p>
        </w:tc>
      </w:tr>
      <w:tr w:rsidR="00EB4B1D" w:rsidRPr="00717312" w14:paraId="3793E319" w14:textId="77777777" w:rsidTr="004B6915">
        <w:trPr>
          <w:ins w:id="1863" w:author="Arjan Kloosterboer" w:date="2017-09-22T04:10:00Z"/>
        </w:trPr>
        <w:tc>
          <w:tcPr>
            <w:tcW w:w="3780" w:type="dxa"/>
            <w:tcBorders>
              <w:top w:val="nil"/>
              <w:left w:val="nil"/>
              <w:bottom w:val="nil"/>
              <w:right w:val="nil"/>
            </w:tcBorders>
          </w:tcPr>
          <w:p w14:paraId="0EFD8A15" w14:textId="77777777" w:rsidR="00EB4B1D" w:rsidRPr="00717312" w:rsidRDefault="00EB4B1D" w:rsidP="004B6915">
            <w:pPr>
              <w:autoSpaceDE w:val="0"/>
              <w:autoSpaceDN w:val="0"/>
              <w:adjustRightInd w:val="0"/>
              <w:spacing w:after="0" w:line="240" w:lineRule="auto"/>
              <w:rPr>
                <w:ins w:id="1864" w:author="Arjan Kloosterboer" w:date="2017-09-22T04:10:00Z"/>
                <w:rFonts w:ascii="Arial" w:eastAsia="Times New Roman" w:hAnsi="Arial" w:cs="Arial"/>
                <w:color w:val="000000"/>
                <w:sz w:val="20"/>
                <w:szCs w:val="20"/>
              </w:rPr>
            </w:pPr>
            <w:ins w:id="1865" w:author="Arjan Kloosterboer" w:date="2017-09-22T04:10:00Z">
              <w:r w:rsidRPr="0071731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2FA71315" w14:textId="77777777" w:rsidR="00EB4B1D" w:rsidRPr="00717312" w:rsidRDefault="00EB4B1D" w:rsidP="004B6915">
            <w:pPr>
              <w:autoSpaceDE w:val="0"/>
              <w:autoSpaceDN w:val="0"/>
              <w:adjustRightInd w:val="0"/>
              <w:spacing w:after="0" w:line="240" w:lineRule="auto"/>
              <w:rPr>
                <w:ins w:id="1866" w:author="Arjan Kloosterboer" w:date="2017-09-22T04:10:00Z"/>
                <w:rFonts w:ascii="Arial" w:hAnsi="Arial" w:cs="Arial"/>
                <w:sz w:val="20"/>
                <w:szCs w:val="20"/>
                <w:lang w:val="en-AU"/>
              </w:rPr>
            </w:pPr>
            <w:ins w:id="1867" w:author="Arjan Kloosterboer" w:date="2017-09-22T04:10: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ins>
          </w:p>
        </w:tc>
      </w:tr>
      <w:tr w:rsidR="00EB4B1D" w:rsidRPr="00717312" w14:paraId="789C62D1" w14:textId="77777777" w:rsidTr="004B6915">
        <w:trPr>
          <w:trHeight w:val="230"/>
          <w:ins w:id="1868" w:author="Arjan Kloosterboer" w:date="2017-09-22T04:10:00Z"/>
        </w:trPr>
        <w:tc>
          <w:tcPr>
            <w:tcW w:w="3780" w:type="dxa"/>
            <w:tcBorders>
              <w:top w:val="nil"/>
              <w:left w:val="nil"/>
              <w:bottom w:val="nil"/>
              <w:right w:val="nil"/>
            </w:tcBorders>
          </w:tcPr>
          <w:p w14:paraId="3F7C0116" w14:textId="77777777" w:rsidR="00EB4B1D" w:rsidRPr="00717312" w:rsidRDefault="00EB4B1D" w:rsidP="004B6915">
            <w:pPr>
              <w:autoSpaceDE w:val="0"/>
              <w:autoSpaceDN w:val="0"/>
              <w:adjustRightInd w:val="0"/>
              <w:spacing w:after="0" w:line="240" w:lineRule="auto"/>
              <w:rPr>
                <w:ins w:id="1869"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13427C04" w14:textId="77777777" w:rsidR="00EB4B1D" w:rsidRPr="00717312" w:rsidRDefault="00EB4B1D" w:rsidP="004B6915">
            <w:pPr>
              <w:autoSpaceDE w:val="0"/>
              <w:autoSpaceDN w:val="0"/>
              <w:adjustRightInd w:val="0"/>
              <w:spacing w:after="0" w:line="240" w:lineRule="auto"/>
              <w:rPr>
                <w:ins w:id="1870" w:author="Arjan Kloosterboer" w:date="2017-09-22T04:10:00Z"/>
                <w:rFonts w:ascii="Arial" w:eastAsia="Times New Roman" w:hAnsi="Arial" w:cs="Arial"/>
                <w:color w:val="000000"/>
                <w:sz w:val="20"/>
                <w:szCs w:val="20"/>
              </w:rPr>
            </w:pPr>
          </w:p>
        </w:tc>
      </w:tr>
      <w:tr w:rsidR="00EB4B1D" w:rsidRPr="00AE6939" w14:paraId="7E3E02C0" w14:textId="77777777" w:rsidTr="004B6915">
        <w:trPr>
          <w:trHeight w:val="230"/>
          <w:ins w:id="1871" w:author="Arjan Kloosterboer" w:date="2017-09-22T04:10:00Z"/>
        </w:trPr>
        <w:tc>
          <w:tcPr>
            <w:tcW w:w="3780" w:type="dxa"/>
            <w:tcBorders>
              <w:top w:val="nil"/>
              <w:left w:val="nil"/>
              <w:bottom w:val="nil"/>
              <w:right w:val="nil"/>
            </w:tcBorders>
          </w:tcPr>
          <w:p w14:paraId="2287E310" w14:textId="77777777" w:rsidR="00EB4B1D" w:rsidRPr="00717312" w:rsidRDefault="00EB4B1D" w:rsidP="004B6915">
            <w:pPr>
              <w:autoSpaceDE w:val="0"/>
              <w:autoSpaceDN w:val="0"/>
              <w:adjustRightInd w:val="0"/>
              <w:spacing w:after="0" w:line="240" w:lineRule="auto"/>
              <w:rPr>
                <w:ins w:id="1872" w:author="Arjan Kloosterboer" w:date="2017-09-22T04:10:00Z"/>
                <w:rFonts w:ascii="Arial" w:eastAsia="Times New Roman" w:hAnsi="Arial" w:cs="Arial"/>
                <w:color w:val="000000"/>
                <w:sz w:val="20"/>
                <w:szCs w:val="20"/>
              </w:rPr>
            </w:pPr>
            <w:ins w:id="1873" w:author="Arjan Kloosterboer" w:date="2017-09-22T04:10:00Z">
              <w:r w:rsidRPr="0071731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521EAF75" w14:textId="77777777" w:rsidR="00EB4B1D" w:rsidRPr="00DD0F4F" w:rsidRDefault="00EB4B1D" w:rsidP="004B6915">
            <w:pPr>
              <w:autoSpaceDE w:val="0"/>
              <w:autoSpaceDN w:val="0"/>
              <w:adjustRightInd w:val="0"/>
              <w:spacing w:after="0" w:line="240" w:lineRule="auto"/>
              <w:rPr>
                <w:ins w:id="1874" w:author="Arjan Kloosterboer" w:date="2017-09-22T04:10:00Z"/>
                <w:rFonts w:ascii="Arial" w:eastAsia="Times New Roman" w:hAnsi="Arial" w:cs="Arial"/>
                <w:color w:val="000000"/>
                <w:sz w:val="20"/>
                <w:szCs w:val="20"/>
                <w:lang w:val="nl-NL"/>
              </w:rPr>
            </w:pPr>
            <w:ins w:id="1875" w:author="Arjan Kloosterboer" w:date="2017-09-22T04:10:00Z">
              <w:r w:rsidRPr="00DD0F4F">
                <w:rPr>
                  <w:rFonts w:ascii="Arial" w:eastAsia="Times New Roman" w:hAnsi="Arial" w:cs="Arial"/>
                  <w:color w:val="000000"/>
                  <w:sz w:val="20"/>
                  <w:szCs w:val="20"/>
                  <w:lang w:val="nl-NL"/>
                </w:rPr>
                <w:t>De in het NHR voorkomende unieke identificaties van rechtspersonen en samenwerkingsverbanden.</w:t>
              </w:r>
            </w:ins>
          </w:p>
        </w:tc>
      </w:tr>
      <w:tr w:rsidR="00EB4B1D" w:rsidRPr="00AE6939" w14:paraId="5AF6BA7C" w14:textId="77777777" w:rsidTr="004B6915">
        <w:trPr>
          <w:trHeight w:val="215"/>
          <w:ins w:id="1876" w:author="Arjan Kloosterboer" w:date="2017-09-22T04:10:00Z"/>
        </w:trPr>
        <w:tc>
          <w:tcPr>
            <w:tcW w:w="3780" w:type="dxa"/>
            <w:tcBorders>
              <w:top w:val="nil"/>
              <w:left w:val="nil"/>
              <w:bottom w:val="nil"/>
              <w:right w:val="nil"/>
            </w:tcBorders>
          </w:tcPr>
          <w:p w14:paraId="2BFC8B7E" w14:textId="77777777" w:rsidR="00EB4B1D" w:rsidRPr="00DD0F4F" w:rsidRDefault="00EB4B1D" w:rsidP="004B6915">
            <w:pPr>
              <w:autoSpaceDE w:val="0"/>
              <w:autoSpaceDN w:val="0"/>
              <w:adjustRightInd w:val="0"/>
              <w:spacing w:after="0" w:line="240" w:lineRule="auto"/>
              <w:rPr>
                <w:ins w:id="1877" w:author="Arjan Kloosterboer" w:date="2017-09-22T04:1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2803179" w14:textId="77777777" w:rsidR="00EB4B1D" w:rsidRPr="00DD0F4F" w:rsidRDefault="00EB4B1D" w:rsidP="004B6915">
            <w:pPr>
              <w:autoSpaceDE w:val="0"/>
              <w:autoSpaceDN w:val="0"/>
              <w:adjustRightInd w:val="0"/>
              <w:spacing w:after="0" w:line="240" w:lineRule="auto"/>
              <w:rPr>
                <w:ins w:id="1878" w:author="Arjan Kloosterboer" w:date="2017-09-22T04:10:00Z"/>
                <w:rFonts w:ascii="Arial" w:eastAsia="Times New Roman" w:hAnsi="Arial" w:cs="Arial"/>
                <w:color w:val="000000"/>
                <w:sz w:val="20"/>
                <w:szCs w:val="20"/>
                <w:lang w:val="nl-NL"/>
              </w:rPr>
            </w:pPr>
          </w:p>
        </w:tc>
      </w:tr>
      <w:tr w:rsidR="00EB4B1D" w:rsidRPr="00717312" w14:paraId="0412B0DC" w14:textId="77777777" w:rsidTr="004B6915">
        <w:trPr>
          <w:trHeight w:val="215"/>
          <w:ins w:id="1879" w:author="Arjan Kloosterboer" w:date="2017-09-22T04:10:00Z"/>
        </w:trPr>
        <w:tc>
          <w:tcPr>
            <w:tcW w:w="3780" w:type="dxa"/>
            <w:tcBorders>
              <w:top w:val="nil"/>
              <w:left w:val="nil"/>
              <w:bottom w:val="nil"/>
              <w:right w:val="nil"/>
            </w:tcBorders>
          </w:tcPr>
          <w:p w14:paraId="465D047B" w14:textId="77777777" w:rsidR="00EB4B1D" w:rsidRPr="00717312" w:rsidRDefault="00EB4B1D" w:rsidP="004B6915">
            <w:pPr>
              <w:autoSpaceDE w:val="0"/>
              <w:autoSpaceDN w:val="0"/>
              <w:adjustRightInd w:val="0"/>
              <w:spacing w:after="0" w:line="240" w:lineRule="auto"/>
              <w:rPr>
                <w:ins w:id="1880" w:author="Arjan Kloosterboer" w:date="2017-09-22T04:10:00Z"/>
                <w:rFonts w:ascii="Arial" w:eastAsia="Times New Roman" w:hAnsi="Arial" w:cs="Arial"/>
                <w:color w:val="000000"/>
                <w:sz w:val="20"/>
                <w:szCs w:val="20"/>
              </w:rPr>
            </w:pPr>
            <w:ins w:id="1881" w:author="Arjan Kloosterboer" w:date="2017-09-22T04:10:00Z">
              <w:r w:rsidRPr="0071731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7981CFED" w14:textId="77777777" w:rsidR="00EB4B1D" w:rsidRPr="00717312" w:rsidRDefault="00EB4B1D" w:rsidP="004B6915">
            <w:pPr>
              <w:autoSpaceDE w:val="0"/>
              <w:autoSpaceDN w:val="0"/>
              <w:adjustRightInd w:val="0"/>
              <w:spacing w:after="0" w:line="240" w:lineRule="auto"/>
              <w:rPr>
                <w:ins w:id="1882" w:author="Arjan Kloosterboer" w:date="2017-09-22T04:10:00Z"/>
                <w:rFonts w:ascii="Arial" w:eastAsia="Times New Roman" w:hAnsi="Arial" w:cs="Arial"/>
                <w:color w:val="000000"/>
                <w:sz w:val="20"/>
                <w:szCs w:val="20"/>
              </w:rPr>
            </w:pPr>
            <w:ins w:id="1883" w:author="Arjan Kloosterboer" w:date="2017-09-22T04:10:00Z">
              <w:r w:rsidRPr="00717312">
                <w:rPr>
                  <w:rFonts w:ascii="Arial" w:eastAsia="Times New Roman" w:hAnsi="Arial" w:cs="Arial"/>
                  <w:color w:val="000000"/>
                  <w:sz w:val="20"/>
                  <w:szCs w:val="20"/>
                </w:rPr>
                <w:t>Nee</w:t>
              </w:r>
            </w:ins>
          </w:p>
        </w:tc>
      </w:tr>
      <w:tr w:rsidR="00EB4B1D" w:rsidRPr="00717312" w14:paraId="0CD9708F" w14:textId="77777777" w:rsidTr="004B6915">
        <w:trPr>
          <w:trHeight w:val="230"/>
          <w:ins w:id="1884" w:author="Arjan Kloosterboer" w:date="2017-09-22T04:10:00Z"/>
        </w:trPr>
        <w:tc>
          <w:tcPr>
            <w:tcW w:w="3780" w:type="dxa"/>
            <w:tcBorders>
              <w:top w:val="nil"/>
              <w:left w:val="nil"/>
              <w:bottom w:val="nil"/>
              <w:right w:val="nil"/>
            </w:tcBorders>
          </w:tcPr>
          <w:p w14:paraId="5C17A1D7" w14:textId="77777777" w:rsidR="00EB4B1D" w:rsidRPr="00717312" w:rsidRDefault="00EB4B1D" w:rsidP="004B6915">
            <w:pPr>
              <w:autoSpaceDE w:val="0"/>
              <w:autoSpaceDN w:val="0"/>
              <w:adjustRightInd w:val="0"/>
              <w:spacing w:after="0" w:line="240" w:lineRule="auto"/>
              <w:rPr>
                <w:ins w:id="1885"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11A89E9C" w14:textId="77777777" w:rsidR="00EB4B1D" w:rsidRPr="00717312" w:rsidRDefault="00EB4B1D" w:rsidP="004B6915">
            <w:pPr>
              <w:autoSpaceDE w:val="0"/>
              <w:autoSpaceDN w:val="0"/>
              <w:adjustRightInd w:val="0"/>
              <w:spacing w:after="0" w:line="240" w:lineRule="auto"/>
              <w:rPr>
                <w:ins w:id="1886" w:author="Arjan Kloosterboer" w:date="2017-09-22T04:10:00Z"/>
                <w:rFonts w:ascii="Arial" w:eastAsia="Times New Roman" w:hAnsi="Arial" w:cs="Arial"/>
                <w:color w:val="000000"/>
                <w:sz w:val="20"/>
                <w:szCs w:val="20"/>
              </w:rPr>
            </w:pPr>
          </w:p>
        </w:tc>
      </w:tr>
      <w:tr w:rsidR="00EB4B1D" w:rsidRPr="00717312" w14:paraId="4D043463" w14:textId="77777777" w:rsidTr="004B6915">
        <w:trPr>
          <w:trHeight w:val="230"/>
          <w:ins w:id="1887" w:author="Arjan Kloosterboer" w:date="2017-09-22T04:10:00Z"/>
        </w:trPr>
        <w:tc>
          <w:tcPr>
            <w:tcW w:w="3780" w:type="dxa"/>
            <w:tcBorders>
              <w:top w:val="nil"/>
              <w:left w:val="nil"/>
              <w:bottom w:val="nil"/>
              <w:right w:val="nil"/>
            </w:tcBorders>
          </w:tcPr>
          <w:p w14:paraId="0CBFE609" w14:textId="77777777" w:rsidR="00EB4B1D" w:rsidRPr="00717312" w:rsidRDefault="00EB4B1D" w:rsidP="004B6915">
            <w:pPr>
              <w:autoSpaceDE w:val="0"/>
              <w:autoSpaceDN w:val="0"/>
              <w:adjustRightInd w:val="0"/>
              <w:spacing w:after="0" w:line="240" w:lineRule="auto"/>
              <w:rPr>
                <w:ins w:id="1888" w:author="Arjan Kloosterboer" w:date="2017-09-22T04:10:00Z"/>
                <w:rFonts w:ascii="Arial" w:eastAsia="Times New Roman" w:hAnsi="Arial" w:cs="Arial"/>
                <w:color w:val="000000"/>
                <w:sz w:val="20"/>
                <w:szCs w:val="20"/>
              </w:rPr>
            </w:pPr>
            <w:ins w:id="1889" w:author="Arjan Kloosterboer" w:date="2017-09-22T04:10:00Z">
              <w:r w:rsidRPr="0071731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38E890B5" w14:textId="77777777" w:rsidR="00EB4B1D" w:rsidRPr="00717312" w:rsidRDefault="00EB4B1D" w:rsidP="004B6915">
            <w:pPr>
              <w:autoSpaceDE w:val="0"/>
              <w:autoSpaceDN w:val="0"/>
              <w:adjustRightInd w:val="0"/>
              <w:spacing w:after="0" w:line="240" w:lineRule="auto"/>
              <w:rPr>
                <w:ins w:id="1890" w:author="Arjan Kloosterboer" w:date="2017-09-22T04:10:00Z"/>
                <w:rFonts w:ascii="Arial" w:eastAsia="Times New Roman" w:hAnsi="Arial" w:cs="Arial"/>
                <w:color w:val="000000"/>
                <w:sz w:val="20"/>
                <w:szCs w:val="20"/>
              </w:rPr>
            </w:pPr>
            <w:ins w:id="1891" w:author="Arjan Kloosterboer" w:date="2017-09-22T04:10:00Z">
              <w:r>
                <w:rPr>
                  <w:rFonts w:ascii="Arial" w:eastAsia="Times New Roman" w:hAnsi="Arial" w:cs="Arial"/>
                  <w:color w:val="000000"/>
                  <w:sz w:val="20"/>
                  <w:szCs w:val="20"/>
                </w:rPr>
                <w:t>Nee</w:t>
              </w:r>
            </w:ins>
          </w:p>
        </w:tc>
      </w:tr>
      <w:tr w:rsidR="00EB4B1D" w:rsidRPr="00717312" w14:paraId="53ACC22F" w14:textId="77777777" w:rsidTr="004B6915">
        <w:trPr>
          <w:trHeight w:val="230"/>
          <w:ins w:id="1892" w:author="Arjan Kloosterboer" w:date="2017-09-22T04:10:00Z"/>
        </w:trPr>
        <w:tc>
          <w:tcPr>
            <w:tcW w:w="3780" w:type="dxa"/>
            <w:tcBorders>
              <w:top w:val="nil"/>
              <w:left w:val="nil"/>
              <w:bottom w:val="nil"/>
              <w:right w:val="nil"/>
            </w:tcBorders>
          </w:tcPr>
          <w:p w14:paraId="355AA27E" w14:textId="77777777" w:rsidR="00EB4B1D" w:rsidRPr="00717312" w:rsidRDefault="00EB4B1D" w:rsidP="004B6915">
            <w:pPr>
              <w:autoSpaceDE w:val="0"/>
              <w:autoSpaceDN w:val="0"/>
              <w:adjustRightInd w:val="0"/>
              <w:spacing w:after="0" w:line="240" w:lineRule="auto"/>
              <w:rPr>
                <w:ins w:id="1893"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71187E28" w14:textId="77777777" w:rsidR="00EB4B1D" w:rsidRPr="00717312" w:rsidRDefault="00EB4B1D" w:rsidP="004B6915">
            <w:pPr>
              <w:autoSpaceDE w:val="0"/>
              <w:autoSpaceDN w:val="0"/>
              <w:adjustRightInd w:val="0"/>
              <w:spacing w:after="0" w:line="240" w:lineRule="auto"/>
              <w:rPr>
                <w:ins w:id="1894" w:author="Arjan Kloosterboer" w:date="2017-09-22T04:10:00Z"/>
                <w:rFonts w:ascii="Arial" w:eastAsia="Times New Roman" w:hAnsi="Arial" w:cs="Arial"/>
                <w:color w:val="000000"/>
                <w:sz w:val="20"/>
                <w:szCs w:val="20"/>
              </w:rPr>
            </w:pPr>
          </w:p>
        </w:tc>
      </w:tr>
      <w:tr w:rsidR="00EB4B1D" w:rsidRPr="00717312" w14:paraId="6757B644" w14:textId="77777777" w:rsidTr="004B6915">
        <w:trPr>
          <w:trHeight w:val="230"/>
          <w:ins w:id="1895" w:author="Arjan Kloosterboer" w:date="2017-09-22T04:10:00Z"/>
        </w:trPr>
        <w:tc>
          <w:tcPr>
            <w:tcW w:w="3780" w:type="dxa"/>
            <w:tcBorders>
              <w:top w:val="nil"/>
              <w:left w:val="nil"/>
              <w:bottom w:val="nil"/>
              <w:right w:val="nil"/>
            </w:tcBorders>
          </w:tcPr>
          <w:p w14:paraId="25A27671" w14:textId="77777777" w:rsidR="00EB4B1D" w:rsidRPr="00717312" w:rsidRDefault="00EB4B1D" w:rsidP="004B6915">
            <w:pPr>
              <w:autoSpaceDE w:val="0"/>
              <w:autoSpaceDN w:val="0"/>
              <w:adjustRightInd w:val="0"/>
              <w:spacing w:after="0" w:line="240" w:lineRule="auto"/>
              <w:rPr>
                <w:ins w:id="1896" w:author="Arjan Kloosterboer" w:date="2017-09-22T04:10:00Z"/>
                <w:rFonts w:ascii="Arial" w:eastAsia="Times New Roman" w:hAnsi="Arial" w:cs="Arial"/>
                <w:color w:val="000000"/>
                <w:sz w:val="20"/>
                <w:szCs w:val="20"/>
              </w:rPr>
            </w:pPr>
            <w:ins w:id="1897" w:author="Arjan Kloosterboer" w:date="2017-09-22T04:10:00Z">
              <w:r w:rsidRPr="0071731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64A6A012" w14:textId="77777777" w:rsidR="00EB4B1D" w:rsidRPr="00717312" w:rsidRDefault="00EB4B1D" w:rsidP="004B6915">
            <w:pPr>
              <w:autoSpaceDE w:val="0"/>
              <w:autoSpaceDN w:val="0"/>
              <w:adjustRightInd w:val="0"/>
              <w:spacing w:after="0" w:line="240" w:lineRule="auto"/>
              <w:rPr>
                <w:ins w:id="1898" w:author="Arjan Kloosterboer" w:date="2017-09-22T04:10:00Z"/>
                <w:rFonts w:ascii="Arial" w:eastAsia="Times New Roman" w:hAnsi="Arial" w:cs="Arial"/>
                <w:color w:val="000000"/>
                <w:sz w:val="20"/>
                <w:szCs w:val="20"/>
              </w:rPr>
            </w:pPr>
          </w:p>
        </w:tc>
      </w:tr>
      <w:tr w:rsidR="00EB4B1D" w:rsidRPr="00717312" w14:paraId="2CDBBC43" w14:textId="77777777" w:rsidTr="004B6915">
        <w:trPr>
          <w:trHeight w:val="230"/>
          <w:ins w:id="1899" w:author="Arjan Kloosterboer" w:date="2017-09-22T04:10:00Z"/>
        </w:trPr>
        <w:tc>
          <w:tcPr>
            <w:tcW w:w="3780" w:type="dxa"/>
            <w:tcBorders>
              <w:top w:val="nil"/>
              <w:left w:val="nil"/>
              <w:bottom w:val="nil"/>
              <w:right w:val="nil"/>
            </w:tcBorders>
          </w:tcPr>
          <w:p w14:paraId="2AF845D7" w14:textId="77777777" w:rsidR="00EB4B1D" w:rsidRPr="00717312" w:rsidRDefault="00EB4B1D" w:rsidP="004B6915">
            <w:pPr>
              <w:autoSpaceDE w:val="0"/>
              <w:autoSpaceDN w:val="0"/>
              <w:adjustRightInd w:val="0"/>
              <w:spacing w:after="0" w:line="240" w:lineRule="auto"/>
              <w:rPr>
                <w:ins w:id="1900"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119C1B9B" w14:textId="77777777" w:rsidR="00EB4B1D" w:rsidRPr="00717312" w:rsidRDefault="00EB4B1D" w:rsidP="004B6915">
            <w:pPr>
              <w:autoSpaceDE w:val="0"/>
              <w:autoSpaceDN w:val="0"/>
              <w:adjustRightInd w:val="0"/>
              <w:spacing w:after="0" w:line="240" w:lineRule="auto"/>
              <w:rPr>
                <w:ins w:id="1901" w:author="Arjan Kloosterboer" w:date="2017-09-22T04:10:00Z"/>
                <w:rFonts w:ascii="Arial" w:eastAsia="Times New Roman" w:hAnsi="Arial" w:cs="Arial"/>
                <w:color w:val="000000"/>
                <w:sz w:val="20"/>
                <w:szCs w:val="20"/>
              </w:rPr>
            </w:pPr>
          </w:p>
        </w:tc>
      </w:tr>
      <w:tr w:rsidR="00EB4B1D" w:rsidRPr="00717312" w14:paraId="5089C21B" w14:textId="77777777" w:rsidTr="004B6915">
        <w:trPr>
          <w:trHeight w:val="230"/>
          <w:ins w:id="1902" w:author="Arjan Kloosterboer" w:date="2017-09-22T04:10:00Z"/>
        </w:trPr>
        <w:tc>
          <w:tcPr>
            <w:tcW w:w="3780" w:type="dxa"/>
            <w:tcBorders>
              <w:top w:val="nil"/>
              <w:left w:val="nil"/>
              <w:bottom w:val="nil"/>
              <w:right w:val="nil"/>
            </w:tcBorders>
          </w:tcPr>
          <w:p w14:paraId="04D21D9A" w14:textId="77777777" w:rsidR="00EB4B1D" w:rsidRPr="00717312" w:rsidRDefault="00EB4B1D" w:rsidP="004B6915">
            <w:pPr>
              <w:autoSpaceDE w:val="0"/>
              <w:autoSpaceDN w:val="0"/>
              <w:adjustRightInd w:val="0"/>
              <w:spacing w:after="0" w:line="240" w:lineRule="auto"/>
              <w:rPr>
                <w:ins w:id="1903" w:author="Arjan Kloosterboer" w:date="2017-09-22T04:10:00Z"/>
                <w:rFonts w:ascii="Arial" w:eastAsia="Times New Roman" w:hAnsi="Arial" w:cs="Arial"/>
                <w:color w:val="000000"/>
                <w:sz w:val="20"/>
                <w:szCs w:val="20"/>
              </w:rPr>
            </w:pPr>
            <w:ins w:id="1904" w:author="Arjan Kloosterboer" w:date="2017-09-22T04:10:00Z">
              <w:r w:rsidRPr="0071731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0BC64676" w14:textId="77777777" w:rsidR="00EB4B1D" w:rsidRPr="00717312" w:rsidRDefault="00EB4B1D" w:rsidP="004B6915">
            <w:pPr>
              <w:autoSpaceDE w:val="0"/>
              <w:autoSpaceDN w:val="0"/>
              <w:adjustRightInd w:val="0"/>
              <w:spacing w:after="0" w:line="240" w:lineRule="auto"/>
              <w:rPr>
                <w:ins w:id="1905" w:author="Arjan Kloosterboer" w:date="2017-09-22T04:10:00Z"/>
                <w:rFonts w:ascii="Arial" w:eastAsia="Times New Roman" w:hAnsi="Arial" w:cs="Arial"/>
                <w:color w:val="000000"/>
                <w:sz w:val="20"/>
                <w:szCs w:val="20"/>
              </w:rPr>
            </w:pPr>
            <w:ins w:id="1906" w:author="Arjan Kloosterboer" w:date="2017-09-22T04:10:00Z">
              <w:r w:rsidRPr="00717312">
                <w:rPr>
                  <w:rFonts w:ascii="Arial" w:eastAsia="Times New Roman" w:hAnsi="Arial" w:cs="Arial"/>
                  <w:color w:val="000000"/>
                  <w:sz w:val="20"/>
                  <w:szCs w:val="20"/>
                </w:rPr>
                <w:t>Nee</w:t>
              </w:r>
            </w:ins>
          </w:p>
        </w:tc>
      </w:tr>
      <w:tr w:rsidR="00EB4B1D" w:rsidRPr="00717312" w14:paraId="798786CA" w14:textId="77777777" w:rsidTr="004B6915">
        <w:trPr>
          <w:trHeight w:val="230"/>
          <w:ins w:id="1907" w:author="Arjan Kloosterboer" w:date="2017-09-22T04:10:00Z"/>
        </w:trPr>
        <w:tc>
          <w:tcPr>
            <w:tcW w:w="3780" w:type="dxa"/>
            <w:tcBorders>
              <w:top w:val="nil"/>
              <w:left w:val="nil"/>
              <w:bottom w:val="nil"/>
              <w:right w:val="nil"/>
            </w:tcBorders>
          </w:tcPr>
          <w:p w14:paraId="4FE86A36" w14:textId="77777777" w:rsidR="00EB4B1D" w:rsidRPr="00717312" w:rsidRDefault="00EB4B1D" w:rsidP="004B6915">
            <w:pPr>
              <w:autoSpaceDE w:val="0"/>
              <w:autoSpaceDN w:val="0"/>
              <w:adjustRightInd w:val="0"/>
              <w:spacing w:after="0" w:line="240" w:lineRule="auto"/>
              <w:rPr>
                <w:ins w:id="1908"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223F82BE" w14:textId="77777777" w:rsidR="00EB4B1D" w:rsidRPr="00717312" w:rsidRDefault="00EB4B1D" w:rsidP="004B6915">
            <w:pPr>
              <w:autoSpaceDE w:val="0"/>
              <w:autoSpaceDN w:val="0"/>
              <w:adjustRightInd w:val="0"/>
              <w:spacing w:after="0" w:line="240" w:lineRule="auto"/>
              <w:rPr>
                <w:ins w:id="1909" w:author="Arjan Kloosterboer" w:date="2017-09-22T04:10:00Z"/>
                <w:rFonts w:ascii="Arial" w:eastAsia="Times New Roman" w:hAnsi="Arial" w:cs="Arial"/>
                <w:color w:val="000000"/>
                <w:sz w:val="20"/>
                <w:szCs w:val="20"/>
              </w:rPr>
            </w:pPr>
          </w:p>
        </w:tc>
      </w:tr>
      <w:tr w:rsidR="00EB4B1D" w:rsidRPr="00717312" w14:paraId="06E4235E" w14:textId="77777777" w:rsidTr="004B6915">
        <w:trPr>
          <w:trHeight w:val="411"/>
          <w:ins w:id="1910" w:author="Arjan Kloosterboer" w:date="2017-09-22T04:10:00Z"/>
        </w:trPr>
        <w:tc>
          <w:tcPr>
            <w:tcW w:w="3780" w:type="dxa"/>
            <w:tcBorders>
              <w:top w:val="nil"/>
              <w:left w:val="nil"/>
              <w:bottom w:val="nil"/>
              <w:right w:val="nil"/>
            </w:tcBorders>
          </w:tcPr>
          <w:p w14:paraId="5F4AF66E" w14:textId="77777777" w:rsidR="00EB4B1D" w:rsidRPr="00717312" w:rsidRDefault="00EB4B1D" w:rsidP="004B6915">
            <w:pPr>
              <w:autoSpaceDE w:val="0"/>
              <w:autoSpaceDN w:val="0"/>
              <w:adjustRightInd w:val="0"/>
              <w:spacing w:after="0" w:line="240" w:lineRule="auto"/>
              <w:rPr>
                <w:ins w:id="1911" w:author="Arjan Kloosterboer" w:date="2017-09-22T04:10:00Z"/>
                <w:rFonts w:ascii="Arial" w:eastAsia="Times New Roman" w:hAnsi="Arial" w:cs="Arial"/>
                <w:color w:val="000000"/>
                <w:sz w:val="20"/>
                <w:szCs w:val="20"/>
              </w:rPr>
            </w:pPr>
            <w:ins w:id="1912" w:author="Arjan Kloosterboer" w:date="2017-09-22T04:10:00Z">
              <w:r w:rsidRPr="0071731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59DCCE53" w14:textId="77777777" w:rsidR="00EB4B1D" w:rsidRPr="00717312" w:rsidRDefault="00EB4B1D" w:rsidP="004B6915">
            <w:pPr>
              <w:autoSpaceDE w:val="0"/>
              <w:autoSpaceDN w:val="0"/>
              <w:adjustRightInd w:val="0"/>
              <w:spacing w:after="0" w:line="240" w:lineRule="auto"/>
              <w:rPr>
                <w:ins w:id="1913" w:author="Arjan Kloosterboer" w:date="2017-09-22T04:10:00Z"/>
                <w:rFonts w:ascii="Arial" w:eastAsia="Times New Roman" w:hAnsi="Arial" w:cs="Arial"/>
                <w:color w:val="000000"/>
                <w:sz w:val="20"/>
                <w:szCs w:val="20"/>
              </w:rPr>
            </w:pPr>
            <w:ins w:id="1914" w:author="Arjan Kloosterboer" w:date="2017-09-22T04:10:00Z">
              <w:r w:rsidRPr="00717312">
                <w:rPr>
                  <w:rFonts w:ascii="Arial" w:eastAsia="Times New Roman" w:hAnsi="Arial" w:cs="Arial"/>
                  <w:color w:val="000000"/>
                  <w:sz w:val="20"/>
                  <w:szCs w:val="20"/>
                </w:rPr>
                <w:t>Nee</w:t>
              </w:r>
            </w:ins>
          </w:p>
        </w:tc>
      </w:tr>
      <w:tr w:rsidR="00EB4B1D" w:rsidRPr="00717312" w14:paraId="0C6464D7" w14:textId="77777777" w:rsidTr="004B6915">
        <w:trPr>
          <w:trHeight w:val="245"/>
          <w:ins w:id="1915" w:author="Arjan Kloosterboer" w:date="2017-09-22T04:10:00Z"/>
        </w:trPr>
        <w:tc>
          <w:tcPr>
            <w:tcW w:w="3780" w:type="dxa"/>
            <w:tcBorders>
              <w:top w:val="nil"/>
              <w:left w:val="nil"/>
              <w:bottom w:val="nil"/>
              <w:right w:val="nil"/>
            </w:tcBorders>
          </w:tcPr>
          <w:p w14:paraId="792D7F1F" w14:textId="77777777" w:rsidR="00EB4B1D" w:rsidRPr="00717312" w:rsidRDefault="00EB4B1D" w:rsidP="004B6915">
            <w:pPr>
              <w:autoSpaceDE w:val="0"/>
              <w:autoSpaceDN w:val="0"/>
              <w:adjustRightInd w:val="0"/>
              <w:spacing w:after="0" w:line="240" w:lineRule="auto"/>
              <w:rPr>
                <w:ins w:id="1916"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6172CE62" w14:textId="77777777" w:rsidR="00EB4B1D" w:rsidRPr="00717312" w:rsidRDefault="00EB4B1D" w:rsidP="004B6915">
            <w:pPr>
              <w:autoSpaceDE w:val="0"/>
              <w:autoSpaceDN w:val="0"/>
              <w:adjustRightInd w:val="0"/>
              <w:spacing w:after="0" w:line="240" w:lineRule="auto"/>
              <w:rPr>
                <w:ins w:id="1917" w:author="Arjan Kloosterboer" w:date="2017-09-22T04:10:00Z"/>
                <w:rFonts w:ascii="Arial" w:eastAsia="Times New Roman" w:hAnsi="Arial" w:cs="Arial"/>
                <w:color w:val="000000"/>
                <w:sz w:val="20"/>
                <w:szCs w:val="20"/>
              </w:rPr>
            </w:pPr>
          </w:p>
        </w:tc>
      </w:tr>
      <w:tr w:rsidR="00EB4B1D" w:rsidRPr="00717312" w14:paraId="624CEF68" w14:textId="77777777" w:rsidTr="004B6915">
        <w:trPr>
          <w:trHeight w:val="230"/>
          <w:ins w:id="1918" w:author="Arjan Kloosterboer" w:date="2017-09-22T04:10:00Z"/>
        </w:trPr>
        <w:tc>
          <w:tcPr>
            <w:tcW w:w="3780" w:type="dxa"/>
            <w:tcBorders>
              <w:top w:val="nil"/>
              <w:left w:val="nil"/>
              <w:bottom w:val="nil"/>
              <w:right w:val="nil"/>
            </w:tcBorders>
          </w:tcPr>
          <w:p w14:paraId="027D3A6A" w14:textId="77777777" w:rsidR="00EB4B1D" w:rsidRPr="00717312" w:rsidRDefault="00EB4B1D" w:rsidP="004B6915">
            <w:pPr>
              <w:autoSpaceDE w:val="0"/>
              <w:autoSpaceDN w:val="0"/>
              <w:adjustRightInd w:val="0"/>
              <w:spacing w:after="0" w:line="240" w:lineRule="auto"/>
              <w:rPr>
                <w:ins w:id="1919" w:author="Arjan Kloosterboer" w:date="2017-09-22T04:10:00Z"/>
                <w:rFonts w:ascii="Arial" w:eastAsia="Times New Roman" w:hAnsi="Arial" w:cs="Arial"/>
                <w:color w:val="000000"/>
                <w:sz w:val="20"/>
                <w:szCs w:val="20"/>
              </w:rPr>
            </w:pPr>
            <w:ins w:id="1920" w:author="Arjan Kloosterboer" w:date="2017-09-22T04:10:00Z">
              <w:r w:rsidRPr="0071731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1936B1BA" w14:textId="77777777" w:rsidR="00EB4B1D" w:rsidRPr="00717312" w:rsidRDefault="00EB4B1D" w:rsidP="004B6915">
            <w:pPr>
              <w:autoSpaceDE w:val="0"/>
              <w:autoSpaceDN w:val="0"/>
              <w:adjustRightInd w:val="0"/>
              <w:spacing w:after="0" w:line="240" w:lineRule="auto"/>
              <w:rPr>
                <w:ins w:id="1921" w:author="Arjan Kloosterboer" w:date="2017-09-22T04:10:00Z"/>
                <w:rFonts w:ascii="Arial" w:hAnsi="Arial" w:cs="Arial"/>
                <w:sz w:val="20"/>
                <w:szCs w:val="20"/>
                <w:lang w:val="en-AU"/>
              </w:rPr>
            </w:pPr>
            <w:ins w:id="1922" w:author="Arjan Kloosterboer" w:date="2017-09-22T04:10: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ins>
          </w:p>
        </w:tc>
      </w:tr>
      <w:tr w:rsidR="00EB4B1D" w:rsidRPr="00717312" w14:paraId="6D2831D5" w14:textId="77777777" w:rsidTr="004B6915">
        <w:trPr>
          <w:trHeight w:val="230"/>
          <w:ins w:id="1923" w:author="Arjan Kloosterboer" w:date="2017-09-22T04:10:00Z"/>
        </w:trPr>
        <w:tc>
          <w:tcPr>
            <w:tcW w:w="3780" w:type="dxa"/>
            <w:tcBorders>
              <w:top w:val="nil"/>
              <w:left w:val="nil"/>
              <w:bottom w:val="nil"/>
              <w:right w:val="nil"/>
            </w:tcBorders>
          </w:tcPr>
          <w:p w14:paraId="3C895A86" w14:textId="77777777" w:rsidR="00EB4B1D" w:rsidRPr="00717312" w:rsidRDefault="00EB4B1D" w:rsidP="004B6915">
            <w:pPr>
              <w:autoSpaceDE w:val="0"/>
              <w:autoSpaceDN w:val="0"/>
              <w:adjustRightInd w:val="0"/>
              <w:spacing w:after="0" w:line="240" w:lineRule="auto"/>
              <w:rPr>
                <w:ins w:id="1924"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7C62962D" w14:textId="77777777" w:rsidR="00EB4B1D" w:rsidRPr="00717312" w:rsidRDefault="00EB4B1D" w:rsidP="004B6915">
            <w:pPr>
              <w:autoSpaceDE w:val="0"/>
              <w:autoSpaceDN w:val="0"/>
              <w:adjustRightInd w:val="0"/>
              <w:spacing w:after="0" w:line="240" w:lineRule="auto"/>
              <w:rPr>
                <w:ins w:id="1925" w:author="Arjan Kloosterboer" w:date="2017-09-22T04:10:00Z"/>
                <w:rFonts w:ascii="Arial" w:eastAsia="Times New Roman" w:hAnsi="Arial" w:cs="Arial"/>
                <w:color w:val="000000"/>
                <w:sz w:val="20"/>
                <w:szCs w:val="20"/>
              </w:rPr>
            </w:pPr>
          </w:p>
        </w:tc>
      </w:tr>
      <w:tr w:rsidR="00EB4B1D" w:rsidRPr="00717312" w14:paraId="13DDA53B" w14:textId="77777777" w:rsidTr="004B6915">
        <w:trPr>
          <w:trHeight w:val="230"/>
          <w:ins w:id="1926" w:author="Arjan Kloosterboer" w:date="2017-09-22T04:10:00Z"/>
        </w:trPr>
        <w:tc>
          <w:tcPr>
            <w:tcW w:w="3780" w:type="dxa"/>
            <w:tcBorders>
              <w:top w:val="nil"/>
              <w:left w:val="nil"/>
              <w:bottom w:val="nil"/>
              <w:right w:val="nil"/>
            </w:tcBorders>
          </w:tcPr>
          <w:p w14:paraId="3A0CB164" w14:textId="77777777" w:rsidR="00EB4B1D" w:rsidRPr="00717312" w:rsidRDefault="00EB4B1D" w:rsidP="004B6915">
            <w:pPr>
              <w:autoSpaceDE w:val="0"/>
              <w:autoSpaceDN w:val="0"/>
              <w:adjustRightInd w:val="0"/>
              <w:spacing w:after="0" w:line="240" w:lineRule="auto"/>
              <w:rPr>
                <w:ins w:id="1927" w:author="Arjan Kloosterboer" w:date="2017-09-22T04:10:00Z"/>
                <w:rFonts w:ascii="Arial" w:eastAsia="Times New Roman" w:hAnsi="Arial" w:cs="Arial"/>
                <w:color w:val="000000"/>
                <w:sz w:val="20"/>
                <w:szCs w:val="20"/>
              </w:rPr>
            </w:pPr>
            <w:ins w:id="1928" w:author="Arjan Kloosterboer" w:date="2017-09-22T04:10:00Z">
              <w:r w:rsidRPr="0071731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13FE0A4B" w14:textId="77777777" w:rsidR="00EB4B1D" w:rsidRPr="00717312" w:rsidRDefault="00EB4B1D" w:rsidP="004B6915">
            <w:pPr>
              <w:autoSpaceDE w:val="0"/>
              <w:autoSpaceDN w:val="0"/>
              <w:adjustRightInd w:val="0"/>
              <w:spacing w:after="0" w:line="240" w:lineRule="auto"/>
              <w:rPr>
                <w:ins w:id="1929" w:author="Arjan Kloosterboer" w:date="2017-09-22T04:10:00Z"/>
                <w:rFonts w:ascii="Arial" w:eastAsia="Times New Roman" w:hAnsi="Arial" w:cs="Arial"/>
                <w:color w:val="000000"/>
                <w:sz w:val="20"/>
                <w:szCs w:val="20"/>
              </w:rPr>
            </w:pPr>
            <w:ins w:id="1930" w:author="Arjan Kloosterboer" w:date="2017-09-22T04:10:00Z">
              <w:r>
                <w:rPr>
                  <w:rFonts w:ascii="Arial" w:eastAsia="Times New Roman" w:hAnsi="Arial" w:cs="Arial"/>
                  <w:color w:val="000000"/>
                  <w:sz w:val="20"/>
                  <w:szCs w:val="20"/>
                </w:rPr>
                <w:t>Gemeentelijk kerngegeven</w:t>
              </w:r>
            </w:ins>
          </w:p>
        </w:tc>
      </w:tr>
      <w:tr w:rsidR="00EB4B1D" w:rsidRPr="00717312" w14:paraId="1D3E034D" w14:textId="77777777" w:rsidTr="004B6915">
        <w:trPr>
          <w:trHeight w:val="230"/>
          <w:ins w:id="1931" w:author="Arjan Kloosterboer" w:date="2017-09-22T04:10:00Z"/>
        </w:trPr>
        <w:tc>
          <w:tcPr>
            <w:tcW w:w="3780" w:type="dxa"/>
            <w:tcBorders>
              <w:top w:val="nil"/>
              <w:left w:val="nil"/>
              <w:right w:val="nil"/>
            </w:tcBorders>
          </w:tcPr>
          <w:p w14:paraId="391894F0" w14:textId="77777777" w:rsidR="00EB4B1D" w:rsidRPr="00717312" w:rsidRDefault="00EB4B1D" w:rsidP="004B6915">
            <w:pPr>
              <w:autoSpaceDE w:val="0"/>
              <w:autoSpaceDN w:val="0"/>
              <w:adjustRightInd w:val="0"/>
              <w:spacing w:after="0" w:line="240" w:lineRule="auto"/>
              <w:rPr>
                <w:ins w:id="1932" w:author="Arjan Kloosterboer" w:date="2017-09-22T04:10:00Z"/>
                <w:rFonts w:ascii="Arial" w:eastAsia="Times New Roman" w:hAnsi="Arial" w:cs="Arial"/>
                <w:b/>
                <w:bCs/>
                <w:color w:val="000000"/>
                <w:sz w:val="20"/>
                <w:szCs w:val="20"/>
              </w:rPr>
            </w:pPr>
          </w:p>
        </w:tc>
        <w:tc>
          <w:tcPr>
            <w:tcW w:w="5580" w:type="dxa"/>
            <w:tcBorders>
              <w:top w:val="nil"/>
              <w:left w:val="nil"/>
              <w:right w:val="nil"/>
            </w:tcBorders>
          </w:tcPr>
          <w:p w14:paraId="7F16801E" w14:textId="77777777" w:rsidR="00EB4B1D" w:rsidRPr="00717312" w:rsidRDefault="00EB4B1D" w:rsidP="004B6915">
            <w:pPr>
              <w:autoSpaceDE w:val="0"/>
              <w:autoSpaceDN w:val="0"/>
              <w:adjustRightInd w:val="0"/>
              <w:spacing w:after="0" w:line="240" w:lineRule="auto"/>
              <w:rPr>
                <w:ins w:id="1933" w:author="Arjan Kloosterboer" w:date="2017-09-22T04:10:00Z"/>
                <w:rFonts w:ascii="Arial" w:eastAsia="Times New Roman" w:hAnsi="Arial" w:cs="Arial"/>
                <w:color w:val="000000"/>
                <w:sz w:val="20"/>
                <w:szCs w:val="20"/>
              </w:rPr>
            </w:pPr>
          </w:p>
        </w:tc>
      </w:tr>
      <w:tr w:rsidR="00EB4B1D" w:rsidRPr="00717312" w14:paraId="79157C80" w14:textId="77777777" w:rsidTr="004B6915">
        <w:trPr>
          <w:trHeight w:val="230"/>
          <w:ins w:id="1934" w:author="Arjan Kloosterboer" w:date="2017-09-22T04:10:00Z"/>
        </w:trPr>
        <w:tc>
          <w:tcPr>
            <w:tcW w:w="3780" w:type="dxa"/>
            <w:tcBorders>
              <w:top w:val="nil"/>
              <w:left w:val="nil"/>
              <w:bottom w:val="single" w:sz="4" w:space="0" w:color="auto"/>
              <w:right w:val="nil"/>
            </w:tcBorders>
          </w:tcPr>
          <w:p w14:paraId="6F1152F3" w14:textId="77777777" w:rsidR="00EB4B1D" w:rsidRPr="00717312" w:rsidRDefault="00EB4B1D" w:rsidP="004B6915">
            <w:pPr>
              <w:autoSpaceDE w:val="0"/>
              <w:autoSpaceDN w:val="0"/>
              <w:adjustRightInd w:val="0"/>
              <w:spacing w:after="0" w:line="240" w:lineRule="auto"/>
              <w:rPr>
                <w:ins w:id="1935" w:author="Arjan Kloosterboer" w:date="2017-09-22T04:10:00Z"/>
                <w:rFonts w:ascii="Arial" w:eastAsia="Times New Roman" w:hAnsi="Arial" w:cs="Arial"/>
                <w:b/>
                <w:bCs/>
                <w:color w:val="000000"/>
                <w:sz w:val="20"/>
                <w:szCs w:val="20"/>
              </w:rPr>
            </w:pPr>
            <w:ins w:id="1936" w:author="Arjan Kloosterboer" w:date="2017-09-22T04:10:00Z">
              <w:r w:rsidRPr="0071731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06A8140A" w14:textId="77777777" w:rsidR="00EB4B1D" w:rsidRDefault="00EB4B1D" w:rsidP="004B6915">
            <w:pPr>
              <w:autoSpaceDE w:val="0"/>
              <w:autoSpaceDN w:val="0"/>
              <w:adjustRightInd w:val="0"/>
              <w:spacing w:after="0" w:line="240" w:lineRule="auto"/>
              <w:rPr>
                <w:ins w:id="1937" w:author="Arjan Kloosterboer" w:date="2017-09-22T04:10:00Z"/>
                <w:rFonts w:ascii="Arial" w:eastAsia="Times New Roman" w:hAnsi="Arial" w:cs="Arial"/>
                <w:color w:val="000000"/>
                <w:sz w:val="20"/>
                <w:szCs w:val="20"/>
              </w:rPr>
            </w:pPr>
            <w:ins w:id="1938" w:author="Arjan Kloosterboer" w:date="2017-09-22T04:10:00Z">
              <w:r>
                <w:rPr>
                  <w:rFonts w:ascii="Arial" w:eastAsia="Times New Roman" w:hAnsi="Arial" w:cs="Arial"/>
                  <w:color w:val="000000"/>
                  <w:sz w:val="20"/>
                  <w:szCs w:val="20"/>
                </w:rPr>
                <w:t>-</w:t>
              </w:r>
            </w:ins>
          </w:p>
        </w:tc>
      </w:tr>
    </w:tbl>
    <w:p w14:paraId="48563588" w14:textId="77777777" w:rsidR="00EB4B1D" w:rsidRPr="000D6975" w:rsidRDefault="00EB4B1D" w:rsidP="00EB4B1D">
      <w:pPr>
        <w:rPr>
          <w:ins w:id="1939" w:author="Arjan Kloosterboer" w:date="2017-09-22T04:10:00Z"/>
          <w:lang w:val="nl-NL"/>
        </w:rPr>
      </w:pPr>
    </w:p>
    <w:p w14:paraId="1864A8F4" w14:textId="123FEACE" w:rsidR="00CF1DA2" w:rsidRPr="00CF1DA2" w:rsidRDefault="00DA5D93"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Datum-tijd</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14:paraId="6EE6309D" w14:textId="77777777">
        <w:trPr>
          <w:trHeight w:val="230"/>
        </w:trPr>
        <w:tc>
          <w:tcPr>
            <w:tcW w:w="3780" w:type="dxa"/>
            <w:tcBorders>
              <w:top w:val="nil"/>
              <w:left w:val="nil"/>
              <w:bottom w:val="nil"/>
              <w:right w:val="nil"/>
            </w:tcBorders>
          </w:tcPr>
          <w:p w14:paraId="68B24A9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14:paraId="1AE56F29"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p>
        </w:tc>
      </w:tr>
      <w:tr w:rsidR="00CF1DA2" w:rsidRPr="00CF1DA2" w14:paraId="6CB93AA6" w14:textId="77777777">
        <w:tc>
          <w:tcPr>
            <w:tcW w:w="3780" w:type="dxa"/>
            <w:tcBorders>
              <w:top w:val="nil"/>
              <w:left w:val="nil"/>
              <w:bottom w:val="nil"/>
              <w:right w:val="nil"/>
            </w:tcBorders>
          </w:tcPr>
          <w:p w14:paraId="0FE3E422"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4B3B1D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6794DF34" w14:textId="77777777">
        <w:tc>
          <w:tcPr>
            <w:tcW w:w="3780" w:type="dxa"/>
            <w:tcBorders>
              <w:top w:val="nil"/>
              <w:left w:val="nil"/>
              <w:bottom w:val="nil"/>
              <w:right w:val="nil"/>
            </w:tcBorders>
          </w:tcPr>
          <w:p w14:paraId="190BD41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75D42B7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5E51AAB5" w14:textId="77777777">
        <w:tc>
          <w:tcPr>
            <w:tcW w:w="3780" w:type="dxa"/>
            <w:tcBorders>
              <w:top w:val="nil"/>
              <w:left w:val="nil"/>
              <w:bottom w:val="nil"/>
              <w:right w:val="nil"/>
            </w:tcBorders>
          </w:tcPr>
          <w:p w14:paraId="5543BFB5"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31E5939"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78193342" w14:textId="77777777">
        <w:tc>
          <w:tcPr>
            <w:tcW w:w="3780" w:type="dxa"/>
            <w:tcBorders>
              <w:top w:val="nil"/>
              <w:left w:val="nil"/>
              <w:bottom w:val="nil"/>
              <w:right w:val="nil"/>
            </w:tcBorders>
          </w:tcPr>
          <w:p w14:paraId="7E0EDB2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1AF9B17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0F91585B" w14:textId="77777777">
        <w:tc>
          <w:tcPr>
            <w:tcW w:w="3780" w:type="dxa"/>
            <w:tcBorders>
              <w:top w:val="nil"/>
              <w:left w:val="nil"/>
              <w:bottom w:val="nil"/>
              <w:right w:val="nil"/>
            </w:tcBorders>
          </w:tcPr>
          <w:p w14:paraId="79D06ACD"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B9E362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FD7A6FF" w14:textId="77777777">
        <w:tc>
          <w:tcPr>
            <w:tcW w:w="3780" w:type="dxa"/>
            <w:tcBorders>
              <w:top w:val="nil"/>
              <w:left w:val="nil"/>
              <w:bottom w:val="nil"/>
              <w:right w:val="nil"/>
            </w:tcBorders>
          </w:tcPr>
          <w:p w14:paraId="55F7662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0F1626B5"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p>
        </w:tc>
      </w:tr>
      <w:tr w:rsidR="00CF1DA2" w:rsidRPr="00CF1DA2" w14:paraId="50EE9984" w14:textId="77777777">
        <w:tc>
          <w:tcPr>
            <w:tcW w:w="3780" w:type="dxa"/>
            <w:tcBorders>
              <w:top w:val="nil"/>
              <w:left w:val="nil"/>
              <w:bottom w:val="nil"/>
              <w:right w:val="nil"/>
            </w:tcBorders>
          </w:tcPr>
          <w:p w14:paraId="6F2E7C25"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55D8CC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AE6939" w14:paraId="0E5F2362" w14:textId="77777777">
        <w:tc>
          <w:tcPr>
            <w:tcW w:w="3780" w:type="dxa"/>
            <w:tcBorders>
              <w:top w:val="nil"/>
              <w:left w:val="nil"/>
              <w:bottom w:val="nil"/>
              <w:right w:val="nil"/>
            </w:tcBorders>
          </w:tcPr>
          <w:p w14:paraId="6C843404"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26CC8034" w14:textId="77777777" w:rsidR="00CF1DA2" w:rsidRPr="00DD0F4F" w:rsidRDefault="00DA5D93"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datum en het tijdstip waaop het Klantcontact begint</w:t>
            </w:r>
            <w:r w:rsidRPr="00CF1DA2">
              <w:rPr>
                <w:rFonts w:ascii="Arial" w:hAnsi="Arial" w:cs="Arial"/>
                <w:sz w:val="20"/>
                <w:szCs w:val="20"/>
                <w:lang w:val="en-AU"/>
              </w:rPr>
              <w:fldChar w:fldCharType="end"/>
            </w:r>
          </w:p>
        </w:tc>
      </w:tr>
      <w:tr w:rsidR="00CF1DA2" w:rsidRPr="00AE6939" w14:paraId="417E67AE" w14:textId="77777777">
        <w:trPr>
          <w:trHeight w:val="230"/>
        </w:trPr>
        <w:tc>
          <w:tcPr>
            <w:tcW w:w="3780" w:type="dxa"/>
            <w:tcBorders>
              <w:top w:val="nil"/>
              <w:left w:val="nil"/>
              <w:bottom w:val="nil"/>
              <w:right w:val="nil"/>
            </w:tcBorders>
          </w:tcPr>
          <w:p w14:paraId="72DD2DEE" w14:textId="77777777"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2A3800AB"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14:paraId="55F35BEE" w14:textId="77777777">
        <w:trPr>
          <w:trHeight w:val="230"/>
        </w:trPr>
        <w:tc>
          <w:tcPr>
            <w:tcW w:w="3780" w:type="dxa"/>
            <w:tcBorders>
              <w:top w:val="nil"/>
              <w:left w:val="nil"/>
              <w:bottom w:val="nil"/>
              <w:right w:val="nil"/>
            </w:tcBorders>
          </w:tcPr>
          <w:p w14:paraId="295C4399"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5399FFB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 xml:space="preserve">KING </w:t>
            </w:r>
          </w:p>
        </w:tc>
      </w:tr>
      <w:tr w:rsidR="00CF1DA2" w:rsidRPr="00CF1DA2" w14:paraId="694BABBB" w14:textId="77777777">
        <w:tc>
          <w:tcPr>
            <w:tcW w:w="3780" w:type="dxa"/>
            <w:tcBorders>
              <w:top w:val="nil"/>
              <w:left w:val="nil"/>
              <w:bottom w:val="nil"/>
              <w:right w:val="nil"/>
            </w:tcBorders>
          </w:tcPr>
          <w:p w14:paraId="741A947F"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ABFC09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1675AE34" w14:textId="77777777">
        <w:tc>
          <w:tcPr>
            <w:tcW w:w="3780" w:type="dxa"/>
            <w:tcBorders>
              <w:top w:val="nil"/>
              <w:left w:val="nil"/>
              <w:bottom w:val="nil"/>
              <w:right w:val="nil"/>
            </w:tcBorders>
          </w:tcPr>
          <w:p w14:paraId="17080718"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2A04D53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14:paraId="63C73CEC" w14:textId="77777777">
        <w:tc>
          <w:tcPr>
            <w:tcW w:w="3780" w:type="dxa"/>
            <w:tcBorders>
              <w:top w:val="nil"/>
              <w:left w:val="nil"/>
              <w:bottom w:val="nil"/>
              <w:right w:val="nil"/>
            </w:tcBorders>
          </w:tcPr>
          <w:p w14:paraId="3BA8ABFA"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0DA5A4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4626B295" w14:textId="77777777">
        <w:tc>
          <w:tcPr>
            <w:tcW w:w="3780" w:type="dxa"/>
            <w:tcBorders>
              <w:top w:val="nil"/>
              <w:left w:val="nil"/>
              <w:bottom w:val="nil"/>
              <w:right w:val="nil"/>
            </w:tcBorders>
          </w:tcPr>
          <w:p w14:paraId="6D791AB9"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5A03281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3CA94A63" w14:textId="77777777">
        <w:tc>
          <w:tcPr>
            <w:tcW w:w="3780" w:type="dxa"/>
            <w:tcBorders>
              <w:top w:val="nil"/>
              <w:left w:val="nil"/>
              <w:bottom w:val="nil"/>
              <w:right w:val="nil"/>
            </w:tcBorders>
          </w:tcPr>
          <w:p w14:paraId="559DD3FF"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2DABD9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07B2B8E" w14:textId="77777777">
        <w:tc>
          <w:tcPr>
            <w:tcW w:w="3780" w:type="dxa"/>
            <w:tcBorders>
              <w:top w:val="nil"/>
              <w:left w:val="nil"/>
              <w:bottom w:val="nil"/>
              <w:right w:val="nil"/>
            </w:tcBorders>
          </w:tcPr>
          <w:p w14:paraId="459798B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63C9D19C"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 (jjjjmmddhhss)</w:t>
            </w:r>
            <w:r w:rsidRPr="00CF1DA2">
              <w:rPr>
                <w:rFonts w:ascii="Arial" w:hAnsi="Arial" w:cs="Arial"/>
                <w:sz w:val="20"/>
                <w:szCs w:val="20"/>
                <w:lang w:val="en-AU"/>
              </w:rPr>
              <w:fldChar w:fldCharType="end"/>
            </w:r>
          </w:p>
        </w:tc>
      </w:tr>
      <w:tr w:rsidR="00CF1DA2" w:rsidRPr="00CF1DA2" w14:paraId="0685441D" w14:textId="77777777">
        <w:trPr>
          <w:trHeight w:val="230"/>
        </w:trPr>
        <w:tc>
          <w:tcPr>
            <w:tcW w:w="3780" w:type="dxa"/>
            <w:tcBorders>
              <w:top w:val="nil"/>
              <w:left w:val="nil"/>
              <w:bottom w:val="nil"/>
              <w:right w:val="nil"/>
            </w:tcBorders>
          </w:tcPr>
          <w:p w14:paraId="2042D748"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F499FD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AE6939" w14:paraId="7963DC60" w14:textId="77777777">
        <w:trPr>
          <w:trHeight w:val="230"/>
        </w:trPr>
        <w:tc>
          <w:tcPr>
            <w:tcW w:w="3780" w:type="dxa"/>
            <w:tcBorders>
              <w:top w:val="nil"/>
              <w:left w:val="nil"/>
              <w:bottom w:val="nil"/>
              <w:right w:val="nil"/>
            </w:tcBorders>
          </w:tcPr>
          <w:p w14:paraId="4192B39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33FFDA3B"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geldige datums en tijdstippen tot op heden</w:t>
            </w:r>
          </w:p>
        </w:tc>
      </w:tr>
      <w:tr w:rsidR="00CF1DA2" w:rsidRPr="00AE6939" w14:paraId="29FA490E" w14:textId="77777777">
        <w:trPr>
          <w:trHeight w:val="215"/>
        </w:trPr>
        <w:tc>
          <w:tcPr>
            <w:tcW w:w="3780" w:type="dxa"/>
            <w:tcBorders>
              <w:top w:val="nil"/>
              <w:left w:val="nil"/>
              <w:bottom w:val="nil"/>
              <w:right w:val="nil"/>
            </w:tcBorders>
          </w:tcPr>
          <w:p w14:paraId="070A5201" w14:textId="77777777"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31F89F0B"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14:paraId="5C67BA9C" w14:textId="77777777">
        <w:trPr>
          <w:trHeight w:val="215"/>
        </w:trPr>
        <w:tc>
          <w:tcPr>
            <w:tcW w:w="3780" w:type="dxa"/>
            <w:tcBorders>
              <w:top w:val="nil"/>
              <w:left w:val="nil"/>
              <w:bottom w:val="nil"/>
              <w:right w:val="nil"/>
            </w:tcBorders>
          </w:tcPr>
          <w:p w14:paraId="01D172A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5B2959D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02EAB867" w14:textId="77777777">
        <w:trPr>
          <w:trHeight w:val="230"/>
        </w:trPr>
        <w:tc>
          <w:tcPr>
            <w:tcW w:w="3780" w:type="dxa"/>
            <w:tcBorders>
              <w:top w:val="nil"/>
              <w:left w:val="nil"/>
              <w:bottom w:val="nil"/>
              <w:right w:val="nil"/>
            </w:tcBorders>
          </w:tcPr>
          <w:p w14:paraId="126EE40B"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32F26A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D97A5E7" w14:textId="77777777">
        <w:trPr>
          <w:trHeight w:val="230"/>
        </w:trPr>
        <w:tc>
          <w:tcPr>
            <w:tcW w:w="3780" w:type="dxa"/>
            <w:tcBorders>
              <w:top w:val="nil"/>
              <w:left w:val="nil"/>
              <w:bottom w:val="nil"/>
              <w:right w:val="nil"/>
            </w:tcBorders>
          </w:tcPr>
          <w:p w14:paraId="01B0F1D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7C3A248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40AD669A" w14:textId="77777777">
        <w:trPr>
          <w:trHeight w:val="230"/>
        </w:trPr>
        <w:tc>
          <w:tcPr>
            <w:tcW w:w="3780" w:type="dxa"/>
            <w:tcBorders>
              <w:top w:val="nil"/>
              <w:left w:val="nil"/>
              <w:bottom w:val="nil"/>
              <w:right w:val="nil"/>
            </w:tcBorders>
          </w:tcPr>
          <w:p w14:paraId="1DC46BE8"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36C66B8"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7FC262AC" w14:textId="77777777">
        <w:trPr>
          <w:trHeight w:val="230"/>
        </w:trPr>
        <w:tc>
          <w:tcPr>
            <w:tcW w:w="3780" w:type="dxa"/>
            <w:tcBorders>
              <w:top w:val="nil"/>
              <w:left w:val="nil"/>
              <w:bottom w:val="nil"/>
              <w:right w:val="nil"/>
            </w:tcBorders>
          </w:tcPr>
          <w:p w14:paraId="5745FFE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33773894"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47A6E9D0" w14:textId="77777777">
        <w:trPr>
          <w:trHeight w:val="230"/>
        </w:trPr>
        <w:tc>
          <w:tcPr>
            <w:tcW w:w="3780" w:type="dxa"/>
            <w:tcBorders>
              <w:top w:val="nil"/>
              <w:left w:val="nil"/>
              <w:bottom w:val="nil"/>
              <w:right w:val="nil"/>
            </w:tcBorders>
          </w:tcPr>
          <w:p w14:paraId="5F5069AD"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AF3022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7FF6EC15" w14:textId="77777777">
        <w:trPr>
          <w:trHeight w:val="230"/>
        </w:trPr>
        <w:tc>
          <w:tcPr>
            <w:tcW w:w="3780" w:type="dxa"/>
            <w:tcBorders>
              <w:top w:val="nil"/>
              <w:left w:val="nil"/>
              <w:bottom w:val="nil"/>
              <w:right w:val="nil"/>
            </w:tcBorders>
          </w:tcPr>
          <w:p w14:paraId="6964A14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548B52D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54FD3784" w14:textId="77777777">
        <w:trPr>
          <w:trHeight w:val="230"/>
        </w:trPr>
        <w:tc>
          <w:tcPr>
            <w:tcW w:w="3780" w:type="dxa"/>
            <w:tcBorders>
              <w:top w:val="nil"/>
              <w:left w:val="nil"/>
              <w:bottom w:val="nil"/>
              <w:right w:val="nil"/>
            </w:tcBorders>
          </w:tcPr>
          <w:p w14:paraId="3ECBCEE0"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BCC3AE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4DEC029B" w14:textId="77777777">
        <w:trPr>
          <w:trHeight w:val="411"/>
        </w:trPr>
        <w:tc>
          <w:tcPr>
            <w:tcW w:w="3780" w:type="dxa"/>
            <w:tcBorders>
              <w:top w:val="nil"/>
              <w:left w:val="nil"/>
              <w:bottom w:val="nil"/>
              <w:right w:val="nil"/>
            </w:tcBorders>
          </w:tcPr>
          <w:p w14:paraId="11479D3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036828A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432CC274" w14:textId="77777777">
        <w:trPr>
          <w:trHeight w:val="245"/>
        </w:trPr>
        <w:tc>
          <w:tcPr>
            <w:tcW w:w="3780" w:type="dxa"/>
            <w:tcBorders>
              <w:top w:val="nil"/>
              <w:left w:val="nil"/>
              <w:bottom w:val="nil"/>
              <w:right w:val="nil"/>
            </w:tcBorders>
          </w:tcPr>
          <w:p w14:paraId="722CC4C7"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A8609A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656C5B14" w14:textId="77777777">
        <w:trPr>
          <w:trHeight w:val="230"/>
        </w:trPr>
        <w:tc>
          <w:tcPr>
            <w:tcW w:w="3780" w:type="dxa"/>
            <w:tcBorders>
              <w:top w:val="nil"/>
              <w:left w:val="nil"/>
              <w:bottom w:val="nil"/>
              <w:right w:val="nil"/>
            </w:tcBorders>
          </w:tcPr>
          <w:p w14:paraId="272CA8D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7757267C"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p>
        </w:tc>
      </w:tr>
      <w:tr w:rsidR="00CF1DA2" w:rsidRPr="00CF1DA2" w14:paraId="41A3D988" w14:textId="77777777">
        <w:trPr>
          <w:trHeight w:val="230"/>
        </w:trPr>
        <w:tc>
          <w:tcPr>
            <w:tcW w:w="3780" w:type="dxa"/>
            <w:tcBorders>
              <w:top w:val="nil"/>
              <w:left w:val="nil"/>
              <w:bottom w:val="nil"/>
              <w:right w:val="nil"/>
            </w:tcBorders>
          </w:tcPr>
          <w:p w14:paraId="08EF0E2C"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5FF63C8"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D436E79" w14:textId="77777777">
        <w:trPr>
          <w:trHeight w:val="230"/>
        </w:trPr>
        <w:tc>
          <w:tcPr>
            <w:tcW w:w="3780" w:type="dxa"/>
            <w:tcBorders>
              <w:top w:val="nil"/>
              <w:left w:val="nil"/>
              <w:bottom w:val="nil"/>
              <w:right w:val="nil"/>
            </w:tcBorders>
          </w:tcPr>
          <w:p w14:paraId="45DD032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4ACE093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CF1DA2" w:rsidRPr="00CF1DA2" w14:paraId="6EDC86B3" w14:textId="77777777">
        <w:trPr>
          <w:trHeight w:val="230"/>
        </w:trPr>
        <w:tc>
          <w:tcPr>
            <w:tcW w:w="3780" w:type="dxa"/>
            <w:tcBorders>
              <w:top w:val="nil"/>
              <w:left w:val="nil"/>
              <w:bottom w:val="nil"/>
              <w:right w:val="nil"/>
            </w:tcBorders>
          </w:tcPr>
          <w:p w14:paraId="7EF1F158"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2C4B18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0332CD2C" w14:textId="77777777">
        <w:trPr>
          <w:trHeight w:val="230"/>
        </w:trPr>
        <w:tc>
          <w:tcPr>
            <w:tcW w:w="3780" w:type="dxa"/>
            <w:tcBorders>
              <w:top w:val="nil"/>
              <w:left w:val="nil"/>
              <w:bottom w:val="nil"/>
              <w:right w:val="nil"/>
            </w:tcBorders>
          </w:tcPr>
          <w:p w14:paraId="1D28735F"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14:paraId="33DEBE2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w:t>
            </w:r>
          </w:p>
        </w:tc>
      </w:tr>
      <w:tr w:rsidR="00CF1DA2" w:rsidRPr="00CF1DA2" w14:paraId="273858AD" w14:textId="77777777">
        <w:trPr>
          <w:trHeight w:val="230"/>
        </w:trPr>
        <w:tc>
          <w:tcPr>
            <w:tcW w:w="3780" w:type="dxa"/>
            <w:tcBorders>
              <w:top w:val="nil"/>
              <w:left w:val="nil"/>
              <w:bottom w:val="nil"/>
              <w:right w:val="nil"/>
            </w:tcBorders>
          </w:tcPr>
          <w:p w14:paraId="4EF5B80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5580" w:type="dxa"/>
            <w:tcBorders>
              <w:top w:val="nil"/>
              <w:left w:val="nil"/>
              <w:bottom w:val="nil"/>
              <w:right w:val="nil"/>
            </w:tcBorders>
          </w:tcPr>
          <w:p w14:paraId="43A18A0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bl>
    <w:p w14:paraId="37AEB88B" w14:textId="77777777" w:rsidR="00CF1DA2" w:rsidRPr="00CF1DA2" w:rsidRDefault="00DA5D93"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lastRenderedPageBreak/>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Kanaal</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14:paraId="4E2EC469" w14:textId="77777777">
        <w:trPr>
          <w:trHeight w:val="230"/>
        </w:trPr>
        <w:tc>
          <w:tcPr>
            <w:tcW w:w="3780" w:type="dxa"/>
            <w:tcBorders>
              <w:top w:val="nil"/>
              <w:left w:val="nil"/>
              <w:bottom w:val="nil"/>
              <w:right w:val="nil"/>
            </w:tcBorders>
          </w:tcPr>
          <w:p w14:paraId="44EA823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14:paraId="73924A06"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Kanaal</w:t>
            </w:r>
            <w:r w:rsidRPr="00CF1DA2">
              <w:rPr>
                <w:rFonts w:ascii="Arial" w:hAnsi="Arial" w:cs="Arial"/>
                <w:sz w:val="20"/>
                <w:szCs w:val="20"/>
                <w:lang w:val="en-AU"/>
              </w:rPr>
              <w:fldChar w:fldCharType="end"/>
            </w:r>
          </w:p>
        </w:tc>
      </w:tr>
      <w:tr w:rsidR="00CF1DA2" w:rsidRPr="00CF1DA2" w14:paraId="5829EEB3" w14:textId="77777777">
        <w:tc>
          <w:tcPr>
            <w:tcW w:w="3780" w:type="dxa"/>
            <w:tcBorders>
              <w:top w:val="nil"/>
              <w:left w:val="nil"/>
              <w:bottom w:val="nil"/>
              <w:right w:val="nil"/>
            </w:tcBorders>
          </w:tcPr>
          <w:p w14:paraId="7331D046"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9100F5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203797DA" w14:textId="77777777">
        <w:tc>
          <w:tcPr>
            <w:tcW w:w="3780" w:type="dxa"/>
            <w:tcBorders>
              <w:top w:val="nil"/>
              <w:left w:val="nil"/>
              <w:bottom w:val="nil"/>
              <w:right w:val="nil"/>
            </w:tcBorders>
          </w:tcPr>
          <w:p w14:paraId="5BB71E4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1B12183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1408533D" w14:textId="77777777">
        <w:tc>
          <w:tcPr>
            <w:tcW w:w="3780" w:type="dxa"/>
            <w:tcBorders>
              <w:top w:val="nil"/>
              <w:left w:val="nil"/>
              <w:bottom w:val="nil"/>
              <w:right w:val="nil"/>
            </w:tcBorders>
          </w:tcPr>
          <w:p w14:paraId="0FC93D92"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64BC66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4AE405F" w14:textId="77777777">
        <w:tc>
          <w:tcPr>
            <w:tcW w:w="3780" w:type="dxa"/>
            <w:tcBorders>
              <w:top w:val="nil"/>
              <w:left w:val="nil"/>
              <w:bottom w:val="nil"/>
              <w:right w:val="nil"/>
            </w:tcBorders>
          </w:tcPr>
          <w:p w14:paraId="1E6E068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7DFC574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478AADD" w14:textId="77777777">
        <w:tc>
          <w:tcPr>
            <w:tcW w:w="3780" w:type="dxa"/>
            <w:tcBorders>
              <w:top w:val="nil"/>
              <w:left w:val="nil"/>
              <w:bottom w:val="nil"/>
              <w:right w:val="nil"/>
            </w:tcBorders>
          </w:tcPr>
          <w:p w14:paraId="3BE8723A"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F72DC4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32A33786" w14:textId="77777777">
        <w:tc>
          <w:tcPr>
            <w:tcW w:w="3780" w:type="dxa"/>
            <w:tcBorders>
              <w:top w:val="nil"/>
              <w:left w:val="nil"/>
              <w:bottom w:val="nil"/>
              <w:right w:val="nil"/>
            </w:tcBorders>
          </w:tcPr>
          <w:p w14:paraId="343FC6C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0DB9F972"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kanaaal</w:t>
            </w:r>
            <w:r w:rsidRPr="00CF1DA2">
              <w:rPr>
                <w:rFonts w:ascii="Arial" w:hAnsi="Arial" w:cs="Arial"/>
                <w:sz w:val="20"/>
                <w:szCs w:val="20"/>
                <w:lang w:val="en-AU"/>
              </w:rPr>
              <w:fldChar w:fldCharType="end"/>
            </w:r>
          </w:p>
        </w:tc>
      </w:tr>
      <w:tr w:rsidR="00CF1DA2" w:rsidRPr="00CF1DA2" w14:paraId="764CEFD1" w14:textId="77777777">
        <w:tc>
          <w:tcPr>
            <w:tcW w:w="3780" w:type="dxa"/>
            <w:tcBorders>
              <w:top w:val="nil"/>
              <w:left w:val="nil"/>
              <w:bottom w:val="nil"/>
              <w:right w:val="nil"/>
            </w:tcBorders>
          </w:tcPr>
          <w:p w14:paraId="3A95D07E"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06C502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AE6939" w14:paraId="39A34620" w14:textId="77777777">
        <w:tc>
          <w:tcPr>
            <w:tcW w:w="3780" w:type="dxa"/>
            <w:tcBorders>
              <w:top w:val="nil"/>
              <w:left w:val="nil"/>
              <w:bottom w:val="nil"/>
              <w:right w:val="nil"/>
            </w:tcBorders>
          </w:tcPr>
          <w:p w14:paraId="00990F7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0AF37A30" w14:textId="77777777" w:rsidR="00CF1DA2" w:rsidRPr="00DD0F4F" w:rsidRDefault="00DA5D93"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Het communicatiekanaal waarlangs het Klantcontact gevoerd wordt</w:t>
            </w:r>
            <w:r w:rsidRPr="00CF1DA2">
              <w:rPr>
                <w:rFonts w:ascii="Arial" w:hAnsi="Arial" w:cs="Arial"/>
                <w:sz w:val="20"/>
                <w:szCs w:val="20"/>
                <w:lang w:val="en-AU"/>
              </w:rPr>
              <w:fldChar w:fldCharType="end"/>
            </w:r>
          </w:p>
        </w:tc>
      </w:tr>
      <w:tr w:rsidR="00CF1DA2" w:rsidRPr="00AE6939" w14:paraId="70DFA57B" w14:textId="77777777">
        <w:trPr>
          <w:trHeight w:val="230"/>
        </w:trPr>
        <w:tc>
          <w:tcPr>
            <w:tcW w:w="3780" w:type="dxa"/>
            <w:tcBorders>
              <w:top w:val="nil"/>
              <w:left w:val="nil"/>
              <w:bottom w:val="nil"/>
              <w:right w:val="nil"/>
            </w:tcBorders>
          </w:tcPr>
          <w:p w14:paraId="47C611EE" w14:textId="77777777"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14AAA098"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14:paraId="6F0F2E04" w14:textId="77777777">
        <w:trPr>
          <w:trHeight w:val="230"/>
        </w:trPr>
        <w:tc>
          <w:tcPr>
            <w:tcW w:w="3780" w:type="dxa"/>
            <w:tcBorders>
              <w:top w:val="nil"/>
              <w:left w:val="nil"/>
              <w:bottom w:val="nil"/>
              <w:right w:val="nil"/>
            </w:tcBorders>
          </w:tcPr>
          <w:p w14:paraId="4EDC5DB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7703FD09"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 xml:space="preserve">KING </w:t>
            </w:r>
          </w:p>
        </w:tc>
      </w:tr>
      <w:tr w:rsidR="00CF1DA2" w:rsidRPr="00CF1DA2" w14:paraId="3B513C43" w14:textId="77777777">
        <w:tc>
          <w:tcPr>
            <w:tcW w:w="3780" w:type="dxa"/>
            <w:tcBorders>
              <w:top w:val="nil"/>
              <w:left w:val="nil"/>
              <w:bottom w:val="nil"/>
              <w:right w:val="nil"/>
            </w:tcBorders>
          </w:tcPr>
          <w:p w14:paraId="34653116"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918E68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357C4914" w14:textId="77777777">
        <w:tc>
          <w:tcPr>
            <w:tcW w:w="3780" w:type="dxa"/>
            <w:tcBorders>
              <w:top w:val="nil"/>
              <w:left w:val="nil"/>
              <w:bottom w:val="nil"/>
              <w:right w:val="nil"/>
            </w:tcBorders>
          </w:tcPr>
          <w:p w14:paraId="3681A10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260C008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14:paraId="5D610C90" w14:textId="77777777">
        <w:tc>
          <w:tcPr>
            <w:tcW w:w="3780" w:type="dxa"/>
            <w:tcBorders>
              <w:top w:val="nil"/>
              <w:left w:val="nil"/>
              <w:bottom w:val="nil"/>
              <w:right w:val="nil"/>
            </w:tcBorders>
          </w:tcPr>
          <w:p w14:paraId="7C0C5389"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FEDB5B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AE6939" w14:paraId="2C84C84A" w14:textId="77777777">
        <w:tc>
          <w:tcPr>
            <w:tcW w:w="3780" w:type="dxa"/>
            <w:tcBorders>
              <w:top w:val="nil"/>
              <w:left w:val="nil"/>
              <w:bottom w:val="nil"/>
              <w:right w:val="nil"/>
            </w:tcBorders>
          </w:tcPr>
          <w:p w14:paraId="6F2BDD7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00DCAA7A"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Aangezien het om persoonlijk cointact gaat zal het veelal het contact aan het loket of de telefoon betreffen.</w:t>
            </w:r>
          </w:p>
        </w:tc>
      </w:tr>
      <w:tr w:rsidR="00CF1DA2" w:rsidRPr="00AE6939" w14:paraId="37A5693C" w14:textId="77777777">
        <w:tc>
          <w:tcPr>
            <w:tcW w:w="3780" w:type="dxa"/>
            <w:tcBorders>
              <w:top w:val="nil"/>
              <w:left w:val="nil"/>
              <w:bottom w:val="nil"/>
              <w:right w:val="nil"/>
            </w:tcBorders>
          </w:tcPr>
          <w:p w14:paraId="7D047AAC" w14:textId="77777777"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2FE3223E"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14:paraId="17B8023D" w14:textId="77777777">
        <w:tc>
          <w:tcPr>
            <w:tcW w:w="3780" w:type="dxa"/>
            <w:tcBorders>
              <w:top w:val="nil"/>
              <w:left w:val="nil"/>
              <w:bottom w:val="nil"/>
              <w:right w:val="nil"/>
            </w:tcBorders>
          </w:tcPr>
          <w:p w14:paraId="5FC2EBE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53E1C7BA"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AN20</w:t>
            </w:r>
            <w:r w:rsidRPr="00CF1DA2">
              <w:rPr>
                <w:rFonts w:ascii="Arial" w:hAnsi="Arial" w:cs="Arial"/>
                <w:sz w:val="20"/>
                <w:szCs w:val="20"/>
                <w:lang w:val="en-AU"/>
              </w:rPr>
              <w:fldChar w:fldCharType="end"/>
            </w:r>
          </w:p>
        </w:tc>
      </w:tr>
      <w:tr w:rsidR="00CF1DA2" w:rsidRPr="00CF1DA2" w14:paraId="3F1D43C5" w14:textId="77777777">
        <w:trPr>
          <w:trHeight w:val="230"/>
        </w:trPr>
        <w:tc>
          <w:tcPr>
            <w:tcW w:w="3780" w:type="dxa"/>
            <w:tcBorders>
              <w:top w:val="nil"/>
              <w:left w:val="nil"/>
              <w:bottom w:val="nil"/>
              <w:right w:val="nil"/>
            </w:tcBorders>
          </w:tcPr>
          <w:p w14:paraId="093AA592"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9EE897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05940206" w14:textId="77777777">
        <w:trPr>
          <w:trHeight w:val="230"/>
        </w:trPr>
        <w:tc>
          <w:tcPr>
            <w:tcW w:w="3780" w:type="dxa"/>
            <w:tcBorders>
              <w:top w:val="nil"/>
              <w:left w:val="nil"/>
              <w:bottom w:val="nil"/>
              <w:right w:val="nil"/>
            </w:tcBorders>
          </w:tcPr>
          <w:p w14:paraId="60BDC1B8"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6ABD91E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5F3AA28" w14:textId="77777777">
        <w:trPr>
          <w:trHeight w:val="215"/>
        </w:trPr>
        <w:tc>
          <w:tcPr>
            <w:tcW w:w="3780" w:type="dxa"/>
            <w:tcBorders>
              <w:top w:val="nil"/>
              <w:left w:val="nil"/>
              <w:bottom w:val="nil"/>
              <w:right w:val="nil"/>
            </w:tcBorders>
          </w:tcPr>
          <w:p w14:paraId="1A1E5A40"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9791A5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3835C761" w14:textId="77777777">
        <w:trPr>
          <w:trHeight w:val="215"/>
        </w:trPr>
        <w:tc>
          <w:tcPr>
            <w:tcW w:w="3780" w:type="dxa"/>
            <w:tcBorders>
              <w:top w:val="nil"/>
              <w:left w:val="nil"/>
              <w:bottom w:val="nil"/>
              <w:right w:val="nil"/>
            </w:tcBorders>
          </w:tcPr>
          <w:p w14:paraId="7FD3AFB9"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77093B5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309CD963" w14:textId="77777777">
        <w:trPr>
          <w:trHeight w:val="230"/>
        </w:trPr>
        <w:tc>
          <w:tcPr>
            <w:tcW w:w="3780" w:type="dxa"/>
            <w:tcBorders>
              <w:top w:val="nil"/>
              <w:left w:val="nil"/>
              <w:bottom w:val="nil"/>
              <w:right w:val="nil"/>
            </w:tcBorders>
          </w:tcPr>
          <w:p w14:paraId="022EA132"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1EA9D2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29BDD60C" w14:textId="77777777">
        <w:trPr>
          <w:trHeight w:val="230"/>
        </w:trPr>
        <w:tc>
          <w:tcPr>
            <w:tcW w:w="3780" w:type="dxa"/>
            <w:tcBorders>
              <w:top w:val="nil"/>
              <w:left w:val="nil"/>
              <w:bottom w:val="nil"/>
              <w:right w:val="nil"/>
            </w:tcBorders>
          </w:tcPr>
          <w:p w14:paraId="0C4C761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6C5C3DD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03B95FF3" w14:textId="77777777">
        <w:trPr>
          <w:trHeight w:val="230"/>
        </w:trPr>
        <w:tc>
          <w:tcPr>
            <w:tcW w:w="3780" w:type="dxa"/>
            <w:tcBorders>
              <w:top w:val="nil"/>
              <w:left w:val="nil"/>
              <w:bottom w:val="nil"/>
              <w:right w:val="nil"/>
            </w:tcBorders>
          </w:tcPr>
          <w:p w14:paraId="72C95BF4"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1D9986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791C6C95" w14:textId="77777777">
        <w:trPr>
          <w:trHeight w:val="230"/>
        </w:trPr>
        <w:tc>
          <w:tcPr>
            <w:tcW w:w="3780" w:type="dxa"/>
            <w:tcBorders>
              <w:top w:val="nil"/>
              <w:left w:val="nil"/>
              <w:bottom w:val="nil"/>
              <w:right w:val="nil"/>
            </w:tcBorders>
          </w:tcPr>
          <w:p w14:paraId="79A2924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6CD316B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07A3ACB5" w14:textId="77777777">
        <w:trPr>
          <w:trHeight w:val="230"/>
        </w:trPr>
        <w:tc>
          <w:tcPr>
            <w:tcW w:w="3780" w:type="dxa"/>
            <w:tcBorders>
              <w:top w:val="nil"/>
              <w:left w:val="nil"/>
              <w:bottom w:val="nil"/>
              <w:right w:val="nil"/>
            </w:tcBorders>
          </w:tcPr>
          <w:p w14:paraId="527E902E"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C6E1EE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3205140" w14:textId="77777777">
        <w:trPr>
          <w:trHeight w:val="230"/>
        </w:trPr>
        <w:tc>
          <w:tcPr>
            <w:tcW w:w="3780" w:type="dxa"/>
            <w:tcBorders>
              <w:top w:val="nil"/>
              <w:left w:val="nil"/>
              <w:bottom w:val="nil"/>
              <w:right w:val="nil"/>
            </w:tcBorders>
          </w:tcPr>
          <w:p w14:paraId="2D253EB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08E4F89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2C4E2336" w14:textId="77777777">
        <w:trPr>
          <w:trHeight w:val="230"/>
        </w:trPr>
        <w:tc>
          <w:tcPr>
            <w:tcW w:w="3780" w:type="dxa"/>
            <w:tcBorders>
              <w:top w:val="nil"/>
              <w:left w:val="nil"/>
              <w:bottom w:val="nil"/>
              <w:right w:val="nil"/>
            </w:tcBorders>
          </w:tcPr>
          <w:p w14:paraId="19D9F326"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951A5A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0E08E503" w14:textId="77777777">
        <w:trPr>
          <w:trHeight w:val="411"/>
        </w:trPr>
        <w:tc>
          <w:tcPr>
            <w:tcW w:w="3780" w:type="dxa"/>
            <w:tcBorders>
              <w:top w:val="nil"/>
              <w:left w:val="nil"/>
              <w:bottom w:val="nil"/>
              <w:right w:val="nil"/>
            </w:tcBorders>
          </w:tcPr>
          <w:p w14:paraId="4CA9930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207A472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406A1614" w14:textId="77777777">
        <w:trPr>
          <w:trHeight w:val="245"/>
        </w:trPr>
        <w:tc>
          <w:tcPr>
            <w:tcW w:w="3780" w:type="dxa"/>
            <w:tcBorders>
              <w:top w:val="nil"/>
              <w:left w:val="nil"/>
              <w:bottom w:val="nil"/>
              <w:right w:val="nil"/>
            </w:tcBorders>
          </w:tcPr>
          <w:p w14:paraId="064653E6"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30D4DA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4EC4B3D4" w14:textId="77777777">
        <w:trPr>
          <w:trHeight w:val="230"/>
        </w:trPr>
        <w:tc>
          <w:tcPr>
            <w:tcW w:w="3780" w:type="dxa"/>
            <w:tcBorders>
              <w:top w:val="nil"/>
              <w:left w:val="nil"/>
              <w:bottom w:val="nil"/>
              <w:right w:val="nil"/>
            </w:tcBorders>
          </w:tcPr>
          <w:p w14:paraId="40DDDF7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1AD3EA00"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0</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p>
        </w:tc>
      </w:tr>
      <w:tr w:rsidR="00CF1DA2" w:rsidRPr="00CF1DA2" w14:paraId="10CB329A" w14:textId="77777777">
        <w:trPr>
          <w:trHeight w:val="230"/>
        </w:trPr>
        <w:tc>
          <w:tcPr>
            <w:tcW w:w="3780" w:type="dxa"/>
            <w:tcBorders>
              <w:top w:val="nil"/>
              <w:left w:val="nil"/>
              <w:bottom w:val="nil"/>
              <w:right w:val="nil"/>
            </w:tcBorders>
          </w:tcPr>
          <w:p w14:paraId="6B339DD6"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63B021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2061ADF7" w14:textId="77777777">
        <w:trPr>
          <w:trHeight w:val="230"/>
        </w:trPr>
        <w:tc>
          <w:tcPr>
            <w:tcW w:w="3780" w:type="dxa"/>
            <w:tcBorders>
              <w:top w:val="nil"/>
              <w:left w:val="nil"/>
              <w:bottom w:val="nil"/>
              <w:right w:val="nil"/>
            </w:tcBorders>
          </w:tcPr>
          <w:p w14:paraId="5E60EB0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472638E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CF1DA2" w:rsidRPr="00CF1DA2" w14:paraId="67DA8EF0" w14:textId="77777777">
        <w:trPr>
          <w:trHeight w:val="230"/>
        </w:trPr>
        <w:tc>
          <w:tcPr>
            <w:tcW w:w="3780" w:type="dxa"/>
            <w:tcBorders>
              <w:top w:val="nil"/>
              <w:left w:val="nil"/>
              <w:bottom w:val="nil"/>
              <w:right w:val="nil"/>
            </w:tcBorders>
          </w:tcPr>
          <w:p w14:paraId="5E5BB179"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EB4598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6EAFD66B" w14:textId="77777777">
        <w:trPr>
          <w:trHeight w:val="230"/>
        </w:trPr>
        <w:tc>
          <w:tcPr>
            <w:tcW w:w="3780" w:type="dxa"/>
            <w:tcBorders>
              <w:top w:val="nil"/>
              <w:left w:val="nil"/>
              <w:bottom w:val="nil"/>
              <w:right w:val="nil"/>
            </w:tcBorders>
          </w:tcPr>
          <w:p w14:paraId="46AA8EBD"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14:paraId="1832C4A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w:t>
            </w:r>
          </w:p>
        </w:tc>
      </w:tr>
      <w:tr w:rsidR="00CF1DA2" w:rsidRPr="00CF1DA2" w14:paraId="1E44BEA4" w14:textId="77777777">
        <w:trPr>
          <w:trHeight w:val="230"/>
        </w:trPr>
        <w:tc>
          <w:tcPr>
            <w:tcW w:w="3780" w:type="dxa"/>
            <w:tcBorders>
              <w:top w:val="nil"/>
              <w:left w:val="nil"/>
              <w:bottom w:val="nil"/>
              <w:right w:val="nil"/>
            </w:tcBorders>
          </w:tcPr>
          <w:p w14:paraId="6AC1C23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5580" w:type="dxa"/>
            <w:tcBorders>
              <w:top w:val="nil"/>
              <w:left w:val="nil"/>
              <w:bottom w:val="nil"/>
              <w:right w:val="nil"/>
            </w:tcBorders>
          </w:tcPr>
          <w:p w14:paraId="26441E2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bl>
    <w:p w14:paraId="4E526D92" w14:textId="77777777" w:rsidR="00CF1DA2" w:rsidRPr="00CF1DA2" w:rsidRDefault="00DA5D93"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Onderwerp</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14:paraId="6BE5A4DF" w14:textId="77777777">
        <w:trPr>
          <w:trHeight w:val="230"/>
        </w:trPr>
        <w:tc>
          <w:tcPr>
            <w:tcW w:w="3780" w:type="dxa"/>
            <w:tcBorders>
              <w:top w:val="nil"/>
              <w:left w:val="nil"/>
              <w:bottom w:val="nil"/>
              <w:right w:val="nil"/>
            </w:tcBorders>
          </w:tcPr>
          <w:p w14:paraId="4B426BA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14:paraId="4E27E76A"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p>
        </w:tc>
      </w:tr>
      <w:tr w:rsidR="00CF1DA2" w:rsidRPr="00CF1DA2" w14:paraId="09EE9185" w14:textId="77777777">
        <w:tc>
          <w:tcPr>
            <w:tcW w:w="3780" w:type="dxa"/>
            <w:tcBorders>
              <w:top w:val="nil"/>
              <w:left w:val="nil"/>
              <w:bottom w:val="nil"/>
              <w:right w:val="nil"/>
            </w:tcBorders>
          </w:tcPr>
          <w:p w14:paraId="63F2F745"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B05006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369C235" w14:textId="77777777">
        <w:tc>
          <w:tcPr>
            <w:tcW w:w="3780" w:type="dxa"/>
            <w:tcBorders>
              <w:top w:val="nil"/>
              <w:left w:val="nil"/>
              <w:bottom w:val="nil"/>
              <w:right w:val="nil"/>
            </w:tcBorders>
          </w:tcPr>
          <w:p w14:paraId="2051641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6D78EEB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57319E42" w14:textId="77777777">
        <w:tc>
          <w:tcPr>
            <w:tcW w:w="3780" w:type="dxa"/>
            <w:tcBorders>
              <w:top w:val="nil"/>
              <w:left w:val="nil"/>
              <w:bottom w:val="nil"/>
              <w:right w:val="nil"/>
            </w:tcBorders>
          </w:tcPr>
          <w:p w14:paraId="1B4C573A"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ABB1C18"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24B0CB96" w14:textId="77777777">
        <w:tc>
          <w:tcPr>
            <w:tcW w:w="3780" w:type="dxa"/>
            <w:tcBorders>
              <w:top w:val="nil"/>
              <w:left w:val="nil"/>
              <w:bottom w:val="nil"/>
              <w:right w:val="nil"/>
            </w:tcBorders>
          </w:tcPr>
          <w:p w14:paraId="25912624"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4C70F69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6877B397" w14:textId="77777777">
        <w:tc>
          <w:tcPr>
            <w:tcW w:w="3780" w:type="dxa"/>
            <w:tcBorders>
              <w:top w:val="nil"/>
              <w:left w:val="nil"/>
              <w:bottom w:val="nil"/>
              <w:right w:val="nil"/>
            </w:tcBorders>
          </w:tcPr>
          <w:p w14:paraId="2D7EECF8"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955B7C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28B9E07E" w14:textId="77777777">
        <w:tc>
          <w:tcPr>
            <w:tcW w:w="3780" w:type="dxa"/>
            <w:tcBorders>
              <w:top w:val="nil"/>
              <w:left w:val="nil"/>
              <w:bottom w:val="nil"/>
              <w:right w:val="nil"/>
            </w:tcBorders>
          </w:tcPr>
          <w:p w14:paraId="53319C8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314E6D0A"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p>
        </w:tc>
      </w:tr>
      <w:tr w:rsidR="00CF1DA2" w:rsidRPr="00CF1DA2" w14:paraId="556D4F60" w14:textId="77777777">
        <w:tc>
          <w:tcPr>
            <w:tcW w:w="3780" w:type="dxa"/>
            <w:tcBorders>
              <w:top w:val="nil"/>
              <w:left w:val="nil"/>
              <w:bottom w:val="nil"/>
              <w:right w:val="nil"/>
            </w:tcBorders>
          </w:tcPr>
          <w:p w14:paraId="7DE5FCAA"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B1AFD1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AE6939" w14:paraId="2DF99B16" w14:textId="77777777">
        <w:tc>
          <w:tcPr>
            <w:tcW w:w="3780" w:type="dxa"/>
            <w:tcBorders>
              <w:top w:val="nil"/>
              <w:left w:val="nil"/>
              <w:bottom w:val="nil"/>
              <w:right w:val="nil"/>
            </w:tcBorders>
          </w:tcPr>
          <w:p w14:paraId="5D8AE9D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353ADB3E" w14:textId="77777777" w:rsidR="00CF1DA2" w:rsidRPr="00DD0F4F" w:rsidRDefault="00DA5D93"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kern van datgene waar het klantcontact over gaat.</w:t>
            </w:r>
            <w:r w:rsidRPr="00CF1DA2">
              <w:rPr>
                <w:rFonts w:ascii="Arial" w:hAnsi="Arial" w:cs="Arial"/>
                <w:sz w:val="20"/>
                <w:szCs w:val="20"/>
                <w:lang w:val="en-AU"/>
              </w:rPr>
              <w:fldChar w:fldCharType="end"/>
            </w:r>
          </w:p>
        </w:tc>
      </w:tr>
      <w:tr w:rsidR="00CF1DA2" w:rsidRPr="00AE6939" w14:paraId="553FE2B8" w14:textId="77777777">
        <w:trPr>
          <w:trHeight w:val="230"/>
        </w:trPr>
        <w:tc>
          <w:tcPr>
            <w:tcW w:w="3780" w:type="dxa"/>
            <w:tcBorders>
              <w:top w:val="nil"/>
              <w:left w:val="nil"/>
              <w:bottom w:val="nil"/>
              <w:right w:val="nil"/>
            </w:tcBorders>
          </w:tcPr>
          <w:p w14:paraId="5BBF725B" w14:textId="77777777"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A930551"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14:paraId="0FFEEA49" w14:textId="77777777">
        <w:trPr>
          <w:trHeight w:val="230"/>
        </w:trPr>
        <w:tc>
          <w:tcPr>
            <w:tcW w:w="3780" w:type="dxa"/>
            <w:tcBorders>
              <w:top w:val="nil"/>
              <w:left w:val="nil"/>
              <w:bottom w:val="nil"/>
              <w:right w:val="nil"/>
            </w:tcBorders>
          </w:tcPr>
          <w:p w14:paraId="0EE9951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3208A06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 xml:space="preserve">KING </w:t>
            </w:r>
          </w:p>
        </w:tc>
      </w:tr>
      <w:tr w:rsidR="00CF1DA2" w:rsidRPr="00CF1DA2" w14:paraId="711A570D" w14:textId="77777777">
        <w:tc>
          <w:tcPr>
            <w:tcW w:w="3780" w:type="dxa"/>
            <w:tcBorders>
              <w:top w:val="nil"/>
              <w:left w:val="nil"/>
              <w:bottom w:val="nil"/>
              <w:right w:val="nil"/>
            </w:tcBorders>
          </w:tcPr>
          <w:p w14:paraId="416EBBF3"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02D336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2212598A" w14:textId="77777777">
        <w:tc>
          <w:tcPr>
            <w:tcW w:w="3780" w:type="dxa"/>
            <w:tcBorders>
              <w:top w:val="nil"/>
              <w:left w:val="nil"/>
              <w:bottom w:val="nil"/>
              <w:right w:val="nil"/>
            </w:tcBorders>
          </w:tcPr>
          <w:p w14:paraId="1A8A7CF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4DE9EC1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14:paraId="704B2BED" w14:textId="77777777">
        <w:tc>
          <w:tcPr>
            <w:tcW w:w="3780" w:type="dxa"/>
            <w:tcBorders>
              <w:top w:val="nil"/>
              <w:left w:val="nil"/>
              <w:bottom w:val="nil"/>
              <w:right w:val="nil"/>
            </w:tcBorders>
          </w:tcPr>
          <w:p w14:paraId="3501C54C"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FFAB70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A5FCD16" w14:textId="77777777">
        <w:tc>
          <w:tcPr>
            <w:tcW w:w="3780" w:type="dxa"/>
            <w:tcBorders>
              <w:top w:val="nil"/>
              <w:left w:val="nil"/>
              <w:bottom w:val="nil"/>
              <w:right w:val="nil"/>
            </w:tcBorders>
          </w:tcPr>
          <w:p w14:paraId="0EE11464"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lastRenderedPageBreak/>
              <w:t>Toelichting attribuutsoort</w:t>
            </w:r>
          </w:p>
        </w:tc>
        <w:tc>
          <w:tcPr>
            <w:tcW w:w="5580" w:type="dxa"/>
            <w:tcBorders>
              <w:top w:val="nil"/>
              <w:left w:val="nil"/>
              <w:bottom w:val="nil"/>
              <w:right w:val="nil"/>
            </w:tcBorders>
          </w:tcPr>
          <w:p w14:paraId="6BD80C6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1A1B00B1" w14:textId="77777777">
        <w:tc>
          <w:tcPr>
            <w:tcW w:w="3780" w:type="dxa"/>
            <w:tcBorders>
              <w:top w:val="nil"/>
              <w:left w:val="nil"/>
              <w:bottom w:val="nil"/>
              <w:right w:val="nil"/>
            </w:tcBorders>
          </w:tcPr>
          <w:p w14:paraId="284BBBE8"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C7470D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670C3DC9" w14:textId="77777777">
        <w:tc>
          <w:tcPr>
            <w:tcW w:w="3780" w:type="dxa"/>
            <w:tcBorders>
              <w:top w:val="nil"/>
              <w:left w:val="nil"/>
              <w:bottom w:val="nil"/>
              <w:right w:val="nil"/>
            </w:tcBorders>
          </w:tcPr>
          <w:p w14:paraId="18F64C8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3BE1F8A2"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AN80</w:t>
            </w:r>
            <w:r w:rsidRPr="00CF1DA2">
              <w:rPr>
                <w:rFonts w:ascii="Arial" w:hAnsi="Arial" w:cs="Arial"/>
                <w:sz w:val="20"/>
                <w:szCs w:val="20"/>
                <w:lang w:val="en-AU"/>
              </w:rPr>
              <w:fldChar w:fldCharType="end"/>
            </w:r>
          </w:p>
        </w:tc>
      </w:tr>
      <w:tr w:rsidR="00CF1DA2" w:rsidRPr="00CF1DA2" w14:paraId="4BDCECD8" w14:textId="77777777">
        <w:trPr>
          <w:trHeight w:val="230"/>
        </w:trPr>
        <w:tc>
          <w:tcPr>
            <w:tcW w:w="3780" w:type="dxa"/>
            <w:tcBorders>
              <w:top w:val="nil"/>
              <w:left w:val="nil"/>
              <w:bottom w:val="nil"/>
              <w:right w:val="nil"/>
            </w:tcBorders>
          </w:tcPr>
          <w:p w14:paraId="5BAB272D"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00ADD69"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B8C6C2F" w14:textId="77777777">
        <w:trPr>
          <w:trHeight w:val="230"/>
        </w:trPr>
        <w:tc>
          <w:tcPr>
            <w:tcW w:w="3780" w:type="dxa"/>
            <w:tcBorders>
              <w:top w:val="nil"/>
              <w:left w:val="nil"/>
              <w:bottom w:val="nil"/>
              <w:right w:val="nil"/>
            </w:tcBorders>
          </w:tcPr>
          <w:p w14:paraId="7577034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71C6328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195B75BA" w14:textId="77777777">
        <w:trPr>
          <w:trHeight w:val="215"/>
        </w:trPr>
        <w:tc>
          <w:tcPr>
            <w:tcW w:w="3780" w:type="dxa"/>
            <w:tcBorders>
              <w:top w:val="nil"/>
              <w:left w:val="nil"/>
              <w:bottom w:val="nil"/>
              <w:right w:val="nil"/>
            </w:tcBorders>
          </w:tcPr>
          <w:p w14:paraId="351F2183"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65581A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73975CE3" w14:textId="77777777">
        <w:trPr>
          <w:trHeight w:val="215"/>
        </w:trPr>
        <w:tc>
          <w:tcPr>
            <w:tcW w:w="3780" w:type="dxa"/>
            <w:tcBorders>
              <w:top w:val="nil"/>
              <w:left w:val="nil"/>
              <w:bottom w:val="nil"/>
              <w:right w:val="nil"/>
            </w:tcBorders>
          </w:tcPr>
          <w:p w14:paraId="64C031C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3C430EB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24A7F5D8" w14:textId="77777777">
        <w:trPr>
          <w:trHeight w:val="230"/>
        </w:trPr>
        <w:tc>
          <w:tcPr>
            <w:tcW w:w="3780" w:type="dxa"/>
            <w:tcBorders>
              <w:top w:val="nil"/>
              <w:left w:val="nil"/>
              <w:bottom w:val="nil"/>
              <w:right w:val="nil"/>
            </w:tcBorders>
          </w:tcPr>
          <w:p w14:paraId="10D36056"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8237E1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169EB515" w14:textId="77777777">
        <w:trPr>
          <w:trHeight w:val="230"/>
        </w:trPr>
        <w:tc>
          <w:tcPr>
            <w:tcW w:w="3780" w:type="dxa"/>
            <w:tcBorders>
              <w:top w:val="nil"/>
              <w:left w:val="nil"/>
              <w:bottom w:val="nil"/>
              <w:right w:val="nil"/>
            </w:tcBorders>
          </w:tcPr>
          <w:p w14:paraId="5A8F24A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407D011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567BE4F6" w14:textId="77777777">
        <w:trPr>
          <w:trHeight w:val="230"/>
        </w:trPr>
        <w:tc>
          <w:tcPr>
            <w:tcW w:w="3780" w:type="dxa"/>
            <w:tcBorders>
              <w:top w:val="nil"/>
              <w:left w:val="nil"/>
              <w:bottom w:val="nil"/>
              <w:right w:val="nil"/>
            </w:tcBorders>
          </w:tcPr>
          <w:p w14:paraId="61959A2E"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348AF5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73C7B6E8" w14:textId="77777777">
        <w:trPr>
          <w:trHeight w:val="230"/>
        </w:trPr>
        <w:tc>
          <w:tcPr>
            <w:tcW w:w="3780" w:type="dxa"/>
            <w:tcBorders>
              <w:top w:val="nil"/>
              <w:left w:val="nil"/>
              <w:bottom w:val="nil"/>
              <w:right w:val="nil"/>
            </w:tcBorders>
          </w:tcPr>
          <w:p w14:paraId="6A0BA654"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5BF8D31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77ED1CF1" w14:textId="77777777">
        <w:trPr>
          <w:trHeight w:val="230"/>
        </w:trPr>
        <w:tc>
          <w:tcPr>
            <w:tcW w:w="3780" w:type="dxa"/>
            <w:tcBorders>
              <w:top w:val="nil"/>
              <w:left w:val="nil"/>
              <w:bottom w:val="nil"/>
              <w:right w:val="nil"/>
            </w:tcBorders>
          </w:tcPr>
          <w:p w14:paraId="4FC0C509"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153D3B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2DD08A2E" w14:textId="77777777">
        <w:trPr>
          <w:trHeight w:val="230"/>
        </w:trPr>
        <w:tc>
          <w:tcPr>
            <w:tcW w:w="3780" w:type="dxa"/>
            <w:tcBorders>
              <w:top w:val="nil"/>
              <w:left w:val="nil"/>
              <w:bottom w:val="nil"/>
              <w:right w:val="nil"/>
            </w:tcBorders>
          </w:tcPr>
          <w:p w14:paraId="5E7C3C1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5F1B1A6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4CB13F14" w14:textId="77777777">
        <w:trPr>
          <w:trHeight w:val="230"/>
        </w:trPr>
        <w:tc>
          <w:tcPr>
            <w:tcW w:w="3780" w:type="dxa"/>
            <w:tcBorders>
              <w:top w:val="nil"/>
              <w:left w:val="nil"/>
              <w:bottom w:val="nil"/>
              <w:right w:val="nil"/>
            </w:tcBorders>
          </w:tcPr>
          <w:p w14:paraId="3451D95C"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30C5F4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348D4C86" w14:textId="77777777">
        <w:trPr>
          <w:trHeight w:val="411"/>
        </w:trPr>
        <w:tc>
          <w:tcPr>
            <w:tcW w:w="3780" w:type="dxa"/>
            <w:tcBorders>
              <w:top w:val="nil"/>
              <w:left w:val="nil"/>
              <w:bottom w:val="nil"/>
              <w:right w:val="nil"/>
            </w:tcBorders>
          </w:tcPr>
          <w:p w14:paraId="46CDB2E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5C54996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6C2EC882" w14:textId="77777777">
        <w:trPr>
          <w:trHeight w:val="245"/>
        </w:trPr>
        <w:tc>
          <w:tcPr>
            <w:tcW w:w="3780" w:type="dxa"/>
            <w:tcBorders>
              <w:top w:val="nil"/>
              <w:left w:val="nil"/>
              <w:bottom w:val="nil"/>
              <w:right w:val="nil"/>
            </w:tcBorders>
          </w:tcPr>
          <w:p w14:paraId="2BBD7730"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E92435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01EB3004" w14:textId="77777777">
        <w:trPr>
          <w:trHeight w:val="230"/>
        </w:trPr>
        <w:tc>
          <w:tcPr>
            <w:tcW w:w="3780" w:type="dxa"/>
            <w:tcBorders>
              <w:top w:val="nil"/>
              <w:left w:val="nil"/>
              <w:bottom w:val="nil"/>
              <w:right w:val="nil"/>
            </w:tcBorders>
          </w:tcPr>
          <w:p w14:paraId="59CF03E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75D4DB3A"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p>
        </w:tc>
      </w:tr>
      <w:tr w:rsidR="00CF1DA2" w:rsidRPr="00CF1DA2" w14:paraId="7C8B1BBF" w14:textId="77777777">
        <w:trPr>
          <w:trHeight w:val="230"/>
        </w:trPr>
        <w:tc>
          <w:tcPr>
            <w:tcW w:w="3780" w:type="dxa"/>
            <w:tcBorders>
              <w:top w:val="nil"/>
              <w:left w:val="nil"/>
              <w:bottom w:val="nil"/>
              <w:right w:val="nil"/>
            </w:tcBorders>
          </w:tcPr>
          <w:p w14:paraId="369DCB51"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E8DAF4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D1FE192" w14:textId="77777777">
        <w:trPr>
          <w:trHeight w:val="230"/>
        </w:trPr>
        <w:tc>
          <w:tcPr>
            <w:tcW w:w="3780" w:type="dxa"/>
            <w:tcBorders>
              <w:top w:val="nil"/>
              <w:left w:val="nil"/>
              <w:bottom w:val="nil"/>
              <w:right w:val="nil"/>
            </w:tcBorders>
          </w:tcPr>
          <w:p w14:paraId="7FB47B79"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49F1D25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CF1DA2" w:rsidRPr="00CF1DA2" w14:paraId="48E15647" w14:textId="77777777">
        <w:trPr>
          <w:trHeight w:val="230"/>
        </w:trPr>
        <w:tc>
          <w:tcPr>
            <w:tcW w:w="3780" w:type="dxa"/>
            <w:tcBorders>
              <w:top w:val="nil"/>
              <w:left w:val="nil"/>
              <w:bottom w:val="nil"/>
              <w:right w:val="nil"/>
            </w:tcBorders>
          </w:tcPr>
          <w:p w14:paraId="2B1D8930"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724C68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BE18BB1" w14:textId="77777777">
        <w:trPr>
          <w:trHeight w:val="230"/>
        </w:trPr>
        <w:tc>
          <w:tcPr>
            <w:tcW w:w="3780" w:type="dxa"/>
            <w:tcBorders>
              <w:top w:val="nil"/>
              <w:left w:val="nil"/>
              <w:bottom w:val="nil"/>
              <w:right w:val="nil"/>
            </w:tcBorders>
          </w:tcPr>
          <w:p w14:paraId="07B7B9D6"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14:paraId="2E610AA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w:t>
            </w:r>
          </w:p>
        </w:tc>
      </w:tr>
      <w:tr w:rsidR="00CF1DA2" w:rsidRPr="00CF1DA2" w14:paraId="50C55C4D" w14:textId="77777777">
        <w:trPr>
          <w:trHeight w:val="230"/>
        </w:trPr>
        <w:tc>
          <w:tcPr>
            <w:tcW w:w="3780" w:type="dxa"/>
            <w:tcBorders>
              <w:top w:val="nil"/>
              <w:left w:val="nil"/>
              <w:bottom w:val="nil"/>
              <w:right w:val="nil"/>
            </w:tcBorders>
          </w:tcPr>
          <w:p w14:paraId="76B8F0E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5580" w:type="dxa"/>
            <w:tcBorders>
              <w:top w:val="nil"/>
              <w:left w:val="nil"/>
              <w:bottom w:val="nil"/>
              <w:right w:val="nil"/>
            </w:tcBorders>
          </w:tcPr>
          <w:p w14:paraId="2FFE7B1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bl>
    <w:p w14:paraId="3E72D73B" w14:textId="77777777" w:rsidR="00CF1DA2" w:rsidRPr="00CF1DA2" w:rsidRDefault="00DA5D93"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Toelichting</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14:paraId="0FB8CEBD" w14:textId="77777777">
        <w:trPr>
          <w:trHeight w:val="230"/>
        </w:trPr>
        <w:tc>
          <w:tcPr>
            <w:tcW w:w="3780" w:type="dxa"/>
            <w:tcBorders>
              <w:top w:val="nil"/>
              <w:left w:val="nil"/>
              <w:bottom w:val="nil"/>
              <w:right w:val="nil"/>
            </w:tcBorders>
          </w:tcPr>
          <w:p w14:paraId="56B7C36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14:paraId="62D13A5C"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p>
        </w:tc>
      </w:tr>
      <w:tr w:rsidR="00CF1DA2" w:rsidRPr="00CF1DA2" w14:paraId="5DF8A2D9" w14:textId="77777777">
        <w:tc>
          <w:tcPr>
            <w:tcW w:w="3780" w:type="dxa"/>
            <w:tcBorders>
              <w:top w:val="nil"/>
              <w:left w:val="nil"/>
              <w:bottom w:val="nil"/>
              <w:right w:val="nil"/>
            </w:tcBorders>
          </w:tcPr>
          <w:p w14:paraId="3FDFF10B"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D2EF84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4F81604E" w14:textId="77777777">
        <w:tc>
          <w:tcPr>
            <w:tcW w:w="3780" w:type="dxa"/>
            <w:tcBorders>
              <w:top w:val="nil"/>
              <w:left w:val="nil"/>
              <w:bottom w:val="nil"/>
              <w:right w:val="nil"/>
            </w:tcBorders>
          </w:tcPr>
          <w:p w14:paraId="268C48D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6ED3D438"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3C4199EC" w14:textId="77777777">
        <w:tc>
          <w:tcPr>
            <w:tcW w:w="3780" w:type="dxa"/>
            <w:tcBorders>
              <w:top w:val="nil"/>
              <w:left w:val="nil"/>
              <w:bottom w:val="nil"/>
              <w:right w:val="nil"/>
            </w:tcBorders>
          </w:tcPr>
          <w:p w14:paraId="315862D5"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6D45EB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A9FAFD5" w14:textId="77777777">
        <w:tc>
          <w:tcPr>
            <w:tcW w:w="3780" w:type="dxa"/>
            <w:tcBorders>
              <w:top w:val="nil"/>
              <w:left w:val="nil"/>
              <w:bottom w:val="nil"/>
              <w:right w:val="nil"/>
            </w:tcBorders>
          </w:tcPr>
          <w:p w14:paraId="3BBAC29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06C8A64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19508A8A" w14:textId="77777777">
        <w:tc>
          <w:tcPr>
            <w:tcW w:w="3780" w:type="dxa"/>
            <w:tcBorders>
              <w:top w:val="nil"/>
              <w:left w:val="nil"/>
              <w:bottom w:val="nil"/>
              <w:right w:val="nil"/>
            </w:tcBorders>
          </w:tcPr>
          <w:p w14:paraId="3B296781"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E7493A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EF911C3" w14:textId="77777777">
        <w:tc>
          <w:tcPr>
            <w:tcW w:w="3780" w:type="dxa"/>
            <w:tcBorders>
              <w:top w:val="nil"/>
              <w:left w:val="nil"/>
              <w:bottom w:val="nil"/>
              <w:right w:val="nil"/>
            </w:tcBorders>
          </w:tcPr>
          <w:p w14:paraId="41DF9E0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3ABF7BB1"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p>
        </w:tc>
      </w:tr>
      <w:tr w:rsidR="00CF1DA2" w:rsidRPr="00CF1DA2" w14:paraId="62F99E66" w14:textId="77777777">
        <w:tc>
          <w:tcPr>
            <w:tcW w:w="3780" w:type="dxa"/>
            <w:tcBorders>
              <w:top w:val="nil"/>
              <w:left w:val="nil"/>
              <w:bottom w:val="nil"/>
              <w:right w:val="nil"/>
            </w:tcBorders>
          </w:tcPr>
          <w:p w14:paraId="142B453A"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B0B7E5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AE6939" w14:paraId="2FFD082B" w14:textId="77777777">
        <w:tc>
          <w:tcPr>
            <w:tcW w:w="3780" w:type="dxa"/>
            <w:tcBorders>
              <w:top w:val="nil"/>
              <w:left w:val="nil"/>
              <w:bottom w:val="nil"/>
              <w:right w:val="nil"/>
            </w:tcBorders>
          </w:tcPr>
          <w:p w14:paraId="1D3E990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05808F10" w14:textId="77777777" w:rsidR="00CF1DA2" w:rsidRPr="00DD0F4F" w:rsidRDefault="00DA5D93"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 xml:space="preserve">Samenvattende beschrijving van de relevante kenmerken van het gevoerde </w:t>
            </w:r>
            <w:r w:rsidR="004903B8">
              <w:rPr>
                <w:rFonts w:ascii="Arial" w:eastAsia="Times New Roman" w:hAnsi="Arial" w:cs="Arial"/>
                <w:color w:val="000000"/>
                <w:sz w:val="20"/>
                <w:szCs w:val="20"/>
                <w:lang w:val="nl-NL"/>
              </w:rPr>
              <w:t>klant</w:t>
            </w:r>
            <w:r w:rsidR="00CF1DA2" w:rsidRPr="00DD0F4F">
              <w:rPr>
                <w:rFonts w:ascii="Arial" w:eastAsia="Times New Roman" w:hAnsi="Arial" w:cs="Arial"/>
                <w:color w:val="000000"/>
                <w:sz w:val="20"/>
                <w:szCs w:val="20"/>
                <w:lang w:val="nl-NL"/>
              </w:rPr>
              <w:t>contact</w:t>
            </w:r>
            <w:r w:rsidRPr="00CF1DA2">
              <w:rPr>
                <w:rFonts w:ascii="Arial" w:hAnsi="Arial" w:cs="Arial"/>
                <w:sz w:val="20"/>
                <w:szCs w:val="20"/>
                <w:lang w:val="en-AU"/>
              </w:rPr>
              <w:fldChar w:fldCharType="end"/>
            </w:r>
          </w:p>
        </w:tc>
      </w:tr>
      <w:tr w:rsidR="00CF1DA2" w:rsidRPr="00AE6939" w14:paraId="5B510DE4" w14:textId="77777777">
        <w:trPr>
          <w:trHeight w:val="230"/>
        </w:trPr>
        <w:tc>
          <w:tcPr>
            <w:tcW w:w="3780" w:type="dxa"/>
            <w:tcBorders>
              <w:top w:val="nil"/>
              <w:left w:val="nil"/>
              <w:bottom w:val="nil"/>
              <w:right w:val="nil"/>
            </w:tcBorders>
          </w:tcPr>
          <w:p w14:paraId="192F2BAC" w14:textId="77777777"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41AB14FD"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14:paraId="5E8212FA" w14:textId="77777777">
        <w:trPr>
          <w:trHeight w:val="230"/>
        </w:trPr>
        <w:tc>
          <w:tcPr>
            <w:tcW w:w="3780" w:type="dxa"/>
            <w:tcBorders>
              <w:top w:val="nil"/>
              <w:left w:val="nil"/>
              <w:bottom w:val="nil"/>
              <w:right w:val="nil"/>
            </w:tcBorders>
          </w:tcPr>
          <w:p w14:paraId="4F8ED7D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35FA4DA9"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 xml:space="preserve">KING </w:t>
            </w:r>
          </w:p>
        </w:tc>
      </w:tr>
      <w:tr w:rsidR="00CF1DA2" w:rsidRPr="00CF1DA2" w14:paraId="606E56A9" w14:textId="77777777">
        <w:tc>
          <w:tcPr>
            <w:tcW w:w="3780" w:type="dxa"/>
            <w:tcBorders>
              <w:top w:val="nil"/>
              <w:left w:val="nil"/>
              <w:bottom w:val="nil"/>
              <w:right w:val="nil"/>
            </w:tcBorders>
          </w:tcPr>
          <w:p w14:paraId="3F1EDEB5"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E52901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42F09C69" w14:textId="77777777">
        <w:tc>
          <w:tcPr>
            <w:tcW w:w="3780" w:type="dxa"/>
            <w:tcBorders>
              <w:top w:val="nil"/>
              <w:left w:val="nil"/>
              <w:bottom w:val="nil"/>
              <w:right w:val="nil"/>
            </w:tcBorders>
          </w:tcPr>
          <w:p w14:paraId="03FF73D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7A0C3F98"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14:paraId="484A59CB" w14:textId="77777777">
        <w:tc>
          <w:tcPr>
            <w:tcW w:w="3780" w:type="dxa"/>
            <w:tcBorders>
              <w:top w:val="nil"/>
              <w:left w:val="nil"/>
              <w:bottom w:val="nil"/>
              <w:right w:val="nil"/>
            </w:tcBorders>
          </w:tcPr>
          <w:p w14:paraId="23AD3B18"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7C0BE1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71BF0FE8" w14:textId="77777777">
        <w:tc>
          <w:tcPr>
            <w:tcW w:w="3780" w:type="dxa"/>
            <w:tcBorders>
              <w:top w:val="nil"/>
              <w:left w:val="nil"/>
              <w:bottom w:val="nil"/>
              <w:right w:val="nil"/>
            </w:tcBorders>
          </w:tcPr>
          <w:p w14:paraId="676392D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72062B7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1D77022A" w14:textId="77777777">
        <w:tc>
          <w:tcPr>
            <w:tcW w:w="3780" w:type="dxa"/>
            <w:tcBorders>
              <w:top w:val="nil"/>
              <w:left w:val="nil"/>
              <w:bottom w:val="nil"/>
              <w:right w:val="nil"/>
            </w:tcBorders>
          </w:tcPr>
          <w:p w14:paraId="49D22BCB"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EE6F5F9"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305074C4" w14:textId="77777777">
        <w:tc>
          <w:tcPr>
            <w:tcW w:w="3780" w:type="dxa"/>
            <w:tcBorders>
              <w:top w:val="nil"/>
              <w:left w:val="nil"/>
              <w:bottom w:val="nil"/>
              <w:right w:val="nil"/>
            </w:tcBorders>
          </w:tcPr>
          <w:p w14:paraId="799ABB4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400F9192"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AN1000</w:t>
            </w:r>
            <w:r w:rsidRPr="00CF1DA2">
              <w:rPr>
                <w:rFonts w:ascii="Arial" w:hAnsi="Arial" w:cs="Arial"/>
                <w:sz w:val="20"/>
                <w:szCs w:val="20"/>
                <w:lang w:val="en-AU"/>
              </w:rPr>
              <w:fldChar w:fldCharType="end"/>
            </w:r>
          </w:p>
        </w:tc>
      </w:tr>
      <w:tr w:rsidR="00CF1DA2" w:rsidRPr="00CF1DA2" w14:paraId="7A9FEDDE" w14:textId="77777777">
        <w:trPr>
          <w:trHeight w:val="230"/>
        </w:trPr>
        <w:tc>
          <w:tcPr>
            <w:tcW w:w="3780" w:type="dxa"/>
            <w:tcBorders>
              <w:top w:val="nil"/>
              <w:left w:val="nil"/>
              <w:bottom w:val="nil"/>
              <w:right w:val="nil"/>
            </w:tcBorders>
          </w:tcPr>
          <w:p w14:paraId="199C5E2B"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ED55EB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2DECF7A8" w14:textId="77777777">
        <w:trPr>
          <w:trHeight w:val="230"/>
        </w:trPr>
        <w:tc>
          <w:tcPr>
            <w:tcW w:w="3780" w:type="dxa"/>
            <w:tcBorders>
              <w:top w:val="nil"/>
              <w:left w:val="nil"/>
              <w:bottom w:val="nil"/>
              <w:right w:val="nil"/>
            </w:tcBorders>
          </w:tcPr>
          <w:p w14:paraId="647557D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04B8504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alle alfanumerieke tekens</w:t>
            </w:r>
          </w:p>
        </w:tc>
      </w:tr>
      <w:tr w:rsidR="00CF1DA2" w:rsidRPr="00CF1DA2" w14:paraId="19C7DEAE" w14:textId="77777777">
        <w:trPr>
          <w:trHeight w:val="215"/>
        </w:trPr>
        <w:tc>
          <w:tcPr>
            <w:tcW w:w="3780" w:type="dxa"/>
            <w:tcBorders>
              <w:top w:val="nil"/>
              <w:left w:val="nil"/>
              <w:bottom w:val="nil"/>
              <w:right w:val="nil"/>
            </w:tcBorders>
          </w:tcPr>
          <w:p w14:paraId="76E5BA86"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631A65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7DC979F" w14:textId="77777777">
        <w:trPr>
          <w:trHeight w:val="215"/>
        </w:trPr>
        <w:tc>
          <w:tcPr>
            <w:tcW w:w="3780" w:type="dxa"/>
            <w:tcBorders>
              <w:top w:val="nil"/>
              <w:left w:val="nil"/>
              <w:bottom w:val="nil"/>
              <w:right w:val="nil"/>
            </w:tcBorders>
          </w:tcPr>
          <w:p w14:paraId="23B6891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2CB5DC99"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2414E17C" w14:textId="77777777">
        <w:trPr>
          <w:trHeight w:val="230"/>
        </w:trPr>
        <w:tc>
          <w:tcPr>
            <w:tcW w:w="3780" w:type="dxa"/>
            <w:tcBorders>
              <w:top w:val="nil"/>
              <w:left w:val="nil"/>
              <w:bottom w:val="nil"/>
              <w:right w:val="nil"/>
            </w:tcBorders>
          </w:tcPr>
          <w:p w14:paraId="44B197E3"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C1CB33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68783E61" w14:textId="77777777">
        <w:trPr>
          <w:trHeight w:val="230"/>
        </w:trPr>
        <w:tc>
          <w:tcPr>
            <w:tcW w:w="3780" w:type="dxa"/>
            <w:tcBorders>
              <w:top w:val="nil"/>
              <w:left w:val="nil"/>
              <w:bottom w:val="nil"/>
              <w:right w:val="nil"/>
            </w:tcBorders>
          </w:tcPr>
          <w:p w14:paraId="501B200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3BA9499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42EAFEF1" w14:textId="77777777">
        <w:trPr>
          <w:trHeight w:val="230"/>
        </w:trPr>
        <w:tc>
          <w:tcPr>
            <w:tcW w:w="3780" w:type="dxa"/>
            <w:tcBorders>
              <w:top w:val="nil"/>
              <w:left w:val="nil"/>
              <w:bottom w:val="nil"/>
              <w:right w:val="nil"/>
            </w:tcBorders>
          </w:tcPr>
          <w:p w14:paraId="67FDEEFF"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3C68BB9"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71BE1220" w14:textId="77777777">
        <w:trPr>
          <w:trHeight w:val="230"/>
        </w:trPr>
        <w:tc>
          <w:tcPr>
            <w:tcW w:w="3780" w:type="dxa"/>
            <w:tcBorders>
              <w:top w:val="nil"/>
              <w:left w:val="nil"/>
              <w:bottom w:val="nil"/>
              <w:right w:val="nil"/>
            </w:tcBorders>
          </w:tcPr>
          <w:p w14:paraId="4C43290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47891A2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0A022409" w14:textId="77777777">
        <w:trPr>
          <w:trHeight w:val="230"/>
        </w:trPr>
        <w:tc>
          <w:tcPr>
            <w:tcW w:w="3780" w:type="dxa"/>
            <w:tcBorders>
              <w:top w:val="nil"/>
              <w:left w:val="nil"/>
              <w:bottom w:val="nil"/>
              <w:right w:val="nil"/>
            </w:tcBorders>
          </w:tcPr>
          <w:p w14:paraId="23CA5767"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487D4F9"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3130974F" w14:textId="77777777">
        <w:trPr>
          <w:trHeight w:val="230"/>
        </w:trPr>
        <w:tc>
          <w:tcPr>
            <w:tcW w:w="3780" w:type="dxa"/>
            <w:tcBorders>
              <w:top w:val="nil"/>
              <w:left w:val="nil"/>
              <w:bottom w:val="nil"/>
              <w:right w:val="nil"/>
            </w:tcBorders>
          </w:tcPr>
          <w:p w14:paraId="0F2D1D0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50BE578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2B087882" w14:textId="77777777">
        <w:trPr>
          <w:trHeight w:val="230"/>
        </w:trPr>
        <w:tc>
          <w:tcPr>
            <w:tcW w:w="3780" w:type="dxa"/>
            <w:tcBorders>
              <w:top w:val="nil"/>
              <w:left w:val="nil"/>
              <w:bottom w:val="nil"/>
              <w:right w:val="nil"/>
            </w:tcBorders>
          </w:tcPr>
          <w:p w14:paraId="30296D32"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04ED32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4E4FA2CE" w14:textId="77777777">
        <w:trPr>
          <w:trHeight w:val="411"/>
        </w:trPr>
        <w:tc>
          <w:tcPr>
            <w:tcW w:w="3780" w:type="dxa"/>
            <w:tcBorders>
              <w:top w:val="nil"/>
              <w:left w:val="nil"/>
              <w:bottom w:val="nil"/>
              <w:right w:val="nil"/>
            </w:tcBorders>
          </w:tcPr>
          <w:p w14:paraId="7F03E32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532F07E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7A830A7F" w14:textId="77777777">
        <w:trPr>
          <w:trHeight w:val="245"/>
        </w:trPr>
        <w:tc>
          <w:tcPr>
            <w:tcW w:w="3780" w:type="dxa"/>
            <w:tcBorders>
              <w:top w:val="nil"/>
              <w:left w:val="nil"/>
              <w:bottom w:val="nil"/>
              <w:right w:val="nil"/>
            </w:tcBorders>
          </w:tcPr>
          <w:p w14:paraId="602589E8"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B2877A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7FB816FA" w14:textId="77777777">
        <w:trPr>
          <w:trHeight w:val="230"/>
        </w:trPr>
        <w:tc>
          <w:tcPr>
            <w:tcW w:w="3780" w:type="dxa"/>
            <w:tcBorders>
              <w:top w:val="nil"/>
              <w:left w:val="nil"/>
              <w:bottom w:val="nil"/>
              <w:right w:val="nil"/>
            </w:tcBorders>
          </w:tcPr>
          <w:p w14:paraId="1036994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19A23AD7"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0</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p>
        </w:tc>
      </w:tr>
      <w:tr w:rsidR="00CF1DA2" w:rsidRPr="00CF1DA2" w14:paraId="6EC1AC1E" w14:textId="77777777">
        <w:trPr>
          <w:trHeight w:val="230"/>
        </w:trPr>
        <w:tc>
          <w:tcPr>
            <w:tcW w:w="3780" w:type="dxa"/>
            <w:tcBorders>
              <w:top w:val="nil"/>
              <w:left w:val="nil"/>
              <w:bottom w:val="nil"/>
              <w:right w:val="nil"/>
            </w:tcBorders>
          </w:tcPr>
          <w:p w14:paraId="545682F5"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5EAE0E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205B0766" w14:textId="77777777">
        <w:trPr>
          <w:trHeight w:val="230"/>
        </w:trPr>
        <w:tc>
          <w:tcPr>
            <w:tcW w:w="3780" w:type="dxa"/>
            <w:tcBorders>
              <w:top w:val="nil"/>
              <w:left w:val="nil"/>
              <w:bottom w:val="nil"/>
              <w:right w:val="nil"/>
            </w:tcBorders>
          </w:tcPr>
          <w:p w14:paraId="16F4E45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4BE80D8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CF1DA2" w:rsidRPr="00CF1DA2" w14:paraId="596CE7E2" w14:textId="77777777">
        <w:trPr>
          <w:trHeight w:val="230"/>
        </w:trPr>
        <w:tc>
          <w:tcPr>
            <w:tcW w:w="3780" w:type="dxa"/>
            <w:tcBorders>
              <w:top w:val="nil"/>
              <w:left w:val="nil"/>
              <w:bottom w:val="nil"/>
              <w:right w:val="nil"/>
            </w:tcBorders>
          </w:tcPr>
          <w:p w14:paraId="5F379F5B"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3E954F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4F09D40D" w14:textId="77777777">
        <w:trPr>
          <w:trHeight w:val="230"/>
        </w:trPr>
        <w:tc>
          <w:tcPr>
            <w:tcW w:w="3780" w:type="dxa"/>
            <w:tcBorders>
              <w:top w:val="nil"/>
              <w:left w:val="nil"/>
              <w:bottom w:val="nil"/>
              <w:right w:val="nil"/>
            </w:tcBorders>
          </w:tcPr>
          <w:p w14:paraId="4208C1D0"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14:paraId="650013F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w:t>
            </w:r>
          </w:p>
        </w:tc>
      </w:tr>
      <w:tr w:rsidR="00CF1DA2" w:rsidRPr="00CF1DA2" w14:paraId="4C657792" w14:textId="77777777">
        <w:trPr>
          <w:trHeight w:val="230"/>
        </w:trPr>
        <w:tc>
          <w:tcPr>
            <w:tcW w:w="3780" w:type="dxa"/>
            <w:tcBorders>
              <w:top w:val="nil"/>
              <w:left w:val="nil"/>
              <w:bottom w:val="nil"/>
              <w:right w:val="nil"/>
            </w:tcBorders>
          </w:tcPr>
          <w:p w14:paraId="4718C5D9"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5580" w:type="dxa"/>
            <w:tcBorders>
              <w:top w:val="nil"/>
              <w:left w:val="nil"/>
              <w:bottom w:val="nil"/>
              <w:right w:val="nil"/>
            </w:tcBorders>
          </w:tcPr>
          <w:p w14:paraId="1C6AE87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bl>
    <w:p w14:paraId="6BA9016A" w14:textId="77777777" w:rsidR="00CF1DA2" w:rsidRPr="00CF1DA2" w:rsidRDefault="00DA5D93"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betrekking op</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CF1DA2" w:rsidRPr="00CF1DA2" w14:paraId="20ED1039" w14:textId="77777777">
        <w:trPr>
          <w:trHeight w:val="230"/>
        </w:trPr>
        <w:tc>
          <w:tcPr>
            <w:tcW w:w="3690" w:type="dxa"/>
            <w:tcBorders>
              <w:top w:val="nil"/>
              <w:left w:val="nil"/>
              <w:bottom w:val="nil"/>
              <w:right w:val="nil"/>
            </w:tcBorders>
          </w:tcPr>
          <w:p w14:paraId="4DA8367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14:paraId="493F6AB2"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betrekking op</w:t>
            </w:r>
            <w:r w:rsidRPr="00CF1DA2">
              <w:rPr>
                <w:rFonts w:ascii="Arial" w:hAnsi="Arial" w:cs="Arial"/>
                <w:sz w:val="20"/>
                <w:szCs w:val="20"/>
                <w:lang w:val="en-AU"/>
              </w:rPr>
              <w:fldChar w:fldCharType="end"/>
            </w:r>
          </w:p>
        </w:tc>
      </w:tr>
      <w:tr w:rsidR="00CF1DA2" w:rsidRPr="00CF1DA2" w14:paraId="0B7A7302" w14:textId="77777777">
        <w:tc>
          <w:tcPr>
            <w:tcW w:w="3690" w:type="dxa"/>
            <w:tcBorders>
              <w:top w:val="nil"/>
              <w:left w:val="nil"/>
              <w:bottom w:val="nil"/>
              <w:right w:val="nil"/>
            </w:tcBorders>
          </w:tcPr>
          <w:p w14:paraId="41942137"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ACB11E5"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14:paraId="6E857945" w14:textId="77777777">
        <w:tc>
          <w:tcPr>
            <w:tcW w:w="3690" w:type="dxa"/>
            <w:tcBorders>
              <w:top w:val="nil"/>
              <w:left w:val="nil"/>
              <w:bottom w:val="nil"/>
              <w:right w:val="nil"/>
            </w:tcBorders>
          </w:tcPr>
          <w:p w14:paraId="739ACE18"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Gerelateerd objecttype</w:t>
            </w:r>
          </w:p>
          <w:p w14:paraId="14E15BAB"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p w14:paraId="248666C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53225203"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ZAAK</w:t>
            </w:r>
            <w:r w:rsidRPr="00CF1DA2">
              <w:rPr>
                <w:rFonts w:ascii="Arial" w:hAnsi="Arial" w:cs="Arial"/>
                <w:sz w:val="20"/>
                <w:szCs w:val="20"/>
                <w:lang w:val="en-AU"/>
              </w:rPr>
              <w:fldChar w:fldCharType="end"/>
            </w:r>
          </w:p>
          <w:p w14:paraId="66B115E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p w14:paraId="32A13BF2"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p>
        </w:tc>
      </w:tr>
      <w:tr w:rsidR="00CF1DA2" w:rsidRPr="00CF1DA2" w14:paraId="0A570E65" w14:textId="77777777">
        <w:tc>
          <w:tcPr>
            <w:tcW w:w="3690" w:type="dxa"/>
            <w:tcBorders>
              <w:top w:val="nil"/>
              <w:left w:val="nil"/>
              <w:bottom w:val="nil"/>
              <w:right w:val="nil"/>
            </w:tcBorders>
          </w:tcPr>
          <w:p w14:paraId="118A3B6A"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F1601FC"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14:paraId="4E3AF174" w14:textId="77777777">
        <w:tc>
          <w:tcPr>
            <w:tcW w:w="3690" w:type="dxa"/>
            <w:tcBorders>
              <w:top w:val="nil"/>
              <w:left w:val="nil"/>
              <w:bottom w:val="nil"/>
              <w:right w:val="nil"/>
            </w:tcBorders>
          </w:tcPr>
          <w:p w14:paraId="48CFF74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14:paraId="6D4D6C2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30E844DC" w14:textId="77777777">
        <w:trPr>
          <w:trHeight w:val="230"/>
        </w:trPr>
        <w:tc>
          <w:tcPr>
            <w:tcW w:w="3690" w:type="dxa"/>
            <w:tcBorders>
              <w:top w:val="nil"/>
              <w:left w:val="nil"/>
              <w:bottom w:val="nil"/>
              <w:right w:val="nil"/>
            </w:tcBorders>
          </w:tcPr>
          <w:p w14:paraId="464DCE86"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1F8CD49"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14:paraId="5620B074" w14:textId="77777777">
        <w:trPr>
          <w:trHeight w:val="230"/>
        </w:trPr>
        <w:tc>
          <w:tcPr>
            <w:tcW w:w="3690" w:type="dxa"/>
            <w:tcBorders>
              <w:top w:val="nil"/>
              <w:left w:val="nil"/>
              <w:bottom w:val="nil"/>
              <w:right w:val="nil"/>
            </w:tcBorders>
          </w:tcPr>
          <w:p w14:paraId="59A66F8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14:paraId="6110A1E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15A75F52" w14:textId="77777777">
        <w:trPr>
          <w:trHeight w:val="230"/>
        </w:trPr>
        <w:tc>
          <w:tcPr>
            <w:tcW w:w="3690" w:type="dxa"/>
            <w:tcBorders>
              <w:top w:val="nil"/>
              <w:left w:val="nil"/>
              <w:bottom w:val="nil"/>
              <w:right w:val="nil"/>
            </w:tcBorders>
          </w:tcPr>
          <w:p w14:paraId="3F1E2430"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25F1B4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AE6939" w14:paraId="2E184A67" w14:textId="77777777">
        <w:tc>
          <w:tcPr>
            <w:tcW w:w="3690" w:type="dxa"/>
            <w:tcBorders>
              <w:top w:val="nil"/>
              <w:left w:val="nil"/>
              <w:bottom w:val="nil"/>
              <w:right w:val="nil"/>
            </w:tcBorders>
          </w:tcPr>
          <w:p w14:paraId="51009A6B"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14:paraId="1F30CC3F" w14:textId="77777777" w:rsidR="00CF1DA2" w:rsidRPr="00DD0F4F" w:rsidRDefault="00DA5D93"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Zaak waarop het Klantcontact betrekking heeft.</w:t>
            </w:r>
            <w:r w:rsidRPr="00CF1DA2">
              <w:rPr>
                <w:rFonts w:ascii="Arial" w:hAnsi="Arial" w:cs="Arial"/>
                <w:sz w:val="20"/>
                <w:szCs w:val="20"/>
                <w:lang w:val="en-AU"/>
              </w:rPr>
              <w:fldChar w:fldCharType="end"/>
            </w:r>
          </w:p>
        </w:tc>
      </w:tr>
      <w:tr w:rsidR="00CF1DA2" w:rsidRPr="00AE6939" w14:paraId="518820A9" w14:textId="77777777">
        <w:tc>
          <w:tcPr>
            <w:tcW w:w="3690" w:type="dxa"/>
            <w:tcBorders>
              <w:top w:val="nil"/>
              <w:left w:val="nil"/>
              <w:bottom w:val="nil"/>
              <w:right w:val="nil"/>
            </w:tcBorders>
          </w:tcPr>
          <w:p w14:paraId="74EB3020" w14:textId="77777777"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7DA22C3D"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14:paraId="4B3D3045" w14:textId="77777777">
        <w:tc>
          <w:tcPr>
            <w:tcW w:w="3690" w:type="dxa"/>
            <w:tcBorders>
              <w:top w:val="nil"/>
              <w:left w:val="nil"/>
              <w:bottom w:val="nil"/>
              <w:right w:val="nil"/>
            </w:tcBorders>
          </w:tcPr>
          <w:p w14:paraId="6E59E10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14:paraId="091A265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640CA541" w14:textId="77777777">
        <w:tc>
          <w:tcPr>
            <w:tcW w:w="3690" w:type="dxa"/>
            <w:tcBorders>
              <w:top w:val="nil"/>
              <w:left w:val="nil"/>
              <w:bottom w:val="nil"/>
              <w:right w:val="nil"/>
            </w:tcBorders>
          </w:tcPr>
          <w:p w14:paraId="0571930C"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122EDE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4D81F218" w14:textId="77777777">
        <w:tc>
          <w:tcPr>
            <w:tcW w:w="3690" w:type="dxa"/>
            <w:tcBorders>
              <w:top w:val="nil"/>
              <w:left w:val="nil"/>
              <w:bottom w:val="nil"/>
              <w:right w:val="nil"/>
            </w:tcBorders>
          </w:tcPr>
          <w:p w14:paraId="542CAA9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14:paraId="509A60D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14:paraId="27CAA5BC" w14:textId="77777777">
        <w:tc>
          <w:tcPr>
            <w:tcW w:w="3690" w:type="dxa"/>
            <w:tcBorders>
              <w:top w:val="nil"/>
              <w:left w:val="nil"/>
              <w:bottom w:val="nil"/>
              <w:right w:val="nil"/>
            </w:tcBorders>
          </w:tcPr>
          <w:p w14:paraId="0D316255"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A9601A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2FBC930" w14:textId="77777777">
        <w:tc>
          <w:tcPr>
            <w:tcW w:w="3690" w:type="dxa"/>
            <w:tcBorders>
              <w:top w:val="nil"/>
              <w:left w:val="nil"/>
              <w:bottom w:val="nil"/>
              <w:right w:val="nil"/>
            </w:tcBorders>
          </w:tcPr>
          <w:p w14:paraId="2444E20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14:paraId="019F2FD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348E8D01" w14:textId="77777777">
        <w:tc>
          <w:tcPr>
            <w:tcW w:w="3690" w:type="dxa"/>
            <w:tcBorders>
              <w:top w:val="nil"/>
              <w:left w:val="nil"/>
              <w:bottom w:val="nil"/>
              <w:right w:val="nil"/>
            </w:tcBorders>
          </w:tcPr>
          <w:p w14:paraId="20620E1B"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CC3F4A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242CB7CC" w14:textId="77777777">
        <w:tc>
          <w:tcPr>
            <w:tcW w:w="3690" w:type="dxa"/>
            <w:tcBorders>
              <w:top w:val="nil"/>
              <w:left w:val="nil"/>
              <w:bottom w:val="nil"/>
              <w:right w:val="nil"/>
            </w:tcBorders>
          </w:tcPr>
          <w:p w14:paraId="5BC43874"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11B692D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2D607D15" w14:textId="77777777">
        <w:trPr>
          <w:trHeight w:val="230"/>
        </w:trPr>
        <w:tc>
          <w:tcPr>
            <w:tcW w:w="3690" w:type="dxa"/>
            <w:tcBorders>
              <w:top w:val="nil"/>
              <w:left w:val="nil"/>
              <w:bottom w:val="nil"/>
              <w:right w:val="nil"/>
            </w:tcBorders>
          </w:tcPr>
          <w:p w14:paraId="6293D796"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CC2847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7029A426" w14:textId="77777777">
        <w:trPr>
          <w:trHeight w:val="230"/>
        </w:trPr>
        <w:tc>
          <w:tcPr>
            <w:tcW w:w="3690" w:type="dxa"/>
            <w:tcBorders>
              <w:top w:val="nil"/>
              <w:left w:val="nil"/>
              <w:bottom w:val="nil"/>
              <w:right w:val="nil"/>
            </w:tcBorders>
          </w:tcPr>
          <w:p w14:paraId="69AB5CC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6E13297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5B4C5074" w14:textId="77777777">
        <w:tc>
          <w:tcPr>
            <w:tcW w:w="3690" w:type="dxa"/>
            <w:tcBorders>
              <w:top w:val="nil"/>
              <w:left w:val="nil"/>
              <w:bottom w:val="nil"/>
              <w:right w:val="nil"/>
            </w:tcBorders>
          </w:tcPr>
          <w:p w14:paraId="088B2664"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D4C830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31FC9B5" w14:textId="77777777">
        <w:tc>
          <w:tcPr>
            <w:tcW w:w="3690" w:type="dxa"/>
            <w:tcBorders>
              <w:top w:val="nil"/>
              <w:left w:val="nil"/>
              <w:bottom w:val="nil"/>
              <w:right w:val="nil"/>
            </w:tcBorders>
          </w:tcPr>
          <w:p w14:paraId="19B75DF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2A9C8ED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075259ED" w14:textId="77777777">
        <w:tc>
          <w:tcPr>
            <w:tcW w:w="3690" w:type="dxa"/>
            <w:tcBorders>
              <w:top w:val="nil"/>
              <w:left w:val="nil"/>
              <w:bottom w:val="nil"/>
              <w:right w:val="nil"/>
            </w:tcBorders>
          </w:tcPr>
          <w:p w14:paraId="058A002C"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A353C2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68C7C4C2" w14:textId="77777777">
        <w:tc>
          <w:tcPr>
            <w:tcW w:w="3690" w:type="dxa"/>
            <w:tcBorders>
              <w:top w:val="nil"/>
              <w:left w:val="nil"/>
              <w:bottom w:val="nil"/>
              <w:right w:val="nil"/>
            </w:tcBorders>
          </w:tcPr>
          <w:p w14:paraId="7D5088D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159DFB8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431AFBC6" w14:textId="77777777">
        <w:tc>
          <w:tcPr>
            <w:tcW w:w="3690" w:type="dxa"/>
            <w:tcBorders>
              <w:top w:val="nil"/>
              <w:left w:val="nil"/>
              <w:bottom w:val="nil"/>
              <w:right w:val="nil"/>
            </w:tcBorders>
          </w:tcPr>
          <w:p w14:paraId="52D42855"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01C274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1E455322" w14:textId="77777777">
        <w:tc>
          <w:tcPr>
            <w:tcW w:w="3690" w:type="dxa"/>
            <w:tcBorders>
              <w:top w:val="nil"/>
              <w:left w:val="nil"/>
              <w:bottom w:val="nil"/>
              <w:right w:val="nil"/>
            </w:tcBorders>
          </w:tcPr>
          <w:p w14:paraId="7D39AAE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285D4C5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414D1C24" w14:textId="77777777">
        <w:tc>
          <w:tcPr>
            <w:tcW w:w="3690" w:type="dxa"/>
            <w:tcBorders>
              <w:top w:val="nil"/>
              <w:left w:val="nil"/>
              <w:bottom w:val="nil"/>
              <w:right w:val="nil"/>
            </w:tcBorders>
          </w:tcPr>
          <w:p w14:paraId="6493106C"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8E9ED9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799BAF50" w14:textId="77777777">
        <w:tc>
          <w:tcPr>
            <w:tcW w:w="3690" w:type="dxa"/>
            <w:tcBorders>
              <w:top w:val="nil"/>
              <w:left w:val="nil"/>
              <w:bottom w:val="nil"/>
              <w:right w:val="nil"/>
            </w:tcBorders>
          </w:tcPr>
          <w:p w14:paraId="463D59D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3AAC2888"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CF1DA2" w:rsidRPr="00CF1DA2" w14:paraId="5A62EDE5" w14:textId="77777777">
        <w:tc>
          <w:tcPr>
            <w:tcW w:w="3690" w:type="dxa"/>
            <w:tcBorders>
              <w:top w:val="nil"/>
              <w:left w:val="nil"/>
              <w:bottom w:val="nil"/>
              <w:right w:val="nil"/>
            </w:tcBorders>
          </w:tcPr>
          <w:p w14:paraId="64A17BF5"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21D556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AD7A050" w14:textId="77777777">
        <w:tc>
          <w:tcPr>
            <w:tcW w:w="3690" w:type="dxa"/>
            <w:tcBorders>
              <w:top w:val="nil"/>
              <w:left w:val="nil"/>
              <w:bottom w:val="nil"/>
              <w:right w:val="nil"/>
            </w:tcBorders>
          </w:tcPr>
          <w:p w14:paraId="204D45FB"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14:paraId="4F82753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22AC9BFB" w14:textId="77777777">
        <w:tc>
          <w:tcPr>
            <w:tcW w:w="3690" w:type="dxa"/>
            <w:tcBorders>
              <w:top w:val="nil"/>
              <w:left w:val="nil"/>
              <w:bottom w:val="nil"/>
              <w:right w:val="nil"/>
            </w:tcBorders>
          </w:tcPr>
          <w:p w14:paraId="1D2DF508"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71DF0D4"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bl>
    <w:p w14:paraId="52E8B10B" w14:textId="77777777" w:rsidR="00CF1DA2" w:rsidRPr="00CF1DA2" w:rsidRDefault="00DA5D93"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plaatsgevonden met</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CF1DA2" w:rsidRPr="00CF1DA2" w14:paraId="32E810F2" w14:textId="77777777">
        <w:trPr>
          <w:trHeight w:val="230"/>
        </w:trPr>
        <w:tc>
          <w:tcPr>
            <w:tcW w:w="3690" w:type="dxa"/>
            <w:tcBorders>
              <w:top w:val="nil"/>
              <w:left w:val="nil"/>
              <w:bottom w:val="nil"/>
              <w:right w:val="nil"/>
            </w:tcBorders>
          </w:tcPr>
          <w:p w14:paraId="43DCCA1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14:paraId="0840A434"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p>
        </w:tc>
      </w:tr>
      <w:tr w:rsidR="00CF1DA2" w:rsidRPr="00CF1DA2" w14:paraId="6FDF1395" w14:textId="77777777">
        <w:tc>
          <w:tcPr>
            <w:tcW w:w="3690" w:type="dxa"/>
            <w:tcBorders>
              <w:top w:val="nil"/>
              <w:left w:val="nil"/>
              <w:bottom w:val="nil"/>
              <w:right w:val="nil"/>
            </w:tcBorders>
          </w:tcPr>
          <w:p w14:paraId="0BDED448"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E8282C1"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14:paraId="6A03DF39" w14:textId="77777777">
        <w:tc>
          <w:tcPr>
            <w:tcW w:w="3690" w:type="dxa"/>
            <w:tcBorders>
              <w:top w:val="nil"/>
              <w:left w:val="nil"/>
              <w:bottom w:val="nil"/>
              <w:right w:val="nil"/>
            </w:tcBorders>
          </w:tcPr>
          <w:p w14:paraId="5BFF2381"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Gerelateerd objecttype</w:t>
            </w:r>
          </w:p>
          <w:p w14:paraId="6601E6C0"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p w14:paraId="71FE3A4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410D95AC"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NATUURLIJK PERSOON</w:t>
            </w:r>
            <w:r w:rsidRPr="00CF1DA2">
              <w:rPr>
                <w:rFonts w:ascii="Arial" w:hAnsi="Arial" w:cs="Arial"/>
                <w:sz w:val="20"/>
                <w:szCs w:val="20"/>
                <w:lang w:val="en-AU"/>
              </w:rPr>
              <w:fldChar w:fldCharType="end"/>
            </w:r>
          </w:p>
          <w:p w14:paraId="4133BB08"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p w14:paraId="789AE9AF"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0..1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p>
        </w:tc>
      </w:tr>
      <w:tr w:rsidR="00CF1DA2" w:rsidRPr="00CF1DA2" w14:paraId="62615898" w14:textId="77777777">
        <w:tc>
          <w:tcPr>
            <w:tcW w:w="3690" w:type="dxa"/>
            <w:tcBorders>
              <w:top w:val="nil"/>
              <w:left w:val="nil"/>
              <w:bottom w:val="nil"/>
              <w:right w:val="nil"/>
            </w:tcBorders>
          </w:tcPr>
          <w:p w14:paraId="31978944"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D79BD56"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14:paraId="277B3D84" w14:textId="77777777">
        <w:tc>
          <w:tcPr>
            <w:tcW w:w="3690" w:type="dxa"/>
            <w:tcBorders>
              <w:top w:val="nil"/>
              <w:left w:val="nil"/>
              <w:bottom w:val="nil"/>
              <w:right w:val="nil"/>
            </w:tcBorders>
          </w:tcPr>
          <w:p w14:paraId="4B909C94"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14:paraId="05D3C00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2498F47F" w14:textId="77777777">
        <w:trPr>
          <w:trHeight w:val="230"/>
        </w:trPr>
        <w:tc>
          <w:tcPr>
            <w:tcW w:w="3690" w:type="dxa"/>
            <w:tcBorders>
              <w:top w:val="nil"/>
              <w:left w:val="nil"/>
              <w:bottom w:val="nil"/>
              <w:right w:val="nil"/>
            </w:tcBorders>
          </w:tcPr>
          <w:p w14:paraId="3DF3AA6C"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7DDD749"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14:paraId="7564DF5A" w14:textId="77777777">
        <w:trPr>
          <w:trHeight w:val="230"/>
        </w:trPr>
        <w:tc>
          <w:tcPr>
            <w:tcW w:w="3690" w:type="dxa"/>
            <w:tcBorders>
              <w:top w:val="nil"/>
              <w:left w:val="nil"/>
              <w:bottom w:val="nil"/>
              <w:right w:val="nil"/>
            </w:tcBorders>
          </w:tcPr>
          <w:p w14:paraId="1AE871F9"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14:paraId="62691C0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104AAD4E" w14:textId="77777777">
        <w:trPr>
          <w:trHeight w:val="230"/>
        </w:trPr>
        <w:tc>
          <w:tcPr>
            <w:tcW w:w="3690" w:type="dxa"/>
            <w:tcBorders>
              <w:top w:val="nil"/>
              <w:left w:val="nil"/>
              <w:bottom w:val="nil"/>
              <w:right w:val="nil"/>
            </w:tcBorders>
          </w:tcPr>
          <w:p w14:paraId="39D98358"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890A65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AE6939" w14:paraId="02F92201" w14:textId="77777777">
        <w:tc>
          <w:tcPr>
            <w:tcW w:w="3690" w:type="dxa"/>
            <w:tcBorders>
              <w:top w:val="nil"/>
              <w:left w:val="nil"/>
              <w:bottom w:val="nil"/>
              <w:right w:val="nil"/>
            </w:tcBorders>
          </w:tcPr>
          <w:p w14:paraId="1BE73E50"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14:paraId="114E46A7" w14:textId="77777777" w:rsidR="00CF1DA2" w:rsidRPr="00DD0F4F" w:rsidRDefault="00DA5D93"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NATUURLIJK PERSOON waarmee een individueel contact over een ZAAK plaats heeft gevonden.</w:t>
            </w:r>
            <w:r w:rsidRPr="00CF1DA2">
              <w:rPr>
                <w:rFonts w:ascii="Arial" w:hAnsi="Arial" w:cs="Arial"/>
                <w:sz w:val="20"/>
                <w:szCs w:val="20"/>
                <w:lang w:val="en-AU"/>
              </w:rPr>
              <w:fldChar w:fldCharType="end"/>
            </w:r>
          </w:p>
        </w:tc>
      </w:tr>
      <w:tr w:rsidR="00CF1DA2" w:rsidRPr="00AE6939" w14:paraId="507552B3" w14:textId="77777777">
        <w:tc>
          <w:tcPr>
            <w:tcW w:w="3690" w:type="dxa"/>
            <w:tcBorders>
              <w:top w:val="nil"/>
              <w:left w:val="nil"/>
              <w:bottom w:val="nil"/>
              <w:right w:val="nil"/>
            </w:tcBorders>
          </w:tcPr>
          <w:p w14:paraId="2A9A2FB8" w14:textId="77777777"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782577E4"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14:paraId="34240F56" w14:textId="77777777">
        <w:tc>
          <w:tcPr>
            <w:tcW w:w="3690" w:type="dxa"/>
            <w:tcBorders>
              <w:top w:val="nil"/>
              <w:left w:val="nil"/>
              <w:bottom w:val="nil"/>
              <w:right w:val="nil"/>
            </w:tcBorders>
          </w:tcPr>
          <w:p w14:paraId="3FF2740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14:paraId="5359B93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09D51A16" w14:textId="77777777">
        <w:tc>
          <w:tcPr>
            <w:tcW w:w="3690" w:type="dxa"/>
            <w:tcBorders>
              <w:top w:val="nil"/>
              <w:left w:val="nil"/>
              <w:bottom w:val="nil"/>
              <w:right w:val="nil"/>
            </w:tcBorders>
          </w:tcPr>
          <w:p w14:paraId="666D163B"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1FAB3E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4A8D602" w14:textId="77777777">
        <w:tc>
          <w:tcPr>
            <w:tcW w:w="3690" w:type="dxa"/>
            <w:tcBorders>
              <w:top w:val="nil"/>
              <w:left w:val="nil"/>
              <w:bottom w:val="nil"/>
              <w:right w:val="nil"/>
            </w:tcBorders>
          </w:tcPr>
          <w:p w14:paraId="4F567E0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14:paraId="442EDB88"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14:paraId="073496D2" w14:textId="77777777">
        <w:tc>
          <w:tcPr>
            <w:tcW w:w="3690" w:type="dxa"/>
            <w:tcBorders>
              <w:top w:val="nil"/>
              <w:left w:val="nil"/>
              <w:bottom w:val="nil"/>
              <w:right w:val="nil"/>
            </w:tcBorders>
          </w:tcPr>
          <w:p w14:paraId="6C26F041"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CDBCC2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DAF710D" w14:textId="77777777">
        <w:tc>
          <w:tcPr>
            <w:tcW w:w="3690" w:type="dxa"/>
            <w:tcBorders>
              <w:top w:val="nil"/>
              <w:left w:val="nil"/>
              <w:bottom w:val="nil"/>
              <w:right w:val="nil"/>
            </w:tcBorders>
          </w:tcPr>
          <w:p w14:paraId="078A99C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14:paraId="6B3B516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17896464" w14:textId="77777777">
        <w:tc>
          <w:tcPr>
            <w:tcW w:w="3690" w:type="dxa"/>
            <w:tcBorders>
              <w:top w:val="nil"/>
              <w:left w:val="nil"/>
              <w:bottom w:val="nil"/>
              <w:right w:val="nil"/>
            </w:tcBorders>
          </w:tcPr>
          <w:p w14:paraId="2E90F13E"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983921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2755B5C1" w14:textId="77777777">
        <w:tc>
          <w:tcPr>
            <w:tcW w:w="3690" w:type="dxa"/>
            <w:tcBorders>
              <w:top w:val="nil"/>
              <w:left w:val="nil"/>
              <w:bottom w:val="nil"/>
              <w:right w:val="nil"/>
            </w:tcBorders>
          </w:tcPr>
          <w:p w14:paraId="0CDCFB7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14A8B5D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1470C01B" w14:textId="77777777">
        <w:trPr>
          <w:trHeight w:val="230"/>
        </w:trPr>
        <w:tc>
          <w:tcPr>
            <w:tcW w:w="3690" w:type="dxa"/>
            <w:tcBorders>
              <w:top w:val="nil"/>
              <w:left w:val="nil"/>
              <w:bottom w:val="nil"/>
              <w:right w:val="nil"/>
            </w:tcBorders>
          </w:tcPr>
          <w:p w14:paraId="1E2A781E"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E4EE9E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3496556C" w14:textId="77777777">
        <w:trPr>
          <w:trHeight w:val="230"/>
        </w:trPr>
        <w:tc>
          <w:tcPr>
            <w:tcW w:w="3690" w:type="dxa"/>
            <w:tcBorders>
              <w:top w:val="nil"/>
              <w:left w:val="nil"/>
              <w:bottom w:val="nil"/>
              <w:right w:val="nil"/>
            </w:tcBorders>
          </w:tcPr>
          <w:p w14:paraId="44867638"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757214D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67A1C7E8" w14:textId="77777777">
        <w:tc>
          <w:tcPr>
            <w:tcW w:w="3690" w:type="dxa"/>
            <w:tcBorders>
              <w:top w:val="nil"/>
              <w:left w:val="nil"/>
              <w:bottom w:val="nil"/>
              <w:right w:val="nil"/>
            </w:tcBorders>
          </w:tcPr>
          <w:p w14:paraId="0657D77F"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2F2CCA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03C535B1" w14:textId="77777777">
        <w:tc>
          <w:tcPr>
            <w:tcW w:w="3690" w:type="dxa"/>
            <w:tcBorders>
              <w:top w:val="nil"/>
              <w:left w:val="nil"/>
              <w:bottom w:val="nil"/>
              <w:right w:val="nil"/>
            </w:tcBorders>
          </w:tcPr>
          <w:p w14:paraId="447EF3C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555A499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74D7A76A" w14:textId="77777777">
        <w:tc>
          <w:tcPr>
            <w:tcW w:w="3690" w:type="dxa"/>
            <w:tcBorders>
              <w:top w:val="nil"/>
              <w:left w:val="nil"/>
              <w:bottom w:val="nil"/>
              <w:right w:val="nil"/>
            </w:tcBorders>
          </w:tcPr>
          <w:p w14:paraId="3FA97E00"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453906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66DEE015" w14:textId="77777777">
        <w:tc>
          <w:tcPr>
            <w:tcW w:w="3690" w:type="dxa"/>
            <w:tcBorders>
              <w:top w:val="nil"/>
              <w:left w:val="nil"/>
              <w:bottom w:val="nil"/>
              <w:right w:val="nil"/>
            </w:tcBorders>
          </w:tcPr>
          <w:p w14:paraId="103E923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4B7BC91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5DA35440" w14:textId="77777777">
        <w:tc>
          <w:tcPr>
            <w:tcW w:w="3690" w:type="dxa"/>
            <w:tcBorders>
              <w:top w:val="nil"/>
              <w:left w:val="nil"/>
              <w:bottom w:val="nil"/>
              <w:right w:val="nil"/>
            </w:tcBorders>
          </w:tcPr>
          <w:p w14:paraId="0F476637"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12904A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3C0EFCAE" w14:textId="77777777">
        <w:tc>
          <w:tcPr>
            <w:tcW w:w="3690" w:type="dxa"/>
            <w:tcBorders>
              <w:top w:val="nil"/>
              <w:left w:val="nil"/>
              <w:bottom w:val="nil"/>
              <w:right w:val="nil"/>
            </w:tcBorders>
          </w:tcPr>
          <w:p w14:paraId="5DE40B3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108E3EE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0BDBD8B3" w14:textId="77777777">
        <w:tc>
          <w:tcPr>
            <w:tcW w:w="3690" w:type="dxa"/>
            <w:tcBorders>
              <w:top w:val="nil"/>
              <w:left w:val="nil"/>
              <w:bottom w:val="nil"/>
              <w:right w:val="nil"/>
            </w:tcBorders>
          </w:tcPr>
          <w:p w14:paraId="260068DE"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8C3D55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0858823" w14:textId="77777777">
        <w:tc>
          <w:tcPr>
            <w:tcW w:w="3690" w:type="dxa"/>
            <w:tcBorders>
              <w:top w:val="nil"/>
              <w:left w:val="nil"/>
              <w:bottom w:val="nil"/>
              <w:right w:val="nil"/>
            </w:tcBorders>
          </w:tcPr>
          <w:p w14:paraId="0C15152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1FD8857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Ge</w:t>
            </w:r>
            <w:r w:rsidRPr="00CF1DA2">
              <w:rPr>
                <w:rFonts w:ascii="Arial" w:eastAsia="Times New Roman" w:hAnsi="Arial" w:cs="Arial"/>
                <w:color w:val="000000"/>
                <w:sz w:val="20"/>
                <w:szCs w:val="20"/>
              </w:rPr>
              <w:t>meentelijk kerngegeven</w:t>
            </w:r>
          </w:p>
        </w:tc>
      </w:tr>
      <w:tr w:rsidR="00CF1DA2" w:rsidRPr="00CF1DA2" w14:paraId="1D033C2E" w14:textId="77777777">
        <w:tc>
          <w:tcPr>
            <w:tcW w:w="3690" w:type="dxa"/>
            <w:tcBorders>
              <w:top w:val="nil"/>
              <w:left w:val="nil"/>
              <w:bottom w:val="nil"/>
              <w:right w:val="nil"/>
            </w:tcBorders>
          </w:tcPr>
          <w:p w14:paraId="2DC4995B"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A3C0E7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AE6939" w14:paraId="156BC280" w14:textId="77777777">
        <w:tc>
          <w:tcPr>
            <w:tcW w:w="3690" w:type="dxa"/>
            <w:tcBorders>
              <w:top w:val="nil"/>
              <w:left w:val="nil"/>
              <w:bottom w:val="nil"/>
              <w:right w:val="nil"/>
            </w:tcBorders>
          </w:tcPr>
          <w:p w14:paraId="2028617E"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14:paraId="4830DBC4"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Bij een Klantcontact dient deze relatie aanwezig te zijn dan wel een relatie van dat Klantcontact naar een Vestiging (één van beide).</w:t>
            </w:r>
          </w:p>
        </w:tc>
      </w:tr>
      <w:tr w:rsidR="00CF1DA2" w:rsidRPr="00AE6939" w14:paraId="66928CCF" w14:textId="77777777">
        <w:tc>
          <w:tcPr>
            <w:tcW w:w="3690" w:type="dxa"/>
            <w:tcBorders>
              <w:top w:val="nil"/>
              <w:left w:val="nil"/>
              <w:bottom w:val="nil"/>
              <w:right w:val="nil"/>
            </w:tcBorders>
          </w:tcPr>
          <w:p w14:paraId="6211693C" w14:textId="77777777"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50FF209A" w14:textId="77777777"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r>
    </w:tbl>
    <w:p w14:paraId="1F30CB60" w14:textId="77777777" w:rsidR="00CF1DA2" w:rsidRPr="00CF1DA2" w:rsidRDefault="00DA5D93"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relevant</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CF1DA2" w:rsidRPr="00CF1DA2" w14:paraId="747AFEFF" w14:textId="77777777">
        <w:trPr>
          <w:trHeight w:val="230"/>
        </w:trPr>
        <w:tc>
          <w:tcPr>
            <w:tcW w:w="3690" w:type="dxa"/>
            <w:tcBorders>
              <w:top w:val="nil"/>
              <w:left w:val="nil"/>
              <w:bottom w:val="nil"/>
              <w:right w:val="nil"/>
            </w:tcBorders>
          </w:tcPr>
          <w:p w14:paraId="2DF6E41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14:paraId="7399F5E3"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relevant</w:t>
            </w:r>
            <w:r w:rsidRPr="00CF1DA2">
              <w:rPr>
                <w:rFonts w:ascii="Arial" w:hAnsi="Arial" w:cs="Arial"/>
                <w:sz w:val="20"/>
                <w:szCs w:val="20"/>
                <w:lang w:val="en-AU"/>
              </w:rPr>
              <w:fldChar w:fldCharType="end"/>
            </w:r>
          </w:p>
        </w:tc>
      </w:tr>
      <w:tr w:rsidR="00CF1DA2" w:rsidRPr="00CF1DA2" w14:paraId="1FFAC18C" w14:textId="77777777">
        <w:tc>
          <w:tcPr>
            <w:tcW w:w="3690" w:type="dxa"/>
            <w:tcBorders>
              <w:top w:val="nil"/>
              <w:left w:val="nil"/>
              <w:bottom w:val="nil"/>
              <w:right w:val="nil"/>
            </w:tcBorders>
          </w:tcPr>
          <w:p w14:paraId="2D956E74"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8BB2EAE"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14:paraId="433C7C2D" w14:textId="77777777">
        <w:tc>
          <w:tcPr>
            <w:tcW w:w="3690" w:type="dxa"/>
            <w:tcBorders>
              <w:top w:val="nil"/>
              <w:left w:val="nil"/>
              <w:bottom w:val="nil"/>
              <w:right w:val="nil"/>
            </w:tcBorders>
          </w:tcPr>
          <w:p w14:paraId="71DFE6C2"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Gerelateerd objecttype</w:t>
            </w:r>
          </w:p>
          <w:p w14:paraId="35A48495"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p w14:paraId="037F156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3D640E7E" w14:textId="77777777" w:rsidR="00CF1DA2" w:rsidRPr="00CF1DA2" w:rsidRDefault="004903B8" w:rsidP="00CF1DA2">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INFORMATIEOBJECT</w:t>
            </w:r>
          </w:p>
          <w:p w14:paraId="428CD2F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p w14:paraId="2F860361"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0..*</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p>
        </w:tc>
      </w:tr>
      <w:tr w:rsidR="00CF1DA2" w:rsidRPr="00CF1DA2" w14:paraId="509003AB" w14:textId="77777777">
        <w:tc>
          <w:tcPr>
            <w:tcW w:w="3690" w:type="dxa"/>
            <w:tcBorders>
              <w:top w:val="nil"/>
              <w:left w:val="nil"/>
              <w:bottom w:val="nil"/>
              <w:right w:val="nil"/>
            </w:tcBorders>
          </w:tcPr>
          <w:p w14:paraId="02749F52"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F10BF84"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14:paraId="710534F4" w14:textId="77777777">
        <w:tc>
          <w:tcPr>
            <w:tcW w:w="3690" w:type="dxa"/>
            <w:tcBorders>
              <w:top w:val="nil"/>
              <w:left w:val="nil"/>
              <w:bottom w:val="nil"/>
              <w:right w:val="nil"/>
            </w:tcBorders>
          </w:tcPr>
          <w:p w14:paraId="3FE9AA5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14:paraId="02397334"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6F1CE266" w14:textId="77777777">
        <w:trPr>
          <w:trHeight w:val="230"/>
        </w:trPr>
        <w:tc>
          <w:tcPr>
            <w:tcW w:w="3690" w:type="dxa"/>
            <w:tcBorders>
              <w:top w:val="nil"/>
              <w:left w:val="nil"/>
              <w:bottom w:val="nil"/>
              <w:right w:val="nil"/>
            </w:tcBorders>
          </w:tcPr>
          <w:p w14:paraId="6FCD7524"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813EAA1"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14:paraId="1AF76316" w14:textId="77777777">
        <w:trPr>
          <w:trHeight w:val="230"/>
        </w:trPr>
        <w:tc>
          <w:tcPr>
            <w:tcW w:w="3690" w:type="dxa"/>
            <w:tcBorders>
              <w:top w:val="nil"/>
              <w:left w:val="nil"/>
              <w:bottom w:val="nil"/>
              <w:right w:val="nil"/>
            </w:tcBorders>
          </w:tcPr>
          <w:p w14:paraId="422660E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14:paraId="556190A8"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40443702" w14:textId="77777777">
        <w:trPr>
          <w:trHeight w:val="230"/>
        </w:trPr>
        <w:tc>
          <w:tcPr>
            <w:tcW w:w="3690" w:type="dxa"/>
            <w:tcBorders>
              <w:top w:val="nil"/>
              <w:left w:val="nil"/>
              <w:bottom w:val="nil"/>
              <w:right w:val="nil"/>
            </w:tcBorders>
          </w:tcPr>
          <w:p w14:paraId="1FA1059B"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F60D12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AE6939" w14:paraId="66E77717" w14:textId="77777777">
        <w:tc>
          <w:tcPr>
            <w:tcW w:w="3690" w:type="dxa"/>
            <w:tcBorders>
              <w:top w:val="nil"/>
              <w:left w:val="nil"/>
              <w:bottom w:val="nil"/>
              <w:right w:val="nil"/>
            </w:tcBorders>
          </w:tcPr>
          <w:p w14:paraId="13FF14FB"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14:paraId="3BD49F13" w14:textId="77777777" w:rsidR="00CF1DA2" w:rsidRPr="00DD0F4F" w:rsidRDefault="00DA5D93"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Informatieobjecten die een rol spelen bij en/of ontvangen zijn gedurende een Klantcontact.</w:t>
            </w:r>
            <w:r w:rsidRPr="00CF1DA2">
              <w:rPr>
                <w:rFonts w:ascii="Arial" w:hAnsi="Arial" w:cs="Arial"/>
                <w:sz w:val="20"/>
                <w:szCs w:val="20"/>
                <w:lang w:val="en-AU"/>
              </w:rPr>
              <w:fldChar w:fldCharType="end"/>
            </w:r>
          </w:p>
        </w:tc>
      </w:tr>
      <w:tr w:rsidR="00CF1DA2" w:rsidRPr="00AE6939" w14:paraId="5BA69BF6" w14:textId="77777777">
        <w:tc>
          <w:tcPr>
            <w:tcW w:w="3690" w:type="dxa"/>
            <w:tcBorders>
              <w:top w:val="nil"/>
              <w:left w:val="nil"/>
              <w:bottom w:val="nil"/>
              <w:right w:val="nil"/>
            </w:tcBorders>
          </w:tcPr>
          <w:p w14:paraId="58D0895E" w14:textId="77777777"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5332B716"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14:paraId="03436A96" w14:textId="77777777">
        <w:tc>
          <w:tcPr>
            <w:tcW w:w="3690" w:type="dxa"/>
            <w:tcBorders>
              <w:top w:val="nil"/>
              <w:left w:val="nil"/>
              <w:bottom w:val="nil"/>
              <w:right w:val="nil"/>
            </w:tcBorders>
          </w:tcPr>
          <w:p w14:paraId="21BA057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14:paraId="7870323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7A7083E6" w14:textId="77777777">
        <w:tc>
          <w:tcPr>
            <w:tcW w:w="3690" w:type="dxa"/>
            <w:tcBorders>
              <w:top w:val="nil"/>
              <w:left w:val="nil"/>
              <w:bottom w:val="nil"/>
              <w:right w:val="nil"/>
            </w:tcBorders>
          </w:tcPr>
          <w:p w14:paraId="4C5CA0AF"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88D292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75FEBACD" w14:textId="77777777">
        <w:tc>
          <w:tcPr>
            <w:tcW w:w="3690" w:type="dxa"/>
            <w:tcBorders>
              <w:top w:val="nil"/>
              <w:left w:val="nil"/>
              <w:bottom w:val="nil"/>
              <w:right w:val="nil"/>
            </w:tcBorders>
          </w:tcPr>
          <w:p w14:paraId="4980FA6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14:paraId="74121D6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14:paraId="71128B13" w14:textId="77777777">
        <w:tc>
          <w:tcPr>
            <w:tcW w:w="3690" w:type="dxa"/>
            <w:tcBorders>
              <w:top w:val="nil"/>
              <w:left w:val="nil"/>
              <w:bottom w:val="nil"/>
              <w:right w:val="nil"/>
            </w:tcBorders>
          </w:tcPr>
          <w:p w14:paraId="48514847"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14EA4B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08735142" w14:textId="77777777">
        <w:tc>
          <w:tcPr>
            <w:tcW w:w="3690" w:type="dxa"/>
            <w:tcBorders>
              <w:top w:val="nil"/>
              <w:left w:val="nil"/>
              <w:bottom w:val="nil"/>
              <w:right w:val="nil"/>
            </w:tcBorders>
          </w:tcPr>
          <w:p w14:paraId="6F6E3C8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14:paraId="7315052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31C4BDE5" w14:textId="77777777">
        <w:tc>
          <w:tcPr>
            <w:tcW w:w="3690" w:type="dxa"/>
            <w:tcBorders>
              <w:top w:val="nil"/>
              <w:left w:val="nil"/>
              <w:bottom w:val="nil"/>
              <w:right w:val="nil"/>
            </w:tcBorders>
          </w:tcPr>
          <w:p w14:paraId="4B010B58"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21D1BE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0F9CC817" w14:textId="77777777">
        <w:tc>
          <w:tcPr>
            <w:tcW w:w="3690" w:type="dxa"/>
            <w:tcBorders>
              <w:top w:val="nil"/>
              <w:left w:val="nil"/>
              <w:bottom w:val="nil"/>
              <w:right w:val="nil"/>
            </w:tcBorders>
          </w:tcPr>
          <w:p w14:paraId="63B5C48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4F411A5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42094D0F" w14:textId="77777777">
        <w:trPr>
          <w:trHeight w:val="230"/>
        </w:trPr>
        <w:tc>
          <w:tcPr>
            <w:tcW w:w="3690" w:type="dxa"/>
            <w:tcBorders>
              <w:top w:val="nil"/>
              <w:left w:val="nil"/>
              <w:bottom w:val="nil"/>
              <w:right w:val="nil"/>
            </w:tcBorders>
          </w:tcPr>
          <w:p w14:paraId="0CB4C239"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D8BAA1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0DC26CB3" w14:textId="77777777">
        <w:trPr>
          <w:trHeight w:val="230"/>
        </w:trPr>
        <w:tc>
          <w:tcPr>
            <w:tcW w:w="3690" w:type="dxa"/>
            <w:tcBorders>
              <w:top w:val="nil"/>
              <w:left w:val="nil"/>
              <w:bottom w:val="nil"/>
              <w:right w:val="nil"/>
            </w:tcBorders>
          </w:tcPr>
          <w:p w14:paraId="79DE1954"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587EA66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1339CCCC" w14:textId="77777777">
        <w:tc>
          <w:tcPr>
            <w:tcW w:w="3690" w:type="dxa"/>
            <w:tcBorders>
              <w:top w:val="nil"/>
              <w:left w:val="nil"/>
              <w:bottom w:val="nil"/>
              <w:right w:val="nil"/>
            </w:tcBorders>
          </w:tcPr>
          <w:p w14:paraId="76D0DA1A"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54C17C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3945662A" w14:textId="77777777">
        <w:tc>
          <w:tcPr>
            <w:tcW w:w="3690" w:type="dxa"/>
            <w:tcBorders>
              <w:top w:val="nil"/>
              <w:left w:val="nil"/>
              <w:bottom w:val="nil"/>
              <w:right w:val="nil"/>
            </w:tcBorders>
          </w:tcPr>
          <w:p w14:paraId="2B725FD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5DD46C2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7EAE7205" w14:textId="77777777">
        <w:tc>
          <w:tcPr>
            <w:tcW w:w="3690" w:type="dxa"/>
            <w:tcBorders>
              <w:top w:val="nil"/>
              <w:left w:val="nil"/>
              <w:bottom w:val="nil"/>
              <w:right w:val="nil"/>
            </w:tcBorders>
          </w:tcPr>
          <w:p w14:paraId="366D1EDE"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345FAA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2A23CE27" w14:textId="77777777">
        <w:tc>
          <w:tcPr>
            <w:tcW w:w="3690" w:type="dxa"/>
            <w:tcBorders>
              <w:top w:val="nil"/>
              <w:left w:val="nil"/>
              <w:bottom w:val="nil"/>
              <w:right w:val="nil"/>
            </w:tcBorders>
          </w:tcPr>
          <w:p w14:paraId="05592C58"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4906EFA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71CD5078" w14:textId="77777777">
        <w:tc>
          <w:tcPr>
            <w:tcW w:w="3690" w:type="dxa"/>
            <w:tcBorders>
              <w:top w:val="nil"/>
              <w:left w:val="nil"/>
              <w:bottom w:val="nil"/>
              <w:right w:val="nil"/>
            </w:tcBorders>
          </w:tcPr>
          <w:p w14:paraId="3AA87FC4"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D3A549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34F7E0FC" w14:textId="77777777">
        <w:tc>
          <w:tcPr>
            <w:tcW w:w="3690" w:type="dxa"/>
            <w:tcBorders>
              <w:top w:val="nil"/>
              <w:left w:val="nil"/>
              <w:bottom w:val="nil"/>
              <w:right w:val="nil"/>
            </w:tcBorders>
          </w:tcPr>
          <w:p w14:paraId="6C94FD68"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2ACA7BB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14:paraId="65E4AA66" w14:textId="77777777">
        <w:tc>
          <w:tcPr>
            <w:tcW w:w="3690" w:type="dxa"/>
            <w:tcBorders>
              <w:top w:val="nil"/>
              <w:left w:val="nil"/>
              <w:bottom w:val="nil"/>
              <w:right w:val="nil"/>
            </w:tcBorders>
          </w:tcPr>
          <w:p w14:paraId="247EF96B"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633377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481F639E" w14:textId="77777777">
        <w:tc>
          <w:tcPr>
            <w:tcW w:w="3690" w:type="dxa"/>
            <w:tcBorders>
              <w:top w:val="nil"/>
              <w:left w:val="nil"/>
              <w:bottom w:val="nil"/>
              <w:right w:val="nil"/>
            </w:tcBorders>
          </w:tcPr>
          <w:p w14:paraId="1069EBC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4A876AF7"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CF1DA2" w:rsidRPr="00CF1DA2" w14:paraId="10E3147B" w14:textId="77777777">
        <w:tc>
          <w:tcPr>
            <w:tcW w:w="3690" w:type="dxa"/>
            <w:tcBorders>
              <w:top w:val="nil"/>
              <w:left w:val="nil"/>
              <w:bottom w:val="nil"/>
              <w:right w:val="nil"/>
            </w:tcBorders>
          </w:tcPr>
          <w:p w14:paraId="773D6EB9"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ACDB69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2D10D620" w14:textId="77777777">
        <w:tc>
          <w:tcPr>
            <w:tcW w:w="3690" w:type="dxa"/>
            <w:tcBorders>
              <w:top w:val="nil"/>
              <w:left w:val="nil"/>
              <w:bottom w:val="nil"/>
              <w:right w:val="nil"/>
            </w:tcBorders>
          </w:tcPr>
          <w:p w14:paraId="729560B0"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lastRenderedPageBreak/>
              <w:t>Regels relatiesoort</w:t>
            </w:r>
          </w:p>
        </w:tc>
        <w:tc>
          <w:tcPr>
            <w:tcW w:w="5670" w:type="dxa"/>
            <w:tcBorders>
              <w:top w:val="nil"/>
              <w:left w:val="nil"/>
              <w:bottom w:val="nil"/>
              <w:right w:val="nil"/>
            </w:tcBorders>
          </w:tcPr>
          <w:p w14:paraId="67AB2E0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FB2E111" w14:textId="77777777">
        <w:tc>
          <w:tcPr>
            <w:tcW w:w="3690" w:type="dxa"/>
            <w:tcBorders>
              <w:top w:val="nil"/>
              <w:left w:val="nil"/>
              <w:bottom w:val="nil"/>
              <w:right w:val="nil"/>
            </w:tcBorders>
          </w:tcPr>
          <w:p w14:paraId="79F34377"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4703521"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bl>
    <w:p w14:paraId="6C713E36" w14:textId="77777777" w:rsidR="00CF1DA2" w:rsidRPr="00CF1DA2" w:rsidRDefault="00DA5D93"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is gevoerd door</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CF1DA2" w:rsidRPr="00CF1DA2" w14:paraId="1142A428" w14:textId="77777777">
        <w:trPr>
          <w:trHeight w:val="230"/>
        </w:trPr>
        <w:tc>
          <w:tcPr>
            <w:tcW w:w="3690" w:type="dxa"/>
            <w:tcBorders>
              <w:top w:val="nil"/>
              <w:left w:val="nil"/>
              <w:bottom w:val="nil"/>
              <w:right w:val="nil"/>
            </w:tcBorders>
          </w:tcPr>
          <w:p w14:paraId="4F6C932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14:paraId="13572567"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is gevoerd door</w:t>
            </w:r>
            <w:r w:rsidRPr="00CF1DA2">
              <w:rPr>
                <w:rFonts w:ascii="Arial" w:hAnsi="Arial" w:cs="Arial"/>
                <w:sz w:val="20"/>
                <w:szCs w:val="20"/>
                <w:lang w:val="en-AU"/>
              </w:rPr>
              <w:fldChar w:fldCharType="end"/>
            </w:r>
          </w:p>
        </w:tc>
      </w:tr>
      <w:tr w:rsidR="00CF1DA2" w:rsidRPr="00CF1DA2" w14:paraId="1D740313" w14:textId="77777777">
        <w:tc>
          <w:tcPr>
            <w:tcW w:w="3690" w:type="dxa"/>
            <w:tcBorders>
              <w:top w:val="nil"/>
              <w:left w:val="nil"/>
              <w:bottom w:val="nil"/>
              <w:right w:val="nil"/>
            </w:tcBorders>
          </w:tcPr>
          <w:p w14:paraId="44A04DCD"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4D57EF3"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14:paraId="60D2C518" w14:textId="77777777">
        <w:tc>
          <w:tcPr>
            <w:tcW w:w="3690" w:type="dxa"/>
            <w:tcBorders>
              <w:top w:val="nil"/>
              <w:left w:val="nil"/>
              <w:bottom w:val="nil"/>
              <w:right w:val="nil"/>
            </w:tcBorders>
          </w:tcPr>
          <w:p w14:paraId="06A6BEBB"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Gerelateerd objecttype</w:t>
            </w:r>
          </w:p>
          <w:p w14:paraId="45EFC2B5"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p w14:paraId="1A0D6B2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0FD38E82"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MEDEWERKER</w:t>
            </w:r>
            <w:r w:rsidRPr="00CF1DA2">
              <w:rPr>
                <w:rFonts w:ascii="Arial" w:hAnsi="Arial" w:cs="Arial"/>
                <w:sz w:val="20"/>
                <w:szCs w:val="20"/>
                <w:lang w:val="en-AU"/>
              </w:rPr>
              <w:fldChar w:fldCharType="end"/>
            </w:r>
          </w:p>
          <w:p w14:paraId="420EC99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p w14:paraId="4C57D6A8" w14:textId="77777777" w:rsidR="00CF1DA2" w:rsidRPr="00CF1DA2" w:rsidRDefault="00DA5D93"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p>
        </w:tc>
      </w:tr>
      <w:tr w:rsidR="00CF1DA2" w:rsidRPr="00CF1DA2" w14:paraId="25CB3C91" w14:textId="77777777">
        <w:tc>
          <w:tcPr>
            <w:tcW w:w="3690" w:type="dxa"/>
            <w:tcBorders>
              <w:top w:val="nil"/>
              <w:left w:val="nil"/>
              <w:bottom w:val="nil"/>
              <w:right w:val="nil"/>
            </w:tcBorders>
          </w:tcPr>
          <w:p w14:paraId="10E0104C"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EDE00A2"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14:paraId="3BBD1C61" w14:textId="77777777">
        <w:tc>
          <w:tcPr>
            <w:tcW w:w="3690" w:type="dxa"/>
            <w:tcBorders>
              <w:top w:val="nil"/>
              <w:left w:val="nil"/>
              <w:bottom w:val="nil"/>
              <w:right w:val="nil"/>
            </w:tcBorders>
          </w:tcPr>
          <w:p w14:paraId="00DF47F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14:paraId="10D7A40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30F2942E" w14:textId="77777777">
        <w:trPr>
          <w:trHeight w:val="230"/>
        </w:trPr>
        <w:tc>
          <w:tcPr>
            <w:tcW w:w="3690" w:type="dxa"/>
            <w:tcBorders>
              <w:top w:val="nil"/>
              <w:left w:val="nil"/>
              <w:bottom w:val="nil"/>
              <w:right w:val="nil"/>
            </w:tcBorders>
          </w:tcPr>
          <w:p w14:paraId="60F6872C"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CAC818B"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14:paraId="1B1A8619" w14:textId="77777777">
        <w:trPr>
          <w:trHeight w:val="230"/>
        </w:trPr>
        <w:tc>
          <w:tcPr>
            <w:tcW w:w="3690" w:type="dxa"/>
            <w:tcBorders>
              <w:top w:val="nil"/>
              <w:left w:val="nil"/>
              <w:bottom w:val="nil"/>
              <w:right w:val="nil"/>
            </w:tcBorders>
          </w:tcPr>
          <w:p w14:paraId="652B64B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14:paraId="4CC4205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745D58C6" w14:textId="77777777">
        <w:trPr>
          <w:trHeight w:val="230"/>
        </w:trPr>
        <w:tc>
          <w:tcPr>
            <w:tcW w:w="3690" w:type="dxa"/>
            <w:tcBorders>
              <w:top w:val="nil"/>
              <w:left w:val="nil"/>
              <w:bottom w:val="nil"/>
              <w:right w:val="nil"/>
            </w:tcBorders>
          </w:tcPr>
          <w:p w14:paraId="63973FA7"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C71C9F4"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AE6939" w14:paraId="5A29736F" w14:textId="77777777">
        <w:tc>
          <w:tcPr>
            <w:tcW w:w="3690" w:type="dxa"/>
            <w:tcBorders>
              <w:top w:val="nil"/>
              <w:left w:val="nil"/>
              <w:bottom w:val="nil"/>
              <w:right w:val="nil"/>
            </w:tcBorders>
          </w:tcPr>
          <w:p w14:paraId="3C239A8B"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14:paraId="3CEC8EA7" w14:textId="77777777" w:rsidR="00CF1DA2" w:rsidRPr="00DD0F4F" w:rsidRDefault="00DA5D93"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 xml:space="preserve">De Medewerker die het individuele contact met 'de klant' over een Zaak heeft gehad. </w:t>
            </w:r>
            <w:r w:rsidRPr="00CF1DA2">
              <w:rPr>
                <w:rFonts w:ascii="Arial" w:hAnsi="Arial" w:cs="Arial"/>
                <w:sz w:val="20"/>
                <w:szCs w:val="20"/>
                <w:lang w:val="en-AU"/>
              </w:rPr>
              <w:fldChar w:fldCharType="end"/>
            </w:r>
          </w:p>
        </w:tc>
      </w:tr>
      <w:tr w:rsidR="00CF1DA2" w:rsidRPr="00AE6939" w14:paraId="3B7F43D4" w14:textId="77777777">
        <w:tc>
          <w:tcPr>
            <w:tcW w:w="3690" w:type="dxa"/>
            <w:tcBorders>
              <w:top w:val="nil"/>
              <w:left w:val="nil"/>
              <w:bottom w:val="nil"/>
              <w:right w:val="nil"/>
            </w:tcBorders>
          </w:tcPr>
          <w:p w14:paraId="033E5034" w14:textId="77777777"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08979D6E"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14:paraId="4E078FDA" w14:textId="77777777">
        <w:tc>
          <w:tcPr>
            <w:tcW w:w="3690" w:type="dxa"/>
            <w:tcBorders>
              <w:top w:val="nil"/>
              <w:left w:val="nil"/>
              <w:bottom w:val="nil"/>
              <w:right w:val="nil"/>
            </w:tcBorders>
          </w:tcPr>
          <w:p w14:paraId="1C59F5B3"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14:paraId="4233887A"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14:paraId="06B5C5D1" w14:textId="77777777">
        <w:tc>
          <w:tcPr>
            <w:tcW w:w="3690" w:type="dxa"/>
            <w:tcBorders>
              <w:top w:val="nil"/>
              <w:left w:val="nil"/>
              <w:bottom w:val="nil"/>
              <w:right w:val="nil"/>
            </w:tcBorders>
          </w:tcPr>
          <w:p w14:paraId="13268EBE"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93EBBC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6846E1FC" w14:textId="77777777">
        <w:tc>
          <w:tcPr>
            <w:tcW w:w="3690" w:type="dxa"/>
            <w:tcBorders>
              <w:top w:val="nil"/>
              <w:left w:val="nil"/>
              <w:bottom w:val="nil"/>
              <w:right w:val="nil"/>
            </w:tcBorders>
          </w:tcPr>
          <w:p w14:paraId="06728938"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14:paraId="7306D5D9"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14:paraId="04DF40B9" w14:textId="77777777">
        <w:tc>
          <w:tcPr>
            <w:tcW w:w="3690" w:type="dxa"/>
            <w:tcBorders>
              <w:top w:val="nil"/>
              <w:left w:val="nil"/>
              <w:bottom w:val="nil"/>
              <w:right w:val="nil"/>
            </w:tcBorders>
          </w:tcPr>
          <w:p w14:paraId="02588001"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83358B8"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34CA8620" w14:textId="77777777">
        <w:tc>
          <w:tcPr>
            <w:tcW w:w="3690" w:type="dxa"/>
            <w:tcBorders>
              <w:top w:val="nil"/>
              <w:left w:val="nil"/>
              <w:bottom w:val="nil"/>
              <w:right w:val="nil"/>
            </w:tcBorders>
          </w:tcPr>
          <w:p w14:paraId="03C2B454"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14:paraId="5F8CBA0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7616FF78" w14:textId="77777777">
        <w:tc>
          <w:tcPr>
            <w:tcW w:w="3690" w:type="dxa"/>
            <w:tcBorders>
              <w:top w:val="nil"/>
              <w:left w:val="nil"/>
              <w:bottom w:val="nil"/>
              <w:right w:val="nil"/>
            </w:tcBorders>
          </w:tcPr>
          <w:p w14:paraId="588847B3"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F338234"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7C0A75CE" w14:textId="77777777">
        <w:tc>
          <w:tcPr>
            <w:tcW w:w="3690" w:type="dxa"/>
            <w:tcBorders>
              <w:top w:val="nil"/>
              <w:left w:val="nil"/>
              <w:bottom w:val="nil"/>
              <w:right w:val="nil"/>
            </w:tcBorders>
          </w:tcPr>
          <w:p w14:paraId="6B53A51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02F13EF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2BFC3BBF" w14:textId="77777777">
        <w:trPr>
          <w:trHeight w:val="230"/>
        </w:trPr>
        <w:tc>
          <w:tcPr>
            <w:tcW w:w="3690" w:type="dxa"/>
            <w:tcBorders>
              <w:top w:val="nil"/>
              <w:left w:val="nil"/>
              <w:bottom w:val="nil"/>
              <w:right w:val="nil"/>
            </w:tcBorders>
          </w:tcPr>
          <w:p w14:paraId="38565062"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2568369"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22ACB478" w14:textId="77777777">
        <w:trPr>
          <w:trHeight w:val="230"/>
        </w:trPr>
        <w:tc>
          <w:tcPr>
            <w:tcW w:w="3690" w:type="dxa"/>
            <w:tcBorders>
              <w:top w:val="nil"/>
              <w:left w:val="nil"/>
              <w:bottom w:val="nil"/>
              <w:right w:val="nil"/>
            </w:tcBorders>
          </w:tcPr>
          <w:p w14:paraId="068CD7BF"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643D673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41E40B48" w14:textId="77777777">
        <w:tc>
          <w:tcPr>
            <w:tcW w:w="3690" w:type="dxa"/>
            <w:tcBorders>
              <w:top w:val="nil"/>
              <w:left w:val="nil"/>
              <w:bottom w:val="nil"/>
              <w:right w:val="nil"/>
            </w:tcBorders>
          </w:tcPr>
          <w:p w14:paraId="56942820"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CD426E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42EE4561" w14:textId="77777777">
        <w:tc>
          <w:tcPr>
            <w:tcW w:w="3690" w:type="dxa"/>
            <w:tcBorders>
              <w:top w:val="nil"/>
              <w:left w:val="nil"/>
              <w:bottom w:val="nil"/>
              <w:right w:val="nil"/>
            </w:tcBorders>
          </w:tcPr>
          <w:p w14:paraId="6491B3ED"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44B08515"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E7C2FEF" w14:textId="77777777">
        <w:tc>
          <w:tcPr>
            <w:tcW w:w="3690" w:type="dxa"/>
            <w:tcBorders>
              <w:top w:val="nil"/>
              <w:left w:val="nil"/>
              <w:bottom w:val="nil"/>
              <w:right w:val="nil"/>
            </w:tcBorders>
          </w:tcPr>
          <w:p w14:paraId="49E87068"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52D1B46"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1CD34D1B" w14:textId="77777777">
        <w:tc>
          <w:tcPr>
            <w:tcW w:w="3690" w:type="dxa"/>
            <w:tcBorders>
              <w:top w:val="nil"/>
              <w:left w:val="nil"/>
              <w:bottom w:val="nil"/>
              <w:right w:val="nil"/>
            </w:tcBorders>
          </w:tcPr>
          <w:p w14:paraId="5D47C60E"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2585E5F2"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2858A8FC" w14:textId="77777777">
        <w:tc>
          <w:tcPr>
            <w:tcW w:w="3690" w:type="dxa"/>
            <w:tcBorders>
              <w:top w:val="nil"/>
              <w:left w:val="nil"/>
              <w:bottom w:val="nil"/>
              <w:right w:val="nil"/>
            </w:tcBorders>
          </w:tcPr>
          <w:p w14:paraId="7141D6A1"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5D3C5D1"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523B55F9" w14:textId="77777777">
        <w:tc>
          <w:tcPr>
            <w:tcW w:w="3690" w:type="dxa"/>
            <w:tcBorders>
              <w:top w:val="nil"/>
              <w:left w:val="nil"/>
              <w:bottom w:val="nil"/>
              <w:right w:val="nil"/>
            </w:tcBorders>
          </w:tcPr>
          <w:p w14:paraId="6C579F04"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787C43A0"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14:paraId="7BDD48B3" w14:textId="77777777">
        <w:tc>
          <w:tcPr>
            <w:tcW w:w="3690" w:type="dxa"/>
            <w:tcBorders>
              <w:top w:val="nil"/>
              <w:left w:val="nil"/>
              <w:bottom w:val="nil"/>
              <w:right w:val="nil"/>
            </w:tcBorders>
          </w:tcPr>
          <w:p w14:paraId="495E0D3E"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82EF0E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AE6939" w14:paraId="0A571A57" w14:textId="77777777">
        <w:tc>
          <w:tcPr>
            <w:tcW w:w="3690" w:type="dxa"/>
            <w:tcBorders>
              <w:top w:val="nil"/>
              <w:left w:val="nil"/>
              <w:bottom w:val="nil"/>
              <w:right w:val="nil"/>
            </w:tcBorders>
          </w:tcPr>
          <w:p w14:paraId="733AF95B"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387CFB7D"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Aanduiding of de attribuutsoort waarvan de relatiesoort is afgeleid, een authentiek gegeven (attribuutsoort) betreft.</w:t>
            </w:r>
          </w:p>
          <w:p w14:paraId="2DC8C5C0"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AE6939" w14:paraId="74C31A53" w14:textId="77777777">
        <w:tc>
          <w:tcPr>
            <w:tcW w:w="3690" w:type="dxa"/>
            <w:tcBorders>
              <w:top w:val="nil"/>
              <w:left w:val="nil"/>
              <w:bottom w:val="nil"/>
              <w:right w:val="nil"/>
            </w:tcBorders>
          </w:tcPr>
          <w:p w14:paraId="4A9A28F0" w14:textId="77777777"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172154E9" w14:textId="77777777"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14:paraId="4D3748EF" w14:textId="77777777">
        <w:tc>
          <w:tcPr>
            <w:tcW w:w="3690" w:type="dxa"/>
            <w:tcBorders>
              <w:top w:val="nil"/>
              <w:left w:val="nil"/>
              <w:bottom w:val="nil"/>
              <w:right w:val="nil"/>
            </w:tcBorders>
          </w:tcPr>
          <w:p w14:paraId="7BD5DE61" w14:textId="77777777"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14:paraId="56C135BC" w14:textId="77777777"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bl>
    <w:p w14:paraId="5CF5D848" w14:textId="77777777" w:rsidR="00CF1DA2" w:rsidRDefault="00CF1DA2" w:rsidP="0044638F"/>
    <w:p w14:paraId="5E772BBB" w14:textId="77777777" w:rsidR="00D30F71" w:rsidRPr="00CF1DA2" w:rsidRDefault="00DA5D93" w:rsidP="00D30F71">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D30F71" w:rsidRPr="00CF1DA2">
        <w:rPr>
          <w:rFonts w:ascii="Arial" w:eastAsia="Times New Roman" w:hAnsi="Arial" w:cs="Arial"/>
          <w:b/>
          <w:bCs/>
          <w:color w:val="004080"/>
          <w:sz w:val="24"/>
          <w:szCs w:val="24"/>
        </w:rPr>
        <w:t>«Relatie</w:t>
      </w:r>
      <w:r w:rsidR="001647B0">
        <w:rPr>
          <w:rFonts w:ascii="Arial" w:eastAsia="Times New Roman" w:hAnsi="Arial" w:cs="Arial"/>
          <w:b/>
          <w:bCs/>
          <w:color w:val="004080"/>
          <w:sz w:val="24"/>
          <w:szCs w:val="24"/>
        </w:rPr>
        <w:t>soort</w:t>
      </w:r>
      <w:r w:rsidR="00D30F71" w:rsidRPr="00CF1DA2">
        <w:rPr>
          <w:rFonts w:ascii="Arial" w:eastAsia="Times New Roman" w:hAnsi="Arial" w:cs="Arial"/>
          <w:b/>
          <w:bCs/>
          <w:color w:val="004080"/>
          <w:sz w:val="24"/>
          <w:szCs w:val="24"/>
        </w:rPr>
        <w:t>»</w:t>
      </w:r>
      <w:r w:rsidRPr="00CF1DA2">
        <w:rPr>
          <w:rFonts w:ascii="Arial" w:hAnsi="Arial" w:cs="Arial"/>
          <w:sz w:val="20"/>
          <w:szCs w:val="20"/>
          <w:lang w:val="en-AU"/>
        </w:rPr>
        <w:fldChar w:fldCharType="end"/>
      </w:r>
      <w:r w:rsidR="00D30F71"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D30F71"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D30F71" w:rsidRPr="00CF1DA2">
        <w:rPr>
          <w:rFonts w:ascii="Arial" w:eastAsia="Times New Roman" w:hAnsi="Arial" w:cs="Arial"/>
          <w:b/>
          <w:bCs/>
          <w:color w:val="004080"/>
          <w:sz w:val="24"/>
          <w:szCs w:val="24"/>
        </w:rPr>
        <w:t>heeft plaatsgevonden met</w:t>
      </w:r>
      <w:r w:rsidRPr="00CF1DA2">
        <w:rPr>
          <w:rFonts w:ascii="Arial" w:eastAsia="Times New Roman" w:hAnsi="Arial" w:cs="Arial"/>
          <w:b/>
          <w:bCs/>
          <w:color w:val="004080"/>
          <w:sz w:val="24"/>
          <w:szCs w:val="24"/>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CF1DA2" w14:paraId="7826CA29" w14:textId="77777777" w:rsidTr="00D30F71">
        <w:trPr>
          <w:trHeight w:val="230"/>
        </w:trPr>
        <w:tc>
          <w:tcPr>
            <w:tcW w:w="3690" w:type="dxa"/>
            <w:tcBorders>
              <w:top w:val="nil"/>
              <w:left w:val="nil"/>
              <w:bottom w:val="nil"/>
              <w:right w:val="nil"/>
            </w:tcBorders>
          </w:tcPr>
          <w:p w14:paraId="1CD57C27"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14:paraId="4508A821" w14:textId="77777777" w:rsidR="00D30F71" w:rsidRPr="00CF1DA2" w:rsidRDefault="00DA5D93"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D30F71"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p>
        </w:tc>
      </w:tr>
      <w:tr w:rsidR="00D30F71" w:rsidRPr="00CF1DA2" w14:paraId="62B77475" w14:textId="77777777" w:rsidTr="00D30F71">
        <w:tc>
          <w:tcPr>
            <w:tcW w:w="3690" w:type="dxa"/>
            <w:tcBorders>
              <w:top w:val="nil"/>
              <w:left w:val="nil"/>
              <w:bottom w:val="nil"/>
              <w:right w:val="nil"/>
            </w:tcBorders>
          </w:tcPr>
          <w:p w14:paraId="03266E60" w14:textId="77777777"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4650681" w14:textId="77777777"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r>
      <w:tr w:rsidR="00D30F71" w:rsidRPr="00CF1DA2" w14:paraId="4142F492" w14:textId="77777777" w:rsidTr="00D30F71">
        <w:tc>
          <w:tcPr>
            <w:tcW w:w="3690" w:type="dxa"/>
            <w:tcBorders>
              <w:top w:val="nil"/>
              <w:left w:val="nil"/>
              <w:bottom w:val="nil"/>
              <w:right w:val="nil"/>
            </w:tcBorders>
          </w:tcPr>
          <w:p w14:paraId="32FB8525" w14:textId="77777777"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Gerelateerd objecttype</w:t>
            </w:r>
          </w:p>
          <w:p w14:paraId="762FB1B5" w14:textId="77777777"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p w14:paraId="1EC161B8"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7BCE9825" w14:textId="77777777" w:rsidR="00D30F71" w:rsidRPr="00CF1DA2" w:rsidRDefault="00DA5D93"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D30F71" w:rsidRPr="00CF1DA2">
              <w:rPr>
                <w:rFonts w:ascii="Arial" w:eastAsia="Times New Roman" w:hAnsi="Arial" w:cs="Arial"/>
                <w:color w:val="000000"/>
                <w:sz w:val="20"/>
                <w:szCs w:val="20"/>
              </w:rPr>
              <w:t>VESTIGING</w:t>
            </w:r>
            <w:r w:rsidRPr="00CF1DA2">
              <w:rPr>
                <w:rFonts w:ascii="Arial" w:hAnsi="Arial" w:cs="Arial"/>
                <w:sz w:val="20"/>
                <w:szCs w:val="20"/>
                <w:lang w:val="en-AU"/>
              </w:rPr>
              <w:fldChar w:fldCharType="end"/>
            </w:r>
          </w:p>
          <w:p w14:paraId="3FAFCE82"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p w14:paraId="56922FDC" w14:textId="77777777" w:rsidR="00D30F71" w:rsidRPr="00CF1DA2" w:rsidRDefault="00DA5D93"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fldChar w:fldCharType="begin" w:fldLock="1"/>
            </w:r>
            <w:r w:rsidR="00D30F71"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D30F71" w:rsidRPr="00CF1DA2">
              <w:rPr>
                <w:rFonts w:ascii="Arial" w:eastAsia="Times New Roman" w:hAnsi="Arial" w:cs="Arial"/>
                <w:color w:val="000000"/>
                <w:sz w:val="20"/>
                <w:szCs w:val="20"/>
              </w:rPr>
              <w:t>0..1</w:t>
            </w:r>
            <w:r w:rsidRPr="00CF1DA2">
              <w:rPr>
                <w:rFonts w:ascii="Arial" w:eastAsia="Times New Roman" w:hAnsi="Arial" w:cs="Arial"/>
                <w:color w:val="000000"/>
                <w:sz w:val="20"/>
                <w:szCs w:val="20"/>
              </w:rPr>
              <w:fldChar w:fldCharType="end"/>
            </w:r>
            <w:r w:rsidR="00D30F71" w:rsidRPr="00CF1DA2">
              <w:rPr>
                <w:rFonts w:ascii="Arial" w:eastAsia="Times New Roman" w:hAnsi="Arial" w:cs="Arial"/>
                <w:color w:val="000000"/>
                <w:sz w:val="20"/>
                <w:szCs w:val="20"/>
              </w:rPr>
              <w:t xml:space="preserve"> </w:t>
            </w:r>
          </w:p>
        </w:tc>
      </w:tr>
      <w:tr w:rsidR="00D30F71" w:rsidRPr="00CF1DA2" w14:paraId="47D32631" w14:textId="77777777" w:rsidTr="00D30F71">
        <w:tc>
          <w:tcPr>
            <w:tcW w:w="3690" w:type="dxa"/>
            <w:tcBorders>
              <w:top w:val="nil"/>
              <w:left w:val="nil"/>
              <w:bottom w:val="nil"/>
              <w:right w:val="nil"/>
            </w:tcBorders>
          </w:tcPr>
          <w:p w14:paraId="40AD6339" w14:textId="77777777"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6C467E8" w14:textId="77777777"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r>
      <w:tr w:rsidR="00D30F71" w:rsidRPr="00CF1DA2" w14:paraId="14A32FE2" w14:textId="77777777" w:rsidTr="00D30F71">
        <w:tc>
          <w:tcPr>
            <w:tcW w:w="3690" w:type="dxa"/>
            <w:tcBorders>
              <w:top w:val="nil"/>
              <w:left w:val="nil"/>
              <w:bottom w:val="nil"/>
              <w:right w:val="nil"/>
            </w:tcBorders>
          </w:tcPr>
          <w:p w14:paraId="0A6D09C2"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14:paraId="141C16CB"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D30F71" w:rsidRPr="00CF1DA2" w14:paraId="23665834" w14:textId="77777777" w:rsidTr="00D30F71">
        <w:trPr>
          <w:trHeight w:val="230"/>
        </w:trPr>
        <w:tc>
          <w:tcPr>
            <w:tcW w:w="3690" w:type="dxa"/>
            <w:tcBorders>
              <w:top w:val="nil"/>
              <w:left w:val="nil"/>
              <w:bottom w:val="nil"/>
              <w:right w:val="nil"/>
            </w:tcBorders>
          </w:tcPr>
          <w:p w14:paraId="5370A52D" w14:textId="77777777"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37D9268" w14:textId="77777777"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r>
      <w:tr w:rsidR="00D30F71" w:rsidRPr="00CF1DA2" w14:paraId="094B1947" w14:textId="77777777" w:rsidTr="00D30F71">
        <w:trPr>
          <w:trHeight w:val="230"/>
        </w:trPr>
        <w:tc>
          <w:tcPr>
            <w:tcW w:w="3690" w:type="dxa"/>
            <w:tcBorders>
              <w:top w:val="nil"/>
              <w:left w:val="nil"/>
              <w:bottom w:val="nil"/>
              <w:right w:val="nil"/>
            </w:tcBorders>
          </w:tcPr>
          <w:p w14:paraId="2852941D"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14:paraId="0308F27B"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14:paraId="5C8C7035" w14:textId="77777777" w:rsidTr="00D30F71">
        <w:trPr>
          <w:trHeight w:val="230"/>
        </w:trPr>
        <w:tc>
          <w:tcPr>
            <w:tcW w:w="3690" w:type="dxa"/>
            <w:tcBorders>
              <w:top w:val="nil"/>
              <w:left w:val="nil"/>
              <w:bottom w:val="nil"/>
              <w:right w:val="nil"/>
            </w:tcBorders>
          </w:tcPr>
          <w:p w14:paraId="21155BF0" w14:textId="77777777"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B74D7ED"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AE6939" w14:paraId="481FCD9C" w14:textId="77777777" w:rsidTr="00D30F71">
        <w:tc>
          <w:tcPr>
            <w:tcW w:w="3690" w:type="dxa"/>
            <w:tcBorders>
              <w:top w:val="nil"/>
              <w:left w:val="nil"/>
              <w:bottom w:val="nil"/>
              <w:right w:val="nil"/>
            </w:tcBorders>
          </w:tcPr>
          <w:p w14:paraId="12B97FF7" w14:textId="77777777"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14:paraId="716EF0FB" w14:textId="77777777" w:rsidR="00D30F71" w:rsidRPr="005561F3" w:rsidRDefault="00DA5D93" w:rsidP="0035585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355852" w:rsidRPr="00DD0F4F">
              <w:rPr>
                <w:rFonts w:ascii="Arial" w:hAnsi="Arial" w:cs="Arial"/>
                <w:sz w:val="20"/>
                <w:szCs w:val="20"/>
                <w:lang w:val="nl-NL"/>
              </w:rPr>
              <w:instrText xml:space="preserve">MERGEFIELD </w:instrText>
            </w:r>
            <w:r w:rsidR="0035585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355852" w:rsidRPr="00DD0F4F">
              <w:rPr>
                <w:rFonts w:ascii="Arial" w:eastAsia="Times New Roman" w:hAnsi="Arial" w:cs="Arial"/>
                <w:color w:val="000000"/>
                <w:sz w:val="20"/>
                <w:szCs w:val="20"/>
                <w:lang w:val="nl-NL"/>
              </w:rPr>
              <w:t xml:space="preserve">De </w:t>
            </w:r>
            <w:r w:rsidR="00355852">
              <w:rPr>
                <w:rFonts w:ascii="Arial" w:eastAsia="Times New Roman" w:hAnsi="Arial" w:cs="Arial"/>
                <w:color w:val="000000"/>
                <w:sz w:val="20"/>
                <w:szCs w:val="20"/>
                <w:lang w:val="nl-NL"/>
              </w:rPr>
              <w:t>VESTIGING</w:t>
            </w:r>
            <w:r w:rsidR="00355852" w:rsidRPr="00DD0F4F">
              <w:rPr>
                <w:rFonts w:ascii="Arial" w:eastAsia="Times New Roman" w:hAnsi="Arial" w:cs="Arial"/>
                <w:color w:val="000000"/>
                <w:sz w:val="20"/>
                <w:szCs w:val="20"/>
                <w:lang w:val="nl-NL"/>
              </w:rPr>
              <w:t xml:space="preserve"> waarmee een individueel contact over een ZAAK plaats heeft gevonden.</w:t>
            </w:r>
            <w:r w:rsidRPr="00CF1DA2">
              <w:rPr>
                <w:rFonts w:ascii="Arial" w:hAnsi="Arial" w:cs="Arial"/>
                <w:sz w:val="20"/>
                <w:szCs w:val="20"/>
                <w:lang w:val="en-AU"/>
              </w:rPr>
              <w:fldChar w:fldCharType="end"/>
            </w:r>
            <w:r w:rsidRPr="00CF1DA2">
              <w:rPr>
                <w:rFonts w:ascii="Arial" w:hAnsi="Arial" w:cs="Arial"/>
                <w:sz w:val="20"/>
                <w:szCs w:val="20"/>
                <w:lang w:val="en-AU"/>
              </w:rPr>
              <w:fldChar w:fldCharType="begin" w:fldLock="1"/>
            </w:r>
            <w:r w:rsidR="00D30F71" w:rsidRPr="005561F3">
              <w:rPr>
                <w:rFonts w:ascii="Arial" w:hAnsi="Arial" w:cs="Arial"/>
                <w:sz w:val="20"/>
                <w:szCs w:val="20"/>
                <w:lang w:val="nl-NL"/>
              </w:rPr>
              <w:instrText xml:space="preserve">MERGEFIELD </w:instrText>
            </w:r>
            <w:r w:rsidR="00D30F71" w:rsidRPr="005561F3">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end"/>
            </w:r>
          </w:p>
        </w:tc>
      </w:tr>
      <w:tr w:rsidR="00D30F71" w:rsidRPr="00AE6939" w14:paraId="6A4C5AEC" w14:textId="77777777" w:rsidTr="00D30F71">
        <w:tc>
          <w:tcPr>
            <w:tcW w:w="3690" w:type="dxa"/>
            <w:tcBorders>
              <w:top w:val="nil"/>
              <w:left w:val="nil"/>
              <w:bottom w:val="nil"/>
              <w:right w:val="nil"/>
            </w:tcBorders>
          </w:tcPr>
          <w:p w14:paraId="071FC067" w14:textId="77777777" w:rsidR="00D30F71" w:rsidRPr="005561F3" w:rsidRDefault="00D30F71" w:rsidP="00F34B18">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6824E404" w14:textId="77777777" w:rsidR="00D30F71" w:rsidRPr="005561F3" w:rsidRDefault="00D30F71" w:rsidP="00F34B18">
            <w:pPr>
              <w:autoSpaceDE w:val="0"/>
              <w:autoSpaceDN w:val="0"/>
              <w:adjustRightInd w:val="0"/>
              <w:spacing w:after="0" w:line="240" w:lineRule="auto"/>
              <w:rPr>
                <w:rFonts w:ascii="Arial" w:eastAsia="Times New Roman" w:hAnsi="Arial" w:cs="Arial"/>
                <w:color w:val="000000"/>
                <w:sz w:val="20"/>
                <w:szCs w:val="20"/>
                <w:lang w:val="nl-NL"/>
              </w:rPr>
            </w:pPr>
          </w:p>
        </w:tc>
      </w:tr>
      <w:tr w:rsidR="00D30F71" w:rsidRPr="00CF1DA2" w14:paraId="28484D31" w14:textId="77777777" w:rsidTr="00D30F71">
        <w:tc>
          <w:tcPr>
            <w:tcW w:w="3690" w:type="dxa"/>
            <w:tcBorders>
              <w:top w:val="nil"/>
              <w:left w:val="nil"/>
              <w:bottom w:val="nil"/>
              <w:right w:val="nil"/>
            </w:tcBorders>
          </w:tcPr>
          <w:p w14:paraId="0E48F80A"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14:paraId="2060451E"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D30F71" w:rsidRPr="00CF1DA2" w14:paraId="4C669709" w14:textId="77777777" w:rsidTr="00D30F71">
        <w:tc>
          <w:tcPr>
            <w:tcW w:w="3690" w:type="dxa"/>
            <w:tcBorders>
              <w:top w:val="nil"/>
              <w:left w:val="nil"/>
              <w:bottom w:val="nil"/>
              <w:right w:val="nil"/>
            </w:tcBorders>
          </w:tcPr>
          <w:p w14:paraId="78C61A9A" w14:textId="77777777"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2F782ED"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14:paraId="4E1DF0DB" w14:textId="77777777" w:rsidTr="00D30F71">
        <w:tc>
          <w:tcPr>
            <w:tcW w:w="3690" w:type="dxa"/>
            <w:tcBorders>
              <w:top w:val="nil"/>
              <w:left w:val="nil"/>
              <w:bottom w:val="nil"/>
              <w:right w:val="nil"/>
            </w:tcBorders>
          </w:tcPr>
          <w:p w14:paraId="16BD256A"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14:paraId="7151119F"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D30F71" w:rsidRPr="00CF1DA2" w14:paraId="6801DCFA" w14:textId="77777777" w:rsidTr="00D30F71">
        <w:tc>
          <w:tcPr>
            <w:tcW w:w="3690" w:type="dxa"/>
            <w:tcBorders>
              <w:top w:val="nil"/>
              <w:left w:val="nil"/>
              <w:bottom w:val="nil"/>
              <w:right w:val="nil"/>
            </w:tcBorders>
          </w:tcPr>
          <w:p w14:paraId="6DADD134" w14:textId="77777777"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03FBB51"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AE6939" w14:paraId="2A080F91" w14:textId="77777777" w:rsidTr="00D30F71">
        <w:tc>
          <w:tcPr>
            <w:tcW w:w="3690" w:type="dxa"/>
            <w:tcBorders>
              <w:top w:val="nil"/>
              <w:left w:val="nil"/>
              <w:bottom w:val="nil"/>
              <w:right w:val="nil"/>
            </w:tcBorders>
          </w:tcPr>
          <w:p w14:paraId="2A8758C2"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14:paraId="2564E092" w14:textId="77777777" w:rsidR="00D30F71" w:rsidRPr="005561F3" w:rsidRDefault="00355852" w:rsidP="001647B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Het contact h</w:t>
            </w:r>
            <w:r w:rsidR="00E63978" w:rsidRPr="005561F3">
              <w:rPr>
                <w:rFonts w:ascii="Arial" w:eastAsia="Times New Roman" w:hAnsi="Arial" w:cs="Arial"/>
                <w:color w:val="000000"/>
                <w:sz w:val="20"/>
                <w:szCs w:val="20"/>
                <w:lang w:val="nl-NL"/>
              </w:rPr>
              <w:t>e</w:t>
            </w:r>
            <w:r w:rsidRPr="005561F3">
              <w:rPr>
                <w:rFonts w:ascii="Arial" w:eastAsia="Times New Roman" w:hAnsi="Arial" w:cs="Arial"/>
                <w:color w:val="000000"/>
                <w:sz w:val="20"/>
                <w:szCs w:val="20"/>
                <w:lang w:val="nl-NL"/>
              </w:rPr>
              <w:t xml:space="preserve">eft plaatsgevonden met een </w:t>
            </w:r>
            <w:r w:rsidR="001647B0" w:rsidRPr="005561F3">
              <w:rPr>
                <w:rFonts w:ascii="Arial" w:eastAsia="Times New Roman" w:hAnsi="Arial" w:cs="Arial"/>
                <w:color w:val="000000"/>
                <w:sz w:val="20"/>
                <w:szCs w:val="20"/>
                <w:lang w:val="nl-NL"/>
              </w:rPr>
              <w:t>medewerker van</w:t>
            </w:r>
            <w:r w:rsidRPr="005561F3">
              <w:rPr>
                <w:rFonts w:ascii="Arial" w:eastAsia="Times New Roman" w:hAnsi="Arial" w:cs="Arial"/>
                <w:color w:val="000000"/>
                <w:sz w:val="20"/>
                <w:szCs w:val="20"/>
                <w:lang w:val="nl-NL"/>
              </w:rPr>
              <w:t xml:space="preserve"> de vestiging. De gegevens van deze contactpersoon zijn opgenomen in de relatieklasse KLANT-CONTACTPERSOON.</w:t>
            </w:r>
          </w:p>
        </w:tc>
      </w:tr>
      <w:tr w:rsidR="00D30F71" w:rsidRPr="00AE6939" w14:paraId="3EC53B61" w14:textId="77777777" w:rsidTr="00D30F71">
        <w:tc>
          <w:tcPr>
            <w:tcW w:w="3690" w:type="dxa"/>
            <w:tcBorders>
              <w:top w:val="nil"/>
              <w:left w:val="nil"/>
              <w:bottom w:val="nil"/>
              <w:right w:val="nil"/>
            </w:tcBorders>
          </w:tcPr>
          <w:p w14:paraId="1249EEF1" w14:textId="77777777" w:rsidR="00D30F71" w:rsidRPr="005561F3" w:rsidRDefault="00D30F71" w:rsidP="00F34B18">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39604F0B" w14:textId="77777777" w:rsidR="00D30F71" w:rsidRPr="005561F3" w:rsidRDefault="00D30F71" w:rsidP="00F34B18">
            <w:pPr>
              <w:autoSpaceDE w:val="0"/>
              <w:autoSpaceDN w:val="0"/>
              <w:adjustRightInd w:val="0"/>
              <w:spacing w:after="0" w:line="240" w:lineRule="auto"/>
              <w:rPr>
                <w:rFonts w:ascii="Arial" w:eastAsia="Times New Roman" w:hAnsi="Arial" w:cs="Arial"/>
                <w:color w:val="000000"/>
                <w:sz w:val="20"/>
                <w:szCs w:val="20"/>
                <w:lang w:val="nl-NL"/>
              </w:rPr>
            </w:pPr>
          </w:p>
        </w:tc>
      </w:tr>
      <w:tr w:rsidR="00D30F71" w:rsidRPr="00CF1DA2" w14:paraId="061C20E6" w14:textId="77777777" w:rsidTr="00D30F71">
        <w:tc>
          <w:tcPr>
            <w:tcW w:w="3690" w:type="dxa"/>
            <w:tcBorders>
              <w:top w:val="nil"/>
              <w:left w:val="nil"/>
              <w:bottom w:val="nil"/>
              <w:right w:val="nil"/>
            </w:tcBorders>
          </w:tcPr>
          <w:p w14:paraId="2F83BEAC"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6C369C6E"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D30F71" w:rsidRPr="00CF1DA2" w14:paraId="235B4489" w14:textId="77777777" w:rsidTr="00D30F71">
        <w:trPr>
          <w:trHeight w:val="230"/>
        </w:trPr>
        <w:tc>
          <w:tcPr>
            <w:tcW w:w="3690" w:type="dxa"/>
            <w:tcBorders>
              <w:top w:val="nil"/>
              <w:left w:val="nil"/>
              <w:bottom w:val="nil"/>
              <w:right w:val="nil"/>
            </w:tcBorders>
          </w:tcPr>
          <w:p w14:paraId="0026D1A1" w14:textId="77777777"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C44B832"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14:paraId="0C0CA014" w14:textId="77777777" w:rsidTr="00D30F71">
        <w:trPr>
          <w:trHeight w:val="230"/>
        </w:trPr>
        <w:tc>
          <w:tcPr>
            <w:tcW w:w="3690" w:type="dxa"/>
            <w:tcBorders>
              <w:top w:val="nil"/>
              <w:left w:val="nil"/>
              <w:bottom w:val="nil"/>
              <w:right w:val="nil"/>
            </w:tcBorders>
          </w:tcPr>
          <w:p w14:paraId="7F61130F"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4A2517BE"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D30F71" w:rsidRPr="00CF1DA2" w14:paraId="448EA39C" w14:textId="77777777" w:rsidTr="00D30F71">
        <w:tc>
          <w:tcPr>
            <w:tcW w:w="3690" w:type="dxa"/>
            <w:tcBorders>
              <w:top w:val="nil"/>
              <w:left w:val="nil"/>
              <w:bottom w:val="nil"/>
              <w:right w:val="nil"/>
            </w:tcBorders>
          </w:tcPr>
          <w:p w14:paraId="5B65E0C0" w14:textId="77777777"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E6C1C82"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14:paraId="1F3A7669" w14:textId="77777777" w:rsidTr="00D30F71">
        <w:tc>
          <w:tcPr>
            <w:tcW w:w="3690" w:type="dxa"/>
            <w:tcBorders>
              <w:top w:val="nil"/>
              <w:left w:val="nil"/>
              <w:bottom w:val="nil"/>
              <w:right w:val="nil"/>
            </w:tcBorders>
          </w:tcPr>
          <w:p w14:paraId="2F275F3B"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147D1FD2"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14:paraId="64CE7A1C" w14:textId="77777777" w:rsidTr="00D30F71">
        <w:tc>
          <w:tcPr>
            <w:tcW w:w="3690" w:type="dxa"/>
            <w:tcBorders>
              <w:top w:val="nil"/>
              <w:left w:val="nil"/>
              <w:bottom w:val="nil"/>
              <w:right w:val="nil"/>
            </w:tcBorders>
          </w:tcPr>
          <w:p w14:paraId="20DD59B0" w14:textId="77777777"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6C6699C"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14:paraId="789FA923" w14:textId="77777777" w:rsidTr="00D30F71">
        <w:tc>
          <w:tcPr>
            <w:tcW w:w="3690" w:type="dxa"/>
            <w:tcBorders>
              <w:top w:val="nil"/>
              <w:left w:val="nil"/>
              <w:bottom w:val="nil"/>
              <w:right w:val="nil"/>
            </w:tcBorders>
          </w:tcPr>
          <w:p w14:paraId="602F6859"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15C318EB"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D30F71" w:rsidRPr="00CF1DA2" w14:paraId="6270029C" w14:textId="77777777" w:rsidTr="00D30F71">
        <w:tc>
          <w:tcPr>
            <w:tcW w:w="3690" w:type="dxa"/>
            <w:tcBorders>
              <w:top w:val="nil"/>
              <w:left w:val="nil"/>
              <w:bottom w:val="nil"/>
              <w:right w:val="nil"/>
            </w:tcBorders>
          </w:tcPr>
          <w:p w14:paraId="2028A5A5" w14:textId="77777777"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2675D38"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14:paraId="1E87FB27" w14:textId="77777777" w:rsidTr="00D30F71">
        <w:tc>
          <w:tcPr>
            <w:tcW w:w="3690" w:type="dxa"/>
            <w:tcBorders>
              <w:top w:val="nil"/>
              <w:left w:val="nil"/>
              <w:bottom w:val="nil"/>
              <w:right w:val="nil"/>
            </w:tcBorders>
          </w:tcPr>
          <w:p w14:paraId="7E210FA2"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5561A872"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D30F71" w:rsidRPr="00CF1DA2" w14:paraId="2A13226A" w14:textId="77777777" w:rsidTr="00D30F71">
        <w:tc>
          <w:tcPr>
            <w:tcW w:w="3690" w:type="dxa"/>
            <w:tcBorders>
              <w:top w:val="nil"/>
              <w:left w:val="nil"/>
              <w:bottom w:val="nil"/>
              <w:right w:val="nil"/>
            </w:tcBorders>
          </w:tcPr>
          <w:p w14:paraId="61BAC38F" w14:textId="77777777"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4ED2E39"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14:paraId="60FB05A0" w14:textId="77777777" w:rsidTr="00D30F71">
        <w:tc>
          <w:tcPr>
            <w:tcW w:w="3690" w:type="dxa"/>
            <w:tcBorders>
              <w:top w:val="nil"/>
              <w:left w:val="nil"/>
              <w:bottom w:val="nil"/>
              <w:right w:val="nil"/>
            </w:tcBorders>
          </w:tcPr>
          <w:p w14:paraId="3B1C10F4"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3EC32F51"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D30F71" w:rsidRPr="00CF1DA2" w14:paraId="23813023" w14:textId="77777777" w:rsidTr="00D30F71">
        <w:tc>
          <w:tcPr>
            <w:tcW w:w="3690" w:type="dxa"/>
            <w:tcBorders>
              <w:top w:val="nil"/>
              <w:left w:val="nil"/>
              <w:bottom w:val="nil"/>
              <w:right w:val="nil"/>
            </w:tcBorders>
          </w:tcPr>
          <w:p w14:paraId="1913A4BE" w14:textId="77777777"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1A3C9CB" w14:textId="77777777"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AE6939" w14:paraId="7F6048F3" w14:textId="77777777" w:rsidTr="00D30F71">
        <w:tc>
          <w:tcPr>
            <w:tcW w:w="3690" w:type="dxa"/>
            <w:tcBorders>
              <w:top w:val="nil"/>
              <w:left w:val="nil"/>
              <w:bottom w:val="nil"/>
              <w:right w:val="nil"/>
            </w:tcBorders>
          </w:tcPr>
          <w:p w14:paraId="2E207BD1" w14:textId="77777777"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14:paraId="2F3AD73F" w14:textId="77777777" w:rsidR="00D30F71" w:rsidRPr="00DD0F4F" w:rsidRDefault="00D30F71" w:rsidP="00F34B18">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Bij een Klantcontact dient deze relatie aanwezig te zijn dan wel een relatie van dat Klantcontact naar een Natuurlijk persoon (één van beide).</w:t>
            </w:r>
          </w:p>
        </w:tc>
      </w:tr>
    </w:tbl>
    <w:p w14:paraId="2BDB93E8" w14:textId="77777777" w:rsidR="00D30F71" w:rsidRPr="005561F3" w:rsidRDefault="00D30F71" w:rsidP="0044638F">
      <w:pPr>
        <w:rPr>
          <w:lang w:val="nl-NL"/>
        </w:rPr>
      </w:pPr>
    </w:p>
    <w:p w14:paraId="21C5E80D" w14:textId="77777777" w:rsidR="001647B0" w:rsidRPr="001647B0" w:rsidRDefault="00DA5D93" w:rsidP="001647B0">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1647B0">
        <w:rPr>
          <w:rFonts w:ascii="Arial" w:eastAsia="Times New Roman" w:hAnsi="Arial" w:cs="Arial"/>
          <w:b/>
          <w:bCs/>
          <w:color w:val="004080"/>
          <w:sz w:val="24"/>
          <w:szCs w:val="24"/>
        </w:rPr>
        <w:fldChar w:fldCharType="begin" w:fldLock="1"/>
      </w:r>
      <w:r w:rsidR="001647B0" w:rsidRPr="001647B0">
        <w:rPr>
          <w:rFonts w:ascii="Arial" w:eastAsia="Times New Roman" w:hAnsi="Arial" w:cs="Arial"/>
          <w:b/>
          <w:bCs/>
          <w:color w:val="004080"/>
          <w:sz w:val="24"/>
          <w:szCs w:val="24"/>
        </w:rPr>
        <w:instrText>MERGEFIELD Element.Stereotype</w:instrText>
      </w:r>
      <w:r w:rsidRPr="001647B0">
        <w:rPr>
          <w:rFonts w:ascii="Arial" w:eastAsia="Times New Roman" w:hAnsi="Arial" w:cs="Arial"/>
          <w:b/>
          <w:bCs/>
          <w:color w:val="004080"/>
          <w:sz w:val="24"/>
          <w:szCs w:val="24"/>
        </w:rPr>
        <w:fldChar w:fldCharType="separate"/>
      </w:r>
      <w:r w:rsidR="001647B0" w:rsidRPr="001647B0">
        <w:rPr>
          <w:rFonts w:ascii="Arial" w:eastAsia="Times New Roman" w:hAnsi="Arial" w:cs="Arial"/>
          <w:b/>
          <w:bCs/>
          <w:color w:val="004080"/>
          <w:sz w:val="24"/>
          <w:szCs w:val="24"/>
        </w:rPr>
        <w:t>«Relatieklasse»</w:t>
      </w:r>
      <w:r w:rsidRPr="001647B0">
        <w:rPr>
          <w:rFonts w:ascii="Arial" w:eastAsia="Times New Roman" w:hAnsi="Arial" w:cs="Arial"/>
          <w:b/>
          <w:bCs/>
          <w:color w:val="004080"/>
          <w:sz w:val="24"/>
          <w:szCs w:val="24"/>
        </w:rPr>
        <w:fldChar w:fldCharType="end"/>
      </w:r>
      <w:r w:rsidR="001647B0" w:rsidRPr="001647B0">
        <w:rPr>
          <w:rFonts w:ascii="Arial" w:eastAsia="Times New Roman" w:hAnsi="Arial" w:cs="Arial"/>
          <w:b/>
          <w:bCs/>
          <w:color w:val="004080"/>
          <w:sz w:val="24"/>
          <w:szCs w:val="24"/>
        </w:rPr>
        <w:t xml:space="preserve"> </w:t>
      </w:r>
      <w:r w:rsidRPr="001647B0">
        <w:rPr>
          <w:rFonts w:ascii="Arial" w:eastAsia="Times New Roman" w:hAnsi="Arial" w:cs="Arial"/>
          <w:b/>
          <w:bCs/>
          <w:color w:val="004080"/>
          <w:sz w:val="24"/>
          <w:szCs w:val="24"/>
        </w:rPr>
        <w:fldChar w:fldCharType="begin" w:fldLock="1"/>
      </w:r>
      <w:r w:rsidR="001647B0" w:rsidRPr="001647B0">
        <w:rPr>
          <w:rFonts w:ascii="Arial" w:eastAsia="Times New Roman" w:hAnsi="Arial" w:cs="Arial"/>
          <w:b/>
          <w:bCs/>
          <w:color w:val="004080"/>
          <w:sz w:val="24"/>
          <w:szCs w:val="24"/>
        </w:rPr>
        <w:instrText>MERGEFIELD Element.Name</w:instrText>
      </w:r>
      <w:r w:rsidRPr="001647B0">
        <w:rPr>
          <w:rFonts w:ascii="Arial" w:eastAsia="Times New Roman" w:hAnsi="Arial" w:cs="Arial"/>
          <w:b/>
          <w:bCs/>
          <w:color w:val="004080"/>
          <w:sz w:val="24"/>
          <w:szCs w:val="24"/>
        </w:rPr>
        <w:fldChar w:fldCharType="separate"/>
      </w:r>
      <w:r w:rsidR="001647B0" w:rsidRPr="001647B0">
        <w:rPr>
          <w:rFonts w:ascii="Arial" w:eastAsia="Times New Roman" w:hAnsi="Arial" w:cs="Arial"/>
          <w:b/>
          <w:bCs/>
          <w:color w:val="004080"/>
          <w:sz w:val="24"/>
          <w:szCs w:val="24"/>
        </w:rPr>
        <w:t>KLANT-CONTACTPERSOON</w:t>
      </w:r>
      <w:r w:rsidRPr="001647B0">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1647B0" w14:paraId="5FEEFE88" w14:textId="77777777" w:rsidTr="00001526">
        <w:tc>
          <w:tcPr>
            <w:tcW w:w="2340" w:type="dxa"/>
            <w:gridSpan w:val="2"/>
            <w:tcBorders>
              <w:top w:val="nil"/>
              <w:left w:val="nil"/>
              <w:bottom w:val="nil"/>
              <w:right w:val="nil"/>
            </w:tcBorders>
          </w:tcPr>
          <w:p w14:paraId="4063FA1D" w14:textId="77777777" w:rsidR="001647B0" w:rsidRDefault="001647B0" w:rsidP="00001526">
            <w:pPr>
              <w:rPr>
                <w:rFonts w:ascii="Calibri" w:eastAsia="Times New Roman" w:hAnsi="Calibri" w:cs="Calibri"/>
                <w:b/>
                <w:bCs/>
                <w:lang w:val="nl-NL"/>
              </w:rPr>
            </w:pPr>
            <w:r>
              <w:rPr>
                <w:rFonts w:ascii="Calibri" w:eastAsia="Times New Roman" w:hAnsi="Calibri" w:cs="Calibri"/>
                <w:b/>
                <w:bCs/>
                <w:lang w:val="nl-NL"/>
              </w:rPr>
              <w:t xml:space="preserve">Naam </w:t>
            </w:r>
          </w:p>
        </w:tc>
        <w:tc>
          <w:tcPr>
            <w:tcW w:w="7020" w:type="dxa"/>
            <w:gridSpan w:val="4"/>
            <w:tcBorders>
              <w:top w:val="nil"/>
              <w:left w:val="nil"/>
              <w:bottom w:val="nil"/>
              <w:right w:val="nil"/>
            </w:tcBorders>
          </w:tcPr>
          <w:p w14:paraId="567EF7A3" w14:textId="77777777" w:rsidR="001647B0" w:rsidRDefault="00DA5D93" w:rsidP="00001526">
            <w:pPr>
              <w:rPr>
                <w:rFonts w:ascii="Calibri" w:eastAsia="Times New Roman" w:hAnsi="Calibri" w:cs="Calibri"/>
                <w:lang w:val="nl-NL"/>
              </w:rPr>
            </w:pPr>
            <w:r>
              <w:fldChar w:fldCharType="begin" w:fldLock="1"/>
            </w:r>
            <w:r w:rsidR="001647B0">
              <w:instrText xml:space="preserve">MERGEFIELD </w:instrText>
            </w:r>
            <w:r w:rsidR="001647B0">
              <w:rPr>
                <w:rFonts w:ascii="Calibri" w:eastAsia="Times New Roman" w:hAnsi="Calibri" w:cs="Calibri"/>
                <w:lang w:val="nl-NL"/>
              </w:rPr>
              <w:instrText>Element.Name</w:instrText>
            </w:r>
            <w:r>
              <w:fldChar w:fldCharType="separate"/>
            </w:r>
            <w:r w:rsidR="001647B0">
              <w:rPr>
                <w:rFonts w:ascii="Calibri" w:eastAsia="Times New Roman" w:hAnsi="Calibri" w:cs="Calibri"/>
                <w:lang w:val="nl-NL"/>
              </w:rPr>
              <w:t>KLANT-CONTACTPERSOON</w:t>
            </w:r>
            <w:r>
              <w:fldChar w:fldCharType="end"/>
            </w:r>
          </w:p>
        </w:tc>
      </w:tr>
      <w:tr w:rsidR="001647B0" w14:paraId="2DFA7C7F" w14:textId="77777777" w:rsidTr="00001526">
        <w:trPr>
          <w:trHeight w:hRule="exact" w:val="128"/>
        </w:trPr>
        <w:tc>
          <w:tcPr>
            <w:tcW w:w="2340" w:type="dxa"/>
            <w:gridSpan w:val="2"/>
            <w:tcBorders>
              <w:top w:val="nil"/>
              <w:left w:val="nil"/>
              <w:bottom w:val="nil"/>
              <w:right w:val="nil"/>
            </w:tcBorders>
          </w:tcPr>
          <w:p w14:paraId="6EA78AD5" w14:textId="77777777" w:rsidR="001647B0" w:rsidRDefault="001647B0" w:rsidP="00001526">
            <w:pPr>
              <w:rPr>
                <w:rFonts w:ascii="Calibri" w:eastAsia="Times New Roman" w:hAnsi="Calibri" w:cs="Calibri"/>
                <w:b/>
                <w:bCs/>
                <w:color w:val="0F0F0F"/>
                <w:lang w:val="nl-NL"/>
              </w:rPr>
            </w:pPr>
          </w:p>
        </w:tc>
        <w:tc>
          <w:tcPr>
            <w:tcW w:w="7020" w:type="dxa"/>
            <w:gridSpan w:val="4"/>
            <w:tcBorders>
              <w:top w:val="nil"/>
              <w:left w:val="nil"/>
              <w:bottom w:val="nil"/>
              <w:right w:val="nil"/>
            </w:tcBorders>
          </w:tcPr>
          <w:p w14:paraId="2C860F02" w14:textId="77777777" w:rsidR="001647B0" w:rsidRDefault="001647B0" w:rsidP="00001526">
            <w:pPr>
              <w:rPr>
                <w:rFonts w:ascii="Calibri" w:eastAsia="Times New Roman" w:hAnsi="Calibri" w:cs="Calibri"/>
                <w:color w:val="0F0F0F"/>
                <w:lang w:val="nl-NL"/>
              </w:rPr>
            </w:pPr>
          </w:p>
        </w:tc>
      </w:tr>
      <w:tr w:rsidR="001647B0" w14:paraId="62E4F4D5" w14:textId="77777777" w:rsidTr="00001526">
        <w:tc>
          <w:tcPr>
            <w:tcW w:w="2340" w:type="dxa"/>
            <w:gridSpan w:val="2"/>
            <w:tcBorders>
              <w:top w:val="nil"/>
              <w:left w:val="nil"/>
              <w:bottom w:val="nil"/>
              <w:right w:val="nil"/>
            </w:tcBorders>
          </w:tcPr>
          <w:p w14:paraId="7D86D386" w14:textId="77777777" w:rsidR="001647B0" w:rsidRDefault="001647B0" w:rsidP="00001526">
            <w:pPr>
              <w:rPr>
                <w:rFonts w:ascii="Calibri" w:eastAsia="Times New Roman" w:hAnsi="Calibri" w:cs="Calibri"/>
                <w:color w:val="0F0F0F"/>
                <w:lang w:val="nl-NL"/>
              </w:rPr>
            </w:pPr>
            <w:r>
              <w:rPr>
                <w:rFonts w:ascii="Calibri" w:eastAsia="Times New Roman" w:hAnsi="Calibri" w:cs="Calibri"/>
                <w:b/>
                <w:bCs/>
                <w:color w:val="0F0F0F"/>
                <w:lang w:val="nl-NL"/>
              </w:rPr>
              <w:t>Mnemonic</w:t>
            </w:r>
          </w:p>
        </w:tc>
        <w:tc>
          <w:tcPr>
            <w:tcW w:w="7020" w:type="dxa"/>
            <w:gridSpan w:val="4"/>
            <w:tcBorders>
              <w:top w:val="nil"/>
              <w:left w:val="nil"/>
              <w:bottom w:val="nil"/>
              <w:right w:val="nil"/>
            </w:tcBorders>
          </w:tcPr>
          <w:p w14:paraId="386DAF25" w14:textId="77777777" w:rsidR="001647B0" w:rsidRDefault="001647B0" w:rsidP="00001526">
            <w:pPr>
              <w:rPr>
                <w:rFonts w:ascii="Calibri" w:eastAsia="Times New Roman" w:hAnsi="Calibri" w:cs="Calibri"/>
                <w:color w:val="0F0F0F"/>
                <w:lang w:val="nl-NL"/>
              </w:rPr>
            </w:pPr>
            <w:r>
              <w:t>CTP</w:t>
            </w:r>
            <w:r w:rsidR="00DA5D93">
              <w:fldChar w:fldCharType="begin" w:fldLock="1"/>
            </w:r>
            <w:r>
              <w:instrText xml:space="preserve">MERGEFIELD </w:instrText>
            </w:r>
            <w:r>
              <w:rPr>
                <w:rFonts w:ascii="Calibri" w:eastAsia="Times New Roman" w:hAnsi="Calibri" w:cs="Calibri"/>
                <w:color w:val="0F0F0F"/>
                <w:lang w:val="nl-NL"/>
              </w:rPr>
              <w:instrText>Element.Alias</w:instrText>
            </w:r>
            <w:r w:rsidR="00DA5D93">
              <w:fldChar w:fldCharType="end"/>
            </w:r>
          </w:p>
        </w:tc>
      </w:tr>
      <w:tr w:rsidR="001647B0" w14:paraId="123FEBAF" w14:textId="77777777" w:rsidTr="00001526">
        <w:trPr>
          <w:trHeight w:hRule="exact" w:val="128"/>
        </w:trPr>
        <w:tc>
          <w:tcPr>
            <w:tcW w:w="2340" w:type="dxa"/>
            <w:gridSpan w:val="2"/>
            <w:tcBorders>
              <w:top w:val="nil"/>
              <w:left w:val="nil"/>
              <w:bottom w:val="nil"/>
              <w:right w:val="nil"/>
            </w:tcBorders>
          </w:tcPr>
          <w:p w14:paraId="049179C8" w14:textId="77777777" w:rsidR="001647B0" w:rsidRDefault="001647B0" w:rsidP="00001526">
            <w:pPr>
              <w:rPr>
                <w:rFonts w:ascii="Calibri" w:eastAsia="Times New Roman" w:hAnsi="Calibri" w:cs="Calibri"/>
                <w:b/>
                <w:bCs/>
                <w:color w:val="0F0F0F"/>
                <w:lang w:val="nl-NL"/>
              </w:rPr>
            </w:pPr>
          </w:p>
        </w:tc>
        <w:tc>
          <w:tcPr>
            <w:tcW w:w="7020" w:type="dxa"/>
            <w:gridSpan w:val="4"/>
            <w:tcBorders>
              <w:top w:val="nil"/>
              <w:left w:val="nil"/>
              <w:bottom w:val="nil"/>
              <w:right w:val="nil"/>
            </w:tcBorders>
          </w:tcPr>
          <w:p w14:paraId="5BF99E6F" w14:textId="77777777" w:rsidR="001647B0" w:rsidRDefault="001647B0" w:rsidP="00001526">
            <w:pPr>
              <w:rPr>
                <w:rFonts w:ascii="Calibri" w:eastAsia="Times New Roman" w:hAnsi="Calibri" w:cs="Calibri"/>
                <w:color w:val="0F0F0F"/>
                <w:lang w:val="nl-NL"/>
              </w:rPr>
            </w:pPr>
          </w:p>
        </w:tc>
      </w:tr>
      <w:tr w:rsidR="001647B0" w:rsidRPr="00AE6939" w14:paraId="1D97402D" w14:textId="77777777" w:rsidTr="00001526">
        <w:trPr>
          <w:trHeight w:val="230"/>
        </w:trPr>
        <w:tc>
          <w:tcPr>
            <w:tcW w:w="2340" w:type="dxa"/>
            <w:gridSpan w:val="2"/>
            <w:tcBorders>
              <w:top w:val="nil"/>
              <w:left w:val="nil"/>
              <w:bottom w:val="nil"/>
              <w:right w:val="nil"/>
            </w:tcBorders>
          </w:tcPr>
          <w:p w14:paraId="39414682" w14:textId="77777777" w:rsidR="001647B0" w:rsidRDefault="001647B0" w:rsidP="00001526">
            <w:pPr>
              <w:rPr>
                <w:rFonts w:ascii="Calibri" w:eastAsia="Times New Roman" w:hAnsi="Calibri" w:cs="Calibri"/>
                <w:b/>
                <w:bCs/>
                <w:color w:val="0F0F0F"/>
                <w:lang w:val="nl-NL"/>
              </w:rPr>
            </w:pPr>
            <w:r>
              <w:rPr>
                <w:rFonts w:ascii="Calibri" w:eastAsia="Times New Roman" w:hAnsi="Calibri" w:cs="Calibri"/>
                <w:b/>
                <w:bCs/>
                <w:color w:val="0F0F0F"/>
                <w:lang w:val="nl-NL"/>
              </w:rPr>
              <w:t>Definitie</w:t>
            </w:r>
          </w:p>
        </w:tc>
        <w:tc>
          <w:tcPr>
            <w:tcW w:w="7020" w:type="dxa"/>
            <w:gridSpan w:val="4"/>
            <w:tcBorders>
              <w:top w:val="nil"/>
              <w:left w:val="nil"/>
              <w:bottom w:val="nil"/>
              <w:right w:val="nil"/>
            </w:tcBorders>
          </w:tcPr>
          <w:p w14:paraId="183AA9F8" w14:textId="77777777" w:rsidR="001647B0" w:rsidRDefault="00DA5D93" w:rsidP="00001526">
            <w:pPr>
              <w:rPr>
                <w:rFonts w:ascii="Calibri" w:eastAsia="Times New Roman" w:hAnsi="Calibri" w:cs="Calibri"/>
                <w:color w:val="0F0F0F"/>
                <w:lang w:val="nl-NL"/>
              </w:rPr>
            </w:pPr>
            <w:r>
              <w:fldChar w:fldCharType="begin" w:fldLock="1"/>
            </w:r>
            <w:r w:rsidR="001647B0" w:rsidRPr="005561F3">
              <w:rPr>
                <w:lang w:val="nl-NL"/>
              </w:rPr>
              <w:instrText xml:space="preserve">MERGEFIELD </w:instrText>
            </w:r>
            <w:r w:rsidR="001647B0">
              <w:rPr>
                <w:rFonts w:ascii="Calibri" w:eastAsia="Times New Roman" w:hAnsi="Calibri" w:cs="Calibri"/>
                <w:color w:val="0F0F0F"/>
                <w:lang w:val="nl-NL"/>
              </w:rPr>
              <w:instrText>Element.Notes</w:instrText>
            </w:r>
            <w:r>
              <w:fldChar w:fldCharType="separate"/>
            </w:r>
            <w:r w:rsidR="001647B0">
              <w:rPr>
                <w:rFonts w:ascii="Calibri" w:eastAsia="Times New Roman" w:hAnsi="Calibri" w:cs="Calibri"/>
                <w:color w:val="0F0F0F"/>
                <w:lang w:val="nl-NL"/>
              </w:rPr>
              <w:t>De gegevens van de MEDEWERKER van een VESTIGING van een onderneming waarmee een KLANTCONTACT plaats vond.</w:t>
            </w:r>
            <w:r>
              <w:fldChar w:fldCharType="end"/>
            </w:r>
          </w:p>
        </w:tc>
      </w:tr>
      <w:tr w:rsidR="001647B0" w:rsidRPr="00AE6939" w14:paraId="62EF91F6" w14:textId="77777777" w:rsidTr="00001526">
        <w:trPr>
          <w:trHeight w:val="230"/>
        </w:trPr>
        <w:tc>
          <w:tcPr>
            <w:tcW w:w="2340" w:type="dxa"/>
            <w:gridSpan w:val="2"/>
            <w:tcBorders>
              <w:top w:val="nil"/>
              <w:left w:val="nil"/>
              <w:bottom w:val="nil"/>
              <w:right w:val="nil"/>
            </w:tcBorders>
          </w:tcPr>
          <w:p w14:paraId="4E85B0D9" w14:textId="77777777" w:rsidR="001647B0" w:rsidRDefault="001647B0" w:rsidP="00001526">
            <w:pPr>
              <w:rPr>
                <w:rFonts w:ascii="Calibri" w:eastAsia="Times New Roman" w:hAnsi="Calibri" w:cs="Calibri"/>
                <w:b/>
                <w:bCs/>
                <w:color w:val="0F0F0F"/>
                <w:lang w:val="nl-NL"/>
              </w:rPr>
            </w:pPr>
          </w:p>
        </w:tc>
        <w:tc>
          <w:tcPr>
            <w:tcW w:w="7020" w:type="dxa"/>
            <w:gridSpan w:val="4"/>
            <w:tcBorders>
              <w:top w:val="nil"/>
              <w:left w:val="nil"/>
              <w:bottom w:val="nil"/>
              <w:right w:val="nil"/>
            </w:tcBorders>
          </w:tcPr>
          <w:p w14:paraId="79DE5F01" w14:textId="77777777" w:rsidR="001647B0" w:rsidRDefault="001647B0" w:rsidP="00001526">
            <w:pPr>
              <w:rPr>
                <w:rFonts w:ascii="Calibri" w:eastAsia="Times New Roman" w:hAnsi="Calibri" w:cs="Calibri"/>
                <w:color w:val="0F0F0F"/>
                <w:lang w:val="nl-NL"/>
              </w:rPr>
            </w:pPr>
          </w:p>
        </w:tc>
      </w:tr>
      <w:tr w:rsidR="001647B0" w14:paraId="00F12391" w14:textId="77777777" w:rsidTr="00001526">
        <w:trPr>
          <w:trHeight w:val="230"/>
        </w:trPr>
        <w:tc>
          <w:tcPr>
            <w:tcW w:w="2340" w:type="dxa"/>
            <w:gridSpan w:val="2"/>
            <w:tcBorders>
              <w:top w:val="nil"/>
              <w:left w:val="nil"/>
              <w:bottom w:val="nil"/>
              <w:right w:val="nil"/>
            </w:tcBorders>
          </w:tcPr>
          <w:p w14:paraId="1BBF7A16" w14:textId="77777777" w:rsidR="001647B0" w:rsidRDefault="001647B0" w:rsidP="00001526">
            <w:pPr>
              <w:rPr>
                <w:rFonts w:ascii="Calibri" w:eastAsia="Times New Roman" w:hAnsi="Calibri" w:cs="Calibri"/>
                <w:b/>
                <w:bCs/>
                <w:color w:val="0F0F0F"/>
                <w:lang w:val="nl-NL"/>
              </w:rPr>
            </w:pPr>
            <w:r>
              <w:rPr>
                <w:rFonts w:ascii="Calibri" w:eastAsia="Times New Roman" w:hAnsi="Calibri" w:cs="Calibri"/>
                <w:b/>
                <w:bCs/>
                <w:lang w:val="nl-NL"/>
              </w:rPr>
              <w:t>Overzicht Attributen</w:t>
            </w:r>
          </w:p>
        </w:tc>
        <w:tc>
          <w:tcPr>
            <w:tcW w:w="7020" w:type="dxa"/>
            <w:gridSpan w:val="4"/>
            <w:tcBorders>
              <w:top w:val="nil"/>
              <w:left w:val="nil"/>
              <w:bottom w:val="nil"/>
              <w:right w:val="nil"/>
            </w:tcBorders>
          </w:tcPr>
          <w:p w14:paraId="1BBB712A" w14:textId="77777777" w:rsidR="001647B0" w:rsidRDefault="001647B0" w:rsidP="00001526">
            <w:pPr>
              <w:rPr>
                <w:rFonts w:ascii="Calibri" w:eastAsia="Times New Roman" w:hAnsi="Calibri" w:cs="Calibri"/>
                <w:color w:val="0F0F0F"/>
                <w:lang w:val="nl-NL"/>
              </w:rPr>
            </w:pPr>
          </w:p>
        </w:tc>
      </w:tr>
      <w:tr w:rsidR="001647B0" w14:paraId="013AFD0A" w14:textId="77777777" w:rsidTr="00001526">
        <w:tc>
          <w:tcPr>
            <w:tcW w:w="450" w:type="dxa"/>
            <w:tcBorders>
              <w:top w:val="nil"/>
              <w:left w:val="nil"/>
              <w:bottom w:val="nil"/>
              <w:right w:val="nil"/>
            </w:tcBorders>
          </w:tcPr>
          <w:p w14:paraId="3DEE13D8" w14:textId="77777777" w:rsidR="001647B0" w:rsidRDefault="001647B0" w:rsidP="00001526">
            <w:pPr>
              <w:rPr>
                <w:rFonts w:ascii="Calibri" w:eastAsia="Times New Roman" w:hAnsi="Calibri" w:cs="Calibri"/>
                <w:i/>
                <w:iCs/>
                <w:color w:val="0F0F0F"/>
                <w:lang w:val="nl-NL"/>
              </w:rPr>
            </w:pPr>
            <w:bookmarkStart w:id="1940" w:name="BKM_0F9F686C_446E_43c1_9DA1_0E1FD4639B92"/>
          </w:p>
        </w:tc>
        <w:tc>
          <w:tcPr>
            <w:tcW w:w="2790" w:type="dxa"/>
            <w:gridSpan w:val="2"/>
            <w:tcBorders>
              <w:top w:val="nil"/>
              <w:left w:val="nil"/>
              <w:bottom w:val="nil"/>
              <w:right w:val="nil"/>
            </w:tcBorders>
          </w:tcPr>
          <w:p w14:paraId="717C18B6" w14:textId="77777777" w:rsidR="001647B0" w:rsidRDefault="001647B0" w:rsidP="00001526">
            <w:pPr>
              <w:rPr>
                <w:rFonts w:ascii="Calibri" w:eastAsia="Times New Roman" w:hAnsi="Calibri" w:cs="Calibri"/>
                <w:color w:val="0F0F0F"/>
                <w:lang w:val="nl-NL"/>
              </w:rPr>
            </w:pPr>
            <w:r>
              <w:rPr>
                <w:rFonts w:ascii="Calibri" w:eastAsia="Times New Roman" w:hAnsi="Calibri" w:cs="Calibri"/>
                <w:i/>
                <w:iCs/>
                <w:color w:val="0F0F0F"/>
                <w:lang w:val="nl-NL"/>
              </w:rPr>
              <w:t>Attribuutnaam</w:t>
            </w:r>
          </w:p>
        </w:tc>
        <w:tc>
          <w:tcPr>
            <w:tcW w:w="4230" w:type="dxa"/>
            <w:tcBorders>
              <w:top w:val="nil"/>
              <w:left w:val="nil"/>
              <w:bottom w:val="nil"/>
              <w:right w:val="nil"/>
            </w:tcBorders>
          </w:tcPr>
          <w:p w14:paraId="40CD0237" w14:textId="77777777" w:rsidR="001647B0" w:rsidRDefault="001647B0" w:rsidP="00001526">
            <w:pPr>
              <w:rPr>
                <w:rFonts w:ascii="Calibri" w:eastAsia="Times New Roman" w:hAnsi="Calibri" w:cs="Calibri"/>
                <w:color w:val="0F0F0F"/>
                <w:lang w:val="nl-NL"/>
              </w:rPr>
            </w:pPr>
            <w:r>
              <w:rPr>
                <w:rFonts w:ascii="Calibri" w:eastAsia="Times New Roman" w:hAnsi="Calibri" w:cs="Calibri"/>
                <w:i/>
                <w:iCs/>
                <w:color w:val="0F0F0F"/>
                <w:lang w:val="nl-NL"/>
              </w:rPr>
              <w:t>Definitie</w:t>
            </w:r>
          </w:p>
        </w:tc>
        <w:tc>
          <w:tcPr>
            <w:tcW w:w="1080" w:type="dxa"/>
            <w:tcBorders>
              <w:top w:val="nil"/>
              <w:left w:val="nil"/>
              <w:bottom w:val="nil"/>
              <w:right w:val="nil"/>
            </w:tcBorders>
          </w:tcPr>
          <w:p w14:paraId="13DADAD0" w14:textId="77777777" w:rsidR="001647B0" w:rsidRDefault="001647B0" w:rsidP="00001526">
            <w:pPr>
              <w:rPr>
                <w:rFonts w:ascii="Calibri" w:eastAsia="Times New Roman" w:hAnsi="Calibri" w:cs="Calibri"/>
                <w:color w:val="0F0F0F"/>
                <w:lang w:val="nl-NL"/>
              </w:rPr>
            </w:pPr>
            <w:r>
              <w:rPr>
                <w:rFonts w:ascii="Calibri" w:eastAsia="Times New Roman" w:hAnsi="Calibri" w:cs="Calibri"/>
                <w:i/>
                <w:iCs/>
                <w:color w:val="0F0F0F"/>
                <w:lang w:val="nl-NL"/>
              </w:rPr>
              <w:t>Formaat</w:t>
            </w:r>
          </w:p>
        </w:tc>
        <w:tc>
          <w:tcPr>
            <w:tcW w:w="810" w:type="dxa"/>
            <w:tcBorders>
              <w:top w:val="nil"/>
              <w:left w:val="nil"/>
              <w:bottom w:val="nil"/>
              <w:right w:val="nil"/>
            </w:tcBorders>
          </w:tcPr>
          <w:p w14:paraId="4E092771" w14:textId="77777777" w:rsidR="001647B0" w:rsidRDefault="001647B0" w:rsidP="00001526">
            <w:pPr>
              <w:rPr>
                <w:rFonts w:ascii="Calibri" w:eastAsia="Times New Roman" w:hAnsi="Calibri" w:cs="Calibri"/>
                <w:i/>
                <w:iCs/>
                <w:color w:val="0F0F0F"/>
                <w:lang w:val="nl-NL"/>
              </w:rPr>
            </w:pPr>
            <w:r>
              <w:rPr>
                <w:rFonts w:ascii="Calibri" w:eastAsia="Times New Roman" w:hAnsi="Calibri" w:cs="Calibri"/>
                <w:i/>
                <w:iCs/>
                <w:color w:val="0F0F0F"/>
                <w:lang w:val="nl-NL"/>
              </w:rPr>
              <w:t>Kardi-</w:t>
            </w:r>
          </w:p>
          <w:p w14:paraId="503AF7A3" w14:textId="77777777" w:rsidR="001647B0" w:rsidRDefault="001647B0" w:rsidP="00001526">
            <w:pPr>
              <w:rPr>
                <w:rFonts w:ascii="Calibri" w:eastAsia="Times New Roman" w:hAnsi="Calibri" w:cs="Calibri"/>
                <w:color w:val="0F0F0F"/>
                <w:lang w:val="nl-NL"/>
              </w:rPr>
            </w:pPr>
            <w:r>
              <w:rPr>
                <w:rFonts w:ascii="Calibri" w:eastAsia="Times New Roman" w:hAnsi="Calibri" w:cs="Calibri"/>
                <w:i/>
                <w:iCs/>
                <w:color w:val="0F0F0F"/>
                <w:lang w:val="nl-NL"/>
              </w:rPr>
              <w:t>naliteit</w:t>
            </w:r>
          </w:p>
        </w:tc>
      </w:tr>
      <w:tr w:rsidR="001647B0" w14:paraId="37B82029" w14:textId="77777777" w:rsidTr="00001526">
        <w:tc>
          <w:tcPr>
            <w:tcW w:w="450" w:type="dxa"/>
            <w:tcBorders>
              <w:top w:val="nil"/>
              <w:left w:val="nil"/>
              <w:bottom w:val="nil"/>
              <w:right w:val="nil"/>
            </w:tcBorders>
          </w:tcPr>
          <w:p w14:paraId="4F0A0D6C" w14:textId="77777777" w:rsidR="001647B0" w:rsidRDefault="001647B0" w:rsidP="00001526">
            <w:pPr>
              <w:rPr>
                <w:rFonts w:ascii="Calibri" w:eastAsia="Times New Roman" w:hAnsi="Calibri" w:cs="Calibri"/>
                <w:color w:val="0F0F0F"/>
                <w:lang w:val="nl-NL"/>
              </w:rPr>
            </w:pPr>
          </w:p>
        </w:tc>
        <w:tc>
          <w:tcPr>
            <w:tcW w:w="2790" w:type="dxa"/>
            <w:gridSpan w:val="2"/>
            <w:tcBorders>
              <w:top w:val="nil"/>
              <w:left w:val="nil"/>
              <w:bottom w:val="nil"/>
              <w:right w:val="nil"/>
            </w:tcBorders>
          </w:tcPr>
          <w:p w14:paraId="4FB1C931" w14:textId="77777777" w:rsidR="001647B0" w:rsidRDefault="00DA5D93" w:rsidP="00001526">
            <w:pPr>
              <w:rPr>
                <w:rFonts w:ascii="Calibri" w:eastAsia="Times New Roman" w:hAnsi="Calibri" w:cs="Calibri"/>
                <w:color w:val="0F0F0F"/>
                <w:lang w:val="nl-NL"/>
              </w:rPr>
            </w:pPr>
            <w:r>
              <w:fldChar w:fldCharType="begin" w:fldLock="1"/>
            </w:r>
            <w:r w:rsidR="001647B0">
              <w:instrText xml:space="preserve">MERGEFIELD </w:instrText>
            </w:r>
            <w:r w:rsidR="001647B0">
              <w:rPr>
                <w:rFonts w:ascii="Calibri" w:eastAsia="Times New Roman" w:hAnsi="Calibri" w:cs="Calibri"/>
                <w:color w:val="0F0F0F"/>
                <w:lang w:val="nl-NL"/>
              </w:rPr>
              <w:instrText>Att.Name</w:instrText>
            </w:r>
            <w:r>
              <w:fldChar w:fldCharType="separate"/>
            </w:r>
            <w:r w:rsidR="001647B0">
              <w:rPr>
                <w:rFonts w:ascii="Calibri" w:eastAsia="Times New Roman" w:hAnsi="Calibri" w:cs="Calibri"/>
                <w:color w:val="0F0F0F"/>
                <w:lang w:val="nl-NL"/>
              </w:rPr>
              <w:t>Contactpersoon</w:t>
            </w:r>
            <w:r>
              <w:fldChar w:fldCharType="end"/>
            </w:r>
          </w:p>
        </w:tc>
        <w:tc>
          <w:tcPr>
            <w:tcW w:w="4230" w:type="dxa"/>
            <w:tcBorders>
              <w:top w:val="nil"/>
              <w:left w:val="nil"/>
              <w:bottom w:val="nil"/>
              <w:right w:val="nil"/>
            </w:tcBorders>
          </w:tcPr>
          <w:p w14:paraId="728043C0" w14:textId="77777777" w:rsidR="001647B0" w:rsidRDefault="00DA5D93" w:rsidP="00001526">
            <w:pPr>
              <w:rPr>
                <w:rFonts w:ascii="Calibri" w:eastAsia="Times New Roman" w:hAnsi="Calibri" w:cs="Calibri"/>
                <w:color w:val="0F0F0F"/>
                <w:lang w:val="nl-NL"/>
              </w:rPr>
            </w:pPr>
            <w:r>
              <w:fldChar w:fldCharType="begin" w:fldLock="1"/>
            </w:r>
            <w:r w:rsidR="001647B0" w:rsidRPr="005561F3">
              <w:rPr>
                <w:lang w:val="nl-NL"/>
              </w:rPr>
              <w:instrText xml:space="preserve">MERGEFIELD </w:instrText>
            </w:r>
            <w:r w:rsidR="001647B0">
              <w:rPr>
                <w:rFonts w:ascii="Calibri" w:eastAsia="Times New Roman" w:hAnsi="Calibri" w:cs="Calibri"/>
                <w:color w:val="0F0F0F"/>
                <w:lang w:val="nl-NL"/>
              </w:rPr>
              <w:instrText>Att.Notes</w:instrText>
            </w:r>
            <w:r>
              <w:fldChar w:fldCharType="end"/>
            </w:r>
            <w:r w:rsidR="001647B0">
              <w:rPr>
                <w:rFonts w:ascii="Calibri" w:eastAsia="Times New Roman" w:hAnsi="Calibri" w:cs="Calibri"/>
                <w:color w:val="610E6A"/>
                <w:lang w:val="nl-NL"/>
              </w:rPr>
              <w:t>De gegevens van de persoon zijnde een MEDEWERKER van de VESTIGING waarmee het KLANTCONTACT plaats vond.</w:t>
            </w:r>
          </w:p>
        </w:tc>
        <w:tc>
          <w:tcPr>
            <w:tcW w:w="1080" w:type="dxa"/>
            <w:tcBorders>
              <w:top w:val="nil"/>
              <w:left w:val="nil"/>
              <w:bottom w:val="nil"/>
              <w:right w:val="nil"/>
            </w:tcBorders>
          </w:tcPr>
          <w:p w14:paraId="3DB40C9E" w14:textId="77777777" w:rsidR="001647B0" w:rsidRDefault="00DA5D93" w:rsidP="00001526">
            <w:pPr>
              <w:rPr>
                <w:rFonts w:ascii="Calibri" w:eastAsia="Times New Roman" w:hAnsi="Calibri" w:cs="Calibri"/>
                <w:color w:val="0F0F0F"/>
                <w:lang w:val="nl-NL"/>
              </w:rPr>
            </w:pPr>
            <w:r>
              <w:fldChar w:fldCharType="begin" w:fldLock="1"/>
            </w:r>
            <w:r w:rsidR="001647B0">
              <w:instrText xml:space="preserve">MERGEFIELD </w:instrText>
            </w:r>
            <w:r w:rsidR="001647B0">
              <w:rPr>
                <w:rFonts w:ascii="Calibri" w:eastAsia="Times New Roman" w:hAnsi="Calibri" w:cs="Calibri"/>
                <w:color w:val="0F0F0F"/>
                <w:lang w:val="nl-NL"/>
              </w:rPr>
              <w:instrText>Att.Type</w:instrText>
            </w:r>
            <w:r>
              <w:fldChar w:fldCharType="separate"/>
            </w:r>
            <w:r w:rsidR="001647B0">
              <w:rPr>
                <w:rFonts w:ascii="Calibri" w:eastAsia="Times New Roman" w:hAnsi="Calibri" w:cs="Calibri"/>
                <w:color w:val="0F0F0F"/>
                <w:lang w:val="nl-NL"/>
              </w:rPr>
              <w:t>Contactpersoon KLANT-CONTACTPERSOON</w:t>
            </w:r>
            <w:r>
              <w:fldChar w:fldCharType="end"/>
            </w:r>
          </w:p>
        </w:tc>
        <w:tc>
          <w:tcPr>
            <w:tcW w:w="810" w:type="dxa"/>
            <w:tcBorders>
              <w:top w:val="nil"/>
              <w:left w:val="nil"/>
              <w:bottom w:val="nil"/>
              <w:right w:val="nil"/>
            </w:tcBorders>
          </w:tcPr>
          <w:p w14:paraId="3F54EA95" w14:textId="77777777" w:rsidR="001647B0" w:rsidRDefault="00DA5D93" w:rsidP="00001526">
            <w:pPr>
              <w:rPr>
                <w:rFonts w:ascii="Calibri" w:eastAsia="Times New Roman" w:hAnsi="Calibri" w:cs="Calibri"/>
                <w:color w:val="0F0F0F"/>
                <w:lang w:val="nl-NL"/>
              </w:rPr>
            </w:pPr>
            <w:r>
              <w:fldChar w:fldCharType="begin" w:fldLock="1"/>
            </w:r>
            <w:r w:rsidR="001647B0">
              <w:instrText xml:space="preserve">MERGEFIELD </w:instrText>
            </w:r>
            <w:r w:rsidR="001647B0">
              <w:rPr>
                <w:rFonts w:ascii="Calibri" w:eastAsia="Times New Roman" w:hAnsi="Calibri" w:cs="Calibri"/>
                <w:color w:val="0F0F0F"/>
                <w:lang w:val="nl-NL"/>
              </w:rPr>
              <w:instrText>Att.LowerBound</w:instrText>
            </w:r>
            <w:r>
              <w:fldChar w:fldCharType="separate"/>
            </w:r>
            <w:r w:rsidR="001647B0">
              <w:rPr>
                <w:rFonts w:ascii="Calibri" w:eastAsia="Times New Roman" w:hAnsi="Calibri" w:cs="Calibri"/>
                <w:color w:val="0F0F0F"/>
                <w:lang w:val="nl-NL"/>
              </w:rPr>
              <w:t>1</w:t>
            </w:r>
            <w:r>
              <w:fldChar w:fldCharType="end"/>
            </w:r>
            <w:r w:rsidR="001647B0">
              <w:rPr>
                <w:rFonts w:ascii="Calibri" w:eastAsia="Times New Roman" w:hAnsi="Calibri" w:cs="Calibri"/>
                <w:color w:val="0F0F0F"/>
                <w:lang w:val="nl-NL"/>
              </w:rPr>
              <w:t xml:space="preserve"> - </w:t>
            </w:r>
            <w:r>
              <w:rPr>
                <w:rFonts w:ascii="Calibri" w:eastAsia="Times New Roman" w:hAnsi="Calibri" w:cs="Calibri"/>
                <w:color w:val="0F0F0F"/>
                <w:lang w:val="nl-NL"/>
              </w:rPr>
              <w:fldChar w:fldCharType="begin" w:fldLock="1"/>
            </w:r>
            <w:r w:rsidR="001647B0">
              <w:rPr>
                <w:rFonts w:ascii="Calibri" w:eastAsia="Times New Roman" w:hAnsi="Calibri" w:cs="Calibri"/>
                <w:color w:val="0F0F0F"/>
                <w:lang w:val="nl-NL"/>
              </w:rPr>
              <w:instrText>MERGEFIELD Att.UpperBound</w:instrText>
            </w:r>
            <w:r>
              <w:rPr>
                <w:rFonts w:ascii="Calibri" w:eastAsia="Times New Roman" w:hAnsi="Calibri" w:cs="Calibri"/>
                <w:color w:val="0F0F0F"/>
                <w:lang w:val="nl-NL"/>
              </w:rPr>
              <w:fldChar w:fldCharType="separate"/>
            </w:r>
            <w:r w:rsidR="001647B0">
              <w:rPr>
                <w:rFonts w:ascii="Calibri" w:eastAsia="Times New Roman" w:hAnsi="Calibri" w:cs="Calibri"/>
                <w:color w:val="0F0F0F"/>
                <w:lang w:val="nl-NL"/>
              </w:rPr>
              <w:t>1</w:t>
            </w:r>
            <w:r>
              <w:rPr>
                <w:rFonts w:ascii="Calibri" w:eastAsia="Times New Roman" w:hAnsi="Calibri" w:cs="Calibri"/>
                <w:color w:val="0F0F0F"/>
                <w:lang w:val="nl-NL"/>
              </w:rPr>
              <w:fldChar w:fldCharType="end"/>
            </w:r>
          </w:p>
        </w:tc>
        <w:bookmarkEnd w:id="1940"/>
      </w:tr>
    </w:tbl>
    <w:p w14:paraId="2DB68A0E" w14:textId="77777777" w:rsidR="001647B0" w:rsidRDefault="001647B0" w:rsidP="0044638F"/>
    <w:bookmarkStart w:id="1941" w:name="BKM_23EA2150_5EEA_4845_9814_ABC2756C4368"/>
    <w:bookmarkEnd w:id="1941"/>
    <w:p w14:paraId="4EDB07A9" w14:textId="77777777" w:rsidR="00D30F71" w:rsidRPr="00355852" w:rsidRDefault="00DA5D93" w:rsidP="0035585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355852">
        <w:rPr>
          <w:rFonts w:ascii="Arial" w:eastAsia="Times New Roman" w:hAnsi="Arial" w:cs="Arial"/>
          <w:b/>
          <w:bCs/>
          <w:color w:val="004080"/>
          <w:sz w:val="24"/>
          <w:szCs w:val="24"/>
        </w:rPr>
        <w:fldChar w:fldCharType="begin" w:fldLock="1"/>
      </w:r>
      <w:r w:rsidR="00D30F71" w:rsidRPr="00355852">
        <w:rPr>
          <w:rFonts w:ascii="Arial" w:eastAsia="Times New Roman" w:hAnsi="Arial" w:cs="Arial"/>
          <w:b/>
          <w:bCs/>
          <w:color w:val="004080"/>
          <w:sz w:val="24"/>
          <w:szCs w:val="24"/>
        </w:rPr>
        <w:instrText>MERGEFIELD Element.Stereotype</w:instrText>
      </w:r>
      <w:r w:rsidRPr="00355852">
        <w:rPr>
          <w:rFonts w:ascii="Arial" w:eastAsia="Times New Roman" w:hAnsi="Arial" w:cs="Arial"/>
          <w:b/>
          <w:bCs/>
          <w:color w:val="004080"/>
          <w:sz w:val="24"/>
          <w:szCs w:val="24"/>
        </w:rPr>
        <w:fldChar w:fldCharType="separate"/>
      </w:r>
      <w:r w:rsidR="00D30F71" w:rsidRPr="00355852">
        <w:rPr>
          <w:rFonts w:ascii="Arial" w:eastAsia="Times New Roman" w:hAnsi="Arial" w:cs="Arial"/>
          <w:b/>
          <w:bCs/>
          <w:color w:val="004080"/>
          <w:sz w:val="24"/>
          <w:szCs w:val="24"/>
        </w:rPr>
        <w:t>«Groepattribuutsoort»</w:t>
      </w:r>
      <w:r w:rsidRPr="00355852">
        <w:rPr>
          <w:rFonts w:ascii="Arial" w:eastAsia="Times New Roman" w:hAnsi="Arial" w:cs="Arial"/>
          <w:b/>
          <w:bCs/>
          <w:color w:val="004080"/>
          <w:sz w:val="24"/>
          <w:szCs w:val="24"/>
        </w:rPr>
        <w:fldChar w:fldCharType="end"/>
      </w:r>
      <w:r w:rsidR="00D30F71" w:rsidRPr="00355852">
        <w:rPr>
          <w:rFonts w:ascii="Arial" w:eastAsia="Times New Roman" w:hAnsi="Arial" w:cs="Arial"/>
          <w:b/>
          <w:bCs/>
          <w:color w:val="004080"/>
          <w:sz w:val="24"/>
          <w:szCs w:val="24"/>
        </w:rPr>
        <w:t xml:space="preserve"> </w:t>
      </w:r>
      <w:r w:rsidRPr="00355852">
        <w:rPr>
          <w:rFonts w:ascii="Arial" w:eastAsia="Times New Roman" w:hAnsi="Arial" w:cs="Arial"/>
          <w:b/>
          <w:bCs/>
          <w:color w:val="004080"/>
          <w:sz w:val="24"/>
          <w:szCs w:val="24"/>
        </w:rPr>
        <w:fldChar w:fldCharType="begin" w:fldLock="1"/>
      </w:r>
      <w:r w:rsidR="00D30F71" w:rsidRPr="00355852">
        <w:rPr>
          <w:rFonts w:ascii="Arial" w:eastAsia="Times New Roman" w:hAnsi="Arial" w:cs="Arial"/>
          <w:b/>
          <w:bCs/>
          <w:color w:val="004080"/>
          <w:sz w:val="24"/>
          <w:szCs w:val="24"/>
        </w:rPr>
        <w:instrText>MERGEFIELD Element.Name</w:instrText>
      </w:r>
      <w:r w:rsidRPr="00355852">
        <w:rPr>
          <w:rFonts w:ascii="Arial" w:eastAsia="Times New Roman" w:hAnsi="Arial" w:cs="Arial"/>
          <w:b/>
          <w:bCs/>
          <w:color w:val="004080"/>
          <w:sz w:val="24"/>
          <w:szCs w:val="24"/>
        </w:rPr>
        <w:fldChar w:fldCharType="separate"/>
      </w:r>
      <w:r w:rsidR="00D30F71" w:rsidRPr="00355852">
        <w:rPr>
          <w:rFonts w:ascii="Arial" w:eastAsia="Times New Roman" w:hAnsi="Arial" w:cs="Arial"/>
          <w:b/>
          <w:bCs/>
          <w:color w:val="004080"/>
          <w:sz w:val="24"/>
          <w:szCs w:val="24"/>
        </w:rPr>
        <w:t>Contactpersoon KLANT-CONTACTPERSOON</w:t>
      </w:r>
      <w:r w:rsidRPr="00355852">
        <w:rPr>
          <w:rFonts w:ascii="Arial" w:eastAsia="Times New Roman" w:hAnsi="Arial" w:cs="Arial"/>
          <w:b/>
          <w:bCs/>
          <w:color w:val="004080"/>
          <w:sz w:val="24"/>
          <w:szCs w:val="24"/>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3600"/>
        <w:gridCol w:w="90"/>
        <w:gridCol w:w="990"/>
        <w:gridCol w:w="3330"/>
        <w:gridCol w:w="1350"/>
      </w:tblGrid>
      <w:tr w:rsidR="00D30F71" w:rsidRPr="00D30F71" w14:paraId="1C615858" w14:textId="77777777" w:rsidTr="00D30F71">
        <w:trPr>
          <w:trHeight w:val="230"/>
        </w:trPr>
        <w:tc>
          <w:tcPr>
            <w:tcW w:w="3690" w:type="dxa"/>
            <w:gridSpan w:val="2"/>
            <w:tcBorders>
              <w:top w:val="nil"/>
              <w:left w:val="nil"/>
              <w:bottom w:val="nil"/>
              <w:right w:val="nil"/>
            </w:tcBorders>
          </w:tcPr>
          <w:p w14:paraId="43C1D0A9"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bookmarkStart w:id="1942" w:name="BKM_1E57BA48_D14D_4c46_B0DD_81DD16BABE99"/>
            <w:bookmarkStart w:id="1943" w:name="BKM_43782CB6_AD0D_4183_9383_05E37CEE3A70"/>
            <w:bookmarkStart w:id="1944" w:name="BKM_94682650_BA8E_4d06_8A3C_7FB57CD27B3F"/>
            <w:bookmarkStart w:id="1945" w:name="BKM_81E3B162_CCAB_4a28_9E84_BBD29D059E9B"/>
            <w:bookmarkEnd w:id="1942"/>
            <w:bookmarkEnd w:id="1943"/>
            <w:bookmarkEnd w:id="1944"/>
            <w:bookmarkEnd w:id="1945"/>
            <w:r w:rsidRPr="00D30F71">
              <w:rPr>
                <w:rFonts w:ascii="Arial" w:eastAsia="Times New Roman" w:hAnsi="Arial" w:cs="Arial"/>
                <w:b/>
                <w:bCs/>
                <w:color w:val="000000"/>
                <w:sz w:val="20"/>
                <w:szCs w:val="20"/>
              </w:rPr>
              <w:t>Naam groepattribuutsoort</w:t>
            </w:r>
          </w:p>
        </w:tc>
        <w:tc>
          <w:tcPr>
            <w:tcW w:w="5670" w:type="dxa"/>
            <w:gridSpan w:val="3"/>
            <w:tcBorders>
              <w:top w:val="nil"/>
              <w:left w:val="nil"/>
              <w:bottom w:val="nil"/>
              <w:right w:val="nil"/>
            </w:tcBorders>
          </w:tcPr>
          <w:p w14:paraId="7D6EBD4E" w14:textId="77777777" w:rsidR="00D30F71" w:rsidRPr="00D30F71" w:rsidRDefault="00DA5D93"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Element.Name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KLANT-CONTACTPERSOON</w:t>
            </w:r>
            <w:r w:rsidRPr="00D30F71">
              <w:rPr>
                <w:rFonts w:ascii="Arial" w:hAnsi="Arial" w:cs="Arial"/>
                <w:sz w:val="20"/>
                <w:szCs w:val="20"/>
                <w:lang w:val="en-AU"/>
              </w:rPr>
              <w:fldChar w:fldCharType="end"/>
            </w:r>
          </w:p>
        </w:tc>
      </w:tr>
      <w:tr w:rsidR="00D30F71" w:rsidRPr="00D30F71" w14:paraId="704731F0" w14:textId="77777777" w:rsidTr="00D30F71">
        <w:tc>
          <w:tcPr>
            <w:tcW w:w="3690" w:type="dxa"/>
            <w:gridSpan w:val="2"/>
            <w:tcBorders>
              <w:top w:val="nil"/>
              <w:left w:val="nil"/>
              <w:bottom w:val="nil"/>
              <w:right w:val="nil"/>
            </w:tcBorders>
          </w:tcPr>
          <w:p w14:paraId="5D86D6F3"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18F0FDD9"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1DE1273C" w14:textId="77777777" w:rsidTr="00D30F71">
        <w:tc>
          <w:tcPr>
            <w:tcW w:w="3690" w:type="dxa"/>
            <w:gridSpan w:val="2"/>
            <w:tcBorders>
              <w:top w:val="nil"/>
              <w:left w:val="nil"/>
              <w:bottom w:val="nil"/>
              <w:right w:val="nil"/>
            </w:tcBorders>
          </w:tcPr>
          <w:p w14:paraId="7653C8A8"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groepattribuutsoort</w:t>
            </w:r>
          </w:p>
        </w:tc>
        <w:tc>
          <w:tcPr>
            <w:tcW w:w="5670" w:type="dxa"/>
            <w:gridSpan w:val="3"/>
            <w:tcBorders>
              <w:top w:val="nil"/>
              <w:left w:val="nil"/>
              <w:bottom w:val="nil"/>
              <w:right w:val="nil"/>
            </w:tcBorders>
          </w:tcPr>
          <w:p w14:paraId="0745DAA2"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14:paraId="6F2B6B73" w14:textId="77777777" w:rsidTr="00D30F71">
        <w:trPr>
          <w:trHeight w:val="230"/>
        </w:trPr>
        <w:tc>
          <w:tcPr>
            <w:tcW w:w="3690" w:type="dxa"/>
            <w:gridSpan w:val="2"/>
            <w:tcBorders>
              <w:top w:val="nil"/>
              <w:left w:val="nil"/>
              <w:bottom w:val="nil"/>
              <w:right w:val="nil"/>
            </w:tcBorders>
          </w:tcPr>
          <w:p w14:paraId="61AAECFB"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75523E42"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50F871E4" w14:textId="77777777" w:rsidTr="00D30F71">
        <w:trPr>
          <w:trHeight w:val="230"/>
        </w:trPr>
        <w:tc>
          <w:tcPr>
            <w:tcW w:w="3690" w:type="dxa"/>
            <w:gridSpan w:val="2"/>
            <w:tcBorders>
              <w:top w:val="nil"/>
              <w:left w:val="nil"/>
              <w:bottom w:val="nil"/>
              <w:right w:val="nil"/>
            </w:tcBorders>
          </w:tcPr>
          <w:p w14:paraId="6FC6162F"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Code groepattribuutsoort</w:t>
            </w:r>
          </w:p>
        </w:tc>
        <w:tc>
          <w:tcPr>
            <w:tcW w:w="5670" w:type="dxa"/>
            <w:gridSpan w:val="3"/>
            <w:tcBorders>
              <w:top w:val="nil"/>
              <w:left w:val="nil"/>
              <w:bottom w:val="nil"/>
              <w:right w:val="nil"/>
            </w:tcBorders>
          </w:tcPr>
          <w:p w14:paraId="1D4DE936"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5589B0EF" w14:textId="77777777" w:rsidTr="00D30F71">
        <w:tc>
          <w:tcPr>
            <w:tcW w:w="3690" w:type="dxa"/>
            <w:gridSpan w:val="2"/>
            <w:tcBorders>
              <w:top w:val="nil"/>
              <w:left w:val="nil"/>
              <w:bottom w:val="nil"/>
              <w:right w:val="nil"/>
            </w:tcBorders>
          </w:tcPr>
          <w:p w14:paraId="66361749"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44283518"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355852" w:rsidRPr="00D30F71" w14:paraId="55937E4C" w14:textId="77777777" w:rsidTr="00D30F71">
        <w:tc>
          <w:tcPr>
            <w:tcW w:w="3690" w:type="dxa"/>
            <w:gridSpan w:val="2"/>
            <w:tcBorders>
              <w:top w:val="nil"/>
              <w:left w:val="nil"/>
              <w:bottom w:val="nil"/>
              <w:right w:val="nil"/>
            </w:tcBorders>
          </w:tcPr>
          <w:p w14:paraId="1E55AB26" w14:textId="77777777" w:rsidR="00355852" w:rsidRPr="00D30F71" w:rsidRDefault="00355852" w:rsidP="00D30F71">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XML-tag attribuutsoort</w:t>
            </w:r>
          </w:p>
        </w:tc>
        <w:tc>
          <w:tcPr>
            <w:tcW w:w="5670" w:type="dxa"/>
            <w:gridSpan w:val="3"/>
            <w:tcBorders>
              <w:top w:val="nil"/>
              <w:left w:val="nil"/>
              <w:bottom w:val="nil"/>
              <w:right w:val="nil"/>
            </w:tcBorders>
          </w:tcPr>
          <w:p w14:paraId="5793A0FA" w14:textId="77777777" w:rsidR="00355852" w:rsidRPr="00355852" w:rsidRDefault="00355852" w:rsidP="00D30F71">
            <w:pPr>
              <w:autoSpaceDE w:val="0"/>
              <w:autoSpaceDN w:val="0"/>
              <w:adjustRightInd w:val="0"/>
              <w:spacing w:after="0" w:line="240" w:lineRule="auto"/>
              <w:rPr>
                <w:rFonts w:ascii="Arial" w:eastAsia="Times New Roman" w:hAnsi="Arial" w:cs="Arial"/>
                <w:bCs/>
                <w:color w:val="000000"/>
                <w:sz w:val="20"/>
                <w:szCs w:val="20"/>
              </w:rPr>
            </w:pPr>
            <w:r w:rsidRPr="00355852">
              <w:rPr>
                <w:rFonts w:ascii="Arial" w:eastAsia="Times New Roman" w:hAnsi="Arial" w:cs="Arial"/>
                <w:bCs/>
                <w:color w:val="000000"/>
                <w:sz w:val="20"/>
                <w:szCs w:val="20"/>
              </w:rPr>
              <w:t>contactpersoon</w:t>
            </w:r>
          </w:p>
        </w:tc>
      </w:tr>
      <w:tr w:rsidR="00355852" w:rsidRPr="00D30F71" w14:paraId="519E7BCE" w14:textId="77777777" w:rsidTr="00D30F71">
        <w:tc>
          <w:tcPr>
            <w:tcW w:w="3690" w:type="dxa"/>
            <w:gridSpan w:val="2"/>
            <w:tcBorders>
              <w:top w:val="nil"/>
              <w:left w:val="nil"/>
              <w:bottom w:val="nil"/>
              <w:right w:val="nil"/>
            </w:tcBorders>
          </w:tcPr>
          <w:p w14:paraId="1660FD88" w14:textId="77777777" w:rsidR="00355852" w:rsidRPr="00D30F71" w:rsidRDefault="00355852"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1EB0EAB" w14:textId="77777777" w:rsidR="00355852" w:rsidRPr="00D30F71" w:rsidRDefault="00355852"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AE6939" w14:paraId="074FF4DD" w14:textId="77777777" w:rsidTr="00D30F71">
        <w:tc>
          <w:tcPr>
            <w:tcW w:w="3690" w:type="dxa"/>
            <w:gridSpan w:val="2"/>
            <w:tcBorders>
              <w:top w:val="nil"/>
              <w:left w:val="nil"/>
              <w:bottom w:val="nil"/>
              <w:right w:val="nil"/>
            </w:tcBorders>
          </w:tcPr>
          <w:p w14:paraId="480064D4"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Definitie groepattribuutsoort</w:t>
            </w:r>
          </w:p>
        </w:tc>
        <w:tc>
          <w:tcPr>
            <w:tcW w:w="5670" w:type="dxa"/>
            <w:gridSpan w:val="3"/>
            <w:tcBorders>
              <w:top w:val="nil"/>
              <w:left w:val="nil"/>
              <w:bottom w:val="nil"/>
              <w:right w:val="nil"/>
            </w:tcBorders>
          </w:tcPr>
          <w:p w14:paraId="5228EE6F" w14:textId="77777777" w:rsidR="00D30F71" w:rsidRPr="00DD0F4F" w:rsidRDefault="00DA5D93" w:rsidP="00D30F71">
            <w:pPr>
              <w:autoSpaceDE w:val="0"/>
              <w:autoSpaceDN w:val="0"/>
              <w:adjustRightInd w:val="0"/>
              <w:spacing w:after="0" w:line="240" w:lineRule="auto"/>
              <w:rPr>
                <w:rFonts w:ascii="Arial" w:eastAsia="Times New Roman" w:hAnsi="Arial" w:cs="Arial"/>
                <w:color w:val="000000"/>
                <w:sz w:val="20"/>
                <w:szCs w:val="20"/>
                <w:lang w:val="nl-NL"/>
              </w:rPr>
            </w:pPr>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Element.Notes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 xml:space="preserve">De gegevens van de persoon zijnde een </w:t>
            </w:r>
            <w:r w:rsidR="004903B8" w:rsidRPr="00DD0F4F">
              <w:rPr>
                <w:rFonts w:ascii="Arial" w:eastAsia="Times New Roman" w:hAnsi="Arial" w:cs="Arial"/>
                <w:color w:val="610E6A"/>
                <w:sz w:val="20"/>
                <w:szCs w:val="20"/>
                <w:lang w:val="nl-NL"/>
              </w:rPr>
              <w:t>MEDEWERKER</w:t>
            </w:r>
            <w:r w:rsidR="00D30F71" w:rsidRPr="00DD0F4F">
              <w:rPr>
                <w:rFonts w:ascii="Arial" w:eastAsia="Times New Roman" w:hAnsi="Arial" w:cs="Arial"/>
                <w:color w:val="610E6A"/>
                <w:sz w:val="20"/>
                <w:szCs w:val="20"/>
                <w:lang w:val="nl-NL"/>
              </w:rPr>
              <w:t xml:space="preserve"> van de </w:t>
            </w:r>
            <w:r w:rsidR="004903B8" w:rsidRPr="00DD0F4F">
              <w:rPr>
                <w:rFonts w:ascii="Arial" w:eastAsia="Times New Roman" w:hAnsi="Arial" w:cs="Arial"/>
                <w:color w:val="610E6A"/>
                <w:sz w:val="20"/>
                <w:szCs w:val="20"/>
                <w:lang w:val="nl-NL"/>
              </w:rPr>
              <w:t>VESTIGING</w:t>
            </w:r>
            <w:r w:rsidR="00D30F71" w:rsidRPr="00DD0F4F">
              <w:rPr>
                <w:rFonts w:ascii="Arial" w:eastAsia="Times New Roman" w:hAnsi="Arial" w:cs="Arial"/>
                <w:color w:val="610E6A"/>
                <w:sz w:val="20"/>
                <w:szCs w:val="20"/>
                <w:lang w:val="nl-NL"/>
              </w:rPr>
              <w:t xml:space="preserve"> waarmee het </w:t>
            </w:r>
            <w:r w:rsidR="004903B8" w:rsidRPr="00DD0F4F">
              <w:rPr>
                <w:rFonts w:ascii="Arial" w:eastAsia="Times New Roman" w:hAnsi="Arial" w:cs="Arial"/>
                <w:color w:val="610E6A"/>
                <w:sz w:val="20"/>
                <w:szCs w:val="20"/>
                <w:lang w:val="nl-NL"/>
              </w:rPr>
              <w:t>KLANTCONTACT</w:t>
            </w:r>
            <w:r w:rsidR="00D30F71" w:rsidRPr="00DD0F4F">
              <w:rPr>
                <w:rFonts w:ascii="Arial" w:eastAsia="Times New Roman" w:hAnsi="Arial" w:cs="Arial"/>
                <w:color w:val="610E6A"/>
                <w:sz w:val="20"/>
                <w:szCs w:val="20"/>
                <w:lang w:val="nl-NL"/>
              </w:rPr>
              <w:t xml:space="preserve"> plaats vond.</w:t>
            </w:r>
          </w:p>
        </w:tc>
      </w:tr>
      <w:tr w:rsidR="00D30F71" w:rsidRPr="00AE6939" w14:paraId="77470DB8" w14:textId="77777777" w:rsidTr="00D30F71">
        <w:tc>
          <w:tcPr>
            <w:tcW w:w="3690" w:type="dxa"/>
            <w:gridSpan w:val="2"/>
            <w:tcBorders>
              <w:top w:val="nil"/>
              <w:left w:val="nil"/>
              <w:bottom w:val="nil"/>
              <w:right w:val="nil"/>
            </w:tcBorders>
          </w:tcPr>
          <w:p w14:paraId="21718247" w14:textId="77777777"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14:paraId="1A9F95EB" w14:textId="77777777"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14:paraId="6E23B3DA" w14:textId="77777777" w:rsidTr="00D30F71">
        <w:tc>
          <w:tcPr>
            <w:tcW w:w="3690" w:type="dxa"/>
            <w:gridSpan w:val="2"/>
            <w:tcBorders>
              <w:top w:val="nil"/>
              <w:left w:val="nil"/>
              <w:bottom w:val="nil"/>
              <w:right w:val="nil"/>
            </w:tcBorders>
          </w:tcPr>
          <w:p w14:paraId="7BE63244"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Datum opname groepattribuutsoort</w:t>
            </w:r>
          </w:p>
        </w:tc>
        <w:tc>
          <w:tcPr>
            <w:tcW w:w="5670" w:type="dxa"/>
            <w:gridSpan w:val="3"/>
            <w:tcBorders>
              <w:top w:val="nil"/>
              <w:left w:val="nil"/>
              <w:bottom w:val="nil"/>
              <w:right w:val="nil"/>
            </w:tcBorders>
          </w:tcPr>
          <w:p w14:paraId="49236698"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1 januari 2013</w:t>
            </w:r>
          </w:p>
        </w:tc>
      </w:tr>
      <w:tr w:rsidR="00D30F71" w:rsidRPr="00D30F71" w14:paraId="2E1A2B9D" w14:textId="77777777" w:rsidTr="00D30F71">
        <w:trPr>
          <w:trHeight w:val="215"/>
        </w:trPr>
        <w:tc>
          <w:tcPr>
            <w:tcW w:w="3690" w:type="dxa"/>
            <w:gridSpan w:val="2"/>
            <w:tcBorders>
              <w:top w:val="nil"/>
              <w:left w:val="nil"/>
              <w:bottom w:val="nil"/>
              <w:right w:val="nil"/>
            </w:tcBorders>
          </w:tcPr>
          <w:p w14:paraId="6AB79BD8"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0E28BCE"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AE6939" w14:paraId="24C80956" w14:textId="77777777" w:rsidTr="00D30F71">
        <w:trPr>
          <w:trHeight w:val="215"/>
        </w:trPr>
        <w:tc>
          <w:tcPr>
            <w:tcW w:w="3690" w:type="dxa"/>
            <w:gridSpan w:val="2"/>
            <w:tcBorders>
              <w:top w:val="nil"/>
              <w:left w:val="nil"/>
              <w:bottom w:val="nil"/>
              <w:right w:val="nil"/>
            </w:tcBorders>
          </w:tcPr>
          <w:p w14:paraId="3D07EE57"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Toelichting groepattribuutsoort</w:t>
            </w:r>
          </w:p>
        </w:tc>
        <w:tc>
          <w:tcPr>
            <w:tcW w:w="5670" w:type="dxa"/>
            <w:gridSpan w:val="3"/>
            <w:tcBorders>
              <w:top w:val="nil"/>
              <w:left w:val="nil"/>
              <w:bottom w:val="nil"/>
              <w:right w:val="nil"/>
            </w:tcBorders>
          </w:tcPr>
          <w:p w14:paraId="744F644E" w14:textId="77777777" w:rsidR="00D30F71" w:rsidRPr="00DD0F4F" w:rsidRDefault="00D30F71" w:rsidP="00D30F7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betreft een groepattribuutsoort met gegevens van de contactpersonen die namens de </w:t>
            </w:r>
            <w:r w:rsidR="004903B8">
              <w:rPr>
                <w:rFonts w:ascii="Arial" w:eastAsia="Times New Roman" w:hAnsi="Arial" w:cs="Arial"/>
                <w:color w:val="000000"/>
                <w:sz w:val="20"/>
                <w:szCs w:val="20"/>
                <w:lang w:val="nl-NL"/>
              </w:rPr>
              <w:t>v</w:t>
            </w:r>
            <w:r w:rsidRPr="00DD0F4F">
              <w:rPr>
                <w:rFonts w:ascii="Arial" w:eastAsia="Times New Roman" w:hAnsi="Arial" w:cs="Arial"/>
                <w:color w:val="000000"/>
                <w:sz w:val="20"/>
                <w:szCs w:val="20"/>
                <w:lang w:val="nl-NL"/>
              </w:rPr>
              <w:t>estiging van een onderneming het klantcontact voerde.</w:t>
            </w:r>
          </w:p>
        </w:tc>
      </w:tr>
      <w:tr w:rsidR="00D30F71" w:rsidRPr="00AE6939" w14:paraId="48B9992A" w14:textId="77777777" w:rsidTr="00D30F71">
        <w:tc>
          <w:tcPr>
            <w:tcW w:w="3690" w:type="dxa"/>
            <w:gridSpan w:val="2"/>
            <w:tcBorders>
              <w:top w:val="nil"/>
              <w:left w:val="nil"/>
              <w:bottom w:val="nil"/>
              <w:right w:val="nil"/>
            </w:tcBorders>
          </w:tcPr>
          <w:p w14:paraId="291AEB9B" w14:textId="77777777"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14:paraId="08CD581A" w14:textId="77777777"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14:paraId="2853E684" w14:textId="77777777" w:rsidTr="00D30F71">
        <w:tc>
          <w:tcPr>
            <w:tcW w:w="3690" w:type="dxa"/>
            <w:gridSpan w:val="2"/>
            <w:tcBorders>
              <w:top w:val="nil"/>
              <w:left w:val="nil"/>
              <w:bottom w:val="nil"/>
              <w:right w:val="nil"/>
            </w:tcBorders>
          </w:tcPr>
          <w:p w14:paraId="1335B12F"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materiële historie</w:t>
            </w:r>
          </w:p>
        </w:tc>
        <w:tc>
          <w:tcPr>
            <w:tcW w:w="5670" w:type="dxa"/>
            <w:gridSpan w:val="3"/>
            <w:tcBorders>
              <w:top w:val="nil"/>
              <w:left w:val="nil"/>
              <w:bottom w:val="nil"/>
              <w:right w:val="nil"/>
            </w:tcBorders>
          </w:tcPr>
          <w:p w14:paraId="0DDB1226"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Nee</w:t>
            </w:r>
          </w:p>
        </w:tc>
      </w:tr>
      <w:tr w:rsidR="00D30F71" w:rsidRPr="00D30F71" w14:paraId="49388048" w14:textId="77777777" w:rsidTr="00D30F71">
        <w:tc>
          <w:tcPr>
            <w:tcW w:w="3690" w:type="dxa"/>
            <w:gridSpan w:val="2"/>
            <w:tcBorders>
              <w:top w:val="nil"/>
              <w:left w:val="nil"/>
              <w:bottom w:val="nil"/>
              <w:right w:val="nil"/>
            </w:tcBorders>
          </w:tcPr>
          <w:p w14:paraId="35BF1DF6"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7FED2F32"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2CA27E19" w14:textId="77777777" w:rsidTr="00D30F71">
        <w:tc>
          <w:tcPr>
            <w:tcW w:w="3690" w:type="dxa"/>
            <w:gridSpan w:val="2"/>
            <w:tcBorders>
              <w:top w:val="nil"/>
              <w:left w:val="nil"/>
              <w:bottom w:val="nil"/>
              <w:right w:val="nil"/>
            </w:tcBorders>
          </w:tcPr>
          <w:p w14:paraId="179E3262"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formele historie</w:t>
            </w:r>
          </w:p>
        </w:tc>
        <w:tc>
          <w:tcPr>
            <w:tcW w:w="5670" w:type="dxa"/>
            <w:gridSpan w:val="3"/>
            <w:tcBorders>
              <w:top w:val="nil"/>
              <w:left w:val="nil"/>
              <w:bottom w:val="nil"/>
              <w:right w:val="nil"/>
            </w:tcBorders>
          </w:tcPr>
          <w:p w14:paraId="2AFFA67B"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Nee</w:t>
            </w:r>
          </w:p>
        </w:tc>
      </w:tr>
      <w:tr w:rsidR="00D30F71" w:rsidRPr="00D30F71" w14:paraId="6036BA30" w14:textId="77777777" w:rsidTr="00D30F71">
        <w:trPr>
          <w:trHeight w:val="230"/>
        </w:trPr>
        <w:tc>
          <w:tcPr>
            <w:tcW w:w="3690" w:type="dxa"/>
            <w:gridSpan w:val="2"/>
            <w:tcBorders>
              <w:top w:val="nil"/>
              <w:left w:val="nil"/>
              <w:bottom w:val="nil"/>
              <w:right w:val="nil"/>
            </w:tcBorders>
          </w:tcPr>
          <w:p w14:paraId="70CC4E82"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68ECD1BA"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647E392E" w14:textId="77777777" w:rsidTr="00D30F71">
        <w:tc>
          <w:tcPr>
            <w:tcW w:w="3690" w:type="dxa"/>
            <w:gridSpan w:val="2"/>
            <w:tcBorders>
              <w:top w:val="nil"/>
              <w:left w:val="nil"/>
              <w:bottom w:val="nil"/>
              <w:right w:val="nil"/>
            </w:tcBorders>
          </w:tcPr>
          <w:p w14:paraId="2E91B9AD"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Aanduiding brondocument</w:t>
            </w:r>
          </w:p>
        </w:tc>
        <w:tc>
          <w:tcPr>
            <w:tcW w:w="5670" w:type="dxa"/>
            <w:gridSpan w:val="3"/>
            <w:tcBorders>
              <w:top w:val="nil"/>
              <w:left w:val="nil"/>
              <w:bottom w:val="nil"/>
              <w:right w:val="nil"/>
            </w:tcBorders>
          </w:tcPr>
          <w:p w14:paraId="278CED74"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0651C148" w14:textId="77777777" w:rsidTr="00D30F71">
        <w:tc>
          <w:tcPr>
            <w:tcW w:w="3690" w:type="dxa"/>
            <w:gridSpan w:val="2"/>
            <w:tcBorders>
              <w:top w:val="nil"/>
              <w:left w:val="nil"/>
              <w:bottom w:val="nil"/>
              <w:right w:val="nil"/>
            </w:tcBorders>
          </w:tcPr>
          <w:p w14:paraId="596482D6"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7FFC1F82"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5AD03558" w14:textId="77777777" w:rsidTr="00D30F71">
        <w:tc>
          <w:tcPr>
            <w:tcW w:w="3690" w:type="dxa"/>
            <w:gridSpan w:val="2"/>
            <w:tcBorders>
              <w:top w:val="nil"/>
              <w:left w:val="nil"/>
              <w:bottom w:val="nil"/>
              <w:right w:val="nil"/>
            </w:tcBorders>
          </w:tcPr>
          <w:p w14:paraId="09708ECC"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in onderzoek</w:t>
            </w:r>
          </w:p>
        </w:tc>
        <w:tc>
          <w:tcPr>
            <w:tcW w:w="5670" w:type="dxa"/>
            <w:gridSpan w:val="3"/>
            <w:tcBorders>
              <w:top w:val="nil"/>
              <w:left w:val="nil"/>
              <w:bottom w:val="nil"/>
              <w:right w:val="nil"/>
            </w:tcBorders>
          </w:tcPr>
          <w:p w14:paraId="3E22DEF5"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Nee</w:t>
            </w:r>
          </w:p>
        </w:tc>
      </w:tr>
      <w:tr w:rsidR="00D30F71" w:rsidRPr="00D30F71" w14:paraId="5928C9C3" w14:textId="77777777" w:rsidTr="00D30F71">
        <w:trPr>
          <w:trHeight w:val="250"/>
        </w:trPr>
        <w:tc>
          <w:tcPr>
            <w:tcW w:w="3690" w:type="dxa"/>
            <w:gridSpan w:val="2"/>
            <w:tcBorders>
              <w:top w:val="nil"/>
              <w:left w:val="nil"/>
              <w:bottom w:val="nil"/>
              <w:right w:val="nil"/>
            </w:tcBorders>
          </w:tcPr>
          <w:p w14:paraId="009B50BB"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6174CEA7"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1F662986" w14:textId="77777777" w:rsidTr="00D30F71">
        <w:trPr>
          <w:trHeight w:val="371"/>
        </w:trPr>
        <w:tc>
          <w:tcPr>
            <w:tcW w:w="3690" w:type="dxa"/>
            <w:gridSpan w:val="2"/>
            <w:tcBorders>
              <w:top w:val="nil"/>
              <w:left w:val="nil"/>
              <w:bottom w:val="nil"/>
              <w:right w:val="nil"/>
            </w:tcBorders>
          </w:tcPr>
          <w:p w14:paraId="0CD13521"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Aanduiding strijdigheid/nietigheid</w:t>
            </w:r>
          </w:p>
        </w:tc>
        <w:tc>
          <w:tcPr>
            <w:tcW w:w="5670" w:type="dxa"/>
            <w:gridSpan w:val="3"/>
            <w:tcBorders>
              <w:top w:val="nil"/>
              <w:left w:val="nil"/>
              <w:bottom w:val="nil"/>
              <w:right w:val="nil"/>
            </w:tcBorders>
          </w:tcPr>
          <w:p w14:paraId="50EFED0F"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Nee</w:t>
            </w:r>
          </w:p>
        </w:tc>
      </w:tr>
      <w:tr w:rsidR="00D30F71" w:rsidRPr="00D30F71" w14:paraId="33935F53" w14:textId="77777777" w:rsidTr="00D30F71">
        <w:trPr>
          <w:trHeight w:val="185"/>
        </w:trPr>
        <w:tc>
          <w:tcPr>
            <w:tcW w:w="3690" w:type="dxa"/>
            <w:gridSpan w:val="2"/>
            <w:tcBorders>
              <w:top w:val="nil"/>
              <w:left w:val="nil"/>
              <w:bottom w:val="nil"/>
              <w:right w:val="nil"/>
            </w:tcBorders>
          </w:tcPr>
          <w:p w14:paraId="2D53C1B0"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013A45C6"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1F597B97" w14:textId="77777777" w:rsidTr="00D30F71">
        <w:trPr>
          <w:trHeight w:val="185"/>
        </w:trPr>
        <w:tc>
          <w:tcPr>
            <w:tcW w:w="3690" w:type="dxa"/>
            <w:gridSpan w:val="2"/>
            <w:tcBorders>
              <w:top w:val="nil"/>
              <w:left w:val="nil"/>
              <w:bottom w:val="nil"/>
              <w:right w:val="nil"/>
            </w:tcBorders>
          </w:tcPr>
          <w:p w14:paraId="37BCB4F1"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kardinaliteit</w:t>
            </w:r>
          </w:p>
        </w:tc>
        <w:tc>
          <w:tcPr>
            <w:tcW w:w="5670" w:type="dxa"/>
            <w:gridSpan w:val="3"/>
            <w:tcBorders>
              <w:top w:val="nil"/>
              <w:left w:val="nil"/>
              <w:bottom w:val="nil"/>
              <w:right w:val="nil"/>
            </w:tcBorders>
          </w:tcPr>
          <w:p w14:paraId="5D7652F5" w14:textId="77777777" w:rsidR="00D30F71" w:rsidRPr="00D30F71" w:rsidRDefault="00DA5D93"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Element.Multiplicity</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0,1</w:t>
            </w:r>
            <w:r w:rsidRPr="00D30F71">
              <w:rPr>
                <w:rFonts w:ascii="Arial" w:hAnsi="Arial" w:cs="Arial"/>
                <w:sz w:val="20"/>
                <w:szCs w:val="20"/>
                <w:lang w:val="en-AU"/>
              </w:rPr>
              <w:fldChar w:fldCharType="end"/>
            </w:r>
          </w:p>
        </w:tc>
      </w:tr>
      <w:tr w:rsidR="00D30F71" w:rsidRPr="00D30F71" w14:paraId="6331AA6D" w14:textId="77777777" w:rsidTr="00D30F71">
        <w:trPr>
          <w:trHeight w:val="230"/>
        </w:trPr>
        <w:tc>
          <w:tcPr>
            <w:tcW w:w="3690" w:type="dxa"/>
            <w:gridSpan w:val="2"/>
            <w:tcBorders>
              <w:top w:val="nil"/>
              <w:left w:val="nil"/>
              <w:bottom w:val="nil"/>
              <w:right w:val="nil"/>
            </w:tcBorders>
          </w:tcPr>
          <w:p w14:paraId="46E709A0"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8691AB0"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42006AD6" w14:textId="77777777" w:rsidTr="00D30F71">
        <w:trPr>
          <w:trHeight w:val="230"/>
        </w:trPr>
        <w:tc>
          <w:tcPr>
            <w:tcW w:w="3690" w:type="dxa"/>
            <w:gridSpan w:val="2"/>
            <w:tcBorders>
              <w:top w:val="nil"/>
              <w:left w:val="nil"/>
              <w:bottom w:val="nil"/>
              <w:right w:val="nil"/>
            </w:tcBorders>
          </w:tcPr>
          <w:p w14:paraId="0364054C"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authentiek</w:t>
            </w:r>
          </w:p>
        </w:tc>
        <w:tc>
          <w:tcPr>
            <w:tcW w:w="5670" w:type="dxa"/>
            <w:gridSpan w:val="3"/>
            <w:tcBorders>
              <w:top w:val="nil"/>
              <w:left w:val="nil"/>
              <w:bottom w:val="nil"/>
              <w:right w:val="nil"/>
            </w:tcBorders>
          </w:tcPr>
          <w:p w14:paraId="2F2BE517"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Gemeentelijk kerngegeven</w:t>
            </w:r>
          </w:p>
        </w:tc>
      </w:tr>
      <w:tr w:rsidR="00D30F71" w:rsidRPr="00D30F71" w14:paraId="622BFBE6" w14:textId="77777777" w:rsidTr="00D30F71">
        <w:trPr>
          <w:trHeight w:val="230"/>
        </w:trPr>
        <w:tc>
          <w:tcPr>
            <w:tcW w:w="3690" w:type="dxa"/>
            <w:gridSpan w:val="2"/>
            <w:tcBorders>
              <w:top w:val="nil"/>
              <w:left w:val="nil"/>
              <w:bottom w:val="nil"/>
              <w:right w:val="nil"/>
            </w:tcBorders>
          </w:tcPr>
          <w:p w14:paraId="250F7886"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5D8F6BEB"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1BB5FC4A" w14:textId="77777777" w:rsidTr="00D30F71">
        <w:trPr>
          <w:trHeight w:val="230"/>
        </w:trPr>
        <w:tc>
          <w:tcPr>
            <w:tcW w:w="3690" w:type="dxa"/>
            <w:gridSpan w:val="2"/>
            <w:tcBorders>
              <w:top w:val="nil"/>
              <w:left w:val="nil"/>
              <w:bottom w:val="nil"/>
              <w:right w:val="nil"/>
            </w:tcBorders>
          </w:tcPr>
          <w:p w14:paraId="4C6B851D"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Regels attribuutsoort</w:t>
            </w:r>
          </w:p>
        </w:tc>
        <w:tc>
          <w:tcPr>
            <w:tcW w:w="5670" w:type="dxa"/>
            <w:gridSpan w:val="3"/>
            <w:tcBorders>
              <w:top w:val="nil"/>
              <w:left w:val="nil"/>
              <w:bottom w:val="nil"/>
              <w:right w:val="nil"/>
            </w:tcBorders>
          </w:tcPr>
          <w:p w14:paraId="53DE8C37"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49FC759D" w14:textId="77777777" w:rsidTr="00D30F71">
        <w:trPr>
          <w:trHeight w:val="230"/>
        </w:trPr>
        <w:tc>
          <w:tcPr>
            <w:tcW w:w="3690" w:type="dxa"/>
            <w:gridSpan w:val="2"/>
            <w:tcBorders>
              <w:top w:val="nil"/>
              <w:left w:val="nil"/>
              <w:bottom w:val="nil"/>
              <w:right w:val="nil"/>
            </w:tcBorders>
          </w:tcPr>
          <w:p w14:paraId="2F9C6259"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1D75C467"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427C248A" w14:textId="77777777" w:rsidTr="00D30F71">
        <w:tc>
          <w:tcPr>
            <w:tcW w:w="3600" w:type="dxa"/>
            <w:tcBorders>
              <w:top w:val="nil"/>
              <w:left w:val="nil"/>
              <w:bottom w:val="nil"/>
              <w:right w:val="nil"/>
            </w:tcBorders>
          </w:tcPr>
          <w:p w14:paraId="7538EBD6"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Overzicht Attributen</w:t>
            </w:r>
          </w:p>
        </w:tc>
        <w:tc>
          <w:tcPr>
            <w:tcW w:w="1080" w:type="dxa"/>
            <w:gridSpan w:val="2"/>
            <w:tcBorders>
              <w:top w:val="nil"/>
              <w:left w:val="nil"/>
              <w:bottom w:val="nil"/>
              <w:right w:val="nil"/>
            </w:tcBorders>
          </w:tcPr>
          <w:p w14:paraId="23BC6ED9"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i/>
                <w:iCs/>
                <w:color w:val="000000"/>
                <w:sz w:val="20"/>
                <w:szCs w:val="20"/>
              </w:rPr>
              <w:t>Code</w:t>
            </w:r>
          </w:p>
        </w:tc>
        <w:tc>
          <w:tcPr>
            <w:tcW w:w="3330" w:type="dxa"/>
            <w:tcBorders>
              <w:top w:val="nil"/>
              <w:left w:val="nil"/>
              <w:bottom w:val="nil"/>
              <w:right w:val="nil"/>
            </w:tcBorders>
          </w:tcPr>
          <w:p w14:paraId="0EF54949"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i/>
                <w:iCs/>
                <w:color w:val="000000"/>
                <w:sz w:val="20"/>
                <w:szCs w:val="20"/>
              </w:rPr>
              <w:t>Gegevensnaam</w:t>
            </w:r>
          </w:p>
        </w:tc>
        <w:tc>
          <w:tcPr>
            <w:tcW w:w="1346" w:type="dxa"/>
            <w:tcBorders>
              <w:top w:val="nil"/>
              <w:left w:val="nil"/>
              <w:bottom w:val="nil"/>
              <w:right w:val="nil"/>
            </w:tcBorders>
          </w:tcPr>
          <w:p w14:paraId="73092FD0"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i/>
                <w:iCs/>
                <w:color w:val="000000"/>
                <w:sz w:val="20"/>
                <w:szCs w:val="20"/>
              </w:rPr>
              <w:t>Herkomst</w:t>
            </w:r>
          </w:p>
        </w:tc>
      </w:tr>
      <w:tr w:rsidR="00D30F71" w:rsidRPr="00D30F71" w14:paraId="20835E93" w14:textId="77777777" w:rsidTr="00D30F71">
        <w:tc>
          <w:tcPr>
            <w:tcW w:w="3600" w:type="dxa"/>
            <w:tcBorders>
              <w:top w:val="nil"/>
              <w:left w:val="nil"/>
              <w:bottom w:val="nil"/>
              <w:right w:val="nil"/>
            </w:tcBorders>
          </w:tcPr>
          <w:p w14:paraId="2F92A437"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1080" w:type="dxa"/>
            <w:gridSpan w:val="2"/>
            <w:tcBorders>
              <w:top w:val="nil"/>
              <w:left w:val="nil"/>
              <w:bottom w:val="nil"/>
              <w:right w:val="nil"/>
            </w:tcBorders>
          </w:tcPr>
          <w:p w14:paraId="27B2A2E8"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B20585B" w14:textId="77777777" w:rsidR="00D30F71" w:rsidRPr="00D30F71" w:rsidRDefault="00DA5D93"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p>
        </w:tc>
        <w:tc>
          <w:tcPr>
            <w:tcW w:w="1346" w:type="dxa"/>
            <w:tcBorders>
              <w:top w:val="nil"/>
              <w:left w:val="nil"/>
              <w:bottom w:val="nil"/>
              <w:right w:val="nil"/>
            </w:tcBorders>
          </w:tcPr>
          <w:p w14:paraId="72EA45C4"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14:paraId="03D608ED" w14:textId="77777777" w:rsidTr="00D30F71">
        <w:tc>
          <w:tcPr>
            <w:tcW w:w="3600" w:type="dxa"/>
            <w:tcBorders>
              <w:top w:val="nil"/>
              <w:left w:val="nil"/>
              <w:bottom w:val="nil"/>
              <w:right w:val="nil"/>
            </w:tcBorders>
          </w:tcPr>
          <w:p w14:paraId="6ACFF64E"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1080" w:type="dxa"/>
            <w:gridSpan w:val="2"/>
            <w:tcBorders>
              <w:top w:val="nil"/>
              <w:left w:val="nil"/>
              <w:bottom w:val="nil"/>
              <w:right w:val="nil"/>
            </w:tcBorders>
          </w:tcPr>
          <w:p w14:paraId="4729046C"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B9B8744" w14:textId="77777777" w:rsidR="00D30F71" w:rsidRPr="00D30F71" w:rsidRDefault="00DA5D93"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functie</w:t>
            </w:r>
            <w:r w:rsidRPr="00D30F71">
              <w:rPr>
                <w:rFonts w:ascii="Arial" w:hAnsi="Arial" w:cs="Arial"/>
                <w:sz w:val="20"/>
                <w:szCs w:val="20"/>
                <w:lang w:val="en-AU"/>
              </w:rPr>
              <w:fldChar w:fldCharType="end"/>
            </w:r>
          </w:p>
        </w:tc>
        <w:tc>
          <w:tcPr>
            <w:tcW w:w="1346" w:type="dxa"/>
            <w:tcBorders>
              <w:top w:val="nil"/>
              <w:left w:val="nil"/>
              <w:bottom w:val="nil"/>
              <w:right w:val="nil"/>
            </w:tcBorders>
          </w:tcPr>
          <w:p w14:paraId="68A101FC"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14:paraId="3E1E2A82" w14:textId="77777777" w:rsidTr="00D30F71">
        <w:tc>
          <w:tcPr>
            <w:tcW w:w="3600" w:type="dxa"/>
            <w:tcBorders>
              <w:top w:val="nil"/>
              <w:left w:val="nil"/>
              <w:bottom w:val="nil"/>
              <w:right w:val="nil"/>
            </w:tcBorders>
          </w:tcPr>
          <w:p w14:paraId="4521208C"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1080" w:type="dxa"/>
            <w:gridSpan w:val="2"/>
            <w:tcBorders>
              <w:top w:val="nil"/>
              <w:left w:val="nil"/>
              <w:bottom w:val="nil"/>
              <w:right w:val="nil"/>
            </w:tcBorders>
          </w:tcPr>
          <w:p w14:paraId="22EA7A65"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8663EE0" w14:textId="77777777" w:rsidR="00D30F71" w:rsidRPr="00D30F71" w:rsidRDefault="00DA5D93"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telefoonnummer</w:t>
            </w:r>
            <w:r w:rsidRPr="00D30F71">
              <w:rPr>
                <w:rFonts w:ascii="Arial" w:hAnsi="Arial" w:cs="Arial"/>
                <w:sz w:val="20"/>
                <w:szCs w:val="20"/>
                <w:lang w:val="en-AU"/>
              </w:rPr>
              <w:fldChar w:fldCharType="end"/>
            </w:r>
          </w:p>
        </w:tc>
        <w:tc>
          <w:tcPr>
            <w:tcW w:w="1346" w:type="dxa"/>
            <w:tcBorders>
              <w:top w:val="nil"/>
              <w:left w:val="nil"/>
              <w:bottom w:val="nil"/>
              <w:right w:val="nil"/>
            </w:tcBorders>
          </w:tcPr>
          <w:p w14:paraId="2586C41C"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14:paraId="30C469A2" w14:textId="77777777" w:rsidTr="00D30F71">
        <w:tc>
          <w:tcPr>
            <w:tcW w:w="3600" w:type="dxa"/>
            <w:tcBorders>
              <w:top w:val="nil"/>
              <w:left w:val="nil"/>
              <w:bottom w:val="nil"/>
              <w:right w:val="nil"/>
            </w:tcBorders>
          </w:tcPr>
          <w:p w14:paraId="265189E1"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1080" w:type="dxa"/>
            <w:gridSpan w:val="2"/>
            <w:tcBorders>
              <w:top w:val="nil"/>
              <w:left w:val="nil"/>
              <w:bottom w:val="nil"/>
              <w:right w:val="nil"/>
            </w:tcBorders>
          </w:tcPr>
          <w:p w14:paraId="21234F9C"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2B1E977" w14:textId="77777777" w:rsidR="00D30F71" w:rsidRPr="00D30F71" w:rsidRDefault="00DA5D93"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emailadres</w:t>
            </w:r>
            <w:r w:rsidRPr="00D30F71">
              <w:rPr>
                <w:rFonts w:ascii="Arial" w:hAnsi="Arial" w:cs="Arial"/>
                <w:sz w:val="20"/>
                <w:szCs w:val="20"/>
                <w:lang w:val="en-AU"/>
              </w:rPr>
              <w:fldChar w:fldCharType="end"/>
            </w:r>
          </w:p>
        </w:tc>
        <w:tc>
          <w:tcPr>
            <w:tcW w:w="1346" w:type="dxa"/>
            <w:tcBorders>
              <w:top w:val="nil"/>
              <w:left w:val="nil"/>
              <w:bottom w:val="nil"/>
              <w:right w:val="nil"/>
            </w:tcBorders>
          </w:tcPr>
          <w:p w14:paraId="5E56533E"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bl>
    <w:p w14:paraId="7A154C35" w14:textId="77777777" w:rsidR="00D30F71" w:rsidRPr="00D30F71" w:rsidRDefault="00DA5D93" w:rsidP="00D30F71">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Contactpersoonnaam</w:t>
      </w:r>
      <w:r w:rsidRPr="00D30F71">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D30F71" w14:paraId="32DF0192" w14:textId="77777777">
        <w:trPr>
          <w:trHeight w:val="230"/>
        </w:trPr>
        <w:tc>
          <w:tcPr>
            <w:tcW w:w="3690" w:type="dxa"/>
            <w:tcBorders>
              <w:top w:val="nil"/>
              <w:left w:val="nil"/>
              <w:bottom w:val="nil"/>
              <w:right w:val="nil"/>
            </w:tcBorders>
          </w:tcPr>
          <w:p w14:paraId="1E197DB9"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14:paraId="52F8EE69" w14:textId="77777777" w:rsidR="00D30F71" w:rsidRPr="00D30F71" w:rsidRDefault="00DA5D93"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p>
        </w:tc>
      </w:tr>
      <w:tr w:rsidR="00D30F71" w:rsidRPr="00D30F71" w14:paraId="7C29CB56" w14:textId="77777777">
        <w:tc>
          <w:tcPr>
            <w:tcW w:w="3690" w:type="dxa"/>
            <w:tcBorders>
              <w:top w:val="nil"/>
              <w:left w:val="nil"/>
              <w:bottom w:val="nil"/>
              <w:right w:val="nil"/>
            </w:tcBorders>
          </w:tcPr>
          <w:p w14:paraId="304C0632"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F9682EE"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0148E827" w14:textId="77777777">
        <w:tc>
          <w:tcPr>
            <w:tcW w:w="3690" w:type="dxa"/>
            <w:tcBorders>
              <w:top w:val="nil"/>
              <w:left w:val="nil"/>
              <w:bottom w:val="nil"/>
              <w:right w:val="nil"/>
            </w:tcBorders>
          </w:tcPr>
          <w:p w14:paraId="6A6A8B37"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146BA941"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14:paraId="67A7EE61" w14:textId="77777777">
        <w:tc>
          <w:tcPr>
            <w:tcW w:w="3690" w:type="dxa"/>
            <w:tcBorders>
              <w:top w:val="nil"/>
              <w:left w:val="nil"/>
              <w:bottom w:val="nil"/>
              <w:right w:val="nil"/>
            </w:tcBorders>
          </w:tcPr>
          <w:p w14:paraId="64FEC2DC"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C864F96"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5EFA74BD" w14:textId="77777777">
        <w:tc>
          <w:tcPr>
            <w:tcW w:w="3690" w:type="dxa"/>
            <w:tcBorders>
              <w:top w:val="nil"/>
              <w:left w:val="nil"/>
              <w:bottom w:val="nil"/>
              <w:right w:val="nil"/>
            </w:tcBorders>
          </w:tcPr>
          <w:p w14:paraId="3070E49E"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75FF5205"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30A24601" w14:textId="77777777">
        <w:tc>
          <w:tcPr>
            <w:tcW w:w="3690" w:type="dxa"/>
            <w:tcBorders>
              <w:top w:val="nil"/>
              <w:left w:val="nil"/>
              <w:bottom w:val="nil"/>
              <w:right w:val="nil"/>
            </w:tcBorders>
          </w:tcPr>
          <w:p w14:paraId="495D584B"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D1102B9"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7068A9C6" w14:textId="77777777">
        <w:trPr>
          <w:trHeight w:val="335"/>
        </w:trPr>
        <w:tc>
          <w:tcPr>
            <w:tcW w:w="3690" w:type="dxa"/>
            <w:tcBorders>
              <w:top w:val="nil"/>
              <w:left w:val="nil"/>
              <w:bottom w:val="nil"/>
              <w:right w:val="nil"/>
            </w:tcBorders>
          </w:tcPr>
          <w:p w14:paraId="5C646330"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123E0594" w14:textId="77777777" w:rsidR="00D30F71" w:rsidRPr="00D30F71" w:rsidRDefault="00DA5D93"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p>
        </w:tc>
      </w:tr>
      <w:tr w:rsidR="00D30F71" w:rsidRPr="00D30F71" w14:paraId="2FE69FD8" w14:textId="77777777">
        <w:trPr>
          <w:trHeight w:val="215"/>
        </w:trPr>
        <w:tc>
          <w:tcPr>
            <w:tcW w:w="3690" w:type="dxa"/>
            <w:tcBorders>
              <w:top w:val="nil"/>
              <w:left w:val="nil"/>
              <w:bottom w:val="nil"/>
              <w:right w:val="nil"/>
            </w:tcBorders>
          </w:tcPr>
          <w:p w14:paraId="7A45F4CE"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8CD87FB"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AE6939" w14:paraId="6ED9266A" w14:textId="77777777">
        <w:trPr>
          <w:trHeight w:val="215"/>
        </w:trPr>
        <w:tc>
          <w:tcPr>
            <w:tcW w:w="3690" w:type="dxa"/>
            <w:tcBorders>
              <w:top w:val="nil"/>
              <w:left w:val="nil"/>
              <w:bottom w:val="nil"/>
              <w:right w:val="nil"/>
            </w:tcBorders>
          </w:tcPr>
          <w:p w14:paraId="3D8EFE61"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31C1B212" w14:textId="77777777" w:rsidR="00D30F71" w:rsidRPr="00DD0F4F" w:rsidRDefault="00DA5D93" w:rsidP="00D30F71">
            <w:pPr>
              <w:autoSpaceDE w:val="0"/>
              <w:autoSpaceDN w:val="0"/>
              <w:adjustRightInd w:val="0"/>
              <w:spacing w:after="0" w:line="240" w:lineRule="auto"/>
              <w:rPr>
                <w:rFonts w:ascii="Arial" w:eastAsia="Times New Roman" w:hAnsi="Arial" w:cs="Arial"/>
                <w:color w:val="000000"/>
                <w:sz w:val="20"/>
                <w:szCs w:val="20"/>
                <w:lang w:val="nl-NL"/>
              </w:rPr>
            </w:pPr>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De opgemaakte naam van de contactpersoon.</w:t>
            </w:r>
          </w:p>
        </w:tc>
      </w:tr>
      <w:tr w:rsidR="00D30F71" w:rsidRPr="00AE6939" w14:paraId="525E382D" w14:textId="77777777">
        <w:trPr>
          <w:trHeight w:val="230"/>
        </w:trPr>
        <w:tc>
          <w:tcPr>
            <w:tcW w:w="3690" w:type="dxa"/>
            <w:tcBorders>
              <w:top w:val="nil"/>
              <w:left w:val="nil"/>
              <w:bottom w:val="nil"/>
              <w:right w:val="nil"/>
            </w:tcBorders>
          </w:tcPr>
          <w:p w14:paraId="1BA3B476" w14:textId="77777777"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724EC165" w14:textId="77777777"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14:paraId="25FA1E31" w14:textId="77777777">
        <w:trPr>
          <w:trHeight w:val="230"/>
        </w:trPr>
        <w:tc>
          <w:tcPr>
            <w:tcW w:w="3690" w:type="dxa"/>
            <w:tcBorders>
              <w:top w:val="nil"/>
              <w:left w:val="nil"/>
              <w:bottom w:val="nil"/>
              <w:right w:val="nil"/>
            </w:tcBorders>
          </w:tcPr>
          <w:p w14:paraId="039DF330"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5D872DEF"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14:paraId="739105B2" w14:textId="77777777">
        <w:tc>
          <w:tcPr>
            <w:tcW w:w="3690" w:type="dxa"/>
            <w:tcBorders>
              <w:top w:val="nil"/>
              <w:left w:val="nil"/>
              <w:bottom w:val="nil"/>
              <w:right w:val="nil"/>
            </w:tcBorders>
          </w:tcPr>
          <w:p w14:paraId="0764F4A7"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70A5CA5"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163E1A66" w14:textId="77777777">
        <w:tc>
          <w:tcPr>
            <w:tcW w:w="3690" w:type="dxa"/>
            <w:tcBorders>
              <w:top w:val="nil"/>
              <w:left w:val="nil"/>
              <w:bottom w:val="nil"/>
              <w:right w:val="nil"/>
            </w:tcBorders>
          </w:tcPr>
          <w:p w14:paraId="1D94831D"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6576B657"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1 januari 2013</w:t>
            </w:r>
          </w:p>
        </w:tc>
      </w:tr>
      <w:tr w:rsidR="00D30F71" w:rsidRPr="00D30F71" w14:paraId="09BEA65A" w14:textId="77777777">
        <w:tc>
          <w:tcPr>
            <w:tcW w:w="3690" w:type="dxa"/>
            <w:tcBorders>
              <w:top w:val="nil"/>
              <w:left w:val="nil"/>
              <w:bottom w:val="nil"/>
              <w:right w:val="nil"/>
            </w:tcBorders>
          </w:tcPr>
          <w:p w14:paraId="67877905"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33A96F9"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AE6939" w14:paraId="6B45BFE3" w14:textId="77777777">
        <w:tc>
          <w:tcPr>
            <w:tcW w:w="3690" w:type="dxa"/>
            <w:tcBorders>
              <w:top w:val="nil"/>
              <w:left w:val="nil"/>
              <w:bottom w:val="nil"/>
              <w:right w:val="nil"/>
            </w:tcBorders>
          </w:tcPr>
          <w:p w14:paraId="720080A4"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18540B64" w14:textId="77777777" w:rsidR="00D30F71" w:rsidRPr="00DD0F4F" w:rsidRDefault="00D30F71" w:rsidP="00D30F7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attribuutsoort maakt deel uit van het groepattribuutsoort Contactpersoon.</w:t>
            </w:r>
          </w:p>
        </w:tc>
      </w:tr>
      <w:tr w:rsidR="00D30F71" w:rsidRPr="00AE6939" w14:paraId="0AE1C3AD" w14:textId="77777777">
        <w:tc>
          <w:tcPr>
            <w:tcW w:w="3690" w:type="dxa"/>
            <w:tcBorders>
              <w:top w:val="nil"/>
              <w:left w:val="nil"/>
              <w:bottom w:val="nil"/>
              <w:right w:val="nil"/>
            </w:tcBorders>
          </w:tcPr>
          <w:p w14:paraId="6DDF4905" w14:textId="77777777"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A0131D7" w14:textId="77777777"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14:paraId="6BB79C84" w14:textId="77777777">
        <w:tc>
          <w:tcPr>
            <w:tcW w:w="3690" w:type="dxa"/>
            <w:tcBorders>
              <w:top w:val="nil"/>
              <w:left w:val="nil"/>
              <w:bottom w:val="nil"/>
              <w:right w:val="nil"/>
            </w:tcBorders>
          </w:tcPr>
          <w:p w14:paraId="121C6AAA"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6734B2AE" w14:textId="77777777" w:rsidR="00D30F71" w:rsidRPr="00D30F71" w:rsidRDefault="00DA5D93"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AN40</w:t>
            </w:r>
            <w:r w:rsidRPr="00D30F71">
              <w:rPr>
                <w:rFonts w:ascii="Arial" w:hAnsi="Arial" w:cs="Arial"/>
                <w:sz w:val="20"/>
                <w:szCs w:val="20"/>
                <w:lang w:val="en-AU"/>
              </w:rPr>
              <w:fldChar w:fldCharType="end"/>
            </w:r>
          </w:p>
        </w:tc>
      </w:tr>
      <w:tr w:rsidR="00D30F71" w:rsidRPr="00D30F71" w14:paraId="6B421599" w14:textId="77777777">
        <w:trPr>
          <w:trHeight w:val="230"/>
        </w:trPr>
        <w:tc>
          <w:tcPr>
            <w:tcW w:w="3690" w:type="dxa"/>
            <w:tcBorders>
              <w:top w:val="nil"/>
              <w:left w:val="nil"/>
              <w:bottom w:val="nil"/>
              <w:right w:val="nil"/>
            </w:tcBorders>
          </w:tcPr>
          <w:p w14:paraId="7DFC75F3"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945F12C"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541A0B1A" w14:textId="77777777">
        <w:trPr>
          <w:trHeight w:val="230"/>
        </w:trPr>
        <w:tc>
          <w:tcPr>
            <w:tcW w:w="3690" w:type="dxa"/>
            <w:tcBorders>
              <w:top w:val="nil"/>
              <w:left w:val="nil"/>
              <w:bottom w:val="nil"/>
              <w:right w:val="nil"/>
            </w:tcBorders>
          </w:tcPr>
          <w:p w14:paraId="61438F02"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77D22673"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alle alfanumerieke tekens</w:t>
            </w:r>
          </w:p>
        </w:tc>
      </w:tr>
      <w:tr w:rsidR="00D30F71" w:rsidRPr="00D30F71" w14:paraId="5E620C53" w14:textId="77777777">
        <w:trPr>
          <w:trHeight w:val="230"/>
        </w:trPr>
        <w:tc>
          <w:tcPr>
            <w:tcW w:w="3690" w:type="dxa"/>
            <w:tcBorders>
              <w:top w:val="nil"/>
              <w:left w:val="nil"/>
              <w:bottom w:val="nil"/>
              <w:right w:val="nil"/>
            </w:tcBorders>
          </w:tcPr>
          <w:p w14:paraId="0628D212"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70FA60C"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04E4B9F7" w14:textId="77777777">
        <w:trPr>
          <w:trHeight w:val="230"/>
        </w:trPr>
        <w:tc>
          <w:tcPr>
            <w:tcW w:w="3690" w:type="dxa"/>
            <w:tcBorders>
              <w:top w:val="nil"/>
              <w:left w:val="nil"/>
              <w:bottom w:val="nil"/>
              <w:right w:val="nil"/>
            </w:tcBorders>
          </w:tcPr>
          <w:p w14:paraId="727FB08E"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14:paraId="27A520B6"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14:paraId="4FB2532A" w14:textId="77777777">
        <w:trPr>
          <w:trHeight w:val="275"/>
        </w:trPr>
        <w:tc>
          <w:tcPr>
            <w:tcW w:w="3690" w:type="dxa"/>
            <w:tcBorders>
              <w:top w:val="nil"/>
              <w:left w:val="nil"/>
              <w:bottom w:val="nil"/>
              <w:right w:val="nil"/>
            </w:tcBorders>
          </w:tcPr>
          <w:p w14:paraId="55BEF605"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9F10DFD"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01EDCAD2" w14:textId="77777777">
        <w:trPr>
          <w:trHeight w:val="230"/>
        </w:trPr>
        <w:tc>
          <w:tcPr>
            <w:tcW w:w="3690" w:type="dxa"/>
            <w:tcBorders>
              <w:top w:val="nil"/>
              <w:left w:val="nil"/>
              <w:bottom w:val="nil"/>
              <w:right w:val="nil"/>
            </w:tcBorders>
          </w:tcPr>
          <w:p w14:paraId="072D4B34"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14:paraId="6FAAAE4E"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14:paraId="61A7222A" w14:textId="77777777">
        <w:trPr>
          <w:trHeight w:val="230"/>
        </w:trPr>
        <w:tc>
          <w:tcPr>
            <w:tcW w:w="3690" w:type="dxa"/>
            <w:tcBorders>
              <w:top w:val="nil"/>
              <w:left w:val="nil"/>
              <w:bottom w:val="nil"/>
              <w:right w:val="nil"/>
            </w:tcBorders>
          </w:tcPr>
          <w:p w14:paraId="1A8A7DBC"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E06458D"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3DFD63BB" w14:textId="77777777">
        <w:trPr>
          <w:trHeight w:val="230"/>
        </w:trPr>
        <w:tc>
          <w:tcPr>
            <w:tcW w:w="3690" w:type="dxa"/>
            <w:tcBorders>
              <w:top w:val="nil"/>
              <w:left w:val="nil"/>
              <w:bottom w:val="nil"/>
              <w:right w:val="nil"/>
            </w:tcBorders>
          </w:tcPr>
          <w:p w14:paraId="63D68D55"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14:paraId="38F8DB2F"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14:paraId="4829A35F" w14:textId="77777777">
        <w:trPr>
          <w:trHeight w:val="230"/>
        </w:trPr>
        <w:tc>
          <w:tcPr>
            <w:tcW w:w="3690" w:type="dxa"/>
            <w:tcBorders>
              <w:top w:val="nil"/>
              <w:left w:val="nil"/>
              <w:bottom w:val="nil"/>
              <w:right w:val="nil"/>
            </w:tcBorders>
          </w:tcPr>
          <w:p w14:paraId="3CE7C59D"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294F938"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7ED158BB" w14:textId="77777777">
        <w:trPr>
          <w:trHeight w:val="230"/>
        </w:trPr>
        <w:tc>
          <w:tcPr>
            <w:tcW w:w="3690" w:type="dxa"/>
            <w:tcBorders>
              <w:top w:val="nil"/>
              <w:left w:val="nil"/>
              <w:bottom w:val="nil"/>
              <w:right w:val="nil"/>
            </w:tcBorders>
          </w:tcPr>
          <w:p w14:paraId="006D5F0A"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14:paraId="7EE3A8D8"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14:paraId="7771542A" w14:textId="77777777">
        <w:trPr>
          <w:trHeight w:val="230"/>
        </w:trPr>
        <w:tc>
          <w:tcPr>
            <w:tcW w:w="3690" w:type="dxa"/>
            <w:tcBorders>
              <w:top w:val="nil"/>
              <w:left w:val="nil"/>
              <w:bottom w:val="nil"/>
              <w:right w:val="nil"/>
            </w:tcBorders>
          </w:tcPr>
          <w:p w14:paraId="404609D3"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9F3C249"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08886C0E" w14:textId="77777777">
        <w:trPr>
          <w:trHeight w:val="230"/>
        </w:trPr>
        <w:tc>
          <w:tcPr>
            <w:tcW w:w="3690" w:type="dxa"/>
            <w:tcBorders>
              <w:top w:val="nil"/>
              <w:left w:val="nil"/>
              <w:bottom w:val="nil"/>
              <w:right w:val="nil"/>
            </w:tcBorders>
          </w:tcPr>
          <w:p w14:paraId="51B6D3CE"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14:paraId="6DE86C1C"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14:paraId="29F4AD57" w14:textId="77777777">
        <w:trPr>
          <w:trHeight w:val="230"/>
        </w:trPr>
        <w:tc>
          <w:tcPr>
            <w:tcW w:w="3690" w:type="dxa"/>
            <w:tcBorders>
              <w:top w:val="nil"/>
              <w:left w:val="nil"/>
              <w:bottom w:val="nil"/>
              <w:right w:val="nil"/>
            </w:tcBorders>
          </w:tcPr>
          <w:p w14:paraId="74A60E8E"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18943A4"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51C92B3D" w14:textId="77777777">
        <w:trPr>
          <w:trHeight w:val="230"/>
        </w:trPr>
        <w:tc>
          <w:tcPr>
            <w:tcW w:w="3690" w:type="dxa"/>
            <w:tcBorders>
              <w:top w:val="nil"/>
              <w:left w:val="nil"/>
              <w:bottom w:val="nil"/>
              <w:right w:val="nil"/>
            </w:tcBorders>
          </w:tcPr>
          <w:p w14:paraId="2AAAB660"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72235D8F" w14:textId="77777777" w:rsidR="00D30F71" w:rsidRPr="00D30F71" w:rsidRDefault="00DA5D93"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1</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p>
        </w:tc>
      </w:tr>
      <w:tr w:rsidR="00D30F71" w:rsidRPr="00D30F71" w14:paraId="5EF0F71F" w14:textId="77777777">
        <w:trPr>
          <w:trHeight w:val="200"/>
        </w:trPr>
        <w:tc>
          <w:tcPr>
            <w:tcW w:w="3690" w:type="dxa"/>
            <w:tcBorders>
              <w:top w:val="nil"/>
              <w:left w:val="nil"/>
              <w:bottom w:val="nil"/>
              <w:right w:val="nil"/>
            </w:tcBorders>
          </w:tcPr>
          <w:p w14:paraId="2D8C9967"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5E5E0E2"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6EA8C27E" w14:textId="77777777">
        <w:trPr>
          <w:trHeight w:val="200"/>
        </w:trPr>
        <w:tc>
          <w:tcPr>
            <w:tcW w:w="3690" w:type="dxa"/>
            <w:tcBorders>
              <w:top w:val="nil"/>
              <w:left w:val="nil"/>
              <w:bottom w:val="nil"/>
              <w:right w:val="nil"/>
            </w:tcBorders>
          </w:tcPr>
          <w:p w14:paraId="5D4542DE"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452319FC"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Gemeentelijk kerngegeven</w:t>
            </w:r>
          </w:p>
        </w:tc>
      </w:tr>
      <w:tr w:rsidR="00D30F71" w:rsidRPr="00D30F71" w14:paraId="3B894B00" w14:textId="77777777">
        <w:trPr>
          <w:trHeight w:val="230"/>
        </w:trPr>
        <w:tc>
          <w:tcPr>
            <w:tcW w:w="3690" w:type="dxa"/>
            <w:tcBorders>
              <w:top w:val="nil"/>
              <w:left w:val="nil"/>
              <w:bottom w:val="nil"/>
              <w:right w:val="nil"/>
            </w:tcBorders>
          </w:tcPr>
          <w:p w14:paraId="5B3A55D5"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7FBA22B"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01BA1C7F" w14:textId="77777777">
        <w:trPr>
          <w:trHeight w:val="230"/>
        </w:trPr>
        <w:tc>
          <w:tcPr>
            <w:tcW w:w="3690" w:type="dxa"/>
            <w:tcBorders>
              <w:top w:val="nil"/>
              <w:left w:val="nil"/>
              <w:bottom w:val="nil"/>
              <w:right w:val="nil"/>
            </w:tcBorders>
          </w:tcPr>
          <w:p w14:paraId="1D0F10C0"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14:paraId="66024FBE"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bl>
    <w:p w14:paraId="5BE3D9E6" w14:textId="77777777" w:rsidR="00D30F71" w:rsidRPr="00D30F71" w:rsidRDefault="00DA5D93" w:rsidP="00D30F71">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functie</w:t>
      </w:r>
      <w:r w:rsidRPr="00D30F71">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D30F71" w14:paraId="18DF8CDC" w14:textId="77777777">
        <w:trPr>
          <w:trHeight w:val="230"/>
        </w:trPr>
        <w:tc>
          <w:tcPr>
            <w:tcW w:w="3690" w:type="dxa"/>
            <w:tcBorders>
              <w:top w:val="nil"/>
              <w:left w:val="nil"/>
              <w:bottom w:val="nil"/>
              <w:right w:val="nil"/>
            </w:tcBorders>
          </w:tcPr>
          <w:p w14:paraId="4F2B3B60"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14:paraId="4891B528" w14:textId="77777777" w:rsidR="00D30F71" w:rsidRPr="00D30F71" w:rsidRDefault="00DA5D93"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functie</w:t>
            </w:r>
            <w:r w:rsidRPr="00D30F71">
              <w:rPr>
                <w:rFonts w:ascii="Arial" w:hAnsi="Arial" w:cs="Arial"/>
                <w:sz w:val="20"/>
                <w:szCs w:val="20"/>
                <w:lang w:val="en-AU"/>
              </w:rPr>
              <w:fldChar w:fldCharType="end"/>
            </w:r>
          </w:p>
        </w:tc>
      </w:tr>
      <w:tr w:rsidR="00D30F71" w:rsidRPr="00D30F71" w14:paraId="38E22098" w14:textId="77777777">
        <w:tc>
          <w:tcPr>
            <w:tcW w:w="3690" w:type="dxa"/>
            <w:tcBorders>
              <w:top w:val="nil"/>
              <w:left w:val="nil"/>
              <w:bottom w:val="nil"/>
              <w:right w:val="nil"/>
            </w:tcBorders>
          </w:tcPr>
          <w:p w14:paraId="532B98C8"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A9107B9"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5E17D8BA" w14:textId="77777777">
        <w:tc>
          <w:tcPr>
            <w:tcW w:w="3690" w:type="dxa"/>
            <w:tcBorders>
              <w:top w:val="nil"/>
              <w:left w:val="nil"/>
              <w:bottom w:val="nil"/>
              <w:right w:val="nil"/>
            </w:tcBorders>
          </w:tcPr>
          <w:p w14:paraId="56093FA2"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3BDB1094"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14:paraId="774F3CAA" w14:textId="77777777">
        <w:tc>
          <w:tcPr>
            <w:tcW w:w="3690" w:type="dxa"/>
            <w:tcBorders>
              <w:top w:val="nil"/>
              <w:left w:val="nil"/>
              <w:bottom w:val="nil"/>
              <w:right w:val="nil"/>
            </w:tcBorders>
          </w:tcPr>
          <w:p w14:paraId="53E2450A"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A7F78EF"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79190870" w14:textId="77777777">
        <w:tc>
          <w:tcPr>
            <w:tcW w:w="3690" w:type="dxa"/>
            <w:tcBorders>
              <w:top w:val="nil"/>
              <w:left w:val="nil"/>
              <w:bottom w:val="nil"/>
              <w:right w:val="nil"/>
            </w:tcBorders>
          </w:tcPr>
          <w:p w14:paraId="35D74FC7"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201C4F40"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69D52D19" w14:textId="77777777">
        <w:tc>
          <w:tcPr>
            <w:tcW w:w="3690" w:type="dxa"/>
            <w:tcBorders>
              <w:top w:val="nil"/>
              <w:left w:val="nil"/>
              <w:bottom w:val="nil"/>
              <w:right w:val="nil"/>
            </w:tcBorders>
          </w:tcPr>
          <w:p w14:paraId="5065A7BF"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6E13C5A"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1E451CDE" w14:textId="77777777">
        <w:trPr>
          <w:trHeight w:val="335"/>
        </w:trPr>
        <w:tc>
          <w:tcPr>
            <w:tcW w:w="3690" w:type="dxa"/>
            <w:tcBorders>
              <w:top w:val="nil"/>
              <w:left w:val="nil"/>
              <w:bottom w:val="nil"/>
              <w:right w:val="nil"/>
            </w:tcBorders>
          </w:tcPr>
          <w:p w14:paraId="32300135"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76AB2205" w14:textId="77777777" w:rsidR="00D30F71" w:rsidRPr="00D30F71" w:rsidRDefault="00DA5D93"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contactpersoon.functie</w:t>
            </w:r>
            <w:r w:rsidRPr="00D30F71">
              <w:rPr>
                <w:rFonts w:ascii="Arial" w:hAnsi="Arial" w:cs="Arial"/>
                <w:sz w:val="20"/>
                <w:szCs w:val="20"/>
                <w:lang w:val="en-AU"/>
              </w:rPr>
              <w:fldChar w:fldCharType="end"/>
            </w:r>
          </w:p>
        </w:tc>
      </w:tr>
      <w:tr w:rsidR="00D30F71" w:rsidRPr="00D30F71" w14:paraId="0393F74C" w14:textId="77777777">
        <w:trPr>
          <w:trHeight w:val="215"/>
        </w:trPr>
        <w:tc>
          <w:tcPr>
            <w:tcW w:w="3690" w:type="dxa"/>
            <w:tcBorders>
              <w:top w:val="nil"/>
              <w:left w:val="nil"/>
              <w:bottom w:val="nil"/>
              <w:right w:val="nil"/>
            </w:tcBorders>
          </w:tcPr>
          <w:p w14:paraId="5C713EA6"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F7D4383"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AE6939" w14:paraId="4210D567" w14:textId="77777777">
        <w:trPr>
          <w:trHeight w:val="215"/>
        </w:trPr>
        <w:tc>
          <w:tcPr>
            <w:tcW w:w="3690" w:type="dxa"/>
            <w:tcBorders>
              <w:top w:val="nil"/>
              <w:left w:val="nil"/>
              <w:bottom w:val="nil"/>
              <w:right w:val="nil"/>
            </w:tcBorders>
          </w:tcPr>
          <w:p w14:paraId="5E82D814"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5CA85D51" w14:textId="77777777" w:rsidR="00D30F71" w:rsidRPr="00DD0F4F" w:rsidRDefault="00DA5D93" w:rsidP="00D30F71">
            <w:pPr>
              <w:autoSpaceDE w:val="0"/>
              <w:autoSpaceDN w:val="0"/>
              <w:adjustRightInd w:val="0"/>
              <w:spacing w:after="0" w:line="240" w:lineRule="auto"/>
              <w:rPr>
                <w:rFonts w:ascii="Arial" w:eastAsia="Times New Roman" w:hAnsi="Arial" w:cs="Arial"/>
                <w:color w:val="000000"/>
                <w:sz w:val="20"/>
                <w:szCs w:val="20"/>
                <w:lang w:val="nl-NL"/>
              </w:rPr>
            </w:pPr>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 xml:space="preserve">De aanduiding van de taken, rechten en plichten die de contactpersoon heeft binnen de </w:t>
            </w:r>
            <w:r w:rsidR="004903B8" w:rsidRPr="00DD0F4F">
              <w:rPr>
                <w:rFonts w:ascii="Arial" w:eastAsia="Times New Roman" w:hAnsi="Arial" w:cs="Arial"/>
                <w:color w:val="610E6A"/>
                <w:sz w:val="20"/>
                <w:szCs w:val="20"/>
                <w:lang w:val="nl-NL"/>
              </w:rPr>
              <w:t>VESTIGING</w:t>
            </w:r>
            <w:r w:rsidR="00D30F71" w:rsidRPr="00DD0F4F">
              <w:rPr>
                <w:rFonts w:ascii="Arial" w:eastAsia="Times New Roman" w:hAnsi="Arial" w:cs="Arial"/>
                <w:color w:val="610E6A"/>
                <w:sz w:val="20"/>
                <w:szCs w:val="20"/>
                <w:lang w:val="nl-NL"/>
              </w:rPr>
              <w:t>.</w:t>
            </w:r>
          </w:p>
        </w:tc>
      </w:tr>
      <w:tr w:rsidR="00D30F71" w:rsidRPr="00AE6939" w14:paraId="6FA983E2" w14:textId="77777777">
        <w:trPr>
          <w:trHeight w:val="230"/>
        </w:trPr>
        <w:tc>
          <w:tcPr>
            <w:tcW w:w="3690" w:type="dxa"/>
            <w:tcBorders>
              <w:top w:val="nil"/>
              <w:left w:val="nil"/>
              <w:bottom w:val="nil"/>
              <w:right w:val="nil"/>
            </w:tcBorders>
          </w:tcPr>
          <w:p w14:paraId="1AD79641" w14:textId="77777777"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5BABFA2D" w14:textId="77777777"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14:paraId="104423F6" w14:textId="77777777">
        <w:trPr>
          <w:trHeight w:val="230"/>
        </w:trPr>
        <w:tc>
          <w:tcPr>
            <w:tcW w:w="3690" w:type="dxa"/>
            <w:tcBorders>
              <w:top w:val="nil"/>
              <w:left w:val="nil"/>
              <w:bottom w:val="nil"/>
              <w:right w:val="nil"/>
            </w:tcBorders>
          </w:tcPr>
          <w:p w14:paraId="553578C0"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7F663D21"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14:paraId="1403B349" w14:textId="77777777">
        <w:tc>
          <w:tcPr>
            <w:tcW w:w="3690" w:type="dxa"/>
            <w:tcBorders>
              <w:top w:val="nil"/>
              <w:left w:val="nil"/>
              <w:bottom w:val="nil"/>
              <w:right w:val="nil"/>
            </w:tcBorders>
          </w:tcPr>
          <w:p w14:paraId="21244958"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81E788F"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0582522E" w14:textId="77777777">
        <w:tc>
          <w:tcPr>
            <w:tcW w:w="3690" w:type="dxa"/>
            <w:tcBorders>
              <w:top w:val="nil"/>
              <w:left w:val="nil"/>
              <w:bottom w:val="nil"/>
              <w:right w:val="nil"/>
            </w:tcBorders>
          </w:tcPr>
          <w:p w14:paraId="6D01A6DF"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736BB16B"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1 januari 2013</w:t>
            </w:r>
          </w:p>
        </w:tc>
      </w:tr>
      <w:tr w:rsidR="00D30F71" w:rsidRPr="00D30F71" w14:paraId="5D66E177" w14:textId="77777777">
        <w:tc>
          <w:tcPr>
            <w:tcW w:w="3690" w:type="dxa"/>
            <w:tcBorders>
              <w:top w:val="nil"/>
              <w:left w:val="nil"/>
              <w:bottom w:val="nil"/>
              <w:right w:val="nil"/>
            </w:tcBorders>
          </w:tcPr>
          <w:p w14:paraId="73976F5F"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398865A"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AE6939" w14:paraId="4623BB62" w14:textId="77777777">
        <w:tc>
          <w:tcPr>
            <w:tcW w:w="3690" w:type="dxa"/>
            <w:tcBorders>
              <w:top w:val="nil"/>
              <w:left w:val="nil"/>
              <w:bottom w:val="nil"/>
              <w:right w:val="nil"/>
            </w:tcBorders>
          </w:tcPr>
          <w:p w14:paraId="4EE489F7"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308DAC9C" w14:textId="77777777" w:rsidR="00D30F71" w:rsidRPr="00DD0F4F" w:rsidRDefault="00D30F71" w:rsidP="00D30F7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attribuutsoort maakt deel uit van het groepattribuutsoort Contactpersoon.</w:t>
            </w:r>
          </w:p>
        </w:tc>
      </w:tr>
      <w:tr w:rsidR="00D30F71" w:rsidRPr="00AE6939" w14:paraId="03CF8158" w14:textId="77777777">
        <w:tc>
          <w:tcPr>
            <w:tcW w:w="3690" w:type="dxa"/>
            <w:tcBorders>
              <w:top w:val="nil"/>
              <w:left w:val="nil"/>
              <w:bottom w:val="nil"/>
              <w:right w:val="nil"/>
            </w:tcBorders>
          </w:tcPr>
          <w:p w14:paraId="63D868DB" w14:textId="77777777"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003B73A0" w14:textId="77777777"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14:paraId="0215724F" w14:textId="77777777">
        <w:tc>
          <w:tcPr>
            <w:tcW w:w="3690" w:type="dxa"/>
            <w:tcBorders>
              <w:top w:val="nil"/>
              <w:left w:val="nil"/>
              <w:bottom w:val="nil"/>
              <w:right w:val="nil"/>
            </w:tcBorders>
          </w:tcPr>
          <w:p w14:paraId="4AA1B3A2"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38752B93" w14:textId="77777777" w:rsidR="00D30F71" w:rsidRPr="00D30F71" w:rsidRDefault="00DA5D93"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AN50</w:t>
            </w:r>
            <w:r w:rsidRPr="00D30F71">
              <w:rPr>
                <w:rFonts w:ascii="Arial" w:hAnsi="Arial" w:cs="Arial"/>
                <w:sz w:val="20"/>
                <w:szCs w:val="20"/>
                <w:lang w:val="en-AU"/>
              </w:rPr>
              <w:fldChar w:fldCharType="end"/>
            </w:r>
          </w:p>
        </w:tc>
      </w:tr>
      <w:tr w:rsidR="00D30F71" w:rsidRPr="00D30F71" w14:paraId="6270FE17" w14:textId="77777777">
        <w:trPr>
          <w:trHeight w:val="230"/>
        </w:trPr>
        <w:tc>
          <w:tcPr>
            <w:tcW w:w="3690" w:type="dxa"/>
            <w:tcBorders>
              <w:top w:val="nil"/>
              <w:left w:val="nil"/>
              <w:bottom w:val="nil"/>
              <w:right w:val="nil"/>
            </w:tcBorders>
          </w:tcPr>
          <w:p w14:paraId="0BCEF441"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D7D13E5"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252632F8" w14:textId="77777777">
        <w:trPr>
          <w:trHeight w:val="230"/>
        </w:trPr>
        <w:tc>
          <w:tcPr>
            <w:tcW w:w="3690" w:type="dxa"/>
            <w:tcBorders>
              <w:top w:val="nil"/>
              <w:left w:val="nil"/>
              <w:bottom w:val="nil"/>
              <w:right w:val="nil"/>
            </w:tcBorders>
          </w:tcPr>
          <w:p w14:paraId="23D09502"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13F12507"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alle alfanumerieke tekens</w:t>
            </w:r>
          </w:p>
        </w:tc>
      </w:tr>
      <w:tr w:rsidR="00D30F71" w:rsidRPr="00D30F71" w14:paraId="5F173DF8" w14:textId="77777777">
        <w:trPr>
          <w:trHeight w:val="230"/>
        </w:trPr>
        <w:tc>
          <w:tcPr>
            <w:tcW w:w="3690" w:type="dxa"/>
            <w:tcBorders>
              <w:top w:val="nil"/>
              <w:left w:val="nil"/>
              <w:bottom w:val="nil"/>
              <w:right w:val="nil"/>
            </w:tcBorders>
          </w:tcPr>
          <w:p w14:paraId="457E1B20"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1E37BF6"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481665C0" w14:textId="77777777">
        <w:trPr>
          <w:trHeight w:val="230"/>
        </w:trPr>
        <w:tc>
          <w:tcPr>
            <w:tcW w:w="3690" w:type="dxa"/>
            <w:tcBorders>
              <w:top w:val="nil"/>
              <w:left w:val="nil"/>
              <w:bottom w:val="nil"/>
              <w:right w:val="nil"/>
            </w:tcBorders>
          </w:tcPr>
          <w:p w14:paraId="19B13660"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14:paraId="3E7FCE34"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14:paraId="1F29007B" w14:textId="77777777">
        <w:trPr>
          <w:trHeight w:val="275"/>
        </w:trPr>
        <w:tc>
          <w:tcPr>
            <w:tcW w:w="3690" w:type="dxa"/>
            <w:tcBorders>
              <w:top w:val="nil"/>
              <w:left w:val="nil"/>
              <w:bottom w:val="nil"/>
              <w:right w:val="nil"/>
            </w:tcBorders>
          </w:tcPr>
          <w:p w14:paraId="1E4A4DD2"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3982750"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2231C944" w14:textId="77777777">
        <w:trPr>
          <w:trHeight w:val="230"/>
        </w:trPr>
        <w:tc>
          <w:tcPr>
            <w:tcW w:w="3690" w:type="dxa"/>
            <w:tcBorders>
              <w:top w:val="nil"/>
              <w:left w:val="nil"/>
              <w:bottom w:val="nil"/>
              <w:right w:val="nil"/>
            </w:tcBorders>
          </w:tcPr>
          <w:p w14:paraId="03042F0D"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14:paraId="528DBA52"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14:paraId="3549A174" w14:textId="77777777">
        <w:trPr>
          <w:trHeight w:val="230"/>
        </w:trPr>
        <w:tc>
          <w:tcPr>
            <w:tcW w:w="3690" w:type="dxa"/>
            <w:tcBorders>
              <w:top w:val="nil"/>
              <w:left w:val="nil"/>
              <w:bottom w:val="nil"/>
              <w:right w:val="nil"/>
            </w:tcBorders>
          </w:tcPr>
          <w:p w14:paraId="6B02E847"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995DCEF"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5F5D1A1E" w14:textId="77777777">
        <w:trPr>
          <w:trHeight w:val="230"/>
        </w:trPr>
        <w:tc>
          <w:tcPr>
            <w:tcW w:w="3690" w:type="dxa"/>
            <w:tcBorders>
              <w:top w:val="nil"/>
              <w:left w:val="nil"/>
              <w:bottom w:val="nil"/>
              <w:right w:val="nil"/>
            </w:tcBorders>
          </w:tcPr>
          <w:p w14:paraId="64C3B6CE"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14:paraId="4348EA9B"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14:paraId="246AF517" w14:textId="77777777">
        <w:trPr>
          <w:trHeight w:val="230"/>
        </w:trPr>
        <w:tc>
          <w:tcPr>
            <w:tcW w:w="3690" w:type="dxa"/>
            <w:tcBorders>
              <w:top w:val="nil"/>
              <w:left w:val="nil"/>
              <w:bottom w:val="nil"/>
              <w:right w:val="nil"/>
            </w:tcBorders>
          </w:tcPr>
          <w:p w14:paraId="11BFDAA0"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832EAEB"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62F2DA24" w14:textId="77777777">
        <w:trPr>
          <w:trHeight w:val="230"/>
        </w:trPr>
        <w:tc>
          <w:tcPr>
            <w:tcW w:w="3690" w:type="dxa"/>
            <w:tcBorders>
              <w:top w:val="nil"/>
              <w:left w:val="nil"/>
              <w:bottom w:val="nil"/>
              <w:right w:val="nil"/>
            </w:tcBorders>
          </w:tcPr>
          <w:p w14:paraId="36494447"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14:paraId="33CD383A"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14:paraId="765C0A6D" w14:textId="77777777">
        <w:trPr>
          <w:trHeight w:val="230"/>
        </w:trPr>
        <w:tc>
          <w:tcPr>
            <w:tcW w:w="3690" w:type="dxa"/>
            <w:tcBorders>
              <w:top w:val="nil"/>
              <w:left w:val="nil"/>
              <w:bottom w:val="nil"/>
              <w:right w:val="nil"/>
            </w:tcBorders>
          </w:tcPr>
          <w:p w14:paraId="19A78573"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AB7559B"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7C7F6EAA" w14:textId="77777777">
        <w:trPr>
          <w:trHeight w:val="230"/>
        </w:trPr>
        <w:tc>
          <w:tcPr>
            <w:tcW w:w="3690" w:type="dxa"/>
            <w:tcBorders>
              <w:top w:val="nil"/>
              <w:left w:val="nil"/>
              <w:bottom w:val="nil"/>
              <w:right w:val="nil"/>
            </w:tcBorders>
          </w:tcPr>
          <w:p w14:paraId="4408DFC0"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14:paraId="237C8ECF"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14:paraId="2F04936F" w14:textId="77777777">
        <w:trPr>
          <w:trHeight w:val="230"/>
        </w:trPr>
        <w:tc>
          <w:tcPr>
            <w:tcW w:w="3690" w:type="dxa"/>
            <w:tcBorders>
              <w:top w:val="nil"/>
              <w:left w:val="nil"/>
              <w:bottom w:val="nil"/>
              <w:right w:val="nil"/>
            </w:tcBorders>
          </w:tcPr>
          <w:p w14:paraId="3FC57D4C"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664AB19"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524CA076" w14:textId="77777777">
        <w:trPr>
          <w:trHeight w:val="230"/>
        </w:trPr>
        <w:tc>
          <w:tcPr>
            <w:tcW w:w="3690" w:type="dxa"/>
            <w:tcBorders>
              <w:top w:val="nil"/>
              <w:left w:val="nil"/>
              <w:bottom w:val="nil"/>
              <w:right w:val="nil"/>
            </w:tcBorders>
          </w:tcPr>
          <w:p w14:paraId="5D98C963"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4972C06B" w14:textId="77777777" w:rsidR="00D30F71" w:rsidRPr="00D30F71" w:rsidRDefault="00DA5D93"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p>
        </w:tc>
      </w:tr>
      <w:tr w:rsidR="00D30F71" w:rsidRPr="00D30F71" w14:paraId="11DB3313" w14:textId="77777777">
        <w:trPr>
          <w:trHeight w:val="200"/>
        </w:trPr>
        <w:tc>
          <w:tcPr>
            <w:tcW w:w="3690" w:type="dxa"/>
            <w:tcBorders>
              <w:top w:val="nil"/>
              <w:left w:val="nil"/>
              <w:bottom w:val="nil"/>
              <w:right w:val="nil"/>
            </w:tcBorders>
          </w:tcPr>
          <w:p w14:paraId="60B4B5AB"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FAA430E"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1DA24763" w14:textId="77777777">
        <w:trPr>
          <w:trHeight w:val="200"/>
        </w:trPr>
        <w:tc>
          <w:tcPr>
            <w:tcW w:w="3690" w:type="dxa"/>
            <w:tcBorders>
              <w:top w:val="nil"/>
              <w:left w:val="nil"/>
              <w:bottom w:val="nil"/>
              <w:right w:val="nil"/>
            </w:tcBorders>
          </w:tcPr>
          <w:p w14:paraId="21432237"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2784684E"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Gemeentelijk kerngegeven</w:t>
            </w:r>
          </w:p>
        </w:tc>
      </w:tr>
      <w:tr w:rsidR="00D30F71" w:rsidRPr="00D30F71" w14:paraId="36B5E15B" w14:textId="77777777">
        <w:trPr>
          <w:trHeight w:val="230"/>
        </w:trPr>
        <w:tc>
          <w:tcPr>
            <w:tcW w:w="3690" w:type="dxa"/>
            <w:tcBorders>
              <w:top w:val="nil"/>
              <w:left w:val="nil"/>
              <w:bottom w:val="nil"/>
              <w:right w:val="nil"/>
            </w:tcBorders>
          </w:tcPr>
          <w:p w14:paraId="75996CA4"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9E9BAF4"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4872D8AD" w14:textId="77777777">
        <w:trPr>
          <w:trHeight w:val="230"/>
        </w:trPr>
        <w:tc>
          <w:tcPr>
            <w:tcW w:w="3690" w:type="dxa"/>
            <w:tcBorders>
              <w:top w:val="nil"/>
              <w:left w:val="nil"/>
              <w:bottom w:val="nil"/>
              <w:right w:val="nil"/>
            </w:tcBorders>
          </w:tcPr>
          <w:p w14:paraId="7A933B2B"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14:paraId="7D51DC06"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bl>
    <w:p w14:paraId="78EF407B" w14:textId="77777777" w:rsidR="00D30F71" w:rsidRPr="00D30F71" w:rsidRDefault="00DA5D93" w:rsidP="00D30F71">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telefoonnummer</w:t>
      </w:r>
      <w:r w:rsidRPr="00D30F71">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D30F71" w14:paraId="561039A5" w14:textId="77777777">
        <w:trPr>
          <w:trHeight w:val="230"/>
        </w:trPr>
        <w:tc>
          <w:tcPr>
            <w:tcW w:w="3690" w:type="dxa"/>
            <w:tcBorders>
              <w:top w:val="nil"/>
              <w:left w:val="nil"/>
              <w:bottom w:val="nil"/>
              <w:right w:val="nil"/>
            </w:tcBorders>
          </w:tcPr>
          <w:p w14:paraId="0D89B482"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14:paraId="76DEA296" w14:textId="77777777" w:rsidR="00D30F71" w:rsidRPr="00D30F71" w:rsidRDefault="00DA5D93"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telefoonnummer</w:t>
            </w:r>
            <w:r w:rsidRPr="00D30F71">
              <w:rPr>
                <w:rFonts w:ascii="Arial" w:hAnsi="Arial" w:cs="Arial"/>
                <w:sz w:val="20"/>
                <w:szCs w:val="20"/>
                <w:lang w:val="en-AU"/>
              </w:rPr>
              <w:fldChar w:fldCharType="end"/>
            </w:r>
          </w:p>
        </w:tc>
      </w:tr>
      <w:tr w:rsidR="00D30F71" w:rsidRPr="00D30F71" w14:paraId="234FADA9" w14:textId="77777777">
        <w:tc>
          <w:tcPr>
            <w:tcW w:w="3690" w:type="dxa"/>
            <w:tcBorders>
              <w:top w:val="nil"/>
              <w:left w:val="nil"/>
              <w:bottom w:val="nil"/>
              <w:right w:val="nil"/>
            </w:tcBorders>
          </w:tcPr>
          <w:p w14:paraId="4780512C"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0B6E3D9"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313F7BAF" w14:textId="77777777">
        <w:tc>
          <w:tcPr>
            <w:tcW w:w="3690" w:type="dxa"/>
            <w:tcBorders>
              <w:top w:val="nil"/>
              <w:left w:val="nil"/>
              <w:bottom w:val="nil"/>
              <w:right w:val="nil"/>
            </w:tcBorders>
          </w:tcPr>
          <w:p w14:paraId="42C5FE37"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40B66B4F"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14:paraId="514DD390" w14:textId="77777777">
        <w:tc>
          <w:tcPr>
            <w:tcW w:w="3690" w:type="dxa"/>
            <w:tcBorders>
              <w:top w:val="nil"/>
              <w:left w:val="nil"/>
              <w:bottom w:val="nil"/>
              <w:right w:val="nil"/>
            </w:tcBorders>
          </w:tcPr>
          <w:p w14:paraId="6B78B513"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0C78534"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41DF43CB" w14:textId="77777777">
        <w:tc>
          <w:tcPr>
            <w:tcW w:w="3690" w:type="dxa"/>
            <w:tcBorders>
              <w:top w:val="nil"/>
              <w:left w:val="nil"/>
              <w:bottom w:val="nil"/>
              <w:right w:val="nil"/>
            </w:tcBorders>
          </w:tcPr>
          <w:p w14:paraId="31BA1394"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4A8DED8E"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6548B113" w14:textId="77777777">
        <w:tc>
          <w:tcPr>
            <w:tcW w:w="3690" w:type="dxa"/>
            <w:tcBorders>
              <w:top w:val="nil"/>
              <w:left w:val="nil"/>
              <w:bottom w:val="nil"/>
              <w:right w:val="nil"/>
            </w:tcBorders>
          </w:tcPr>
          <w:p w14:paraId="2D38891B"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CF099C9"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38218A17" w14:textId="77777777">
        <w:trPr>
          <w:trHeight w:val="335"/>
        </w:trPr>
        <w:tc>
          <w:tcPr>
            <w:tcW w:w="3690" w:type="dxa"/>
            <w:tcBorders>
              <w:top w:val="nil"/>
              <w:left w:val="nil"/>
              <w:bottom w:val="nil"/>
              <w:right w:val="nil"/>
            </w:tcBorders>
          </w:tcPr>
          <w:p w14:paraId="30BE05E3"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04F4A318" w14:textId="77777777" w:rsidR="00D30F71" w:rsidRPr="00D30F71" w:rsidRDefault="00DA5D93"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contactpersoon.telefoonnummer</w:t>
            </w:r>
            <w:r w:rsidRPr="00D30F71">
              <w:rPr>
                <w:rFonts w:ascii="Arial" w:hAnsi="Arial" w:cs="Arial"/>
                <w:sz w:val="20"/>
                <w:szCs w:val="20"/>
                <w:lang w:val="en-AU"/>
              </w:rPr>
              <w:fldChar w:fldCharType="end"/>
            </w:r>
          </w:p>
        </w:tc>
      </w:tr>
      <w:tr w:rsidR="00D30F71" w:rsidRPr="00D30F71" w14:paraId="46F6AE4E" w14:textId="77777777">
        <w:trPr>
          <w:trHeight w:val="215"/>
        </w:trPr>
        <w:tc>
          <w:tcPr>
            <w:tcW w:w="3690" w:type="dxa"/>
            <w:tcBorders>
              <w:top w:val="nil"/>
              <w:left w:val="nil"/>
              <w:bottom w:val="nil"/>
              <w:right w:val="nil"/>
            </w:tcBorders>
          </w:tcPr>
          <w:p w14:paraId="79BB5AEF"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39C8713"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AE6939" w14:paraId="216CD68B" w14:textId="77777777">
        <w:trPr>
          <w:trHeight w:val="215"/>
        </w:trPr>
        <w:tc>
          <w:tcPr>
            <w:tcW w:w="3690" w:type="dxa"/>
            <w:tcBorders>
              <w:top w:val="nil"/>
              <w:left w:val="nil"/>
              <w:bottom w:val="nil"/>
              <w:right w:val="nil"/>
            </w:tcBorders>
          </w:tcPr>
          <w:p w14:paraId="0089CE57"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41BD9794" w14:textId="77777777" w:rsidR="00D30F71" w:rsidRPr="00DD0F4F" w:rsidRDefault="00DA5D93" w:rsidP="00D30F71">
            <w:pPr>
              <w:autoSpaceDE w:val="0"/>
              <w:autoSpaceDN w:val="0"/>
              <w:adjustRightInd w:val="0"/>
              <w:spacing w:after="0" w:line="240" w:lineRule="auto"/>
              <w:rPr>
                <w:rFonts w:ascii="Arial" w:eastAsia="Times New Roman" w:hAnsi="Arial" w:cs="Arial"/>
                <w:color w:val="000000"/>
                <w:sz w:val="20"/>
                <w:szCs w:val="20"/>
                <w:lang w:val="nl-NL"/>
              </w:rPr>
            </w:pPr>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Telefoonnummer waaronder de contactpersoon in de regel bereikbaar is.</w:t>
            </w:r>
          </w:p>
        </w:tc>
      </w:tr>
      <w:tr w:rsidR="00D30F71" w:rsidRPr="00AE6939" w14:paraId="6D2E9940" w14:textId="77777777">
        <w:trPr>
          <w:trHeight w:val="230"/>
        </w:trPr>
        <w:tc>
          <w:tcPr>
            <w:tcW w:w="3690" w:type="dxa"/>
            <w:tcBorders>
              <w:top w:val="nil"/>
              <w:left w:val="nil"/>
              <w:bottom w:val="nil"/>
              <w:right w:val="nil"/>
            </w:tcBorders>
          </w:tcPr>
          <w:p w14:paraId="676F6644" w14:textId="77777777"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37B31B64" w14:textId="77777777"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14:paraId="032E1D13" w14:textId="77777777">
        <w:trPr>
          <w:trHeight w:val="230"/>
        </w:trPr>
        <w:tc>
          <w:tcPr>
            <w:tcW w:w="3690" w:type="dxa"/>
            <w:tcBorders>
              <w:top w:val="nil"/>
              <w:left w:val="nil"/>
              <w:bottom w:val="nil"/>
              <w:right w:val="nil"/>
            </w:tcBorders>
          </w:tcPr>
          <w:p w14:paraId="2FBA28DB"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13BE3619"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14:paraId="63A8AF42" w14:textId="77777777">
        <w:tc>
          <w:tcPr>
            <w:tcW w:w="3690" w:type="dxa"/>
            <w:tcBorders>
              <w:top w:val="nil"/>
              <w:left w:val="nil"/>
              <w:bottom w:val="nil"/>
              <w:right w:val="nil"/>
            </w:tcBorders>
          </w:tcPr>
          <w:p w14:paraId="1B1E1A07"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CD933E4"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12AC320A" w14:textId="77777777">
        <w:tc>
          <w:tcPr>
            <w:tcW w:w="3690" w:type="dxa"/>
            <w:tcBorders>
              <w:top w:val="nil"/>
              <w:left w:val="nil"/>
              <w:bottom w:val="nil"/>
              <w:right w:val="nil"/>
            </w:tcBorders>
          </w:tcPr>
          <w:p w14:paraId="59585383"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2C88AEF2"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1 januari 2013</w:t>
            </w:r>
          </w:p>
        </w:tc>
      </w:tr>
      <w:tr w:rsidR="00D30F71" w:rsidRPr="00D30F71" w14:paraId="1CE7AB34" w14:textId="77777777">
        <w:tc>
          <w:tcPr>
            <w:tcW w:w="3690" w:type="dxa"/>
            <w:tcBorders>
              <w:top w:val="nil"/>
              <w:left w:val="nil"/>
              <w:bottom w:val="nil"/>
              <w:right w:val="nil"/>
            </w:tcBorders>
          </w:tcPr>
          <w:p w14:paraId="73085EFB"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330A99D"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AE6939" w14:paraId="7ACB90DD" w14:textId="77777777">
        <w:tc>
          <w:tcPr>
            <w:tcW w:w="3690" w:type="dxa"/>
            <w:tcBorders>
              <w:top w:val="nil"/>
              <w:left w:val="nil"/>
              <w:bottom w:val="nil"/>
              <w:right w:val="nil"/>
            </w:tcBorders>
          </w:tcPr>
          <w:p w14:paraId="7E9FA215"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4D1A08AC" w14:textId="77777777" w:rsidR="00D30F71" w:rsidRPr="00DD0F4F" w:rsidRDefault="00D30F71" w:rsidP="00D30F7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attribuutsoort maakt deel uit van het groepattribuutsoort Contactpersoon.</w:t>
            </w:r>
          </w:p>
        </w:tc>
      </w:tr>
      <w:tr w:rsidR="00D30F71" w:rsidRPr="00AE6939" w14:paraId="770C7469" w14:textId="77777777">
        <w:tc>
          <w:tcPr>
            <w:tcW w:w="3690" w:type="dxa"/>
            <w:tcBorders>
              <w:top w:val="nil"/>
              <w:left w:val="nil"/>
              <w:bottom w:val="nil"/>
              <w:right w:val="nil"/>
            </w:tcBorders>
          </w:tcPr>
          <w:p w14:paraId="6E815B14" w14:textId="77777777"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73900493" w14:textId="77777777"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14:paraId="4068F3EC" w14:textId="77777777">
        <w:tc>
          <w:tcPr>
            <w:tcW w:w="3690" w:type="dxa"/>
            <w:tcBorders>
              <w:top w:val="nil"/>
              <w:left w:val="nil"/>
              <w:bottom w:val="nil"/>
              <w:right w:val="nil"/>
            </w:tcBorders>
          </w:tcPr>
          <w:p w14:paraId="33DAC779"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6B233303" w14:textId="77777777" w:rsidR="00D30F71" w:rsidRPr="00D30F71" w:rsidRDefault="00DA5D93"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AN20</w:t>
            </w:r>
            <w:r w:rsidRPr="00D30F71">
              <w:rPr>
                <w:rFonts w:ascii="Arial" w:hAnsi="Arial" w:cs="Arial"/>
                <w:sz w:val="20"/>
                <w:szCs w:val="20"/>
                <w:lang w:val="en-AU"/>
              </w:rPr>
              <w:fldChar w:fldCharType="end"/>
            </w:r>
          </w:p>
        </w:tc>
      </w:tr>
      <w:tr w:rsidR="00D30F71" w:rsidRPr="00D30F71" w14:paraId="2FCBE99D" w14:textId="77777777">
        <w:trPr>
          <w:trHeight w:val="230"/>
        </w:trPr>
        <w:tc>
          <w:tcPr>
            <w:tcW w:w="3690" w:type="dxa"/>
            <w:tcBorders>
              <w:top w:val="nil"/>
              <w:left w:val="nil"/>
              <w:bottom w:val="nil"/>
              <w:right w:val="nil"/>
            </w:tcBorders>
          </w:tcPr>
          <w:p w14:paraId="15628C10"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0A407CD"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43095E71" w14:textId="77777777">
        <w:trPr>
          <w:trHeight w:val="230"/>
        </w:trPr>
        <w:tc>
          <w:tcPr>
            <w:tcW w:w="3690" w:type="dxa"/>
            <w:tcBorders>
              <w:top w:val="nil"/>
              <w:left w:val="nil"/>
              <w:bottom w:val="nil"/>
              <w:right w:val="nil"/>
            </w:tcBorders>
          </w:tcPr>
          <w:p w14:paraId="3CCDF0F9"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43A243A1"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alle alfanumerieke tekens</w:t>
            </w:r>
          </w:p>
        </w:tc>
      </w:tr>
      <w:tr w:rsidR="00D30F71" w:rsidRPr="00D30F71" w14:paraId="264C45BA" w14:textId="77777777">
        <w:trPr>
          <w:trHeight w:val="230"/>
        </w:trPr>
        <w:tc>
          <w:tcPr>
            <w:tcW w:w="3690" w:type="dxa"/>
            <w:tcBorders>
              <w:top w:val="nil"/>
              <w:left w:val="nil"/>
              <w:bottom w:val="nil"/>
              <w:right w:val="nil"/>
            </w:tcBorders>
          </w:tcPr>
          <w:p w14:paraId="5978DE8E"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CFECEB2"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1DA3947B" w14:textId="77777777">
        <w:trPr>
          <w:trHeight w:val="230"/>
        </w:trPr>
        <w:tc>
          <w:tcPr>
            <w:tcW w:w="3690" w:type="dxa"/>
            <w:tcBorders>
              <w:top w:val="nil"/>
              <w:left w:val="nil"/>
              <w:bottom w:val="nil"/>
              <w:right w:val="nil"/>
            </w:tcBorders>
          </w:tcPr>
          <w:p w14:paraId="571BB9D9"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14:paraId="5DB5AC65"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14:paraId="26D1B1E4" w14:textId="77777777">
        <w:trPr>
          <w:trHeight w:val="275"/>
        </w:trPr>
        <w:tc>
          <w:tcPr>
            <w:tcW w:w="3690" w:type="dxa"/>
            <w:tcBorders>
              <w:top w:val="nil"/>
              <w:left w:val="nil"/>
              <w:bottom w:val="nil"/>
              <w:right w:val="nil"/>
            </w:tcBorders>
          </w:tcPr>
          <w:p w14:paraId="2783FAD7"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D3AE0E0"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369C4724" w14:textId="77777777">
        <w:trPr>
          <w:trHeight w:val="230"/>
        </w:trPr>
        <w:tc>
          <w:tcPr>
            <w:tcW w:w="3690" w:type="dxa"/>
            <w:tcBorders>
              <w:top w:val="nil"/>
              <w:left w:val="nil"/>
              <w:bottom w:val="nil"/>
              <w:right w:val="nil"/>
            </w:tcBorders>
          </w:tcPr>
          <w:p w14:paraId="55A23A5D"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14:paraId="4BA5E703"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14:paraId="5199DC69" w14:textId="77777777">
        <w:trPr>
          <w:trHeight w:val="230"/>
        </w:trPr>
        <w:tc>
          <w:tcPr>
            <w:tcW w:w="3690" w:type="dxa"/>
            <w:tcBorders>
              <w:top w:val="nil"/>
              <w:left w:val="nil"/>
              <w:bottom w:val="nil"/>
              <w:right w:val="nil"/>
            </w:tcBorders>
          </w:tcPr>
          <w:p w14:paraId="2461FCE2"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E2F248B"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3EA03DD8" w14:textId="77777777">
        <w:trPr>
          <w:trHeight w:val="230"/>
        </w:trPr>
        <w:tc>
          <w:tcPr>
            <w:tcW w:w="3690" w:type="dxa"/>
            <w:tcBorders>
              <w:top w:val="nil"/>
              <w:left w:val="nil"/>
              <w:bottom w:val="nil"/>
              <w:right w:val="nil"/>
            </w:tcBorders>
          </w:tcPr>
          <w:p w14:paraId="16A981E9"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14:paraId="7FE99258"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14:paraId="60A01865" w14:textId="77777777">
        <w:trPr>
          <w:trHeight w:val="230"/>
        </w:trPr>
        <w:tc>
          <w:tcPr>
            <w:tcW w:w="3690" w:type="dxa"/>
            <w:tcBorders>
              <w:top w:val="nil"/>
              <w:left w:val="nil"/>
              <w:bottom w:val="nil"/>
              <w:right w:val="nil"/>
            </w:tcBorders>
          </w:tcPr>
          <w:p w14:paraId="24715552"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AE2FA11"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50913E2F" w14:textId="77777777">
        <w:trPr>
          <w:trHeight w:val="230"/>
        </w:trPr>
        <w:tc>
          <w:tcPr>
            <w:tcW w:w="3690" w:type="dxa"/>
            <w:tcBorders>
              <w:top w:val="nil"/>
              <w:left w:val="nil"/>
              <w:bottom w:val="nil"/>
              <w:right w:val="nil"/>
            </w:tcBorders>
          </w:tcPr>
          <w:p w14:paraId="78D4B9B3"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14:paraId="13E4EE28"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14:paraId="32274FBC" w14:textId="77777777">
        <w:trPr>
          <w:trHeight w:val="230"/>
        </w:trPr>
        <w:tc>
          <w:tcPr>
            <w:tcW w:w="3690" w:type="dxa"/>
            <w:tcBorders>
              <w:top w:val="nil"/>
              <w:left w:val="nil"/>
              <w:bottom w:val="nil"/>
              <w:right w:val="nil"/>
            </w:tcBorders>
          </w:tcPr>
          <w:p w14:paraId="6F0B801E"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73EE015"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2ED60E5D" w14:textId="77777777">
        <w:trPr>
          <w:trHeight w:val="230"/>
        </w:trPr>
        <w:tc>
          <w:tcPr>
            <w:tcW w:w="3690" w:type="dxa"/>
            <w:tcBorders>
              <w:top w:val="nil"/>
              <w:left w:val="nil"/>
              <w:bottom w:val="nil"/>
              <w:right w:val="nil"/>
            </w:tcBorders>
          </w:tcPr>
          <w:p w14:paraId="292AAB6D"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14:paraId="64FF3D0D"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14:paraId="518F3A87" w14:textId="77777777">
        <w:trPr>
          <w:trHeight w:val="230"/>
        </w:trPr>
        <w:tc>
          <w:tcPr>
            <w:tcW w:w="3690" w:type="dxa"/>
            <w:tcBorders>
              <w:top w:val="nil"/>
              <w:left w:val="nil"/>
              <w:bottom w:val="nil"/>
              <w:right w:val="nil"/>
            </w:tcBorders>
          </w:tcPr>
          <w:p w14:paraId="64F1DC2D"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D9894BF"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0DE17683" w14:textId="77777777">
        <w:trPr>
          <w:trHeight w:val="230"/>
        </w:trPr>
        <w:tc>
          <w:tcPr>
            <w:tcW w:w="3690" w:type="dxa"/>
            <w:tcBorders>
              <w:top w:val="nil"/>
              <w:left w:val="nil"/>
              <w:bottom w:val="nil"/>
              <w:right w:val="nil"/>
            </w:tcBorders>
          </w:tcPr>
          <w:p w14:paraId="7EC53065"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6DDE8D59" w14:textId="77777777" w:rsidR="00D30F71" w:rsidRPr="00D30F71" w:rsidRDefault="00DA5D93"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p>
        </w:tc>
      </w:tr>
      <w:tr w:rsidR="00D30F71" w:rsidRPr="00D30F71" w14:paraId="2E58D772" w14:textId="77777777">
        <w:trPr>
          <w:trHeight w:val="200"/>
        </w:trPr>
        <w:tc>
          <w:tcPr>
            <w:tcW w:w="3690" w:type="dxa"/>
            <w:tcBorders>
              <w:top w:val="nil"/>
              <w:left w:val="nil"/>
              <w:bottom w:val="nil"/>
              <w:right w:val="nil"/>
            </w:tcBorders>
          </w:tcPr>
          <w:p w14:paraId="1D8C37B7"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7421CD5"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3CF9EBF1" w14:textId="77777777">
        <w:trPr>
          <w:trHeight w:val="200"/>
        </w:trPr>
        <w:tc>
          <w:tcPr>
            <w:tcW w:w="3690" w:type="dxa"/>
            <w:tcBorders>
              <w:top w:val="nil"/>
              <w:left w:val="nil"/>
              <w:bottom w:val="nil"/>
              <w:right w:val="nil"/>
            </w:tcBorders>
          </w:tcPr>
          <w:p w14:paraId="214DEF82"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45E9FF74"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Gemeentelijk kerngegeven</w:t>
            </w:r>
          </w:p>
        </w:tc>
      </w:tr>
      <w:tr w:rsidR="00D30F71" w:rsidRPr="00D30F71" w14:paraId="04B5E196" w14:textId="77777777">
        <w:trPr>
          <w:trHeight w:val="230"/>
        </w:trPr>
        <w:tc>
          <w:tcPr>
            <w:tcW w:w="3690" w:type="dxa"/>
            <w:tcBorders>
              <w:top w:val="nil"/>
              <w:left w:val="nil"/>
              <w:bottom w:val="nil"/>
              <w:right w:val="nil"/>
            </w:tcBorders>
          </w:tcPr>
          <w:p w14:paraId="5ADD5E7B"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97E7E08"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1D19035F" w14:textId="77777777">
        <w:trPr>
          <w:trHeight w:val="230"/>
        </w:trPr>
        <w:tc>
          <w:tcPr>
            <w:tcW w:w="3690" w:type="dxa"/>
            <w:tcBorders>
              <w:top w:val="nil"/>
              <w:left w:val="nil"/>
              <w:bottom w:val="nil"/>
              <w:right w:val="nil"/>
            </w:tcBorders>
          </w:tcPr>
          <w:p w14:paraId="509BE187"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14:paraId="0727CE10"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bl>
    <w:p w14:paraId="63A318E5" w14:textId="77777777" w:rsidR="00D30F71" w:rsidRPr="00D30F71" w:rsidRDefault="00DA5D93" w:rsidP="00D30F71">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emailadres</w:t>
      </w:r>
      <w:r w:rsidRPr="00D30F71">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D30F71" w14:paraId="5897E701" w14:textId="77777777">
        <w:trPr>
          <w:trHeight w:val="230"/>
        </w:trPr>
        <w:tc>
          <w:tcPr>
            <w:tcW w:w="3690" w:type="dxa"/>
            <w:tcBorders>
              <w:top w:val="nil"/>
              <w:left w:val="nil"/>
              <w:bottom w:val="nil"/>
              <w:right w:val="nil"/>
            </w:tcBorders>
          </w:tcPr>
          <w:p w14:paraId="02FEEAAD"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14:paraId="087DAE64" w14:textId="77777777" w:rsidR="00D30F71" w:rsidRPr="00D30F71" w:rsidRDefault="00DA5D93"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emailadres</w:t>
            </w:r>
            <w:r w:rsidRPr="00D30F71">
              <w:rPr>
                <w:rFonts w:ascii="Arial" w:hAnsi="Arial" w:cs="Arial"/>
                <w:sz w:val="20"/>
                <w:szCs w:val="20"/>
                <w:lang w:val="en-AU"/>
              </w:rPr>
              <w:fldChar w:fldCharType="end"/>
            </w:r>
          </w:p>
        </w:tc>
      </w:tr>
      <w:tr w:rsidR="00D30F71" w:rsidRPr="00D30F71" w14:paraId="32E3C71D" w14:textId="77777777">
        <w:tc>
          <w:tcPr>
            <w:tcW w:w="3690" w:type="dxa"/>
            <w:tcBorders>
              <w:top w:val="nil"/>
              <w:left w:val="nil"/>
              <w:bottom w:val="nil"/>
              <w:right w:val="nil"/>
            </w:tcBorders>
          </w:tcPr>
          <w:p w14:paraId="5685F66E"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C4BCC26"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701168DF" w14:textId="77777777">
        <w:tc>
          <w:tcPr>
            <w:tcW w:w="3690" w:type="dxa"/>
            <w:tcBorders>
              <w:top w:val="nil"/>
              <w:left w:val="nil"/>
              <w:bottom w:val="nil"/>
              <w:right w:val="nil"/>
            </w:tcBorders>
          </w:tcPr>
          <w:p w14:paraId="675A805F"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15FB9860"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14:paraId="676EFB23" w14:textId="77777777">
        <w:tc>
          <w:tcPr>
            <w:tcW w:w="3690" w:type="dxa"/>
            <w:tcBorders>
              <w:top w:val="nil"/>
              <w:left w:val="nil"/>
              <w:bottom w:val="nil"/>
              <w:right w:val="nil"/>
            </w:tcBorders>
          </w:tcPr>
          <w:p w14:paraId="66F13695"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EC7F0D5"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4CA085B6" w14:textId="77777777">
        <w:tc>
          <w:tcPr>
            <w:tcW w:w="3690" w:type="dxa"/>
            <w:tcBorders>
              <w:top w:val="nil"/>
              <w:left w:val="nil"/>
              <w:bottom w:val="nil"/>
              <w:right w:val="nil"/>
            </w:tcBorders>
          </w:tcPr>
          <w:p w14:paraId="27A54CCD"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0B801B35"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6E65C6EA" w14:textId="77777777">
        <w:tc>
          <w:tcPr>
            <w:tcW w:w="3690" w:type="dxa"/>
            <w:tcBorders>
              <w:top w:val="nil"/>
              <w:left w:val="nil"/>
              <w:bottom w:val="nil"/>
              <w:right w:val="nil"/>
            </w:tcBorders>
          </w:tcPr>
          <w:p w14:paraId="45367F91"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6C8BF75"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0D244A73" w14:textId="77777777">
        <w:trPr>
          <w:trHeight w:val="335"/>
        </w:trPr>
        <w:tc>
          <w:tcPr>
            <w:tcW w:w="3690" w:type="dxa"/>
            <w:tcBorders>
              <w:top w:val="nil"/>
              <w:left w:val="nil"/>
              <w:bottom w:val="nil"/>
              <w:right w:val="nil"/>
            </w:tcBorders>
          </w:tcPr>
          <w:p w14:paraId="518CEFED"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26DD26C0" w14:textId="77777777" w:rsidR="00D30F71" w:rsidRPr="00D30F71" w:rsidRDefault="00DA5D93"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contactpersoon.emailadres</w:t>
            </w:r>
            <w:r w:rsidRPr="00D30F71">
              <w:rPr>
                <w:rFonts w:ascii="Arial" w:hAnsi="Arial" w:cs="Arial"/>
                <w:sz w:val="20"/>
                <w:szCs w:val="20"/>
                <w:lang w:val="en-AU"/>
              </w:rPr>
              <w:fldChar w:fldCharType="end"/>
            </w:r>
          </w:p>
        </w:tc>
      </w:tr>
      <w:tr w:rsidR="00D30F71" w:rsidRPr="00D30F71" w14:paraId="6A276873" w14:textId="77777777">
        <w:trPr>
          <w:trHeight w:val="215"/>
        </w:trPr>
        <w:tc>
          <w:tcPr>
            <w:tcW w:w="3690" w:type="dxa"/>
            <w:tcBorders>
              <w:top w:val="nil"/>
              <w:left w:val="nil"/>
              <w:bottom w:val="nil"/>
              <w:right w:val="nil"/>
            </w:tcBorders>
          </w:tcPr>
          <w:p w14:paraId="4448E82E"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C0014B6"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AE6939" w14:paraId="53DB638D" w14:textId="77777777">
        <w:trPr>
          <w:trHeight w:val="215"/>
        </w:trPr>
        <w:tc>
          <w:tcPr>
            <w:tcW w:w="3690" w:type="dxa"/>
            <w:tcBorders>
              <w:top w:val="nil"/>
              <w:left w:val="nil"/>
              <w:bottom w:val="nil"/>
              <w:right w:val="nil"/>
            </w:tcBorders>
          </w:tcPr>
          <w:p w14:paraId="04DEF7EC"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lastRenderedPageBreak/>
              <w:t>Definitie attribuutsoort</w:t>
            </w:r>
          </w:p>
        </w:tc>
        <w:tc>
          <w:tcPr>
            <w:tcW w:w="5670" w:type="dxa"/>
            <w:tcBorders>
              <w:top w:val="nil"/>
              <w:left w:val="nil"/>
              <w:bottom w:val="nil"/>
              <w:right w:val="nil"/>
            </w:tcBorders>
          </w:tcPr>
          <w:p w14:paraId="78D9BAAC" w14:textId="77777777" w:rsidR="00D30F71" w:rsidRPr="00DD0F4F" w:rsidRDefault="00DA5D93" w:rsidP="00D30F71">
            <w:pPr>
              <w:autoSpaceDE w:val="0"/>
              <w:autoSpaceDN w:val="0"/>
              <w:adjustRightInd w:val="0"/>
              <w:spacing w:after="0" w:line="240" w:lineRule="auto"/>
              <w:rPr>
                <w:rFonts w:ascii="Arial" w:eastAsia="Times New Roman" w:hAnsi="Arial" w:cs="Arial"/>
                <w:color w:val="000000"/>
                <w:sz w:val="20"/>
                <w:szCs w:val="20"/>
                <w:lang w:val="nl-NL"/>
              </w:rPr>
            </w:pPr>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Elektroni</w:t>
            </w:r>
            <w:r w:rsidR="000703E2">
              <w:rPr>
                <w:rFonts w:ascii="Arial" w:eastAsia="Times New Roman" w:hAnsi="Arial" w:cs="Arial"/>
                <w:color w:val="610E6A"/>
                <w:sz w:val="20"/>
                <w:szCs w:val="20"/>
                <w:lang w:val="nl-NL"/>
              </w:rPr>
              <w:t>s</w:t>
            </w:r>
            <w:r w:rsidR="00D30F71" w:rsidRPr="00DD0F4F">
              <w:rPr>
                <w:rFonts w:ascii="Arial" w:eastAsia="Times New Roman" w:hAnsi="Arial" w:cs="Arial"/>
                <w:color w:val="610E6A"/>
                <w:sz w:val="20"/>
                <w:szCs w:val="20"/>
                <w:lang w:val="nl-NL"/>
              </w:rPr>
              <w:t>ch postadres waaronder de contactpersoon in de regel bereikbaar is.</w:t>
            </w:r>
          </w:p>
        </w:tc>
      </w:tr>
      <w:tr w:rsidR="00D30F71" w:rsidRPr="00AE6939" w14:paraId="0E08E471" w14:textId="77777777">
        <w:trPr>
          <w:trHeight w:val="230"/>
        </w:trPr>
        <w:tc>
          <w:tcPr>
            <w:tcW w:w="3690" w:type="dxa"/>
            <w:tcBorders>
              <w:top w:val="nil"/>
              <w:left w:val="nil"/>
              <w:bottom w:val="nil"/>
              <w:right w:val="nil"/>
            </w:tcBorders>
          </w:tcPr>
          <w:p w14:paraId="2286F6DC" w14:textId="77777777"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EB91935" w14:textId="77777777"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14:paraId="1E7E87D5" w14:textId="77777777">
        <w:trPr>
          <w:trHeight w:val="230"/>
        </w:trPr>
        <w:tc>
          <w:tcPr>
            <w:tcW w:w="3690" w:type="dxa"/>
            <w:tcBorders>
              <w:top w:val="nil"/>
              <w:left w:val="nil"/>
              <w:bottom w:val="nil"/>
              <w:right w:val="nil"/>
            </w:tcBorders>
          </w:tcPr>
          <w:p w14:paraId="063082E5"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0E1A3561"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14:paraId="2FEFF38D" w14:textId="77777777">
        <w:tc>
          <w:tcPr>
            <w:tcW w:w="3690" w:type="dxa"/>
            <w:tcBorders>
              <w:top w:val="nil"/>
              <w:left w:val="nil"/>
              <w:bottom w:val="nil"/>
              <w:right w:val="nil"/>
            </w:tcBorders>
          </w:tcPr>
          <w:p w14:paraId="772DB5B1"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FA033CC"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785653F7" w14:textId="77777777">
        <w:tc>
          <w:tcPr>
            <w:tcW w:w="3690" w:type="dxa"/>
            <w:tcBorders>
              <w:top w:val="nil"/>
              <w:left w:val="nil"/>
              <w:bottom w:val="nil"/>
              <w:right w:val="nil"/>
            </w:tcBorders>
          </w:tcPr>
          <w:p w14:paraId="235F24EB"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141803CC"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1 januari 2013</w:t>
            </w:r>
          </w:p>
        </w:tc>
      </w:tr>
      <w:tr w:rsidR="00D30F71" w:rsidRPr="00D30F71" w14:paraId="048F1316" w14:textId="77777777">
        <w:tc>
          <w:tcPr>
            <w:tcW w:w="3690" w:type="dxa"/>
            <w:tcBorders>
              <w:top w:val="nil"/>
              <w:left w:val="nil"/>
              <w:bottom w:val="nil"/>
              <w:right w:val="nil"/>
            </w:tcBorders>
          </w:tcPr>
          <w:p w14:paraId="22E0270A"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C466B4D"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AE6939" w14:paraId="75B8787F" w14:textId="77777777">
        <w:tc>
          <w:tcPr>
            <w:tcW w:w="3690" w:type="dxa"/>
            <w:tcBorders>
              <w:top w:val="nil"/>
              <w:left w:val="nil"/>
              <w:bottom w:val="nil"/>
              <w:right w:val="nil"/>
            </w:tcBorders>
          </w:tcPr>
          <w:p w14:paraId="7FDBE99D"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329E15D6" w14:textId="77777777" w:rsidR="00D30F71" w:rsidRPr="00DD0F4F" w:rsidRDefault="00D30F71" w:rsidP="00D30F7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attribuutsoort maakt deel uit van het groepattribuutsoort Contactpersoon.</w:t>
            </w:r>
          </w:p>
        </w:tc>
      </w:tr>
      <w:tr w:rsidR="00D30F71" w:rsidRPr="00AE6939" w14:paraId="378D2BE9" w14:textId="77777777">
        <w:tc>
          <w:tcPr>
            <w:tcW w:w="3690" w:type="dxa"/>
            <w:tcBorders>
              <w:top w:val="nil"/>
              <w:left w:val="nil"/>
              <w:bottom w:val="nil"/>
              <w:right w:val="nil"/>
            </w:tcBorders>
          </w:tcPr>
          <w:p w14:paraId="40F3A476" w14:textId="77777777"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5DF91450" w14:textId="77777777"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14:paraId="16035825" w14:textId="77777777">
        <w:tc>
          <w:tcPr>
            <w:tcW w:w="3690" w:type="dxa"/>
            <w:tcBorders>
              <w:top w:val="nil"/>
              <w:left w:val="nil"/>
              <w:bottom w:val="nil"/>
              <w:right w:val="nil"/>
            </w:tcBorders>
          </w:tcPr>
          <w:p w14:paraId="3DDA643C"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7E441C6C" w14:textId="77777777" w:rsidR="00D30F71" w:rsidRPr="00D30F71" w:rsidRDefault="00DA5D93"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AN254</w:t>
            </w:r>
            <w:r w:rsidRPr="00D30F71">
              <w:rPr>
                <w:rFonts w:ascii="Arial" w:hAnsi="Arial" w:cs="Arial"/>
                <w:sz w:val="20"/>
                <w:szCs w:val="20"/>
                <w:lang w:val="en-AU"/>
              </w:rPr>
              <w:fldChar w:fldCharType="end"/>
            </w:r>
          </w:p>
        </w:tc>
      </w:tr>
      <w:tr w:rsidR="00D30F71" w:rsidRPr="00D30F71" w14:paraId="5E2625C1" w14:textId="77777777">
        <w:trPr>
          <w:trHeight w:val="230"/>
        </w:trPr>
        <w:tc>
          <w:tcPr>
            <w:tcW w:w="3690" w:type="dxa"/>
            <w:tcBorders>
              <w:top w:val="nil"/>
              <w:left w:val="nil"/>
              <w:bottom w:val="nil"/>
              <w:right w:val="nil"/>
            </w:tcBorders>
          </w:tcPr>
          <w:p w14:paraId="19592F21"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D71B47F"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AE6939" w14:paraId="6E77325E" w14:textId="77777777">
        <w:trPr>
          <w:trHeight w:val="230"/>
        </w:trPr>
        <w:tc>
          <w:tcPr>
            <w:tcW w:w="3690" w:type="dxa"/>
            <w:tcBorders>
              <w:top w:val="nil"/>
              <w:left w:val="nil"/>
              <w:bottom w:val="nil"/>
              <w:right w:val="nil"/>
            </w:tcBorders>
          </w:tcPr>
          <w:p w14:paraId="78835119"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60CB332D" w14:textId="77777777" w:rsidR="00D30F71" w:rsidRPr="00DD0F4F" w:rsidRDefault="00D30F71" w:rsidP="00D30F7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bestaande alfanumerieke tekens waarin zich, evenwel niet aan het begin en aan het eind, een ‘@’ moet bevinden.</w:t>
            </w:r>
          </w:p>
        </w:tc>
      </w:tr>
      <w:tr w:rsidR="00D30F71" w:rsidRPr="00AE6939" w14:paraId="4FC44B43" w14:textId="77777777">
        <w:trPr>
          <w:trHeight w:val="230"/>
        </w:trPr>
        <w:tc>
          <w:tcPr>
            <w:tcW w:w="3690" w:type="dxa"/>
            <w:tcBorders>
              <w:top w:val="nil"/>
              <w:left w:val="nil"/>
              <w:bottom w:val="nil"/>
              <w:right w:val="nil"/>
            </w:tcBorders>
          </w:tcPr>
          <w:p w14:paraId="6DD42500" w14:textId="77777777"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7E9C5DB8" w14:textId="77777777"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14:paraId="4650A44E" w14:textId="77777777">
        <w:trPr>
          <w:trHeight w:val="230"/>
        </w:trPr>
        <w:tc>
          <w:tcPr>
            <w:tcW w:w="3690" w:type="dxa"/>
            <w:tcBorders>
              <w:top w:val="nil"/>
              <w:left w:val="nil"/>
              <w:bottom w:val="nil"/>
              <w:right w:val="nil"/>
            </w:tcBorders>
          </w:tcPr>
          <w:p w14:paraId="38882713"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14:paraId="5A4FE6A8"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14:paraId="7943E5B9" w14:textId="77777777">
        <w:trPr>
          <w:trHeight w:val="275"/>
        </w:trPr>
        <w:tc>
          <w:tcPr>
            <w:tcW w:w="3690" w:type="dxa"/>
            <w:tcBorders>
              <w:top w:val="nil"/>
              <w:left w:val="nil"/>
              <w:bottom w:val="nil"/>
              <w:right w:val="nil"/>
            </w:tcBorders>
          </w:tcPr>
          <w:p w14:paraId="1EBC260B"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30C4871"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193741B7" w14:textId="77777777">
        <w:trPr>
          <w:trHeight w:val="230"/>
        </w:trPr>
        <w:tc>
          <w:tcPr>
            <w:tcW w:w="3690" w:type="dxa"/>
            <w:tcBorders>
              <w:top w:val="nil"/>
              <w:left w:val="nil"/>
              <w:bottom w:val="nil"/>
              <w:right w:val="nil"/>
            </w:tcBorders>
          </w:tcPr>
          <w:p w14:paraId="3CD0DFC5"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14:paraId="34256242"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14:paraId="712FCF03" w14:textId="77777777">
        <w:trPr>
          <w:trHeight w:val="230"/>
        </w:trPr>
        <w:tc>
          <w:tcPr>
            <w:tcW w:w="3690" w:type="dxa"/>
            <w:tcBorders>
              <w:top w:val="nil"/>
              <w:left w:val="nil"/>
              <w:bottom w:val="nil"/>
              <w:right w:val="nil"/>
            </w:tcBorders>
          </w:tcPr>
          <w:p w14:paraId="77E0C4BF"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4E8C73B"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76DE5E3C" w14:textId="77777777">
        <w:trPr>
          <w:trHeight w:val="230"/>
        </w:trPr>
        <w:tc>
          <w:tcPr>
            <w:tcW w:w="3690" w:type="dxa"/>
            <w:tcBorders>
              <w:top w:val="nil"/>
              <w:left w:val="nil"/>
              <w:bottom w:val="nil"/>
              <w:right w:val="nil"/>
            </w:tcBorders>
          </w:tcPr>
          <w:p w14:paraId="5225A937"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14:paraId="09D97807"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14:paraId="3728BC66" w14:textId="77777777">
        <w:trPr>
          <w:trHeight w:val="230"/>
        </w:trPr>
        <w:tc>
          <w:tcPr>
            <w:tcW w:w="3690" w:type="dxa"/>
            <w:tcBorders>
              <w:top w:val="nil"/>
              <w:left w:val="nil"/>
              <w:bottom w:val="nil"/>
              <w:right w:val="nil"/>
            </w:tcBorders>
          </w:tcPr>
          <w:p w14:paraId="4BD21EC1"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6F2AECC"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1401D4ED" w14:textId="77777777">
        <w:trPr>
          <w:trHeight w:val="230"/>
        </w:trPr>
        <w:tc>
          <w:tcPr>
            <w:tcW w:w="3690" w:type="dxa"/>
            <w:tcBorders>
              <w:top w:val="nil"/>
              <w:left w:val="nil"/>
              <w:bottom w:val="nil"/>
              <w:right w:val="nil"/>
            </w:tcBorders>
          </w:tcPr>
          <w:p w14:paraId="30D06B4C"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14:paraId="46B11F12"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14:paraId="113C3F81" w14:textId="77777777">
        <w:trPr>
          <w:trHeight w:val="230"/>
        </w:trPr>
        <w:tc>
          <w:tcPr>
            <w:tcW w:w="3690" w:type="dxa"/>
            <w:tcBorders>
              <w:top w:val="nil"/>
              <w:left w:val="nil"/>
              <w:bottom w:val="nil"/>
              <w:right w:val="nil"/>
            </w:tcBorders>
          </w:tcPr>
          <w:p w14:paraId="25524458"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01498F1"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14:paraId="35E3A426" w14:textId="77777777">
        <w:trPr>
          <w:trHeight w:val="230"/>
        </w:trPr>
        <w:tc>
          <w:tcPr>
            <w:tcW w:w="3690" w:type="dxa"/>
            <w:tcBorders>
              <w:top w:val="nil"/>
              <w:left w:val="nil"/>
              <w:bottom w:val="nil"/>
              <w:right w:val="nil"/>
            </w:tcBorders>
          </w:tcPr>
          <w:p w14:paraId="4F5CE532"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14:paraId="39D184E2"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14:paraId="6E964A4B" w14:textId="77777777">
        <w:trPr>
          <w:trHeight w:val="230"/>
        </w:trPr>
        <w:tc>
          <w:tcPr>
            <w:tcW w:w="3690" w:type="dxa"/>
            <w:tcBorders>
              <w:top w:val="nil"/>
              <w:left w:val="nil"/>
              <w:bottom w:val="nil"/>
              <w:right w:val="nil"/>
            </w:tcBorders>
          </w:tcPr>
          <w:p w14:paraId="791D1BAB"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CBB7577"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3C1F2CAF" w14:textId="77777777">
        <w:trPr>
          <w:trHeight w:val="230"/>
        </w:trPr>
        <w:tc>
          <w:tcPr>
            <w:tcW w:w="3690" w:type="dxa"/>
            <w:tcBorders>
              <w:top w:val="nil"/>
              <w:left w:val="nil"/>
              <w:bottom w:val="nil"/>
              <w:right w:val="nil"/>
            </w:tcBorders>
          </w:tcPr>
          <w:p w14:paraId="16AD0706"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06F33AB0" w14:textId="77777777" w:rsidR="00D30F71" w:rsidRPr="00D30F71" w:rsidRDefault="00DA5D93"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p>
        </w:tc>
      </w:tr>
      <w:tr w:rsidR="00D30F71" w:rsidRPr="00D30F71" w14:paraId="664C2A56" w14:textId="77777777">
        <w:trPr>
          <w:trHeight w:val="200"/>
        </w:trPr>
        <w:tc>
          <w:tcPr>
            <w:tcW w:w="3690" w:type="dxa"/>
            <w:tcBorders>
              <w:top w:val="nil"/>
              <w:left w:val="nil"/>
              <w:bottom w:val="nil"/>
              <w:right w:val="nil"/>
            </w:tcBorders>
          </w:tcPr>
          <w:p w14:paraId="1301F8A3"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DAC4E7F"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64329E94" w14:textId="77777777">
        <w:trPr>
          <w:trHeight w:val="200"/>
        </w:trPr>
        <w:tc>
          <w:tcPr>
            <w:tcW w:w="3690" w:type="dxa"/>
            <w:tcBorders>
              <w:top w:val="nil"/>
              <w:left w:val="nil"/>
              <w:bottom w:val="nil"/>
              <w:right w:val="nil"/>
            </w:tcBorders>
          </w:tcPr>
          <w:p w14:paraId="13011B08"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2C76CA10"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Gemeentelijk kerngegeven</w:t>
            </w:r>
          </w:p>
        </w:tc>
      </w:tr>
      <w:tr w:rsidR="00D30F71" w:rsidRPr="00D30F71" w14:paraId="62E1038C" w14:textId="77777777">
        <w:trPr>
          <w:trHeight w:val="230"/>
        </w:trPr>
        <w:tc>
          <w:tcPr>
            <w:tcW w:w="3690" w:type="dxa"/>
            <w:tcBorders>
              <w:top w:val="nil"/>
              <w:left w:val="nil"/>
              <w:bottom w:val="nil"/>
              <w:right w:val="nil"/>
            </w:tcBorders>
          </w:tcPr>
          <w:p w14:paraId="04FA7AA5"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83FCE7B" w14:textId="77777777"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14:paraId="718CBB4B" w14:textId="77777777">
        <w:trPr>
          <w:trHeight w:val="230"/>
        </w:trPr>
        <w:tc>
          <w:tcPr>
            <w:tcW w:w="3690" w:type="dxa"/>
            <w:tcBorders>
              <w:top w:val="nil"/>
              <w:left w:val="nil"/>
              <w:bottom w:val="nil"/>
              <w:right w:val="nil"/>
            </w:tcBorders>
          </w:tcPr>
          <w:p w14:paraId="6D51FAE8"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14:paraId="7D138971" w14:textId="77777777"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bl>
    <w:p w14:paraId="3EFA2734" w14:textId="77777777" w:rsidR="00D30F71" w:rsidRDefault="00D30F71" w:rsidP="0044638F"/>
    <w:p w14:paraId="1DBED294" w14:textId="77777777" w:rsidR="00152AF9" w:rsidRDefault="00152AF9" w:rsidP="00152AF9">
      <w:pPr>
        <w:pStyle w:val="Kop2"/>
      </w:pPr>
      <w:bookmarkStart w:id="1946" w:name="_Toc493816588"/>
      <w:bookmarkStart w:id="1947" w:name="_Toc493816703"/>
      <w:r>
        <w:t>MEDEWERKER</w:t>
      </w:r>
      <w:bookmarkEnd w:id="1946"/>
      <w:bookmarkEnd w:id="1947"/>
    </w:p>
    <w:p w14:paraId="3CA145B1" w14:textId="338BEA05" w:rsidR="00152AF9" w:rsidRPr="00DD0F4F" w:rsidRDefault="00152AF9" w:rsidP="00152AF9">
      <w:pPr>
        <w:rPr>
          <w:lang w:val="nl-NL"/>
        </w:rPr>
      </w:pPr>
      <w:r w:rsidRPr="00DD0F4F">
        <w:rPr>
          <w:lang w:val="nl-NL"/>
        </w:rPr>
        <w:t xml:space="preserve">De unieke aanduiding van een MEDEWERKER wordt nu gevormd door Medewerkeridentificatie.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medewerkers. Een unieke aanduiding wordt wel verkregen indien we de Medewerkeridentificatie combineren met een unieke aanduiding voor de organisatie waarvan de medewerker deel uit maakt. We maken hiervoor gebruik van de </w:t>
      </w:r>
      <w:r w:rsidR="005E1944" w:rsidRPr="00DD0F4F">
        <w:rPr>
          <w:lang w:val="nl-NL"/>
        </w:rPr>
        <w:t xml:space="preserve">Organisatie-identificatie </w:t>
      </w:r>
      <w:del w:id="1948" w:author="Arjan Kloosterboer" w:date="2017-09-22T04:10:00Z">
        <w:r w:rsidR="005E1944" w:rsidRPr="00DD0F4F">
          <w:rPr>
            <w:lang w:val="nl-NL"/>
          </w:rPr>
          <w:delText>als onderdeel van</w:delText>
        </w:r>
      </w:del>
      <w:ins w:id="1949" w:author="Arjan Kloosterboer" w:date="2017-09-22T04:10:00Z">
        <w:r w:rsidR="004B6915">
          <w:rPr>
            <w:lang w:val="nl-NL"/>
          </w:rPr>
          <w:t>ook deel uitmaakt</w:t>
        </w:r>
        <w:r w:rsidR="005E1944" w:rsidRPr="00DD0F4F">
          <w:rPr>
            <w:lang w:val="nl-NL"/>
          </w:rPr>
          <w:t>van</w:t>
        </w:r>
      </w:ins>
      <w:r w:rsidR="005E1944" w:rsidRPr="00DD0F4F">
        <w:rPr>
          <w:lang w:val="nl-NL"/>
        </w:rPr>
        <w:t xml:space="preserve"> de </w:t>
      </w:r>
      <w:r w:rsidRPr="00DD0F4F">
        <w:rPr>
          <w:lang w:val="nl-NL"/>
        </w:rPr>
        <w:t>unieke aanduiding van de ORGANISATORISCHE EENHEID waartoe de MEDEWERKER ‘behoort’.</w:t>
      </w:r>
    </w:p>
    <w:tbl>
      <w:tblPr>
        <w:tblW w:w="0" w:type="auto"/>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152AF9" w:rsidRPr="00152AF9" w14:paraId="07701B64" w14:textId="77777777">
        <w:tc>
          <w:tcPr>
            <w:tcW w:w="3600" w:type="dxa"/>
            <w:tcBorders>
              <w:top w:val="nil"/>
              <w:left w:val="nil"/>
              <w:bottom w:val="nil"/>
              <w:right w:val="nil"/>
            </w:tcBorders>
          </w:tcPr>
          <w:p w14:paraId="11FB6D8C"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14:paraId="75A649F4"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Element.Name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MEDEWERKER</w:t>
            </w:r>
            <w:r w:rsidRPr="00152AF9">
              <w:rPr>
                <w:rFonts w:ascii="Arial" w:hAnsi="Arial" w:cs="Arial"/>
                <w:sz w:val="20"/>
                <w:szCs w:val="20"/>
                <w:lang w:val="en-AU"/>
              </w:rPr>
              <w:fldChar w:fldCharType="end"/>
            </w:r>
          </w:p>
        </w:tc>
      </w:tr>
      <w:tr w:rsidR="00152AF9" w:rsidRPr="00152AF9" w14:paraId="0FCC01B8" w14:textId="77777777">
        <w:tc>
          <w:tcPr>
            <w:tcW w:w="3600" w:type="dxa"/>
            <w:tcBorders>
              <w:top w:val="nil"/>
              <w:left w:val="nil"/>
              <w:bottom w:val="nil"/>
              <w:right w:val="nil"/>
            </w:tcBorders>
          </w:tcPr>
          <w:p w14:paraId="72D787A5"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517BA73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14:paraId="4D2278AD" w14:textId="77777777">
        <w:tc>
          <w:tcPr>
            <w:tcW w:w="3600" w:type="dxa"/>
            <w:tcBorders>
              <w:top w:val="nil"/>
              <w:left w:val="nil"/>
              <w:bottom w:val="nil"/>
              <w:right w:val="nil"/>
            </w:tcBorders>
          </w:tcPr>
          <w:p w14:paraId="206A9D8D"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14:paraId="352AFC6C"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Element.Alias</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MDW</w:t>
            </w:r>
            <w:r w:rsidRPr="00152AF9">
              <w:rPr>
                <w:rFonts w:ascii="Arial" w:hAnsi="Arial" w:cs="Arial"/>
                <w:sz w:val="20"/>
                <w:szCs w:val="20"/>
                <w:lang w:val="en-AU"/>
              </w:rPr>
              <w:fldChar w:fldCharType="end"/>
            </w:r>
          </w:p>
        </w:tc>
      </w:tr>
      <w:tr w:rsidR="00152AF9" w:rsidRPr="00152AF9" w14:paraId="3CFF4020" w14:textId="77777777">
        <w:tc>
          <w:tcPr>
            <w:tcW w:w="3600" w:type="dxa"/>
            <w:tcBorders>
              <w:top w:val="nil"/>
              <w:left w:val="nil"/>
              <w:bottom w:val="nil"/>
              <w:right w:val="nil"/>
            </w:tcBorders>
          </w:tcPr>
          <w:p w14:paraId="3E7C5C97"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3F8DB3B"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14:paraId="2C798C90" w14:textId="77777777">
        <w:tc>
          <w:tcPr>
            <w:tcW w:w="3600" w:type="dxa"/>
            <w:tcBorders>
              <w:top w:val="nil"/>
              <w:left w:val="nil"/>
              <w:bottom w:val="nil"/>
              <w:right w:val="nil"/>
            </w:tcBorders>
          </w:tcPr>
          <w:p w14:paraId="274BCF5D"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14:paraId="225EDE0E"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3B2DAEC6" w14:textId="77777777">
        <w:trPr>
          <w:trHeight w:val="230"/>
        </w:trPr>
        <w:tc>
          <w:tcPr>
            <w:tcW w:w="3600" w:type="dxa"/>
            <w:tcBorders>
              <w:top w:val="nil"/>
              <w:left w:val="nil"/>
              <w:bottom w:val="nil"/>
              <w:right w:val="nil"/>
            </w:tcBorders>
          </w:tcPr>
          <w:p w14:paraId="4E12431C"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2DA557F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14:paraId="4AB4ADE8" w14:textId="77777777">
        <w:trPr>
          <w:trHeight w:val="230"/>
        </w:trPr>
        <w:tc>
          <w:tcPr>
            <w:tcW w:w="3600" w:type="dxa"/>
            <w:tcBorders>
              <w:top w:val="nil"/>
              <w:left w:val="nil"/>
              <w:bottom w:val="nil"/>
              <w:right w:val="nil"/>
            </w:tcBorders>
          </w:tcPr>
          <w:p w14:paraId="6296B34D"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14:paraId="4A6974DA"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14:paraId="048EEDF6" w14:textId="77777777">
        <w:trPr>
          <w:trHeight w:val="230"/>
        </w:trPr>
        <w:tc>
          <w:tcPr>
            <w:tcW w:w="3600" w:type="dxa"/>
            <w:tcBorders>
              <w:top w:val="nil"/>
              <w:left w:val="nil"/>
              <w:bottom w:val="nil"/>
              <w:right w:val="nil"/>
            </w:tcBorders>
          </w:tcPr>
          <w:p w14:paraId="1080678A"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2910CCD6"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AE6939" w14:paraId="7EC0A43C" w14:textId="77777777">
        <w:trPr>
          <w:trHeight w:val="230"/>
        </w:trPr>
        <w:tc>
          <w:tcPr>
            <w:tcW w:w="3600" w:type="dxa"/>
            <w:tcBorders>
              <w:top w:val="nil"/>
              <w:left w:val="nil"/>
              <w:bottom w:val="nil"/>
              <w:right w:val="nil"/>
            </w:tcBorders>
          </w:tcPr>
          <w:p w14:paraId="7A4B9D07"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lastRenderedPageBreak/>
              <w:t>Definitie objecttype</w:t>
            </w:r>
          </w:p>
        </w:tc>
        <w:tc>
          <w:tcPr>
            <w:tcW w:w="5760" w:type="dxa"/>
            <w:gridSpan w:val="3"/>
            <w:tcBorders>
              <w:top w:val="nil"/>
              <w:left w:val="nil"/>
              <w:bottom w:val="nil"/>
              <w:right w:val="nil"/>
            </w:tcBorders>
          </w:tcPr>
          <w:p w14:paraId="41D40B41" w14:textId="77777777" w:rsidR="00152AF9" w:rsidRPr="00DD0F4F" w:rsidRDefault="00DA5D93" w:rsidP="00152AF9">
            <w:pPr>
              <w:autoSpaceDE w:val="0"/>
              <w:autoSpaceDN w:val="0"/>
              <w:adjustRightInd w:val="0"/>
              <w:spacing w:after="0" w:line="240" w:lineRule="auto"/>
              <w:rPr>
                <w:rFonts w:ascii="Arial" w:eastAsia="Times New Roman" w:hAnsi="Arial" w:cs="Arial"/>
                <w:color w:val="000000"/>
                <w:sz w:val="20"/>
                <w:szCs w:val="20"/>
                <w:lang w:val="nl-NL"/>
              </w:rPr>
            </w:pPr>
            <w:r w:rsidRPr="00152AF9">
              <w:rPr>
                <w:rFonts w:ascii="Arial" w:hAnsi="Arial" w:cs="Arial"/>
                <w:sz w:val="20"/>
                <w:szCs w:val="20"/>
                <w:lang w:val="en-AU"/>
              </w:rPr>
              <w:fldChar w:fldCharType="begin" w:fldLock="1"/>
            </w:r>
            <w:r w:rsidR="00152AF9" w:rsidRPr="00DD0F4F">
              <w:rPr>
                <w:rFonts w:ascii="Arial" w:hAnsi="Arial" w:cs="Arial"/>
                <w:sz w:val="20"/>
                <w:szCs w:val="20"/>
                <w:lang w:val="nl-NL"/>
              </w:rPr>
              <w:instrText xml:space="preserve">MERGEFIELD </w:instrText>
            </w:r>
            <w:r w:rsidR="00152AF9" w:rsidRPr="00DD0F4F">
              <w:rPr>
                <w:rFonts w:ascii="Arial" w:eastAsia="Times New Roman" w:hAnsi="Arial" w:cs="Arial"/>
                <w:color w:val="000000"/>
                <w:sz w:val="20"/>
                <w:szCs w:val="20"/>
                <w:lang w:val="nl-NL"/>
              </w:rPr>
              <w:instrText>Element.Notes</w:instrText>
            </w:r>
            <w:r w:rsidRPr="00152AF9">
              <w:rPr>
                <w:rFonts w:ascii="Arial" w:hAnsi="Arial" w:cs="Arial"/>
                <w:sz w:val="20"/>
                <w:szCs w:val="20"/>
                <w:lang w:val="en-AU"/>
              </w:rPr>
              <w:fldChar w:fldCharType="end"/>
            </w:r>
            <w:r w:rsidR="00152AF9" w:rsidRPr="00DD0F4F">
              <w:rPr>
                <w:rFonts w:ascii="Arial" w:eastAsia="Times New Roman" w:hAnsi="Arial" w:cs="Arial"/>
                <w:color w:val="610E6A"/>
                <w:sz w:val="20"/>
                <w:szCs w:val="20"/>
                <w:lang w:val="nl-NL"/>
              </w:rPr>
              <w:t>Een medewerker van de organisatie die zaken behandelt uit hoofde van zijn of haar functie binnen een ORGANISATORISCHE EENHEID.</w:t>
            </w:r>
          </w:p>
        </w:tc>
      </w:tr>
      <w:tr w:rsidR="00152AF9" w:rsidRPr="00AE6939" w14:paraId="15F630EB" w14:textId="77777777">
        <w:tc>
          <w:tcPr>
            <w:tcW w:w="3600" w:type="dxa"/>
            <w:tcBorders>
              <w:top w:val="nil"/>
              <w:left w:val="nil"/>
              <w:bottom w:val="nil"/>
              <w:right w:val="nil"/>
            </w:tcBorders>
          </w:tcPr>
          <w:p w14:paraId="3F699A04" w14:textId="77777777" w:rsidR="00152AF9" w:rsidRPr="00DD0F4F"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51466DFC"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AE6939" w14:paraId="254FC4BC" w14:textId="77777777">
        <w:tc>
          <w:tcPr>
            <w:tcW w:w="3600" w:type="dxa"/>
            <w:tcBorders>
              <w:top w:val="nil"/>
              <w:left w:val="nil"/>
              <w:bottom w:val="nil"/>
              <w:right w:val="nil"/>
            </w:tcBorders>
          </w:tcPr>
          <w:p w14:paraId="20BF6F14"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14:paraId="6B152595"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het GFO Zaken 2004</w:t>
            </w:r>
          </w:p>
        </w:tc>
      </w:tr>
      <w:tr w:rsidR="00152AF9" w:rsidRPr="00AE6939" w14:paraId="57D96687" w14:textId="77777777">
        <w:trPr>
          <w:trHeight w:val="230"/>
        </w:trPr>
        <w:tc>
          <w:tcPr>
            <w:tcW w:w="3600" w:type="dxa"/>
            <w:tcBorders>
              <w:top w:val="nil"/>
              <w:left w:val="nil"/>
              <w:bottom w:val="nil"/>
              <w:right w:val="nil"/>
            </w:tcBorders>
          </w:tcPr>
          <w:p w14:paraId="003B20AA" w14:textId="77777777" w:rsidR="00152AF9" w:rsidRPr="00DD0F4F"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7760CE5B"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152AF9" w14:paraId="74F1741D" w14:textId="77777777">
        <w:tc>
          <w:tcPr>
            <w:tcW w:w="3600" w:type="dxa"/>
            <w:tcBorders>
              <w:top w:val="nil"/>
              <w:left w:val="nil"/>
              <w:bottom w:val="nil"/>
              <w:right w:val="nil"/>
            </w:tcBorders>
          </w:tcPr>
          <w:p w14:paraId="4A3F3FCE"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14:paraId="777F97DA"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1 juni 2008</w:t>
            </w:r>
          </w:p>
        </w:tc>
      </w:tr>
      <w:tr w:rsidR="00152AF9" w:rsidRPr="00152AF9" w14:paraId="278363F5" w14:textId="77777777">
        <w:trPr>
          <w:trHeight w:val="260"/>
        </w:trPr>
        <w:tc>
          <w:tcPr>
            <w:tcW w:w="3600" w:type="dxa"/>
            <w:tcBorders>
              <w:top w:val="nil"/>
              <w:left w:val="nil"/>
              <w:bottom w:val="nil"/>
              <w:right w:val="nil"/>
            </w:tcBorders>
          </w:tcPr>
          <w:p w14:paraId="6E00685B"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20B05396"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14:paraId="426796D6" w14:textId="77777777">
        <w:tc>
          <w:tcPr>
            <w:tcW w:w="3600" w:type="dxa"/>
            <w:tcBorders>
              <w:top w:val="nil"/>
              <w:left w:val="nil"/>
              <w:bottom w:val="nil"/>
              <w:right w:val="nil"/>
            </w:tcBorders>
          </w:tcPr>
          <w:p w14:paraId="769E65E6"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35B815BA"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Alleen medewerkers van organisatorische eenheden van de organisatie(s) die zaken behandelen, worden hier bedoeld. Dus niet medewerkers van andere organisaties zoals de externe initiatoren van zaken. Overigens kan een dergelijke medewerker wel (interne) zaken initiëren. We beperken ons tot het aangeven welke medewerker betrokken is bij een zaak en welke gegevens van die medewerker vanuit het oogpunt van een zaak relevant zijn.</w:t>
            </w:r>
          </w:p>
          <w:p w14:paraId="72264D12"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In de hier toegepaste modellering heeft een medewerker slechts één functie en behoort hij/zij bij slechts één organisatorische eenheid. Dat betekent dat een medewerker die meerdere functies heeft en/of voor of bij meer dan één organisatorische eenheid werkt, meerdere keren kan voorkomen, met op onderdelen verschillende gegevenswaarden, zoals functie. </w:t>
            </w:r>
            <w:r w:rsidRPr="00152AF9">
              <w:rPr>
                <w:rFonts w:ascii="Arial" w:eastAsia="Times New Roman" w:hAnsi="Arial" w:cs="Arial"/>
                <w:color w:val="000000"/>
                <w:sz w:val="20"/>
                <w:szCs w:val="20"/>
              </w:rPr>
              <w:t>MEDEWERKER is een specialisatie ('subtype') van BETROKKENE.</w:t>
            </w:r>
          </w:p>
        </w:tc>
      </w:tr>
      <w:tr w:rsidR="00152AF9" w:rsidRPr="00152AF9" w14:paraId="7DCE9DBC" w14:textId="77777777">
        <w:tc>
          <w:tcPr>
            <w:tcW w:w="3600" w:type="dxa"/>
            <w:tcBorders>
              <w:top w:val="nil"/>
              <w:left w:val="nil"/>
              <w:bottom w:val="nil"/>
              <w:right w:val="nil"/>
            </w:tcBorders>
          </w:tcPr>
          <w:p w14:paraId="1B126DC8"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2D0A438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AE6939" w14:paraId="6195C2C8" w14:textId="77777777">
        <w:tc>
          <w:tcPr>
            <w:tcW w:w="3600" w:type="dxa"/>
            <w:tcBorders>
              <w:top w:val="nil"/>
              <w:left w:val="nil"/>
              <w:bottom w:val="nil"/>
              <w:right w:val="nil"/>
            </w:tcBorders>
          </w:tcPr>
          <w:p w14:paraId="7A863EDD"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14:paraId="0B269102" w14:textId="4BF0EA28" w:rsidR="00152AF9" w:rsidRPr="00DD0F4F" w:rsidRDefault="00152AF9" w:rsidP="005E194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Combinatie van </w:t>
            </w:r>
            <w:del w:id="1950" w:author="Arjan Kloosterboer" w:date="2017-09-22T04:10:00Z">
              <w:r w:rsidRPr="00DD0F4F">
                <w:rPr>
                  <w:rFonts w:ascii="Arial" w:eastAsia="Times New Roman" w:hAnsi="Arial" w:cs="Arial"/>
                  <w:color w:val="000000"/>
                  <w:sz w:val="20"/>
                  <w:szCs w:val="20"/>
                  <w:lang w:val="nl-NL"/>
                </w:rPr>
                <w:delText xml:space="preserve">(achtereenvolgens) de </w:delText>
              </w:r>
            </w:del>
            <w:r w:rsidR="005E1944" w:rsidRPr="00DD0F4F">
              <w:rPr>
                <w:rFonts w:ascii="Arial" w:eastAsia="Times New Roman" w:hAnsi="Arial" w:cs="Arial"/>
                <w:color w:val="000000"/>
                <w:sz w:val="20"/>
                <w:szCs w:val="20"/>
                <w:lang w:val="nl-NL"/>
              </w:rPr>
              <w:t xml:space="preserve">Organisatie-identificatie </w:t>
            </w:r>
            <w:del w:id="1951" w:author="Arjan Kloosterboer" w:date="2017-09-22T04:10:00Z">
              <w:r w:rsidRPr="00DD0F4F">
                <w:rPr>
                  <w:rFonts w:ascii="Arial" w:eastAsia="Times New Roman" w:hAnsi="Arial" w:cs="Arial"/>
                  <w:color w:val="000000"/>
                  <w:sz w:val="20"/>
                  <w:szCs w:val="20"/>
                  <w:lang w:val="nl-NL"/>
                </w:rPr>
                <w:delText xml:space="preserve">van ORGANISATORISCHE EENHEID </w:delText>
              </w:r>
              <w:r w:rsidR="005E1944" w:rsidRPr="00DD0F4F">
                <w:rPr>
                  <w:rFonts w:ascii="Arial" w:eastAsia="Times New Roman" w:hAnsi="Arial" w:cs="Arial"/>
                  <w:color w:val="000000"/>
                  <w:sz w:val="20"/>
                  <w:szCs w:val="20"/>
                  <w:lang w:val="nl-NL"/>
                </w:rPr>
                <w:delText xml:space="preserve">waarvan de </w:delText>
              </w:r>
              <w:r w:rsidRPr="00DD0F4F">
                <w:rPr>
                  <w:rFonts w:ascii="Arial" w:eastAsia="Times New Roman" w:hAnsi="Arial" w:cs="Arial"/>
                  <w:color w:val="000000"/>
                  <w:sz w:val="20"/>
                  <w:szCs w:val="20"/>
                  <w:lang w:val="nl-NL"/>
                </w:rPr>
                <w:delText xml:space="preserve">MEDEWERKER </w:delText>
              </w:r>
              <w:r w:rsidR="005E1944" w:rsidRPr="00DD0F4F">
                <w:rPr>
                  <w:rFonts w:ascii="Arial" w:eastAsia="Times New Roman" w:hAnsi="Arial" w:cs="Arial"/>
                  <w:color w:val="000000"/>
                  <w:sz w:val="20"/>
                  <w:szCs w:val="20"/>
                  <w:lang w:val="nl-NL"/>
                </w:rPr>
                <w:delText>deel uit maakt</w:delText>
              </w:r>
              <w:r w:rsidRPr="00DD0F4F">
                <w:rPr>
                  <w:rFonts w:ascii="Arial" w:eastAsia="Times New Roman" w:hAnsi="Arial" w:cs="Arial"/>
                  <w:color w:val="000000"/>
                  <w:sz w:val="20"/>
                  <w:szCs w:val="20"/>
                  <w:lang w:val="nl-NL"/>
                </w:rPr>
                <w:delText xml:space="preserve"> </w:delText>
              </w:r>
            </w:del>
            <w:r w:rsidRPr="00DD0F4F">
              <w:rPr>
                <w:rFonts w:ascii="Arial" w:eastAsia="Times New Roman" w:hAnsi="Arial" w:cs="Arial"/>
                <w:color w:val="000000"/>
                <w:sz w:val="20"/>
                <w:szCs w:val="20"/>
                <w:lang w:val="nl-NL"/>
              </w:rPr>
              <w:t>met Medewerkeridentificatie</w:t>
            </w:r>
          </w:p>
        </w:tc>
      </w:tr>
      <w:tr w:rsidR="00152AF9" w:rsidRPr="00AE6939" w14:paraId="15207804" w14:textId="77777777">
        <w:tc>
          <w:tcPr>
            <w:tcW w:w="3600" w:type="dxa"/>
            <w:tcBorders>
              <w:top w:val="nil"/>
              <w:left w:val="nil"/>
              <w:bottom w:val="nil"/>
              <w:right w:val="nil"/>
            </w:tcBorders>
          </w:tcPr>
          <w:p w14:paraId="495E5051" w14:textId="77777777" w:rsidR="00152AF9" w:rsidRPr="00DD0F4F"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423C0F37"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AE6939" w14:paraId="33875ECF" w14:textId="77777777">
        <w:tc>
          <w:tcPr>
            <w:tcW w:w="3600" w:type="dxa"/>
            <w:tcBorders>
              <w:top w:val="nil"/>
              <w:left w:val="nil"/>
              <w:bottom w:val="nil"/>
              <w:right w:val="nil"/>
            </w:tcBorders>
          </w:tcPr>
          <w:p w14:paraId="19A8EC6D"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14:paraId="0082C334"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medewerkers van organisatorische eenheden (van de zaakbehandelende organisatie(s)) die een rol kunnen spelen bij de behandeling van geimplementeerde zaaktypen.</w:t>
            </w:r>
          </w:p>
        </w:tc>
      </w:tr>
      <w:tr w:rsidR="00152AF9" w:rsidRPr="00AE6939" w14:paraId="78460C3E" w14:textId="77777777">
        <w:tc>
          <w:tcPr>
            <w:tcW w:w="3600" w:type="dxa"/>
            <w:tcBorders>
              <w:top w:val="nil"/>
              <w:left w:val="nil"/>
              <w:bottom w:val="nil"/>
              <w:right w:val="nil"/>
            </w:tcBorders>
          </w:tcPr>
          <w:p w14:paraId="6B4CF886" w14:textId="77777777" w:rsidR="00152AF9" w:rsidRPr="00DD0F4F"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02E72368"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152AF9" w14:paraId="414C4580" w14:textId="77777777">
        <w:tc>
          <w:tcPr>
            <w:tcW w:w="3600" w:type="dxa"/>
            <w:tcBorders>
              <w:top w:val="nil"/>
              <w:left w:val="nil"/>
              <w:bottom w:val="nil"/>
              <w:right w:val="nil"/>
            </w:tcBorders>
          </w:tcPr>
          <w:p w14:paraId="3250A0F6"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14:paraId="5A3BC047"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14:paraId="6BA3E50D" w14:textId="77777777">
        <w:tc>
          <w:tcPr>
            <w:tcW w:w="3600" w:type="dxa"/>
            <w:tcBorders>
              <w:top w:val="nil"/>
              <w:left w:val="nil"/>
              <w:bottom w:val="nil"/>
              <w:right w:val="nil"/>
            </w:tcBorders>
          </w:tcPr>
          <w:p w14:paraId="261313F2"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4F0F997"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r>
      <w:tr w:rsidR="00152AF9" w:rsidRPr="00152AF9" w14:paraId="5C6A7814" w14:textId="77777777">
        <w:tc>
          <w:tcPr>
            <w:tcW w:w="3600" w:type="dxa"/>
            <w:tcBorders>
              <w:top w:val="nil"/>
              <w:left w:val="nil"/>
              <w:bottom w:val="nil"/>
              <w:right w:val="nil"/>
            </w:tcBorders>
          </w:tcPr>
          <w:p w14:paraId="099723B4"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952" w:name="BKM_FF819D54_0C4A_4cf7_A828_6587669A8702"/>
            <w:bookmarkEnd w:id="1952"/>
            <w:r w:rsidRPr="00152AF9">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06416D2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Code</w:t>
            </w:r>
          </w:p>
        </w:tc>
        <w:tc>
          <w:tcPr>
            <w:tcW w:w="3330" w:type="dxa"/>
            <w:tcBorders>
              <w:top w:val="nil"/>
              <w:left w:val="nil"/>
              <w:bottom w:val="nil"/>
              <w:right w:val="nil"/>
            </w:tcBorders>
          </w:tcPr>
          <w:p w14:paraId="17057D4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48A4269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Herkomst</w:t>
            </w:r>
          </w:p>
        </w:tc>
      </w:tr>
      <w:tr w:rsidR="00152AF9" w:rsidRPr="00152AF9" w14:paraId="4D2AE5A0" w14:textId="77777777">
        <w:tc>
          <w:tcPr>
            <w:tcW w:w="3600" w:type="dxa"/>
            <w:tcBorders>
              <w:top w:val="nil"/>
              <w:left w:val="nil"/>
              <w:bottom w:val="nil"/>
              <w:right w:val="nil"/>
            </w:tcBorders>
          </w:tcPr>
          <w:p w14:paraId="7B8D7AB1"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DA8D9EC"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0001</w:t>
            </w:r>
          </w:p>
        </w:tc>
        <w:tc>
          <w:tcPr>
            <w:tcW w:w="3330" w:type="dxa"/>
            <w:tcBorders>
              <w:top w:val="nil"/>
              <w:left w:val="nil"/>
              <w:bottom w:val="nil"/>
              <w:right w:val="nil"/>
            </w:tcBorders>
          </w:tcPr>
          <w:p w14:paraId="51BD3C3A"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Medewerkeridentificatie</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63BC62E5"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551C68" w:rsidRPr="00152AF9" w14:paraId="75FB5C8D" w14:textId="77777777">
        <w:trPr>
          <w:ins w:id="1953" w:author="Arjan Kloosterboer" w:date="2017-09-22T04:10:00Z"/>
        </w:trPr>
        <w:tc>
          <w:tcPr>
            <w:tcW w:w="3600" w:type="dxa"/>
            <w:tcBorders>
              <w:top w:val="nil"/>
              <w:left w:val="nil"/>
              <w:bottom w:val="nil"/>
              <w:right w:val="nil"/>
            </w:tcBorders>
          </w:tcPr>
          <w:p w14:paraId="7C2E6099" w14:textId="77777777" w:rsidR="00551C68" w:rsidRPr="00152AF9" w:rsidRDefault="00551C68" w:rsidP="00152AF9">
            <w:pPr>
              <w:autoSpaceDE w:val="0"/>
              <w:autoSpaceDN w:val="0"/>
              <w:adjustRightInd w:val="0"/>
              <w:spacing w:after="0" w:line="240" w:lineRule="auto"/>
              <w:rPr>
                <w:ins w:id="1954" w:author="Arjan Kloosterboer" w:date="2017-09-22T04:10:00Z"/>
                <w:rFonts w:ascii="Arial" w:eastAsia="Times New Roman" w:hAnsi="Arial" w:cs="Arial"/>
                <w:color w:val="000000"/>
                <w:sz w:val="20"/>
                <w:szCs w:val="20"/>
              </w:rPr>
            </w:pPr>
          </w:p>
        </w:tc>
        <w:tc>
          <w:tcPr>
            <w:tcW w:w="1080" w:type="dxa"/>
            <w:tcBorders>
              <w:top w:val="nil"/>
              <w:left w:val="nil"/>
              <w:bottom w:val="nil"/>
              <w:right w:val="nil"/>
            </w:tcBorders>
          </w:tcPr>
          <w:p w14:paraId="1A3CD189" w14:textId="77777777" w:rsidR="00551C68" w:rsidRPr="00152AF9" w:rsidRDefault="00551C68" w:rsidP="00152AF9">
            <w:pPr>
              <w:autoSpaceDE w:val="0"/>
              <w:autoSpaceDN w:val="0"/>
              <w:adjustRightInd w:val="0"/>
              <w:spacing w:after="0" w:line="240" w:lineRule="auto"/>
              <w:rPr>
                <w:ins w:id="1955" w:author="Arjan Kloosterboer" w:date="2017-09-22T04:10:00Z"/>
                <w:rFonts w:ascii="Arial" w:eastAsia="Times New Roman" w:hAnsi="Arial" w:cs="Arial"/>
                <w:color w:val="000000"/>
                <w:sz w:val="20"/>
                <w:szCs w:val="20"/>
              </w:rPr>
            </w:pPr>
          </w:p>
        </w:tc>
        <w:tc>
          <w:tcPr>
            <w:tcW w:w="3330" w:type="dxa"/>
            <w:tcBorders>
              <w:top w:val="nil"/>
              <w:left w:val="nil"/>
              <w:bottom w:val="nil"/>
              <w:right w:val="nil"/>
            </w:tcBorders>
          </w:tcPr>
          <w:p w14:paraId="2A3F234D" w14:textId="22735E96" w:rsidR="00551C68" w:rsidRPr="00152AF9" w:rsidRDefault="00551C68" w:rsidP="00152AF9">
            <w:pPr>
              <w:autoSpaceDE w:val="0"/>
              <w:autoSpaceDN w:val="0"/>
              <w:adjustRightInd w:val="0"/>
              <w:spacing w:after="0" w:line="240" w:lineRule="auto"/>
              <w:rPr>
                <w:ins w:id="1956" w:author="Arjan Kloosterboer" w:date="2017-09-22T04:10:00Z"/>
                <w:rFonts w:ascii="Arial" w:hAnsi="Arial" w:cs="Arial"/>
                <w:sz w:val="20"/>
                <w:szCs w:val="20"/>
                <w:lang w:val="en-AU"/>
              </w:rPr>
            </w:pPr>
            <w:ins w:id="1957" w:author="Arjan Kloosterboer" w:date="2017-09-22T04:10:00Z">
              <w:r w:rsidRPr="00DD0F4F">
                <w:rPr>
                  <w:rFonts w:ascii="Arial" w:eastAsia="Times New Roman" w:hAnsi="Arial" w:cs="Arial"/>
                  <w:color w:val="000000"/>
                  <w:sz w:val="20"/>
                  <w:szCs w:val="20"/>
                  <w:lang w:val="nl-NL"/>
                </w:rPr>
                <w:t>Organisatie-identificatie</w:t>
              </w:r>
            </w:ins>
          </w:p>
        </w:tc>
        <w:tc>
          <w:tcPr>
            <w:tcW w:w="1350" w:type="dxa"/>
            <w:tcBorders>
              <w:top w:val="nil"/>
              <w:left w:val="nil"/>
              <w:bottom w:val="nil"/>
              <w:right w:val="nil"/>
            </w:tcBorders>
          </w:tcPr>
          <w:p w14:paraId="533A1318" w14:textId="48C616D4" w:rsidR="00551C68" w:rsidRPr="00152AF9" w:rsidRDefault="00551C68" w:rsidP="00152AF9">
            <w:pPr>
              <w:autoSpaceDE w:val="0"/>
              <w:autoSpaceDN w:val="0"/>
              <w:adjustRightInd w:val="0"/>
              <w:spacing w:after="0" w:line="240" w:lineRule="auto"/>
              <w:rPr>
                <w:ins w:id="1958" w:author="Arjan Kloosterboer" w:date="2017-09-22T04:10:00Z"/>
                <w:rFonts w:ascii="Arial" w:eastAsia="Times New Roman" w:hAnsi="Arial" w:cs="Arial"/>
                <w:color w:val="000000"/>
                <w:sz w:val="20"/>
                <w:szCs w:val="20"/>
              </w:rPr>
            </w:pPr>
            <w:ins w:id="1959" w:author="Arjan Kloosterboer" w:date="2017-09-22T04:10:00Z">
              <w:r>
                <w:rPr>
                  <w:rFonts w:ascii="Arial" w:eastAsia="Times New Roman" w:hAnsi="Arial" w:cs="Arial"/>
                  <w:color w:val="000000"/>
                  <w:sz w:val="20"/>
                  <w:szCs w:val="20"/>
                </w:rPr>
                <w:t>KING</w:t>
              </w:r>
            </w:ins>
          </w:p>
        </w:tc>
      </w:tr>
      <w:tr w:rsidR="00152AF9" w:rsidRPr="00152AF9" w14:paraId="334C0A09" w14:textId="77777777">
        <w:tc>
          <w:tcPr>
            <w:tcW w:w="3600" w:type="dxa"/>
            <w:tcBorders>
              <w:top w:val="nil"/>
              <w:left w:val="nil"/>
              <w:bottom w:val="nil"/>
              <w:right w:val="nil"/>
            </w:tcBorders>
          </w:tcPr>
          <w:p w14:paraId="01B7FD53"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960" w:name="BKM_79457AE1_2585_4ce0_A864_D4ADE30A2135"/>
            <w:bookmarkEnd w:id="1960"/>
          </w:p>
        </w:tc>
        <w:tc>
          <w:tcPr>
            <w:tcW w:w="1080" w:type="dxa"/>
            <w:tcBorders>
              <w:top w:val="nil"/>
              <w:left w:val="nil"/>
              <w:bottom w:val="nil"/>
              <w:right w:val="nil"/>
            </w:tcBorders>
          </w:tcPr>
          <w:p w14:paraId="0A7E169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0003</w:t>
            </w:r>
          </w:p>
        </w:tc>
        <w:tc>
          <w:tcPr>
            <w:tcW w:w="3330" w:type="dxa"/>
            <w:tcBorders>
              <w:top w:val="nil"/>
              <w:left w:val="nil"/>
              <w:bottom w:val="nil"/>
              <w:right w:val="nil"/>
            </w:tcBorders>
          </w:tcPr>
          <w:p w14:paraId="22359CF7"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Achternaam</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7DD36EBB"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6AB5B38C" w14:textId="77777777">
        <w:tc>
          <w:tcPr>
            <w:tcW w:w="3600" w:type="dxa"/>
            <w:tcBorders>
              <w:top w:val="nil"/>
              <w:left w:val="nil"/>
              <w:bottom w:val="nil"/>
              <w:right w:val="nil"/>
            </w:tcBorders>
          </w:tcPr>
          <w:p w14:paraId="0729D483"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961" w:name="BKM_AE3CF305_B845_40cf_A9E3_2DE97CB31F46"/>
            <w:bookmarkEnd w:id="1961"/>
          </w:p>
        </w:tc>
        <w:tc>
          <w:tcPr>
            <w:tcW w:w="1080" w:type="dxa"/>
            <w:tcBorders>
              <w:top w:val="nil"/>
              <w:left w:val="nil"/>
              <w:bottom w:val="nil"/>
              <w:right w:val="nil"/>
            </w:tcBorders>
          </w:tcPr>
          <w:p w14:paraId="6ACA65E0"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0006</w:t>
            </w:r>
          </w:p>
        </w:tc>
        <w:tc>
          <w:tcPr>
            <w:tcW w:w="3330" w:type="dxa"/>
            <w:tcBorders>
              <w:top w:val="nil"/>
              <w:left w:val="nil"/>
              <w:bottom w:val="nil"/>
              <w:right w:val="nil"/>
            </w:tcBorders>
          </w:tcPr>
          <w:p w14:paraId="71B33CBB"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Datum uit dienst</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042DC39B"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61EA6258" w14:textId="77777777">
        <w:tc>
          <w:tcPr>
            <w:tcW w:w="3600" w:type="dxa"/>
            <w:tcBorders>
              <w:top w:val="nil"/>
              <w:left w:val="nil"/>
              <w:bottom w:val="nil"/>
              <w:right w:val="nil"/>
            </w:tcBorders>
          </w:tcPr>
          <w:p w14:paraId="57B6026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962" w:name="BKM_2EEFDDE3_164E_4dc6_8573_205834C1AF47"/>
            <w:bookmarkEnd w:id="1962"/>
          </w:p>
        </w:tc>
        <w:tc>
          <w:tcPr>
            <w:tcW w:w="1080" w:type="dxa"/>
            <w:tcBorders>
              <w:top w:val="nil"/>
              <w:left w:val="nil"/>
              <w:bottom w:val="nil"/>
              <w:right w:val="nil"/>
            </w:tcBorders>
          </w:tcPr>
          <w:p w14:paraId="7C8850D6"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9516</w:t>
            </w:r>
          </w:p>
        </w:tc>
        <w:tc>
          <w:tcPr>
            <w:tcW w:w="3330" w:type="dxa"/>
            <w:tcBorders>
              <w:top w:val="nil"/>
              <w:left w:val="nil"/>
              <w:bottom w:val="nil"/>
              <w:right w:val="nil"/>
            </w:tcBorders>
          </w:tcPr>
          <w:p w14:paraId="14920CE5"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E-mail adres</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42055714"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6F5B552C" w14:textId="77777777">
        <w:tc>
          <w:tcPr>
            <w:tcW w:w="3600" w:type="dxa"/>
            <w:tcBorders>
              <w:top w:val="nil"/>
              <w:left w:val="nil"/>
              <w:bottom w:val="nil"/>
              <w:right w:val="nil"/>
            </w:tcBorders>
          </w:tcPr>
          <w:p w14:paraId="77CBC021"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963" w:name="BKM_F17EE707_8A6A_483b_9ED7_204707E1F384"/>
            <w:bookmarkEnd w:id="1963"/>
          </w:p>
        </w:tc>
        <w:tc>
          <w:tcPr>
            <w:tcW w:w="1080" w:type="dxa"/>
            <w:tcBorders>
              <w:top w:val="nil"/>
              <w:left w:val="nil"/>
              <w:bottom w:val="nil"/>
              <w:right w:val="nil"/>
            </w:tcBorders>
          </w:tcPr>
          <w:p w14:paraId="5E969CFC"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0002</w:t>
            </w:r>
          </w:p>
        </w:tc>
        <w:tc>
          <w:tcPr>
            <w:tcW w:w="3330" w:type="dxa"/>
            <w:tcBorders>
              <w:top w:val="nil"/>
              <w:left w:val="nil"/>
              <w:bottom w:val="nil"/>
              <w:right w:val="nil"/>
            </w:tcBorders>
          </w:tcPr>
          <w:p w14:paraId="53115812"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Functie</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5B6C934A"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04812476" w14:textId="77777777">
        <w:tc>
          <w:tcPr>
            <w:tcW w:w="3600" w:type="dxa"/>
            <w:tcBorders>
              <w:top w:val="nil"/>
              <w:left w:val="nil"/>
              <w:bottom w:val="nil"/>
              <w:right w:val="nil"/>
            </w:tcBorders>
          </w:tcPr>
          <w:p w14:paraId="1DDF6A47"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964" w:name="BKM_AA40C186_C355_457e_99D9_24BE43B05301"/>
            <w:bookmarkEnd w:id="1964"/>
          </w:p>
        </w:tc>
        <w:tc>
          <w:tcPr>
            <w:tcW w:w="1080" w:type="dxa"/>
            <w:tcBorders>
              <w:top w:val="nil"/>
              <w:left w:val="nil"/>
              <w:bottom w:val="nil"/>
              <w:right w:val="nil"/>
            </w:tcBorders>
          </w:tcPr>
          <w:p w14:paraId="1EFCF1D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0410</w:t>
            </w:r>
          </w:p>
        </w:tc>
        <w:tc>
          <w:tcPr>
            <w:tcW w:w="3330" w:type="dxa"/>
            <w:tcBorders>
              <w:top w:val="nil"/>
              <w:left w:val="nil"/>
              <w:bottom w:val="nil"/>
              <w:right w:val="nil"/>
            </w:tcBorders>
          </w:tcPr>
          <w:p w14:paraId="68D6D351"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Geslachtsaanduiding</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1475C131"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5D650E81" w14:textId="77777777">
        <w:tc>
          <w:tcPr>
            <w:tcW w:w="3600" w:type="dxa"/>
            <w:tcBorders>
              <w:top w:val="nil"/>
              <w:left w:val="nil"/>
              <w:bottom w:val="nil"/>
              <w:right w:val="nil"/>
            </w:tcBorders>
          </w:tcPr>
          <w:p w14:paraId="6960640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965" w:name="BKM_C59B1A14_1E2F_4a54_B273_6D4C84713390"/>
            <w:bookmarkEnd w:id="1965"/>
          </w:p>
        </w:tc>
        <w:tc>
          <w:tcPr>
            <w:tcW w:w="1080" w:type="dxa"/>
            <w:tcBorders>
              <w:top w:val="nil"/>
              <w:left w:val="nil"/>
              <w:bottom w:val="nil"/>
              <w:right w:val="nil"/>
            </w:tcBorders>
          </w:tcPr>
          <w:p w14:paraId="31EB7F33"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0007</w:t>
            </w:r>
          </w:p>
        </w:tc>
        <w:tc>
          <w:tcPr>
            <w:tcW w:w="3330" w:type="dxa"/>
            <w:tcBorders>
              <w:top w:val="nil"/>
              <w:left w:val="nil"/>
              <w:bottom w:val="nil"/>
              <w:right w:val="nil"/>
            </w:tcBorders>
          </w:tcPr>
          <w:p w14:paraId="327B82A6"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Medewerkertoelichting</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474FD9D8"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2AC579B9" w14:textId="77777777">
        <w:tc>
          <w:tcPr>
            <w:tcW w:w="3600" w:type="dxa"/>
            <w:tcBorders>
              <w:top w:val="nil"/>
              <w:left w:val="nil"/>
              <w:bottom w:val="nil"/>
              <w:right w:val="nil"/>
            </w:tcBorders>
          </w:tcPr>
          <w:p w14:paraId="08EA5F4E"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966" w:name="BKM_A7726010_7E58_40b6_9523_A4CC9844F5DD"/>
            <w:bookmarkEnd w:id="1966"/>
          </w:p>
        </w:tc>
        <w:tc>
          <w:tcPr>
            <w:tcW w:w="1080" w:type="dxa"/>
            <w:tcBorders>
              <w:top w:val="nil"/>
              <w:left w:val="nil"/>
              <w:bottom w:val="nil"/>
              <w:right w:val="nil"/>
            </w:tcBorders>
          </w:tcPr>
          <w:p w14:paraId="2256F127"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0005</w:t>
            </w:r>
          </w:p>
        </w:tc>
        <w:tc>
          <w:tcPr>
            <w:tcW w:w="3330" w:type="dxa"/>
            <w:tcBorders>
              <w:top w:val="nil"/>
              <w:left w:val="nil"/>
              <w:bottom w:val="nil"/>
              <w:right w:val="nil"/>
            </w:tcBorders>
          </w:tcPr>
          <w:p w14:paraId="7C6E3962"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Roepnaam</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2B9C6B1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2081FA23" w14:textId="77777777">
        <w:tc>
          <w:tcPr>
            <w:tcW w:w="3600" w:type="dxa"/>
            <w:tcBorders>
              <w:top w:val="nil"/>
              <w:left w:val="nil"/>
              <w:bottom w:val="nil"/>
              <w:right w:val="nil"/>
            </w:tcBorders>
          </w:tcPr>
          <w:p w14:paraId="74DB674D"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967" w:name="BKM_0BE56460_275E_4dcb_9946_5B88658BF3BD"/>
            <w:bookmarkEnd w:id="1967"/>
          </w:p>
        </w:tc>
        <w:tc>
          <w:tcPr>
            <w:tcW w:w="1080" w:type="dxa"/>
            <w:tcBorders>
              <w:top w:val="nil"/>
              <w:left w:val="nil"/>
              <w:bottom w:val="nil"/>
              <w:right w:val="nil"/>
            </w:tcBorders>
          </w:tcPr>
          <w:p w14:paraId="2016DE8D"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9580</w:t>
            </w:r>
          </w:p>
        </w:tc>
        <w:tc>
          <w:tcPr>
            <w:tcW w:w="3330" w:type="dxa"/>
            <w:tcBorders>
              <w:top w:val="nil"/>
              <w:left w:val="nil"/>
              <w:bottom w:val="nil"/>
              <w:right w:val="nil"/>
            </w:tcBorders>
          </w:tcPr>
          <w:p w14:paraId="28647827"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Telefoonnummer</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31623B1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387683B4" w14:textId="77777777">
        <w:tc>
          <w:tcPr>
            <w:tcW w:w="3600" w:type="dxa"/>
            <w:tcBorders>
              <w:top w:val="nil"/>
              <w:left w:val="nil"/>
              <w:bottom w:val="nil"/>
              <w:right w:val="nil"/>
            </w:tcBorders>
          </w:tcPr>
          <w:p w14:paraId="3565D234"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968" w:name="BKM_65D1582C_5922_4ebb_8CE6_3B0F1BBD0941"/>
            <w:bookmarkEnd w:id="1968"/>
          </w:p>
        </w:tc>
        <w:tc>
          <w:tcPr>
            <w:tcW w:w="1080" w:type="dxa"/>
            <w:tcBorders>
              <w:top w:val="nil"/>
              <w:left w:val="nil"/>
              <w:bottom w:val="nil"/>
              <w:right w:val="nil"/>
            </w:tcBorders>
          </w:tcPr>
          <w:p w14:paraId="1E3DE54B"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0211</w:t>
            </w:r>
          </w:p>
        </w:tc>
        <w:tc>
          <w:tcPr>
            <w:tcW w:w="3330" w:type="dxa"/>
            <w:tcBorders>
              <w:top w:val="nil"/>
              <w:left w:val="nil"/>
              <w:bottom w:val="nil"/>
              <w:right w:val="nil"/>
            </w:tcBorders>
          </w:tcPr>
          <w:p w14:paraId="47921DE6"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Voorletters</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4B91EE7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5AB8755F" w14:textId="77777777">
        <w:tc>
          <w:tcPr>
            <w:tcW w:w="3600" w:type="dxa"/>
            <w:tcBorders>
              <w:top w:val="nil"/>
              <w:left w:val="nil"/>
              <w:bottom w:val="nil"/>
              <w:right w:val="nil"/>
            </w:tcBorders>
          </w:tcPr>
          <w:p w14:paraId="35A771E0"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969" w:name="BKM_01234EAF_833A_4cd6_8EA0_045F889301FF"/>
            <w:bookmarkEnd w:id="1969"/>
          </w:p>
        </w:tc>
        <w:tc>
          <w:tcPr>
            <w:tcW w:w="1080" w:type="dxa"/>
            <w:tcBorders>
              <w:top w:val="nil"/>
              <w:left w:val="nil"/>
              <w:bottom w:val="nil"/>
              <w:right w:val="nil"/>
            </w:tcBorders>
          </w:tcPr>
          <w:p w14:paraId="73C85DE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0004</w:t>
            </w:r>
          </w:p>
        </w:tc>
        <w:tc>
          <w:tcPr>
            <w:tcW w:w="3330" w:type="dxa"/>
            <w:tcBorders>
              <w:top w:val="nil"/>
              <w:left w:val="nil"/>
              <w:bottom w:val="nil"/>
              <w:right w:val="nil"/>
            </w:tcBorders>
          </w:tcPr>
          <w:p w14:paraId="68C7B50B"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Voorvoegsel achternaam</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50795B82"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7EE32DD0" w14:textId="77777777">
        <w:tc>
          <w:tcPr>
            <w:tcW w:w="3600" w:type="dxa"/>
            <w:tcBorders>
              <w:top w:val="nil"/>
              <w:left w:val="nil"/>
              <w:bottom w:val="nil"/>
              <w:right w:val="nil"/>
            </w:tcBorders>
          </w:tcPr>
          <w:p w14:paraId="717BB3F8"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14:paraId="31B437F7"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14:paraId="69D3D6C5"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Herkomst</w:t>
            </w:r>
          </w:p>
        </w:tc>
      </w:tr>
      <w:tr w:rsidR="00152AF9" w:rsidRPr="00152AF9" w14:paraId="5375B040" w14:textId="77777777">
        <w:tc>
          <w:tcPr>
            <w:tcW w:w="3600" w:type="dxa"/>
            <w:tcBorders>
              <w:top w:val="nil"/>
              <w:left w:val="nil"/>
              <w:bottom w:val="nil"/>
              <w:right w:val="nil"/>
            </w:tcBorders>
          </w:tcPr>
          <w:p w14:paraId="6C617421"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71B101A8"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Connector.Name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hoort bij</w:t>
            </w:r>
            <w:r w:rsidRPr="00152AF9">
              <w:rPr>
                <w:rFonts w:ascii="Arial" w:hAnsi="Arial" w:cs="Arial"/>
                <w:sz w:val="20"/>
                <w:szCs w:val="20"/>
                <w:lang w:val="en-AU"/>
              </w:rPr>
              <w:fldChar w:fldCharType="end"/>
            </w:r>
            <w:r w:rsidR="00152AF9" w:rsidRPr="00152AF9">
              <w:rPr>
                <w:rFonts w:ascii="Arial" w:eastAsia="Times New Roman" w:hAnsi="Arial" w:cs="Arial"/>
                <w:color w:val="000000"/>
                <w:sz w:val="20"/>
                <w:szCs w:val="20"/>
              </w:rPr>
              <w:t xml:space="preserve">   </w:t>
            </w:r>
            <w:r w:rsidRPr="00152AF9">
              <w:rPr>
                <w:rFonts w:ascii="Arial" w:eastAsia="Times New Roman" w:hAnsi="Arial" w:cs="Arial"/>
                <w:color w:val="000000"/>
                <w:sz w:val="20"/>
                <w:szCs w:val="20"/>
              </w:rPr>
              <w:fldChar w:fldCharType="begin" w:fldLock="1"/>
            </w:r>
            <w:r w:rsidR="00152AF9" w:rsidRPr="00152AF9">
              <w:rPr>
                <w:rFonts w:ascii="Arial" w:eastAsia="Times New Roman" w:hAnsi="Arial" w:cs="Arial"/>
                <w:color w:val="000000"/>
                <w:sz w:val="20"/>
                <w:szCs w:val="20"/>
              </w:rPr>
              <w:instrText>MERGEFIELD Element.Name</w:instrText>
            </w:r>
            <w:r w:rsidRPr="00152AF9">
              <w:rPr>
                <w:rFonts w:ascii="Arial" w:eastAsia="Times New Roman" w:hAnsi="Arial" w:cs="Arial"/>
                <w:color w:val="000000"/>
                <w:sz w:val="20"/>
                <w:szCs w:val="20"/>
              </w:rPr>
              <w:fldChar w:fldCharType="separate"/>
            </w:r>
            <w:r w:rsidR="00152AF9" w:rsidRPr="00152AF9">
              <w:rPr>
                <w:rFonts w:ascii="Arial" w:eastAsia="Times New Roman" w:hAnsi="Arial" w:cs="Arial"/>
                <w:color w:val="000000"/>
                <w:sz w:val="20"/>
                <w:szCs w:val="20"/>
              </w:rPr>
              <w:t>ORGANISATORISCHE EENHEID</w:t>
            </w:r>
            <w:r w:rsidRPr="00152AF9">
              <w:rPr>
                <w:rFonts w:ascii="Arial" w:eastAsia="Times New Roman" w:hAnsi="Arial" w:cs="Arial"/>
                <w:color w:val="000000"/>
                <w:sz w:val="20"/>
                <w:szCs w:val="20"/>
              </w:rPr>
              <w:fldChar w:fldCharType="end"/>
            </w:r>
            <w:r w:rsidR="00152AF9" w:rsidRPr="00152AF9">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2E998AFC"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4E6C72FD" w14:textId="77777777">
        <w:tc>
          <w:tcPr>
            <w:tcW w:w="3600" w:type="dxa"/>
            <w:tcBorders>
              <w:top w:val="nil"/>
              <w:left w:val="nil"/>
              <w:bottom w:val="nil"/>
              <w:right w:val="nil"/>
            </w:tcBorders>
          </w:tcPr>
          <w:p w14:paraId="64F764C2"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01E15AB2" w14:textId="77777777" w:rsidR="00152AF9" w:rsidRPr="00DD0F4F" w:rsidRDefault="00DA5D93" w:rsidP="00152AF9">
            <w:pPr>
              <w:autoSpaceDE w:val="0"/>
              <w:autoSpaceDN w:val="0"/>
              <w:adjustRightInd w:val="0"/>
              <w:spacing w:after="0" w:line="240" w:lineRule="auto"/>
              <w:rPr>
                <w:rFonts w:ascii="Arial" w:eastAsia="Times New Roman" w:hAnsi="Arial" w:cs="Arial"/>
                <w:color w:val="000000"/>
                <w:sz w:val="20"/>
                <w:szCs w:val="20"/>
                <w:lang w:val="nl-NL"/>
              </w:rPr>
            </w:pPr>
            <w:r w:rsidRPr="00152AF9">
              <w:rPr>
                <w:rFonts w:ascii="Arial" w:hAnsi="Arial" w:cs="Arial"/>
                <w:sz w:val="20"/>
                <w:szCs w:val="20"/>
                <w:lang w:val="en-AU"/>
              </w:rPr>
              <w:fldChar w:fldCharType="begin" w:fldLock="1"/>
            </w:r>
            <w:r w:rsidR="00152AF9" w:rsidRPr="00DD0F4F">
              <w:rPr>
                <w:rFonts w:ascii="Arial" w:hAnsi="Arial" w:cs="Arial"/>
                <w:sz w:val="20"/>
                <w:szCs w:val="20"/>
                <w:lang w:val="nl-NL"/>
              </w:rPr>
              <w:instrText xml:space="preserve">MERGEFIELD </w:instrText>
            </w:r>
            <w:r w:rsidR="00152AF9" w:rsidRPr="00DD0F4F">
              <w:rPr>
                <w:rFonts w:ascii="Arial" w:eastAsia="Times New Roman" w:hAnsi="Arial" w:cs="Arial"/>
                <w:color w:val="000000"/>
                <w:sz w:val="20"/>
                <w:szCs w:val="20"/>
                <w:lang w:val="nl-NL"/>
              </w:rPr>
              <w:instrText>Connector.Name</w:instrText>
            </w:r>
            <w:r w:rsidRPr="00152AF9">
              <w:rPr>
                <w:rFonts w:ascii="Arial" w:hAnsi="Arial" w:cs="Arial"/>
                <w:sz w:val="20"/>
                <w:szCs w:val="20"/>
                <w:lang w:val="en-AU"/>
              </w:rPr>
              <w:fldChar w:fldCharType="separate"/>
            </w:r>
            <w:r w:rsidR="00152AF9" w:rsidRPr="00DD0F4F">
              <w:rPr>
                <w:rFonts w:ascii="Arial" w:eastAsia="Times New Roman" w:hAnsi="Arial" w:cs="Arial"/>
                <w:color w:val="000000"/>
                <w:sz w:val="20"/>
                <w:szCs w:val="20"/>
                <w:lang w:val="nl-NL"/>
              </w:rPr>
              <w:t>is contactpersoon voor</w:t>
            </w:r>
            <w:r w:rsidRPr="00152AF9">
              <w:rPr>
                <w:rFonts w:ascii="Arial" w:hAnsi="Arial" w:cs="Arial"/>
                <w:sz w:val="20"/>
                <w:szCs w:val="20"/>
                <w:lang w:val="en-AU"/>
              </w:rPr>
              <w:fldChar w:fldCharType="end"/>
            </w:r>
            <w:r w:rsidR="00152AF9" w:rsidRPr="00DD0F4F">
              <w:rPr>
                <w:rFonts w:ascii="Arial" w:eastAsia="Times New Roman" w:hAnsi="Arial" w:cs="Arial"/>
                <w:color w:val="000000"/>
                <w:sz w:val="20"/>
                <w:szCs w:val="20"/>
                <w:lang w:val="nl-NL"/>
              </w:rPr>
              <w:t xml:space="preserve">   </w:t>
            </w:r>
            <w:r w:rsidRPr="00152AF9">
              <w:rPr>
                <w:rFonts w:ascii="Arial" w:eastAsia="Times New Roman" w:hAnsi="Arial" w:cs="Arial"/>
                <w:color w:val="000000"/>
                <w:sz w:val="20"/>
                <w:szCs w:val="20"/>
              </w:rPr>
              <w:fldChar w:fldCharType="begin" w:fldLock="1"/>
            </w:r>
            <w:r w:rsidR="00152AF9" w:rsidRPr="00DD0F4F">
              <w:rPr>
                <w:rFonts w:ascii="Arial" w:eastAsia="Times New Roman" w:hAnsi="Arial" w:cs="Arial"/>
                <w:color w:val="000000"/>
                <w:sz w:val="20"/>
                <w:szCs w:val="20"/>
                <w:lang w:val="nl-NL"/>
              </w:rPr>
              <w:instrText>MERGEFIELD Element.Name</w:instrText>
            </w:r>
            <w:r w:rsidRPr="00152AF9">
              <w:rPr>
                <w:rFonts w:ascii="Arial" w:eastAsia="Times New Roman" w:hAnsi="Arial" w:cs="Arial"/>
                <w:color w:val="000000"/>
                <w:sz w:val="20"/>
                <w:szCs w:val="20"/>
              </w:rPr>
              <w:fldChar w:fldCharType="separate"/>
            </w:r>
            <w:r w:rsidR="00152AF9" w:rsidRPr="00DD0F4F">
              <w:rPr>
                <w:rFonts w:ascii="Arial" w:eastAsia="Times New Roman" w:hAnsi="Arial" w:cs="Arial"/>
                <w:color w:val="000000"/>
                <w:sz w:val="20"/>
                <w:szCs w:val="20"/>
                <w:lang w:val="nl-NL"/>
              </w:rPr>
              <w:t>ORGANISATORISCHE EENHEID</w:t>
            </w:r>
            <w:r w:rsidRPr="00152AF9">
              <w:rPr>
                <w:rFonts w:ascii="Arial" w:eastAsia="Times New Roman" w:hAnsi="Arial" w:cs="Arial"/>
                <w:color w:val="000000"/>
                <w:sz w:val="20"/>
                <w:szCs w:val="20"/>
              </w:rPr>
              <w:fldChar w:fldCharType="end"/>
            </w:r>
            <w:r w:rsidR="00152AF9" w:rsidRPr="00DD0F4F">
              <w:rPr>
                <w:rFonts w:ascii="Arial" w:eastAsia="Times New Roman" w:hAnsi="Arial" w:cs="Arial"/>
                <w:color w:val="000000"/>
                <w:sz w:val="20"/>
                <w:szCs w:val="20"/>
                <w:lang w:val="nl-NL"/>
              </w:rPr>
              <w:t xml:space="preserve">  </w:t>
            </w:r>
          </w:p>
        </w:tc>
        <w:tc>
          <w:tcPr>
            <w:tcW w:w="1350" w:type="dxa"/>
            <w:tcBorders>
              <w:top w:val="nil"/>
              <w:left w:val="nil"/>
              <w:bottom w:val="nil"/>
              <w:right w:val="nil"/>
            </w:tcBorders>
          </w:tcPr>
          <w:p w14:paraId="3D610793"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063584C7" w14:textId="77777777">
        <w:tc>
          <w:tcPr>
            <w:tcW w:w="3600" w:type="dxa"/>
            <w:tcBorders>
              <w:top w:val="nil"/>
              <w:left w:val="nil"/>
              <w:bottom w:val="nil"/>
              <w:right w:val="nil"/>
            </w:tcBorders>
          </w:tcPr>
          <w:p w14:paraId="3184238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35550203" w14:textId="77777777" w:rsidR="00152AF9" w:rsidRPr="00DD0F4F" w:rsidRDefault="00DA5D93" w:rsidP="00152AF9">
            <w:pPr>
              <w:autoSpaceDE w:val="0"/>
              <w:autoSpaceDN w:val="0"/>
              <w:adjustRightInd w:val="0"/>
              <w:spacing w:after="0" w:line="240" w:lineRule="auto"/>
              <w:rPr>
                <w:rFonts w:ascii="Arial" w:eastAsia="Times New Roman" w:hAnsi="Arial" w:cs="Arial"/>
                <w:color w:val="000000"/>
                <w:sz w:val="20"/>
                <w:szCs w:val="20"/>
                <w:lang w:val="nl-NL"/>
              </w:rPr>
            </w:pPr>
            <w:r w:rsidRPr="00152AF9">
              <w:rPr>
                <w:rFonts w:ascii="Arial" w:hAnsi="Arial" w:cs="Arial"/>
                <w:sz w:val="20"/>
                <w:szCs w:val="20"/>
                <w:lang w:val="en-AU"/>
              </w:rPr>
              <w:fldChar w:fldCharType="begin" w:fldLock="1"/>
            </w:r>
            <w:r w:rsidR="00152AF9" w:rsidRPr="00DD0F4F">
              <w:rPr>
                <w:rFonts w:ascii="Arial" w:hAnsi="Arial" w:cs="Arial"/>
                <w:sz w:val="20"/>
                <w:szCs w:val="20"/>
                <w:lang w:val="nl-NL"/>
              </w:rPr>
              <w:instrText xml:space="preserve">MERGEFIELD </w:instrText>
            </w:r>
            <w:r w:rsidR="00152AF9" w:rsidRPr="00DD0F4F">
              <w:rPr>
                <w:rFonts w:ascii="Arial" w:eastAsia="Times New Roman" w:hAnsi="Arial" w:cs="Arial"/>
                <w:color w:val="000000"/>
                <w:sz w:val="20"/>
                <w:szCs w:val="20"/>
                <w:lang w:val="nl-NL"/>
              </w:rPr>
              <w:instrText>Connector.Name</w:instrText>
            </w:r>
            <w:r w:rsidRPr="00152AF9">
              <w:rPr>
                <w:rFonts w:ascii="Arial" w:hAnsi="Arial" w:cs="Arial"/>
                <w:sz w:val="20"/>
                <w:szCs w:val="20"/>
                <w:lang w:val="en-AU"/>
              </w:rPr>
              <w:fldChar w:fldCharType="separate"/>
            </w:r>
            <w:r w:rsidR="00152AF9" w:rsidRPr="00DD0F4F">
              <w:rPr>
                <w:rFonts w:ascii="Arial" w:eastAsia="Times New Roman" w:hAnsi="Arial" w:cs="Arial"/>
                <w:color w:val="000000"/>
                <w:sz w:val="20"/>
                <w:szCs w:val="20"/>
                <w:lang w:val="nl-NL"/>
              </w:rPr>
              <w:t>is verantwoordelijk voor</w:t>
            </w:r>
            <w:r w:rsidRPr="00152AF9">
              <w:rPr>
                <w:rFonts w:ascii="Arial" w:hAnsi="Arial" w:cs="Arial"/>
                <w:sz w:val="20"/>
                <w:szCs w:val="20"/>
                <w:lang w:val="en-AU"/>
              </w:rPr>
              <w:fldChar w:fldCharType="end"/>
            </w:r>
            <w:r w:rsidR="00152AF9" w:rsidRPr="00DD0F4F">
              <w:rPr>
                <w:rFonts w:ascii="Arial" w:eastAsia="Times New Roman" w:hAnsi="Arial" w:cs="Arial"/>
                <w:color w:val="000000"/>
                <w:sz w:val="20"/>
                <w:szCs w:val="20"/>
                <w:lang w:val="nl-NL"/>
              </w:rPr>
              <w:t xml:space="preserve">   </w:t>
            </w:r>
            <w:r w:rsidRPr="00152AF9">
              <w:rPr>
                <w:rFonts w:ascii="Arial" w:eastAsia="Times New Roman" w:hAnsi="Arial" w:cs="Arial"/>
                <w:color w:val="000000"/>
                <w:sz w:val="20"/>
                <w:szCs w:val="20"/>
              </w:rPr>
              <w:fldChar w:fldCharType="begin" w:fldLock="1"/>
            </w:r>
            <w:r w:rsidR="00152AF9" w:rsidRPr="00DD0F4F">
              <w:rPr>
                <w:rFonts w:ascii="Arial" w:eastAsia="Times New Roman" w:hAnsi="Arial" w:cs="Arial"/>
                <w:color w:val="000000"/>
                <w:sz w:val="20"/>
                <w:szCs w:val="20"/>
                <w:lang w:val="nl-NL"/>
              </w:rPr>
              <w:instrText>MERGEFIELD Element.Name</w:instrText>
            </w:r>
            <w:r w:rsidRPr="00152AF9">
              <w:rPr>
                <w:rFonts w:ascii="Arial" w:eastAsia="Times New Roman" w:hAnsi="Arial" w:cs="Arial"/>
                <w:color w:val="000000"/>
                <w:sz w:val="20"/>
                <w:szCs w:val="20"/>
              </w:rPr>
              <w:fldChar w:fldCharType="separate"/>
            </w:r>
            <w:r w:rsidR="00152AF9" w:rsidRPr="00DD0F4F">
              <w:rPr>
                <w:rFonts w:ascii="Arial" w:eastAsia="Times New Roman" w:hAnsi="Arial" w:cs="Arial"/>
                <w:color w:val="000000"/>
                <w:sz w:val="20"/>
                <w:szCs w:val="20"/>
                <w:lang w:val="nl-NL"/>
              </w:rPr>
              <w:t>ORGANISATORISCHE EENHEID</w:t>
            </w:r>
            <w:r w:rsidRPr="00152AF9">
              <w:rPr>
                <w:rFonts w:ascii="Arial" w:eastAsia="Times New Roman" w:hAnsi="Arial" w:cs="Arial"/>
                <w:color w:val="000000"/>
                <w:sz w:val="20"/>
                <w:szCs w:val="20"/>
              </w:rPr>
              <w:fldChar w:fldCharType="end"/>
            </w:r>
            <w:r w:rsidR="00152AF9" w:rsidRPr="00DD0F4F">
              <w:rPr>
                <w:rFonts w:ascii="Arial" w:eastAsia="Times New Roman" w:hAnsi="Arial" w:cs="Arial"/>
                <w:color w:val="000000"/>
                <w:sz w:val="20"/>
                <w:szCs w:val="20"/>
                <w:lang w:val="nl-NL"/>
              </w:rPr>
              <w:t xml:space="preserve">  </w:t>
            </w:r>
          </w:p>
        </w:tc>
        <w:tc>
          <w:tcPr>
            <w:tcW w:w="1350" w:type="dxa"/>
            <w:tcBorders>
              <w:top w:val="nil"/>
              <w:left w:val="nil"/>
              <w:bottom w:val="nil"/>
              <w:right w:val="nil"/>
            </w:tcBorders>
          </w:tcPr>
          <w:p w14:paraId="193AF77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AE6939" w14:paraId="7392509C" w14:textId="77777777">
        <w:tc>
          <w:tcPr>
            <w:tcW w:w="3600" w:type="dxa"/>
            <w:tcBorders>
              <w:top w:val="nil"/>
              <w:left w:val="nil"/>
              <w:bottom w:val="nil"/>
              <w:right w:val="nil"/>
            </w:tcBorders>
          </w:tcPr>
          <w:p w14:paraId="4E337E44"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287FC47B"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Connector.Name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is verantwoordelijke voor</w:t>
            </w:r>
            <w:r w:rsidRPr="00152AF9">
              <w:rPr>
                <w:rFonts w:ascii="Arial" w:hAnsi="Arial" w:cs="Arial"/>
                <w:sz w:val="20"/>
                <w:szCs w:val="20"/>
                <w:lang w:val="en-AU"/>
              </w:rPr>
              <w:fldChar w:fldCharType="end"/>
            </w:r>
            <w:r w:rsidR="00152AF9" w:rsidRPr="00152AF9">
              <w:rPr>
                <w:rFonts w:ascii="Arial" w:eastAsia="Times New Roman" w:hAnsi="Arial" w:cs="Arial"/>
                <w:color w:val="000000"/>
                <w:sz w:val="20"/>
                <w:szCs w:val="20"/>
              </w:rPr>
              <w:t xml:space="preserve">   </w:t>
            </w:r>
            <w:r w:rsidRPr="00152AF9">
              <w:rPr>
                <w:rFonts w:ascii="Arial" w:eastAsia="Times New Roman" w:hAnsi="Arial" w:cs="Arial"/>
                <w:color w:val="000000"/>
                <w:sz w:val="20"/>
                <w:szCs w:val="20"/>
              </w:rPr>
              <w:fldChar w:fldCharType="begin" w:fldLock="1"/>
            </w:r>
            <w:r w:rsidR="00152AF9" w:rsidRPr="00152AF9">
              <w:rPr>
                <w:rFonts w:ascii="Arial" w:eastAsia="Times New Roman" w:hAnsi="Arial" w:cs="Arial"/>
                <w:color w:val="000000"/>
                <w:sz w:val="20"/>
                <w:szCs w:val="20"/>
              </w:rPr>
              <w:instrText>MERGEFIELD Element.Name</w:instrText>
            </w:r>
            <w:r w:rsidRPr="00152AF9">
              <w:rPr>
                <w:rFonts w:ascii="Arial" w:eastAsia="Times New Roman" w:hAnsi="Arial" w:cs="Arial"/>
                <w:color w:val="000000"/>
                <w:sz w:val="20"/>
                <w:szCs w:val="20"/>
              </w:rPr>
              <w:fldChar w:fldCharType="separate"/>
            </w:r>
            <w:r w:rsidR="00152AF9" w:rsidRPr="00152AF9">
              <w:rPr>
                <w:rFonts w:ascii="Arial" w:eastAsia="Times New Roman" w:hAnsi="Arial" w:cs="Arial"/>
                <w:color w:val="000000"/>
                <w:sz w:val="20"/>
                <w:szCs w:val="20"/>
              </w:rPr>
              <w:t>ZAAKTYPE</w:t>
            </w:r>
            <w:r w:rsidRPr="00152AF9">
              <w:rPr>
                <w:rFonts w:ascii="Arial" w:eastAsia="Times New Roman" w:hAnsi="Arial" w:cs="Arial"/>
                <w:color w:val="000000"/>
                <w:sz w:val="20"/>
                <w:szCs w:val="20"/>
              </w:rPr>
              <w:fldChar w:fldCharType="end"/>
            </w:r>
            <w:r w:rsidR="00152AF9" w:rsidRPr="00152AF9">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48A16AFD"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GFO Zaken 2004</w:t>
            </w:r>
          </w:p>
        </w:tc>
      </w:tr>
    </w:tbl>
    <w:p w14:paraId="4F2B75AB" w14:textId="77777777" w:rsidR="00152AF9" w:rsidRPr="00DD0F4F" w:rsidRDefault="00152AF9" w:rsidP="0044638F">
      <w:pPr>
        <w:rPr>
          <w:lang w:val="nl-NL"/>
        </w:rPr>
      </w:pPr>
    </w:p>
    <w:p w14:paraId="514E0AD8" w14:textId="77777777" w:rsidR="005E1944" w:rsidRPr="005E1944" w:rsidRDefault="005E1944" w:rsidP="005E1944">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Attribuutsoort</w:t>
      </w:r>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 xml:space="preserve"> </w:t>
      </w:r>
      <w:r w:rsidRPr="005E1944">
        <w:rPr>
          <w:rFonts w:ascii="Arial" w:eastAsia="Times New Roman" w:hAnsi="Arial" w:cs="Arial"/>
          <w:b/>
          <w:bCs/>
          <w:color w:val="004080"/>
          <w:sz w:val="24"/>
          <w:szCs w:val="24"/>
        </w:rPr>
        <w:t>Medewerkeridentificatie</w:t>
      </w:r>
    </w:p>
    <w:tbl>
      <w:tblPr>
        <w:tblW w:w="9464" w:type="dxa"/>
        <w:tblLayout w:type="fixed"/>
        <w:tblCellMar>
          <w:top w:w="113" w:type="dxa"/>
        </w:tblCellMar>
        <w:tblLook w:val="0000" w:firstRow="0" w:lastRow="0" w:firstColumn="0" w:lastColumn="0" w:noHBand="0" w:noVBand="0"/>
      </w:tblPr>
      <w:tblGrid>
        <w:gridCol w:w="3510"/>
        <w:gridCol w:w="5954"/>
      </w:tblGrid>
      <w:tr w:rsidR="005E1944" w14:paraId="74B7BD63" w14:textId="77777777" w:rsidTr="005E1944">
        <w:trPr>
          <w:cantSplit/>
        </w:trPr>
        <w:tc>
          <w:tcPr>
            <w:tcW w:w="3510" w:type="dxa"/>
            <w:shd w:val="clear" w:color="auto" w:fill="auto"/>
          </w:tcPr>
          <w:p w14:paraId="3A02E59F"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Naam attribuutsoort</w:t>
            </w:r>
          </w:p>
        </w:tc>
        <w:tc>
          <w:tcPr>
            <w:tcW w:w="5954" w:type="dxa"/>
            <w:shd w:val="clear" w:color="auto" w:fill="auto"/>
          </w:tcPr>
          <w:p w14:paraId="1C2FE6D8"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Medewerkeridentificatie</w:t>
            </w:r>
          </w:p>
        </w:tc>
      </w:tr>
      <w:tr w:rsidR="005E1944" w14:paraId="4F586AE2" w14:textId="77777777" w:rsidTr="005E1944">
        <w:trPr>
          <w:cantSplit/>
        </w:trPr>
        <w:tc>
          <w:tcPr>
            <w:tcW w:w="3510" w:type="dxa"/>
            <w:shd w:val="clear" w:color="auto" w:fill="auto"/>
          </w:tcPr>
          <w:p w14:paraId="47E985C3"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Herkomst attribuutsoort</w:t>
            </w:r>
          </w:p>
        </w:tc>
        <w:tc>
          <w:tcPr>
            <w:tcW w:w="5954" w:type="dxa"/>
            <w:shd w:val="clear" w:color="auto" w:fill="auto"/>
          </w:tcPr>
          <w:p w14:paraId="64BD5AFC"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GFO Zaken 2004</w:t>
            </w:r>
          </w:p>
        </w:tc>
      </w:tr>
      <w:tr w:rsidR="005E1944" w14:paraId="2DEC1AF3" w14:textId="77777777" w:rsidTr="005E1944">
        <w:trPr>
          <w:cantSplit/>
        </w:trPr>
        <w:tc>
          <w:tcPr>
            <w:tcW w:w="3510" w:type="dxa"/>
            <w:shd w:val="clear" w:color="auto" w:fill="auto"/>
          </w:tcPr>
          <w:p w14:paraId="0E094B2D"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 xml:space="preserve">Code attribuutsoort </w:t>
            </w:r>
          </w:p>
        </w:tc>
        <w:tc>
          <w:tcPr>
            <w:tcW w:w="5954" w:type="dxa"/>
            <w:shd w:val="clear" w:color="auto" w:fill="auto"/>
          </w:tcPr>
          <w:p w14:paraId="1595C67B"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0001</w:t>
            </w:r>
          </w:p>
        </w:tc>
      </w:tr>
      <w:tr w:rsidR="005E1944" w14:paraId="4121B199" w14:textId="77777777" w:rsidTr="005E1944">
        <w:trPr>
          <w:cantSplit/>
        </w:trPr>
        <w:tc>
          <w:tcPr>
            <w:tcW w:w="3510" w:type="dxa"/>
            <w:shd w:val="clear" w:color="auto" w:fill="auto"/>
          </w:tcPr>
          <w:p w14:paraId="55D2B3F1"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XML-tag attribuutsoort</w:t>
            </w:r>
          </w:p>
        </w:tc>
        <w:tc>
          <w:tcPr>
            <w:tcW w:w="5954" w:type="dxa"/>
            <w:shd w:val="clear" w:color="auto" w:fill="auto"/>
          </w:tcPr>
          <w:p w14:paraId="0F4E1253"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identificatie</w:t>
            </w:r>
          </w:p>
        </w:tc>
      </w:tr>
      <w:tr w:rsidR="005E1944" w:rsidRPr="00AE6939" w14:paraId="41FB027E" w14:textId="77777777" w:rsidTr="005E1944">
        <w:trPr>
          <w:cantSplit/>
        </w:trPr>
        <w:tc>
          <w:tcPr>
            <w:tcW w:w="3510" w:type="dxa"/>
            <w:shd w:val="clear" w:color="auto" w:fill="auto"/>
          </w:tcPr>
          <w:p w14:paraId="44A7244E"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Definitie attribuutsoort</w:t>
            </w:r>
          </w:p>
        </w:tc>
        <w:tc>
          <w:tcPr>
            <w:tcW w:w="5954" w:type="dxa"/>
            <w:shd w:val="clear" w:color="auto" w:fill="auto"/>
          </w:tcPr>
          <w:p w14:paraId="5B28A97D" w14:textId="77777777" w:rsidR="005E1944" w:rsidRPr="00DD0F4F" w:rsidRDefault="005E1944" w:rsidP="005E194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korte unieke aanduiding van de medewerker.</w:t>
            </w:r>
          </w:p>
        </w:tc>
      </w:tr>
      <w:tr w:rsidR="005E1944" w:rsidRPr="00AE6939" w14:paraId="61209527" w14:textId="77777777" w:rsidTr="005E1944">
        <w:trPr>
          <w:cantSplit/>
        </w:trPr>
        <w:tc>
          <w:tcPr>
            <w:tcW w:w="3510" w:type="dxa"/>
            <w:shd w:val="clear" w:color="auto" w:fill="auto"/>
          </w:tcPr>
          <w:p w14:paraId="559B6CB2"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Herkomst definitie attribuutsoort</w:t>
            </w:r>
          </w:p>
        </w:tc>
        <w:tc>
          <w:tcPr>
            <w:tcW w:w="5954" w:type="dxa"/>
            <w:shd w:val="clear" w:color="auto" w:fill="auto"/>
          </w:tcPr>
          <w:p w14:paraId="46A5C919" w14:textId="77777777" w:rsidR="005E1944" w:rsidRPr="00DD0F4F" w:rsidRDefault="005E1944" w:rsidP="005E194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GFO Zaken 2004</w:t>
            </w:r>
          </w:p>
        </w:tc>
      </w:tr>
      <w:tr w:rsidR="005E1944" w14:paraId="6ED4097C" w14:textId="77777777" w:rsidTr="005E1944">
        <w:trPr>
          <w:cantSplit/>
        </w:trPr>
        <w:tc>
          <w:tcPr>
            <w:tcW w:w="3510" w:type="dxa"/>
            <w:shd w:val="clear" w:color="auto" w:fill="auto"/>
          </w:tcPr>
          <w:p w14:paraId="3A06E78A"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Datum opname attribuutsoort</w:t>
            </w:r>
          </w:p>
        </w:tc>
        <w:tc>
          <w:tcPr>
            <w:tcW w:w="5954" w:type="dxa"/>
            <w:shd w:val="clear" w:color="auto" w:fill="auto"/>
          </w:tcPr>
          <w:p w14:paraId="35ED61F7"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1 juni 2008</w:t>
            </w:r>
          </w:p>
        </w:tc>
      </w:tr>
      <w:tr w:rsidR="005E1944" w:rsidRPr="00AE6939" w14:paraId="037821F7" w14:textId="77777777" w:rsidTr="005E1944">
        <w:trPr>
          <w:cantSplit/>
        </w:trPr>
        <w:tc>
          <w:tcPr>
            <w:tcW w:w="3510" w:type="dxa"/>
            <w:shd w:val="clear" w:color="auto" w:fill="auto"/>
          </w:tcPr>
          <w:p w14:paraId="577CC232"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Toelichting attribuutsoort</w:t>
            </w:r>
          </w:p>
        </w:tc>
        <w:tc>
          <w:tcPr>
            <w:tcW w:w="5954" w:type="dxa"/>
            <w:shd w:val="clear" w:color="auto" w:fill="auto"/>
          </w:tcPr>
          <w:p w14:paraId="6832E495" w14:textId="77777777" w:rsidR="005E1944" w:rsidRPr="00DD0F4F" w:rsidRDefault="005E1944" w:rsidP="005E194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zaakbehandelende organisatie(s) kan hier zelf een classificatie voor definiëren.</w:t>
            </w:r>
          </w:p>
        </w:tc>
      </w:tr>
      <w:tr w:rsidR="005E1944" w:rsidRPr="00AE6939" w14:paraId="460980A6" w14:textId="77777777" w:rsidTr="005E1944">
        <w:trPr>
          <w:cantSplit/>
        </w:trPr>
        <w:tc>
          <w:tcPr>
            <w:tcW w:w="3510" w:type="dxa"/>
            <w:shd w:val="clear" w:color="auto" w:fill="auto"/>
          </w:tcPr>
          <w:p w14:paraId="32BBC18B"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Domein attribuutsoort</w:t>
            </w:r>
          </w:p>
        </w:tc>
        <w:tc>
          <w:tcPr>
            <w:tcW w:w="5954" w:type="dxa"/>
            <w:shd w:val="clear" w:color="auto" w:fill="auto"/>
          </w:tcPr>
          <w:p w14:paraId="67FCCFE7" w14:textId="77777777" w:rsidR="005E1944" w:rsidRPr="00DD0F4F" w:rsidRDefault="005E1944" w:rsidP="005E194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Formaat:</w:t>
            </w:r>
            <w:r w:rsidRPr="00DD0F4F">
              <w:rPr>
                <w:rFonts w:ascii="Arial" w:eastAsia="Times New Roman" w:hAnsi="Arial" w:cs="Arial"/>
                <w:color w:val="000000"/>
                <w:sz w:val="20"/>
                <w:szCs w:val="20"/>
                <w:lang w:val="nl-NL"/>
              </w:rPr>
              <w:tab/>
              <w:t>AN24</w:t>
            </w:r>
            <w:r w:rsidRPr="00DD0F4F">
              <w:rPr>
                <w:rFonts w:ascii="Arial" w:eastAsia="Times New Roman" w:hAnsi="Arial" w:cs="Arial"/>
                <w:color w:val="000000"/>
                <w:sz w:val="20"/>
                <w:szCs w:val="20"/>
                <w:lang w:val="nl-NL"/>
              </w:rPr>
              <w:tab/>
            </w:r>
          </w:p>
          <w:p w14:paraId="475FECBA" w14:textId="5AC99C8E" w:rsidR="00391858" w:rsidRPr="00DD0F4F" w:rsidRDefault="005E1944">
            <w:pPr>
              <w:autoSpaceDE w:val="0"/>
              <w:autoSpaceDN w:val="0"/>
              <w:adjustRightInd w:val="0"/>
              <w:spacing w:after="0" w:line="240" w:lineRule="auto"/>
              <w:ind w:left="1872" w:hanging="1872"/>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Waardenverzameling: </w:t>
            </w:r>
            <w:r w:rsidRPr="00DD0F4F">
              <w:rPr>
                <w:rFonts w:ascii="Arial" w:eastAsia="Times New Roman" w:hAnsi="Arial" w:cs="Arial"/>
                <w:color w:val="000000"/>
                <w:sz w:val="20"/>
                <w:szCs w:val="20"/>
                <w:lang w:val="nl-NL"/>
              </w:rPr>
              <w:tab/>
              <w:t>alle alfanumerieke tekens m,u.v. diacrieten</w:t>
            </w:r>
          </w:p>
        </w:tc>
      </w:tr>
      <w:tr w:rsidR="005E1944" w14:paraId="38588D24" w14:textId="77777777" w:rsidTr="005E1944">
        <w:trPr>
          <w:cantSplit/>
        </w:trPr>
        <w:tc>
          <w:tcPr>
            <w:tcW w:w="3510" w:type="dxa"/>
            <w:shd w:val="clear" w:color="auto" w:fill="auto"/>
          </w:tcPr>
          <w:p w14:paraId="75993B6A"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materiële historie</w:t>
            </w:r>
          </w:p>
        </w:tc>
        <w:tc>
          <w:tcPr>
            <w:tcW w:w="5954" w:type="dxa"/>
            <w:shd w:val="clear" w:color="auto" w:fill="auto"/>
          </w:tcPr>
          <w:p w14:paraId="12894CEB"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14:paraId="7F26B6DE" w14:textId="77777777" w:rsidTr="005E1944">
        <w:trPr>
          <w:cantSplit/>
        </w:trPr>
        <w:tc>
          <w:tcPr>
            <w:tcW w:w="3510" w:type="dxa"/>
            <w:shd w:val="clear" w:color="auto" w:fill="auto"/>
          </w:tcPr>
          <w:p w14:paraId="382B79A4"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formele historie</w:t>
            </w:r>
          </w:p>
        </w:tc>
        <w:tc>
          <w:tcPr>
            <w:tcW w:w="5954" w:type="dxa"/>
            <w:shd w:val="clear" w:color="auto" w:fill="auto"/>
          </w:tcPr>
          <w:p w14:paraId="76E66111"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14:paraId="77977047" w14:textId="77777777" w:rsidTr="005E1944">
        <w:trPr>
          <w:cantSplit/>
        </w:trPr>
        <w:tc>
          <w:tcPr>
            <w:tcW w:w="3510" w:type="dxa"/>
            <w:shd w:val="clear" w:color="auto" w:fill="auto"/>
          </w:tcPr>
          <w:p w14:paraId="0B425FDB"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Aanduiding gebeurtenis</w:t>
            </w:r>
          </w:p>
        </w:tc>
        <w:tc>
          <w:tcPr>
            <w:tcW w:w="5954" w:type="dxa"/>
            <w:shd w:val="clear" w:color="auto" w:fill="auto"/>
          </w:tcPr>
          <w:p w14:paraId="0C641C1E"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14:paraId="4B3ED3CE" w14:textId="77777777" w:rsidTr="005E1944">
        <w:trPr>
          <w:cantSplit/>
        </w:trPr>
        <w:tc>
          <w:tcPr>
            <w:tcW w:w="3510" w:type="dxa"/>
            <w:shd w:val="clear" w:color="auto" w:fill="auto"/>
          </w:tcPr>
          <w:p w14:paraId="07BB5BA4"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Aanduiding brondocument</w:t>
            </w:r>
          </w:p>
        </w:tc>
        <w:tc>
          <w:tcPr>
            <w:tcW w:w="5954" w:type="dxa"/>
            <w:shd w:val="clear" w:color="auto" w:fill="auto"/>
          </w:tcPr>
          <w:p w14:paraId="39B76231"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14:paraId="4D297BE8" w14:textId="77777777" w:rsidTr="005E1944">
        <w:trPr>
          <w:cantSplit/>
        </w:trPr>
        <w:tc>
          <w:tcPr>
            <w:tcW w:w="3510" w:type="dxa"/>
            <w:shd w:val="clear" w:color="auto" w:fill="auto"/>
          </w:tcPr>
          <w:p w14:paraId="44507627"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in onderzoek</w:t>
            </w:r>
          </w:p>
        </w:tc>
        <w:tc>
          <w:tcPr>
            <w:tcW w:w="5954" w:type="dxa"/>
            <w:shd w:val="clear" w:color="auto" w:fill="auto"/>
          </w:tcPr>
          <w:p w14:paraId="5DD19AB8"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14:paraId="6E73FC18" w14:textId="77777777" w:rsidTr="005E1944">
        <w:trPr>
          <w:cantSplit/>
        </w:trPr>
        <w:tc>
          <w:tcPr>
            <w:tcW w:w="3510" w:type="dxa"/>
            <w:shd w:val="clear" w:color="auto" w:fill="auto"/>
          </w:tcPr>
          <w:p w14:paraId="4B833ECF"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Aanduiding strijdigheid/nietigheid</w:t>
            </w:r>
          </w:p>
        </w:tc>
        <w:tc>
          <w:tcPr>
            <w:tcW w:w="5954" w:type="dxa"/>
            <w:shd w:val="clear" w:color="auto" w:fill="auto"/>
          </w:tcPr>
          <w:p w14:paraId="050D68A4"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14:paraId="78561384" w14:textId="77777777" w:rsidTr="005E1944">
        <w:trPr>
          <w:cantSplit/>
        </w:trPr>
        <w:tc>
          <w:tcPr>
            <w:tcW w:w="3510" w:type="dxa"/>
            <w:shd w:val="clear" w:color="auto" w:fill="auto"/>
          </w:tcPr>
          <w:p w14:paraId="729B1E79"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kardinaliteit</w:t>
            </w:r>
          </w:p>
        </w:tc>
        <w:tc>
          <w:tcPr>
            <w:tcW w:w="5954" w:type="dxa"/>
            <w:shd w:val="clear" w:color="auto" w:fill="auto"/>
          </w:tcPr>
          <w:p w14:paraId="43ED0E9A"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1-1</w:t>
            </w:r>
          </w:p>
        </w:tc>
      </w:tr>
      <w:tr w:rsidR="005E1944" w14:paraId="2215211C" w14:textId="77777777" w:rsidTr="005E1944">
        <w:trPr>
          <w:cantSplit/>
        </w:trPr>
        <w:tc>
          <w:tcPr>
            <w:tcW w:w="3510" w:type="dxa"/>
            <w:shd w:val="clear" w:color="auto" w:fill="auto"/>
          </w:tcPr>
          <w:p w14:paraId="1937AC89"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authentiek</w:t>
            </w:r>
          </w:p>
        </w:tc>
        <w:tc>
          <w:tcPr>
            <w:tcW w:w="5954" w:type="dxa"/>
            <w:shd w:val="clear" w:color="auto" w:fill="auto"/>
          </w:tcPr>
          <w:p w14:paraId="07E2C7BC"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Gemeentelijk basisgegeven</w:t>
            </w:r>
          </w:p>
        </w:tc>
      </w:tr>
      <w:tr w:rsidR="005E1944" w14:paraId="69BF574F" w14:textId="77777777" w:rsidTr="005E1944">
        <w:trPr>
          <w:cantSplit/>
        </w:trPr>
        <w:tc>
          <w:tcPr>
            <w:tcW w:w="3510" w:type="dxa"/>
            <w:shd w:val="clear" w:color="auto" w:fill="auto"/>
          </w:tcPr>
          <w:p w14:paraId="1FA3F049"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Regels attribuutsoort</w:t>
            </w:r>
          </w:p>
        </w:tc>
        <w:tc>
          <w:tcPr>
            <w:tcW w:w="5954" w:type="dxa"/>
            <w:shd w:val="clear" w:color="auto" w:fill="auto"/>
          </w:tcPr>
          <w:p w14:paraId="6F45F470"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w:t>
            </w:r>
          </w:p>
        </w:tc>
      </w:tr>
    </w:tbl>
    <w:p w14:paraId="6C855DD1" w14:textId="3AF0D627" w:rsidR="005E1944" w:rsidRDefault="005E1944" w:rsidP="0044638F"/>
    <w:p w14:paraId="6668314F" w14:textId="77777777" w:rsidR="00551C68" w:rsidRPr="0083120B" w:rsidRDefault="00551C68" w:rsidP="00551C68">
      <w:pPr>
        <w:widowControl w:val="0"/>
        <w:autoSpaceDE w:val="0"/>
        <w:autoSpaceDN w:val="0"/>
        <w:adjustRightInd w:val="0"/>
        <w:spacing w:before="240" w:after="60" w:line="240" w:lineRule="auto"/>
        <w:outlineLvl w:val="3"/>
        <w:rPr>
          <w:ins w:id="1970" w:author="Arjan Kloosterboer" w:date="2017-09-22T04:10:00Z"/>
          <w:rFonts w:ascii="Arial" w:eastAsia="Times New Roman" w:hAnsi="Arial" w:cs="Arial"/>
          <w:b/>
          <w:color w:val="004080"/>
          <w:sz w:val="24"/>
          <w:szCs w:val="24"/>
          <w:lang w:eastAsia="nl-NL"/>
        </w:rPr>
      </w:pPr>
      <w:ins w:id="1971" w:author="Arjan Kloosterboer" w:date="2017-09-22T04:10:00Z">
        <w:r w:rsidRPr="00CF1953">
          <w:rPr>
            <w:rFonts w:ascii="Arial" w:eastAsia="Times New Roman" w:hAnsi="Arial" w:cs="Arial"/>
            <w:b/>
            <w:bCs/>
            <w:color w:val="004080"/>
            <w:sz w:val="24"/>
            <w:szCs w:val="24"/>
          </w:rPr>
          <w:t>«</w:t>
        </w:r>
        <w:r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Organisatie-identificatie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551C68" w:rsidRPr="00CD63CD" w14:paraId="27DDD2C9" w14:textId="77777777" w:rsidTr="00FD22CE">
        <w:trPr>
          <w:trHeight w:val="232"/>
          <w:ins w:id="1972" w:author="Arjan Kloosterboer" w:date="2017-09-22T04:10:00Z"/>
        </w:trPr>
        <w:tc>
          <w:tcPr>
            <w:tcW w:w="3780" w:type="dxa"/>
            <w:tcBorders>
              <w:top w:val="single" w:sz="4" w:space="0" w:color="auto"/>
              <w:left w:val="nil"/>
              <w:bottom w:val="nil"/>
              <w:right w:val="nil"/>
            </w:tcBorders>
          </w:tcPr>
          <w:p w14:paraId="46389058" w14:textId="77777777" w:rsidR="00551C68" w:rsidRPr="00CD63CD" w:rsidRDefault="00551C68" w:rsidP="00FD22CE">
            <w:pPr>
              <w:autoSpaceDE w:val="0"/>
              <w:autoSpaceDN w:val="0"/>
              <w:adjustRightInd w:val="0"/>
              <w:spacing w:after="0" w:line="240" w:lineRule="auto"/>
              <w:rPr>
                <w:ins w:id="1973" w:author="Arjan Kloosterboer" w:date="2017-09-22T04:10:00Z"/>
                <w:rFonts w:ascii="Arial" w:eastAsia="Times New Roman" w:hAnsi="Arial" w:cs="Arial"/>
                <w:color w:val="000000"/>
                <w:sz w:val="20"/>
                <w:szCs w:val="20"/>
              </w:rPr>
            </w:pPr>
            <w:ins w:id="1974" w:author="Arjan Kloosterboer" w:date="2017-09-22T04:10: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03066859" w14:textId="77777777" w:rsidR="00551C68" w:rsidRPr="00CD63CD" w:rsidRDefault="00551C68" w:rsidP="00FD22CE">
            <w:pPr>
              <w:autoSpaceDE w:val="0"/>
              <w:autoSpaceDN w:val="0"/>
              <w:adjustRightInd w:val="0"/>
              <w:spacing w:after="0" w:line="240" w:lineRule="auto"/>
              <w:rPr>
                <w:ins w:id="1975" w:author="Arjan Kloosterboer" w:date="2017-09-22T04:10:00Z"/>
                <w:rFonts w:ascii="Arial" w:eastAsia="Times New Roman" w:hAnsi="Arial" w:cs="Arial"/>
                <w:color w:val="000000"/>
                <w:sz w:val="20"/>
                <w:szCs w:val="20"/>
              </w:rPr>
            </w:pPr>
            <w:ins w:id="1976" w:author="Arjan Kloosterboer" w:date="2017-09-22T04:10:00Z">
              <w:r>
                <w:rPr>
                  <w:rFonts w:ascii="Arial" w:hAnsi="Arial" w:cs="Arial"/>
                  <w:sz w:val="20"/>
                  <w:szCs w:val="20"/>
                  <w:lang w:val="en-AU"/>
                </w:rPr>
                <w:t>Organisatie-identificatie</w:t>
              </w:r>
            </w:ins>
          </w:p>
        </w:tc>
      </w:tr>
      <w:tr w:rsidR="00551C68" w:rsidRPr="00CD63CD" w14:paraId="395B9794" w14:textId="77777777" w:rsidTr="00FD22CE">
        <w:trPr>
          <w:trHeight w:val="232"/>
          <w:ins w:id="1977" w:author="Arjan Kloosterboer" w:date="2017-09-22T04:10:00Z"/>
        </w:trPr>
        <w:tc>
          <w:tcPr>
            <w:tcW w:w="3780" w:type="dxa"/>
            <w:tcBorders>
              <w:top w:val="nil"/>
              <w:left w:val="nil"/>
              <w:bottom w:val="nil"/>
              <w:right w:val="nil"/>
            </w:tcBorders>
          </w:tcPr>
          <w:p w14:paraId="03EC2232" w14:textId="77777777" w:rsidR="00551C68" w:rsidRPr="00CD63CD" w:rsidRDefault="00551C68" w:rsidP="00FD22CE">
            <w:pPr>
              <w:autoSpaceDE w:val="0"/>
              <w:autoSpaceDN w:val="0"/>
              <w:adjustRightInd w:val="0"/>
              <w:spacing w:after="0" w:line="240" w:lineRule="auto"/>
              <w:rPr>
                <w:ins w:id="1978"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14E892FC" w14:textId="77777777" w:rsidR="00551C68" w:rsidRPr="00CD63CD" w:rsidRDefault="00551C68" w:rsidP="00FD22CE">
            <w:pPr>
              <w:autoSpaceDE w:val="0"/>
              <w:autoSpaceDN w:val="0"/>
              <w:adjustRightInd w:val="0"/>
              <w:spacing w:after="0" w:line="240" w:lineRule="auto"/>
              <w:rPr>
                <w:ins w:id="1979" w:author="Arjan Kloosterboer" w:date="2017-09-22T04:10:00Z"/>
                <w:rFonts w:ascii="Arial" w:eastAsia="Times New Roman" w:hAnsi="Arial" w:cs="Arial"/>
                <w:color w:val="000000"/>
                <w:sz w:val="20"/>
                <w:szCs w:val="20"/>
              </w:rPr>
            </w:pPr>
          </w:p>
        </w:tc>
      </w:tr>
      <w:tr w:rsidR="00551C68" w:rsidRPr="00CD63CD" w14:paraId="726FBDBF" w14:textId="77777777" w:rsidTr="00FD22CE">
        <w:trPr>
          <w:trHeight w:val="232"/>
          <w:ins w:id="1980" w:author="Arjan Kloosterboer" w:date="2017-09-22T04:10:00Z"/>
        </w:trPr>
        <w:tc>
          <w:tcPr>
            <w:tcW w:w="3780" w:type="dxa"/>
            <w:tcBorders>
              <w:top w:val="nil"/>
              <w:left w:val="nil"/>
              <w:bottom w:val="nil"/>
              <w:right w:val="nil"/>
            </w:tcBorders>
          </w:tcPr>
          <w:p w14:paraId="09D2CDEE" w14:textId="77777777" w:rsidR="00551C68" w:rsidRPr="00CD63CD" w:rsidRDefault="00551C68" w:rsidP="00FD22CE">
            <w:pPr>
              <w:autoSpaceDE w:val="0"/>
              <w:autoSpaceDN w:val="0"/>
              <w:adjustRightInd w:val="0"/>
              <w:spacing w:after="0" w:line="240" w:lineRule="auto"/>
              <w:rPr>
                <w:ins w:id="1981" w:author="Arjan Kloosterboer" w:date="2017-09-22T04:10:00Z"/>
                <w:rFonts w:ascii="Arial" w:eastAsia="Times New Roman" w:hAnsi="Arial" w:cs="Arial"/>
                <w:color w:val="000000"/>
                <w:sz w:val="20"/>
                <w:szCs w:val="20"/>
              </w:rPr>
            </w:pPr>
            <w:ins w:id="1982" w:author="Arjan Kloosterboer" w:date="2017-09-22T04:10: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7732C9AC" w14:textId="77777777" w:rsidR="00551C68" w:rsidRPr="00CD63CD" w:rsidRDefault="00551C68" w:rsidP="00FD22CE">
            <w:pPr>
              <w:autoSpaceDE w:val="0"/>
              <w:autoSpaceDN w:val="0"/>
              <w:adjustRightInd w:val="0"/>
              <w:spacing w:after="0" w:line="240" w:lineRule="auto"/>
              <w:rPr>
                <w:ins w:id="1983" w:author="Arjan Kloosterboer" w:date="2017-09-22T04:10:00Z"/>
                <w:rFonts w:ascii="Arial" w:eastAsia="Times New Roman" w:hAnsi="Arial" w:cs="Arial"/>
                <w:color w:val="000000"/>
                <w:sz w:val="20"/>
                <w:szCs w:val="20"/>
              </w:rPr>
            </w:pPr>
            <w:ins w:id="1984" w:author="Arjan Kloosterboer" w:date="2017-09-22T04:10:00Z">
              <w:r>
                <w:rPr>
                  <w:rFonts w:ascii="Arial" w:eastAsia="Times New Roman" w:hAnsi="Arial" w:cs="Arial"/>
                  <w:color w:val="000000"/>
                  <w:sz w:val="20"/>
                  <w:szCs w:val="20"/>
                </w:rPr>
                <w:t>KING</w:t>
              </w:r>
            </w:ins>
          </w:p>
        </w:tc>
      </w:tr>
      <w:tr w:rsidR="00551C68" w:rsidRPr="00CD63CD" w14:paraId="1464BA16" w14:textId="77777777" w:rsidTr="00FD22CE">
        <w:trPr>
          <w:trHeight w:val="232"/>
          <w:ins w:id="1985" w:author="Arjan Kloosterboer" w:date="2017-09-22T04:10:00Z"/>
        </w:trPr>
        <w:tc>
          <w:tcPr>
            <w:tcW w:w="3780" w:type="dxa"/>
            <w:tcBorders>
              <w:top w:val="nil"/>
              <w:left w:val="nil"/>
              <w:bottom w:val="nil"/>
              <w:right w:val="nil"/>
            </w:tcBorders>
          </w:tcPr>
          <w:p w14:paraId="43CF48BD" w14:textId="77777777" w:rsidR="00551C68" w:rsidRPr="00CD63CD" w:rsidRDefault="00551C68" w:rsidP="00FD22CE">
            <w:pPr>
              <w:autoSpaceDE w:val="0"/>
              <w:autoSpaceDN w:val="0"/>
              <w:adjustRightInd w:val="0"/>
              <w:spacing w:after="0" w:line="240" w:lineRule="auto"/>
              <w:rPr>
                <w:ins w:id="1986"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02265A59" w14:textId="77777777" w:rsidR="00551C68" w:rsidRPr="00CD63CD" w:rsidRDefault="00551C68" w:rsidP="00FD22CE">
            <w:pPr>
              <w:autoSpaceDE w:val="0"/>
              <w:autoSpaceDN w:val="0"/>
              <w:adjustRightInd w:val="0"/>
              <w:spacing w:after="0" w:line="240" w:lineRule="auto"/>
              <w:rPr>
                <w:ins w:id="1987" w:author="Arjan Kloosterboer" w:date="2017-09-22T04:10:00Z"/>
                <w:rFonts w:ascii="Arial" w:eastAsia="Times New Roman" w:hAnsi="Arial" w:cs="Arial"/>
                <w:color w:val="000000"/>
                <w:sz w:val="20"/>
                <w:szCs w:val="20"/>
              </w:rPr>
            </w:pPr>
          </w:p>
        </w:tc>
      </w:tr>
      <w:tr w:rsidR="00551C68" w:rsidRPr="00CD63CD" w14:paraId="2612E25A" w14:textId="77777777" w:rsidTr="00FD22CE">
        <w:trPr>
          <w:trHeight w:val="232"/>
          <w:ins w:id="1988" w:author="Arjan Kloosterboer" w:date="2017-09-22T04:10:00Z"/>
        </w:trPr>
        <w:tc>
          <w:tcPr>
            <w:tcW w:w="3780" w:type="dxa"/>
            <w:tcBorders>
              <w:top w:val="nil"/>
              <w:left w:val="nil"/>
              <w:bottom w:val="nil"/>
              <w:right w:val="nil"/>
            </w:tcBorders>
          </w:tcPr>
          <w:p w14:paraId="7743A8D8" w14:textId="77777777" w:rsidR="00551C68" w:rsidRPr="00CD63CD" w:rsidRDefault="00551C68" w:rsidP="00FD22CE">
            <w:pPr>
              <w:autoSpaceDE w:val="0"/>
              <w:autoSpaceDN w:val="0"/>
              <w:adjustRightInd w:val="0"/>
              <w:spacing w:after="0" w:line="240" w:lineRule="auto"/>
              <w:rPr>
                <w:ins w:id="1989" w:author="Arjan Kloosterboer" w:date="2017-09-22T04:10:00Z"/>
                <w:rFonts w:ascii="Arial" w:eastAsia="Times New Roman" w:hAnsi="Arial" w:cs="Arial"/>
                <w:color w:val="000000"/>
                <w:sz w:val="20"/>
                <w:szCs w:val="20"/>
              </w:rPr>
            </w:pPr>
            <w:ins w:id="1990" w:author="Arjan Kloosterboer" w:date="2017-09-22T04:10:00Z">
              <w:r w:rsidRPr="00CD63CD">
                <w:rPr>
                  <w:rFonts w:ascii="Arial" w:eastAsia="Times New Roman" w:hAnsi="Arial" w:cs="Arial"/>
                  <w:b/>
                  <w:bCs/>
                  <w:color w:val="000000"/>
                  <w:sz w:val="20"/>
                  <w:szCs w:val="20"/>
                </w:rPr>
                <w:lastRenderedPageBreak/>
                <w:t>Code attribuutsoort</w:t>
              </w:r>
            </w:ins>
          </w:p>
        </w:tc>
        <w:tc>
          <w:tcPr>
            <w:tcW w:w="5580" w:type="dxa"/>
            <w:tcBorders>
              <w:top w:val="nil"/>
              <w:left w:val="nil"/>
              <w:bottom w:val="nil"/>
              <w:right w:val="nil"/>
            </w:tcBorders>
          </w:tcPr>
          <w:p w14:paraId="79B168EA" w14:textId="77777777" w:rsidR="00551C68" w:rsidRPr="00CD63CD" w:rsidRDefault="00551C68" w:rsidP="00FD22CE">
            <w:pPr>
              <w:autoSpaceDE w:val="0"/>
              <w:autoSpaceDN w:val="0"/>
              <w:adjustRightInd w:val="0"/>
              <w:spacing w:after="0" w:line="240" w:lineRule="auto"/>
              <w:rPr>
                <w:ins w:id="1991" w:author="Arjan Kloosterboer" w:date="2017-09-22T04:10:00Z"/>
                <w:rFonts w:ascii="Arial" w:eastAsia="Times New Roman" w:hAnsi="Arial" w:cs="Arial"/>
                <w:color w:val="000000"/>
                <w:sz w:val="20"/>
                <w:szCs w:val="20"/>
              </w:rPr>
            </w:pPr>
          </w:p>
        </w:tc>
      </w:tr>
      <w:tr w:rsidR="00551C68" w:rsidRPr="00CD63CD" w14:paraId="5E644C48" w14:textId="77777777" w:rsidTr="00FD22CE">
        <w:trPr>
          <w:trHeight w:val="232"/>
          <w:ins w:id="1992" w:author="Arjan Kloosterboer" w:date="2017-09-22T04:10:00Z"/>
        </w:trPr>
        <w:tc>
          <w:tcPr>
            <w:tcW w:w="3780" w:type="dxa"/>
            <w:tcBorders>
              <w:top w:val="nil"/>
              <w:left w:val="nil"/>
              <w:bottom w:val="nil"/>
              <w:right w:val="nil"/>
            </w:tcBorders>
          </w:tcPr>
          <w:p w14:paraId="3D826E96" w14:textId="77777777" w:rsidR="00551C68" w:rsidRPr="00CD63CD" w:rsidRDefault="00551C68" w:rsidP="00FD22CE">
            <w:pPr>
              <w:autoSpaceDE w:val="0"/>
              <w:autoSpaceDN w:val="0"/>
              <w:adjustRightInd w:val="0"/>
              <w:spacing w:after="0" w:line="240" w:lineRule="auto"/>
              <w:rPr>
                <w:ins w:id="1993"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4FD94CCE" w14:textId="77777777" w:rsidR="00551C68" w:rsidRPr="00CD63CD" w:rsidRDefault="00551C68" w:rsidP="00FD22CE">
            <w:pPr>
              <w:autoSpaceDE w:val="0"/>
              <w:autoSpaceDN w:val="0"/>
              <w:adjustRightInd w:val="0"/>
              <w:spacing w:after="0" w:line="240" w:lineRule="auto"/>
              <w:rPr>
                <w:ins w:id="1994" w:author="Arjan Kloosterboer" w:date="2017-09-22T04:10:00Z"/>
                <w:rFonts w:ascii="Arial" w:eastAsia="Times New Roman" w:hAnsi="Arial" w:cs="Arial"/>
                <w:color w:val="000000"/>
                <w:sz w:val="20"/>
                <w:szCs w:val="20"/>
              </w:rPr>
            </w:pPr>
          </w:p>
        </w:tc>
      </w:tr>
      <w:tr w:rsidR="00551C68" w:rsidRPr="00CD63CD" w14:paraId="057DF446" w14:textId="77777777" w:rsidTr="00FD22CE">
        <w:trPr>
          <w:trHeight w:val="232"/>
          <w:ins w:id="1995" w:author="Arjan Kloosterboer" w:date="2017-09-22T04:10:00Z"/>
        </w:trPr>
        <w:tc>
          <w:tcPr>
            <w:tcW w:w="3780" w:type="dxa"/>
            <w:tcBorders>
              <w:top w:val="nil"/>
              <w:left w:val="nil"/>
              <w:bottom w:val="nil"/>
              <w:right w:val="nil"/>
            </w:tcBorders>
          </w:tcPr>
          <w:p w14:paraId="48CF5101" w14:textId="77777777" w:rsidR="00551C68" w:rsidRPr="00CD63CD" w:rsidRDefault="00551C68" w:rsidP="00FD22CE">
            <w:pPr>
              <w:autoSpaceDE w:val="0"/>
              <w:autoSpaceDN w:val="0"/>
              <w:adjustRightInd w:val="0"/>
              <w:spacing w:after="0" w:line="240" w:lineRule="auto"/>
              <w:rPr>
                <w:ins w:id="1996" w:author="Arjan Kloosterboer" w:date="2017-09-22T04:10:00Z"/>
                <w:rFonts w:ascii="Arial" w:eastAsia="Times New Roman" w:hAnsi="Arial" w:cs="Arial"/>
                <w:color w:val="000000"/>
                <w:sz w:val="20"/>
                <w:szCs w:val="20"/>
              </w:rPr>
            </w:pPr>
            <w:ins w:id="1997" w:author="Arjan Kloosterboer" w:date="2017-09-22T04:10: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54636DF3" w14:textId="77777777" w:rsidR="00551C68" w:rsidRPr="00CD63CD" w:rsidRDefault="00551C68" w:rsidP="00FD22CE">
            <w:pPr>
              <w:autoSpaceDE w:val="0"/>
              <w:autoSpaceDN w:val="0"/>
              <w:adjustRightInd w:val="0"/>
              <w:spacing w:after="0" w:line="240" w:lineRule="auto"/>
              <w:rPr>
                <w:ins w:id="1998" w:author="Arjan Kloosterboer" w:date="2017-09-22T04:10:00Z"/>
                <w:rFonts w:ascii="Arial" w:eastAsia="Times New Roman" w:hAnsi="Arial" w:cs="Arial"/>
                <w:color w:val="000000"/>
                <w:sz w:val="20"/>
                <w:szCs w:val="20"/>
              </w:rPr>
            </w:pPr>
            <w:ins w:id="1999" w:author="Arjan Kloosterboer" w:date="2017-09-22T04:10:00Z">
              <w:r>
                <w:rPr>
                  <w:rFonts w:ascii="Arial" w:hAnsi="Arial" w:cs="Arial"/>
                  <w:sz w:val="20"/>
                  <w:szCs w:val="20"/>
                  <w:lang w:val="en-AU"/>
                </w:rPr>
                <w:t>organisatieId</w:t>
              </w:r>
            </w:ins>
          </w:p>
        </w:tc>
      </w:tr>
      <w:tr w:rsidR="00551C68" w:rsidRPr="00CD63CD" w14:paraId="6938CBD7" w14:textId="77777777" w:rsidTr="00FD22CE">
        <w:trPr>
          <w:trHeight w:val="232"/>
          <w:ins w:id="2000" w:author="Arjan Kloosterboer" w:date="2017-09-22T04:10:00Z"/>
        </w:trPr>
        <w:tc>
          <w:tcPr>
            <w:tcW w:w="3780" w:type="dxa"/>
            <w:tcBorders>
              <w:top w:val="nil"/>
              <w:left w:val="nil"/>
              <w:bottom w:val="nil"/>
              <w:right w:val="nil"/>
            </w:tcBorders>
          </w:tcPr>
          <w:p w14:paraId="4C10D19C" w14:textId="77777777" w:rsidR="00551C68" w:rsidRPr="00CD63CD" w:rsidRDefault="00551C68" w:rsidP="00FD22CE">
            <w:pPr>
              <w:autoSpaceDE w:val="0"/>
              <w:autoSpaceDN w:val="0"/>
              <w:adjustRightInd w:val="0"/>
              <w:spacing w:after="0" w:line="240" w:lineRule="auto"/>
              <w:rPr>
                <w:ins w:id="2001"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3C461FA5" w14:textId="77777777" w:rsidR="00551C68" w:rsidRPr="00CD63CD" w:rsidRDefault="00551C68" w:rsidP="00FD22CE">
            <w:pPr>
              <w:autoSpaceDE w:val="0"/>
              <w:autoSpaceDN w:val="0"/>
              <w:adjustRightInd w:val="0"/>
              <w:spacing w:after="0" w:line="240" w:lineRule="auto"/>
              <w:rPr>
                <w:ins w:id="2002" w:author="Arjan Kloosterboer" w:date="2017-09-22T04:10:00Z"/>
                <w:rFonts w:ascii="Arial" w:eastAsia="Times New Roman" w:hAnsi="Arial" w:cs="Arial"/>
                <w:color w:val="000000"/>
                <w:sz w:val="20"/>
                <w:szCs w:val="20"/>
              </w:rPr>
            </w:pPr>
          </w:p>
        </w:tc>
      </w:tr>
      <w:tr w:rsidR="00551C68" w:rsidRPr="00AE6939" w14:paraId="5167EFE7" w14:textId="77777777" w:rsidTr="00FD22CE">
        <w:trPr>
          <w:trHeight w:val="232"/>
          <w:ins w:id="2003" w:author="Arjan Kloosterboer" w:date="2017-09-22T04:10:00Z"/>
        </w:trPr>
        <w:tc>
          <w:tcPr>
            <w:tcW w:w="3780" w:type="dxa"/>
            <w:tcBorders>
              <w:top w:val="nil"/>
              <w:left w:val="nil"/>
              <w:bottom w:val="nil"/>
              <w:right w:val="nil"/>
            </w:tcBorders>
          </w:tcPr>
          <w:p w14:paraId="42F0DB36" w14:textId="77777777" w:rsidR="00551C68" w:rsidRPr="00CD63CD" w:rsidRDefault="00551C68" w:rsidP="00FD22CE">
            <w:pPr>
              <w:autoSpaceDE w:val="0"/>
              <w:autoSpaceDN w:val="0"/>
              <w:adjustRightInd w:val="0"/>
              <w:spacing w:after="0" w:line="240" w:lineRule="auto"/>
              <w:rPr>
                <w:ins w:id="2004" w:author="Arjan Kloosterboer" w:date="2017-09-22T04:10:00Z"/>
                <w:rFonts w:ascii="Arial" w:eastAsia="Times New Roman" w:hAnsi="Arial" w:cs="Arial"/>
                <w:color w:val="000000"/>
                <w:sz w:val="20"/>
                <w:szCs w:val="20"/>
              </w:rPr>
            </w:pPr>
            <w:ins w:id="2005" w:author="Arjan Kloosterboer" w:date="2017-09-22T04:10: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2D1673DF" w14:textId="6A154C5D" w:rsidR="00551C68" w:rsidRPr="00DD0F4F" w:rsidRDefault="00551C68" w:rsidP="00FD22CE">
            <w:pPr>
              <w:autoSpaceDE w:val="0"/>
              <w:autoSpaceDN w:val="0"/>
              <w:adjustRightInd w:val="0"/>
              <w:spacing w:after="0" w:line="240" w:lineRule="auto"/>
              <w:rPr>
                <w:ins w:id="2006" w:author="Arjan Kloosterboer" w:date="2017-09-22T04:10:00Z"/>
                <w:rFonts w:ascii="Arial" w:eastAsia="Times New Roman" w:hAnsi="Arial" w:cs="Arial"/>
                <w:color w:val="000000"/>
                <w:sz w:val="20"/>
                <w:szCs w:val="20"/>
                <w:lang w:val="nl-NL"/>
              </w:rPr>
            </w:pPr>
            <w:ins w:id="2007" w:author="Arjan Kloosterboer" w:date="2017-09-22T04:10:00Z">
              <w:r w:rsidRPr="00717312">
                <w:rPr>
                  <w:rFonts w:ascii="Arial" w:hAnsi="Arial" w:cs="Arial"/>
                  <w:sz w:val="20"/>
                  <w:szCs w:val="20"/>
                  <w:lang w:val="en-AU"/>
                </w:rPr>
                <w:fldChar w:fldCharType="begin" w:fldLock="1"/>
              </w:r>
              <w:r w:rsidRPr="00DD0F4F">
                <w:rPr>
                  <w:rFonts w:ascii="Arial" w:hAnsi="Arial" w:cs="Arial"/>
                  <w:sz w:val="20"/>
                  <w:szCs w:val="20"/>
                  <w:lang w:val="nl-NL"/>
                </w:rPr>
                <w:instrText xml:space="preserve">MERGEFIELD </w:instrText>
              </w:r>
              <w:r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Pr="00DD0F4F">
                <w:rPr>
                  <w:rFonts w:ascii="Arial" w:eastAsia="Times New Roman" w:hAnsi="Arial" w:cs="Arial"/>
                  <w:color w:val="000000"/>
                  <w:sz w:val="20"/>
                  <w:szCs w:val="20"/>
                  <w:lang w:val="nl-NL"/>
                </w:rPr>
                <w:t xml:space="preserve">Het RSIN van de organisatie zijnde een Niet-natuurlijk persoon  waarvan de </w:t>
              </w:r>
              <w:r>
                <w:rPr>
                  <w:rFonts w:ascii="Arial" w:eastAsia="Times New Roman" w:hAnsi="Arial" w:cs="Arial"/>
                  <w:color w:val="000000"/>
                  <w:sz w:val="20"/>
                  <w:szCs w:val="20"/>
                  <w:lang w:val="nl-NL"/>
                </w:rPr>
                <w:t>MEDEWERKER</w:t>
              </w:r>
              <w:r w:rsidRPr="00DD0F4F">
                <w:rPr>
                  <w:rFonts w:ascii="Arial" w:eastAsia="Times New Roman" w:hAnsi="Arial" w:cs="Arial"/>
                  <w:color w:val="000000"/>
                  <w:sz w:val="20"/>
                  <w:szCs w:val="20"/>
                  <w:lang w:val="nl-NL"/>
                </w:rPr>
                <w:t xml:space="preserve"> deel uit maakt.</w:t>
              </w:r>
              <w:r w:rsidRPr="00717312">
                <w:rPr>
                  <w:rFonts w:ascii="Arial" w:hAnsi="Arial" w:cs="Arial"/>
                  <w:sz w:val="20"/>
                  <w:szCs w:val="20"/>
                  <w:lang w:val="en-AU"/>
                </w:rPr>
                <w:fldChar w:fldCharType="end"/>
              </w:r>
            </w:ins>
          </w:p>
        </w:tc>
      </w:tr>
      <w:tr w:rsidR="00551C68" w:rsidRPr="00AE6939" w14:paraId="64F4EB39" w14:textId="77777777" w:rsidTr="00FD22CE">
        <w:trPr>
          <w:trHeight w:val="232"/>
          <w:ins w:id="2008" w:author="Arjan Kloosterboer" w:date="2017-09-22T04:10:00Z"/>
        </w:trPr>
        <w:tc>
          <w:tcPr>
            <w:tcW w:w="3780" w:type="dxa"/>
            <w:tcBorders>
              <w:top w:val="nil"/>
              <w:left w:val="nil"/>
              <w:bottom w:val="nil"/>
              <w:right w:val="nil"/>
            </w:tcBorders>
          </w:tcPr>
          <w:p w14:paraId="1B6B4C1C" w14:textId="77777777" w:rsidR="00551C68" w:rsidRPr="00DD0F4F" w:rsidRDefault="00551C68" w:rsidP="00FD22CE">
            <w:pPr>
              <w:autoSpaceDE w:val="0"/>
              <w:autoSpaceDN w:val="0"/>
              <w:adjustRightInd w:val="0"/>
              <w:spacing w:after="0" w:line="240" w:lineRule="auto"/>
              <w:rPr>
                <w:ins w:id="2009" w:author="Arjan Kloosterboer" w:date="2017-09-22T04:1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E5383D1" w14:textId="77777777" w:rsidR="00551C68" w:rsidRPr="00DD0F4F" w:rsidRDefault="00551C68" w:rsidP="00FD22CE">
            <w:pPr>
              <w:autoSpaceDE w:val="0"/>
              <w:autoSpaceDN w:val="0"/>
              <w:adjustRightInd w:val="0"/>
              <w:spacing w:after="0" w:line="240" w:lineRule="auto"/>
              <w:rPr>
                <w:ins w:id="2010" w:author="Arjan Kloosterboer" w:date="2017-09-22T04:10:00Z"/>
                <w:rFonts w:ascii="Arial" w:eastAsia="Times New Roman" w:hAnsi="Arial" w:cs="Arial"/>
                <w:color w:val="000000"/>
                <w:sz w:val="20"/>
                <w:szCs w:val="20"/>
                <w:lang w:val="nl-NL"/>
              </w:rPr>
            </w:pPr>
          </w:p>
        </w:tc>
      </w:tr>
      <w:tr w:rsidR="00551C68" w:rsidRPr="00CD63CD" w14:paraId="21E9C0D1" w14:textId="77777777" w:rsidTr="00FD22CE">
        <w:trPr>
          <w:trHeight w:val="232"/>
          <w:ins w:id="2011" w:author="Arjan Kloosterboer" w:date="2017-09-22T04:10:00Z"/>
        </w:trPr>
        <w:tc>
          <w:tcPr>
            <w:tcW w:w="3780" w:type="dxa"/>
            <w:tcBorders>
              <w:top w:val="nil"/>
              <w:left w:val="nil"/>
              <w:bottom w:val="nil"/>
              <w:right w:val="nil"/>
            </w:tcBorders>
          </w:tcPr>
          <w:p w14:paraId="22F0E51E" w14:textId="77777777" w:rsidR="00551C68" w:rsidRPr="00CD63CD" w:rsidRDefault="00551C68" w:rsidP="00FD22CE">
            <w:pPr>
              <w:autoSpaceDE w:val="0"/>
              <w:autoSpaceDN w:val="0"/>
              <w:adjustRightInd w:val="0"/>
              <w:spacing w:after="0" w:line="240" w:lineRule="auto"/>
              <w:rPr>
                <w:ins w:id="2012" w:author="Arjan Kloosterboer" w:date="2017-09-22T04:10:00Z"/>
                <w:rFonts w:ascii="Arial" w:eastAsia="Times New Roman" w:hAnsi="Arial" w:cs="Arial"/>
                <w:color w:val="000000"/>
                <w:sz w:val="20"/>
                <w:szCs w:val="20"/>
              </w:rPr>
            </w:pPr>
            <w:ins w:id="2013" w:author="Arjan Kloosterboer" w:date="2017-09-22T04:10: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0E926999" w14:textId="77777777" w:rsidR="00551C68" w:rsidRPr="00CD63CD" w:rsidRDefault="00551C68" w:rsidP="00FD22CE">
            <w:pPr>
              <w:autoSpaceDE w:val="0"/>
              <w:autoSpaceDN w:val="0"/>
              <w:adjustRightInd w:val="0"/>
              <w:spacing w:after="0" w:line="240" w:lineRule="auto"/>
              <w:rPr>
                <w:ins w:id="2014" w:author="Arjan Kloosterboer" w:date="2017-09-22T04:10:00Z"/>
                <w:rFonts w:ascii="Arial" w:eastAsia="Times New Roman" w:hAnsi="Arial" w:cs="Arial"/>
                <w:color w:val="000000"/>
                <w:sz w:val="20"/>
                <w:szCs w:val="20"/>
              </w:rPr>
            </w:pPr>
            <w:ins w:id="2015" w:author="Arjan Kloosterboer" w:date="2017-09-22T04:10:00Z">
              <w:r w:rsidRPr="00717312">
                <w:rPr>
                  <w:rFonts w:ascii="Arial" w:eastAsia="Times New Roman" w:hAnsi="Arial" w:cs="Arial"/>
                  <w:color w:val="000000"/>
                  <w:sz w:val="20"/>
                  <w:szCs w:val="20"/>
                </w:rPr>
                <w:t xml:space="preserve">KING </w:t>
              </w:r>
            </w:ins>
          </w:p>
        </w:tc>
      </w:tr>
      <w:tr w:rsidR="00551C68" w:rsidRPr="00CD63CD" w14:paraId="2DF8E3B3" w14:textId="77777777" w:rsidTr="00FD22CE">
        <w:trPr>
          <w:trHeight w:val="232"/>
          <w:ins w:id="2016" w:author="Arjan Kloosterboer" w:date="2017-09-22T04:10:00Z"/>
        </w:trPr>
        <w:tc>
          <w:tcPr>
            <w:tcW w:w="3780" w:type="dxa"/>
            <w:tcBorders>
              <w:top w:val="nil"/>
              <w:left w:val="nil"/>
              <w:bottom w:val="nil"/>
              <w:right w:val="nil"/>
            </w:tcBorders>
          </w:tcPr>
          <w:p w14:paraId="1F96C82D" w14:textId="77777777" w:rsidR="00551C68" w:rsidRPr="00CD63CD" w:rsidRDefault="00551C68" w:rsidP="00FD22CE">
            <w:pPr>
              <w:autoSpaceDE w:val="0"/>
              <w:autoSpaceDN w:val="0"/>
              <w:adjustRightInd w:val="0"/>
              <w:spacing w:after="0" w:line="240" w:lineRule="auto"/>
              <w:rPr>
                <w:ins w:id="2017"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768A2D4D" w14:textId="77777777" w:rsidR="00551C68" w:rsidRPr="00CD63CD" w:rsidRDefault="00551C68" w:rsidP="00FD22CE">
            <w:pPr>
              <w:autoSpaceDE w:val="0"/>
              <w:autoSpaceDN w:val="0"/>
              <w:adjustRightInd w:val="0"/>
              <w:spacing w:after="0" w:line="240" w:lineRule="auto"/>
              <w:rPr>
                <w:ins w:id="2018" w:author="Arjan Kloosterboer" w:date="2017-09-22T04:10:00Z"/>
                <w:rFonts w:ascii="Arial" w:eastAsia="Times New Roman" w:hAnsi="Arial" w:cs="Arial"/>
                <w:color w:val="000000"/>
                <w:sz w:val="20"/>
                <w:szCs w:val="20"/>
              </w:rPr>
            </w:pPr>
          </w:p>
        </w:tc>
      </w:tr>
      <w:tr w:rsidR="00551C68" w:rsidRPr="00CD63CD" w14:paraId="7B3ED8AD" w14:textId="77777777" w:rsidTr="00FD22CE">
        <w:trPr>
          <w:trHeight w:val="232"/>
          <w:ins w:id="2019" w:author="Arjan Kloosterboer" w:date="2017-09-22T04:10:00Z"/>
        </w:trPr>
        <w:tc>
          <w:tcPr>
            <w:tcW w:w="3780" w:type="dxa"/>
            <w:tcBorders>
              <w:top w:val="nil"/>
              <w:left w:val="nil"/>
              <w:bottom w:val="nil"/>
              <w:right w:val="nil"/>
            </w:tcBorders>
          </w:tcPr>
          <w:p w14:paraId="40442644" w14:textId="77777777" w:rsidR="00551C68" w:rsidRPr="00CD63CD" w:rsidRDefault="00551C68" w:rsidP="00FD22CE">
            <w:pPr>
              <w:autoSpaceDE w:val="0"/>
              <w:autoSpaceDN w:val="0"/>
              <w:adjustRightInd w:val="0"/>
              <w:spacing w:after="0" w:line="240" w:lineRule="auto"/>
              <w:rPr>
                <w:ins w:id="2020" w:author="Arjan Kloosterboer" w:date="2017-09-22T04:10:00Z"/>
                <w:rFonts w:ascii="Arial" w:eastAsia="Times New Roman" w:hAnsi="Arial" w:cs="Arial"/>
                <w:color w:val="000000"/>
                <w:sz w:val="20"/>
                <w:szCs w:val="20"/>
              </w:rPr>
            </w:pPr>
            <w:ins w:id="2021" w:author="Arjan Kloosterboer" w:date="2017-09-22T04:10: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117CC92F" w14:textId="77777777" w:rsidR="00551C68" w:rsidRPr="00CD63CD" w:rsidRDefault="00551C68" w:rsidP="00FD22CE">
            <w:pPr>
              <w:autoSpaceDE w:val="0"/>
              <w:autoSpaceDN w:val="0"/>
              <w:adjustRightInd w:val="0"/>
              <w:spacing w:after="0" w:line="240" w:lineRule="auto"/>
              <w:rPr>
                <w:ins w:id="2022" w:author="Arjan Kloosterboer" w:date="2017-09-22T04:10:00Z"/>
                <w:rFonts w:ascii="Arial" w:eastAsia="Times New Roman" w:hAnsi="Arial" w:cs="Arial"/>
                <w:color w:val="000000"/>
                <w:sz w:val="20"/>
                <w:szCs w:val="20"/>
              </w:rPr>
            </w:pPr>
            <w:ins w:id="2023" w:author="Arjan Kloosterboer" w:date="2017-09-22T04:10:00Z">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551C68" w:rsidRPr="00CD63CD" w14:paraId="32748E89" w14:textId="77777777" w:rsidTr="00FD22CE">
        <w:trPr>
          <w:trHeight w:val="232"/>
          <w:ins w:id="2024" w:author="Arjan Kloosterboer" w:date="2017-09-22T04:10:00Z"/>
        </w:trPr>
        <w:tc>
          <w:tcPr>
            <w:tcW w:w="3780" w:type="dxa"/>
            <w:tcBorders>
              <w:top w:val="nil"/>
              <w:left w:val="nil"/>
              <w:bottom w:val="nil"/>
              <w:right w:val="nil"/>
            </w:tcBorders>
          </w:tcPr>
          <w:p w14:paraId="350B656D" w14:textId="77777777" w:rsidR="00551C68" w:rsidRPr="00CD63CD" w:rsidRDefault="00551C68" w:rsidP="00FD22CE">
            <w:pPr>
              <w:autoSpaceDE w:val="0"/>
              <w:autoSpaceDN w:val="0"/>
              <w:adjustRightInd w:val="0"/>
              <w:spacing w:after="0" w:line="240" w:lineRule="auto"/>
              <w:rPr>
                <w:ins w:id="2025"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113ED4C0" w14:textId="77777777" w:rsidR="00551C68" w:rsidRPr="00CD63CD" w:rsidRDefault="00551C68" w:rsidP="00FD22CE">
            <w:pPr>
              <w:autoSpaceDE w:val="0"/>
              <w:autoSpaceDN w:val="0"/>
              <w:adjustRightInd w:val="0"/>
              <w:spacing w:after="0" w:line="240" w:lineRule="auto"/>
              <w:rPr>
                <w:ins w:id="2026" w:author="Arjan Kloosterboer" w:date="2017-09-22T04:10:00Z"/>
                <w:rFonts w:ascii="Arial" w:eastAsia="Times New Roman" w:hAnsi="Arial" w:cs="Arial"/>
                <w:color w:val="000000"/>
                <w:sz w:val="20"/>
                <w:szCs w:val="20"/>
              </w:rPr>
            </w:pPr>
          </w:p>
        </w:tc>
      </w:tr>
      <w:tr w:rsidR="00551C68" w:rsidRPr="00AE6939" w14:paraId="5F333749" w14:textId="77777777" w:rsidTr="00FD22CE">
        <w:trPr>
          <w:trHeight w:val="232"/>
          <w:ins w:id="2027" w:author="Arjan Kloosterboer" w:date="2017-09-22T04:10:00Z"/>
        </w:trPr>
        <w:tc>
          <w:tcPr>
            <w:tcW w:w="3780" w:type="dxa"/>
            <w:tcBorders>
              <w:top w:val="nil"/>
              <w:left w:val="nil"/>
              <w:bottom w:val="nil"/>
              <w:right w:val="nil"/>
            </w:tcBorders>
          </w:tcPr>
          <w:p w14:paraId="3C8CEDDE" w14:textId="77777777" w:rsidR="00551C68" w:rsidRPr="00CD63CD" w:rsidRDefault="00551C68" w:rsidP="00FD22CE">
            <w:pPr>
              <w:autoSpaceDE w:val="0"/>
              <w:autoSpaceDN w:val="0"/>
              <w:adjustRightInd w:val="0"/>
              <w:spacing w:after="0" w:line="240" w:lineRule="auto"/>
              <w:rPr>
                <w:ins w:id="2028" w:author="Arjan Kloosterboer" w:date="2017-09-22T04:10:00Z"/>
                <w:rFonts w:ascii="Arial" w:eastAsia="Times New Roman" w:hAnsi="Arial" w:cs="Arial"/>
                <w:color w:val="000000"/>
                <w:sz w:val="20"/>
                <w:szCs w:val="20"/>
              </w:rPr>
            </w:pPr>
            <w:ins w:id="2029" w:author="Arjan Kloosterboer" w:date="2017-09-22T04:10: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058E3E29" w14:textId="77777777" w:rsidR="00551C68" w:rsidRPr="00DD0F4F" w:rsidRDefault="00551C68" w:rsidP="00FD22CE">
            <w:pPr>
              <w:autoSpaceDE w:val="0"/>
              <w:autoSpaceDN w:val="0"/>
              <w:adjustRightInd w:val="0"/>
              <w:spacing w:after="0" w:line="240" w:lineRule="auto"/>
              <w:rPr>
                <w:ins w:id="2030" w:author="Arjan Kloosterboer" w:date="2017-09-22T04:10:00Z"/>
                <w:rFonts w:ascii="Arial" w:eastAsia="Times New Roman" w:hAnsi="Arial" w:cs="Arial"/>
                <w:color w:val="000000"/>
                <w:sz w:val="20"/>
                <w:szCs w:val="20"/>
                <w:lang w:val="nl-NL"/>
              </w:rPr>
            </w:pPr>
            <w:ins w:id="2031" w:author="Arjan Kloosterboer" w:date="2017-09-22T04:10:00Z">
              <w:r w:rsidRPr="00DD0F4F">
                <w:rPr>
                  <w:rFonts w:ascii="Arial" w:eastAsia="Times New Roman" w:hAnsi="Arial" w:cs="Arial"/>
                  <w:color w:val="000000"/>
                  <w:sz w:val="20"/>
                  <w:szCs w:val="20"/>
                  <w:lang w:val="nl-NL"/>
                </w:rPr>
                <w:t>Het betreft het RSIN (Rechtspersonen en Samenwerkingsverbanden InformatieNummer) zoals dat door de KvK in het NHR aan elk rechtspersoon en samenwerkingsverband is toegekend. Dit identificeert uniek de zaakbehandelende organisatie, zijnde een rechtspersoon of samenwerkingsverband. Het RSIN staat in het Handelsregister (NHR) en op het daaraan te ontlenen uittreksel.</w:t>
              </w:r>
            </w:ins>
          </w:p>
          <w:p w14:paraId="3CF35C93" w14:textId="36510F86" w:rsidR="00551C68" w:rsidRPr="00DD0F4F" w:rsidRDefault="00551C68" w:rsidP="00FD22CE">
            <w:pPr>
              <w:autoSpaceDE w:val="0"/>
              <w:autoSpaceDN w:val="0"/>
              <w:adjustRightInd w:val="0"/>
              <w:spacing w:after="0" w:line="240" w:lineRule="auto"/>
              <w:rPr>
                <w:ins w:id="2032" w:author="Arjan Kloosterboer" w:date="2017-09-22T04:10:00Z"/>
                <w:rFonts w:ascii="Arial" w:eastAsia="Times New Roman" w:hAnsi="Arial" w:cs="Arial"/>
                <w:color w:val="000000"/>
                <w:sz w:val="20"/>
                <w:szCs w:val="20"/>
                <w:lang w:val="nl-NL"/>
              </w:rPr>
            </w:pPr>
            <w:ins w:id="2033" w:author="Arjan Kloosterboer" w:date="2017-09-22T04:10:00Z">
              <w:r w:rsidRPr="00DD0F4F">
                <w:rPr>
                  <w:rFonts w:ascii="Arial" w:eastAsia="Times New Roman" w:hAnsi="Arial" w:cs="Arial"/>
                  <w:color w:val="000000"/>
                  <w:sz w:val="20"/>
                  <w:szCs w:val="20"/>
                  <w:lang w:val="nl-NL"/>
                </w:rPr>
                <w:t xml:space="preserve">Deze attribuutsoort vormt tezamen met de </w:t>
              </w:r>
              <w:r>
                <w:rPr>
                  <w:rFonts w:ascii="Arial" w:eastAsia="Times New Roman" w:hAnsi="Arial" w:cs="Arial"/>
                  <w:color w:val="000000"/>
                  <w:sz w:val="20"/>
                  <w:szCs w:val="20"/>
                  <w:lang w:val="nl-NL"/>
                </w:rPr>
                <w:t>Medewerkeri</w:t>
              </w:r>
              <w:r w:rsidRPr="00DD0F4F">
                <w:rPr>
                  <w:rFonts w:ascii="Arial" w:eastAsia="Times New Roman" w:hAnsi="Arial" w:cs="Arial"/>
                  <w:color w:val="000000"/>
                  <w:sz w:val="20"/>
                  <w:szCs w:val="20"/>
                  <w:lang w:val="nl-NL"/>
                </w:rPr>
                <w:t xml:space="preserve">dentificatie de unieke aanduiding van een </w:t>
              </w:r>
              <w:r>
                <w:rPr>
                  <w:rFonts w:ascii="Arial" w:eastAsia="Times New Roman" w:hAnsi="Arial" w:cs="Arial"/>
                  <w:color w:val="000000"/>
                  <w:sz w:val="20"/>
                  <w:szCs w:val="20"/>
                  <w:lang w:val="nl-NL"/>
                </w:rPr>
                <w:t>Medewerker</w:t>
              </w:r>
              <w:r w:rsidRPr="00DD0F4F">
                <w:rPr>
                  <w:rFonts w:ascii="Arial" w:eastAsia="Times New Roman" w:hAnsi="Arial" w:cs="Arial"/>
                  <w:color w:val="000000"/>
                  <w:sz w:val="20"/>
                  <w:szCs w:val="20"/>
                  <w:lang w:val="nl-NL"/>
                </w:rPr>
                <w:t xml:space="preserve"> voor geheel Nederland.</w:t>
              </w:r>
              <w:r>
                <w:rPr>
                  <w:rFonts w:ascii="Arial" w:eastAsia="Times New Roman" w:hAnsi="Arial" w:cs="Arial"/>
                  <w:color w:val="000000"/>
                  <w:sz w:val="20"/>
                  <w:szCs w:val="20"/>
                  <w:lang w:val="nl-NL"/>
                </w:rPr>
                <w:t xml:space="preserve"> </w:t>
              </w:r>
              <w:r w:rsidRPr="00551C68">
                <w:rPr>
                  <w:rFonts w:ascii="Arial" w:eastAsia="Times New Roman" w:hAnsi="Arial" w:cs="Arial"/>
                  <w:color w:val="000000"/>
                  <w:sz w:val="20"/>
                  <w:szCs w:val="20"/>
                  <w:lang w:val="nl-NL"/>
                </w:rPr>
                <w:t>De waarde van deze attribuutsoort is dezelfde als de waarde van de gelijknamige attribuutsoort bij de Organisatorische eenheid waartoe de medewerker behoort.</w:t>
              </w:r>
            </w:ins>
          </w:p>
        </w:tc>
      </w:tr>
      <w:tr w:rsidR="00551C68" w:rsidRPr="00AE6939" w14:paraId="12486267" w14:textId="77777777" w:rsidTr="00FD22CE">
        <w:trPr>
          <w:trHeight w:val="232"/>
          <w:ins w:id="2034" w:author="Arjan Kloosterboer" w:date="2017-09-22T04:10:00Z"/>
        </w:trPr>
        <w:tc>
          <w:tcPr>
            <w:tcW w:w="3780" w:type="dxa"/>
            <w:tcBorders>
              <w:top w:val="nil"/>
              <w:left w:val="nil"/>
              <w:bottom w:val="nil"/>
              <w:right w:val="nil"/>
            </w:tcBorders>
          </w:tcPr>
          <w:p w14:paraId="4ADCDB16" w14:textId="77777777" w:rsidR="00551C68" w:rsidRPr="00DD0F4F" w:rsidRDefault="00551C68" w:rsidP="00FD22CE">
            <w:pPr>
              <w:autoSpaceDE w:val="0"/>
              <w:autoSpaceDN w:val="0"/>
              <w:adjustRightInd w:val="0"/>
              <w:spacing w:after="0" w:line="240" w:lineRule="auto"/>
              <w:rPr>
                <w:ins w:id="2035" w:author="Arjan Kloosterboer" w:date="2017-09-22T04:1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5CDC698" w14:textId="77777777" w:rsidR="00551C68" w:rsidRPr="00DD0F4F" w:rsidRDefault="00551C68" w:rsidP="00FD22CE">
            <w:pPr>
              <w:autoSpaceDE w:val="0"/>
              <w:autoSpaceDN w:val="0"/>
              <w:adjustRightInd w:val="0"/>
              <w:spacing w:after="0" w:line="240" w:lineRule="auto"/>
              <w:rPr>
                <w:ins w:id="2036" w:author="Arjan Kloosterboer" w:date="2017-09-22T04:10:00Z"/>
                <w:rFonts w:ascii="Arial" w:eastAsia="Times New Roman" w:hAnsi="Arial" w:cs="Arial"/>
                <w:color w:val="000000"/>
                <w:sz w:val="20"/>
                <w:szCs w:val="20"/>
                <w:lang w:val="nl-NL"/>
              </w:rPr>
            </w:pPr>
          </w:p>
        </w:tc>
      </w:tr>
      <w:tr w:rsidR="00551C68" w:rsidRPr="00CD63CD" w14:paraId="510E061E" w14:textId="77777777" w:rsidTr="00FD22CE">
        <w:trPr>
          <w:trHeight w:val="232"/>
          <w:ins w:id="2037" w:author="Arjan Kloosterboer" w:date="2017-09-22T04:10:00Z"/>
        </w:trPr>
        <w:tc>
          <w:tcPr>
            <w:tcW w:w="3780" w:type="dxa"/>
            <w:tcBorders>
              <w:top w:val="nil"/>
              <w:left w:val="nil"/>
              <w:bottom w:val="nil"/>
              <w:right w:val="nil"/>
            </w:tcBorders>
          </w:tcPr>
          <w:p w14:paraId="7DF3D132" w14:textId="77777777" w:rsidR="00551C68" w:rsidRPr="00CD63CD" w:rsidRDefault="00551C68" w:rsidP="00FD22CE">
            <w:pPr>
              <w:autoSpaceDE w:val="0"/>
              <w:autoSpaceDN w:val="0"/>
              <w:adjustRightInd w:val="0"/>
              <w:spacing w:after="0" w:line="240" w:lineRule="auto"/>
              <w:rPr>
                <w:ins w:id="2038" w:author="Arjan Kloosterboer" w:date="2017-09-22T04:10:00Z"/>
                <w:rFonts w:ascii="Arial" w:eastAsia="Times New Roman" w:hAnsi="Arial" w:cs="Arial"/>
                <w:color w:val="000000"/>
                <w:sz w:val="20"/>
                <w:szCs w:val="20"/>
              </w:rPr>
            </w:pPr>
            <w:ins w:id="2039" w:author="Arjan Kloosterboer" w:date="2017-09-22T04:10: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0DAD6BD2" w14:textId="77777777" w:rsidR="00551C68" w:rsidRPr="00CD63CD" w:rsidRDefault="00551C68" w:rsidP="00FD22CE">
            <w:pPr>
              <w:autoSpaceDE w:val="0"/>
              <w:autoSpaceDN w:val="0"/>
              <w:adjustRightInd w:val="0"/>
              <w:spacing w:after="0" w:line="240" w:lineRule="auto"/>
              <w:rPr>
                <w:ins w:id="2040" w:author="Arjan Kloosterboer" w:date="2017-09-22T04:10:00Z"/>
                <w:rFonts w:ascii="Arial" w:eastAsia="Times New Roman" w:hAnsi="Arial" w:cs="Arial"/>
                <w:color w:val="000000"/>
                <w:sz w:val="20"/>
                <w:szCs w:val="20"/>
              </w:rPr>
            </w:pPr>
            <w:ins w:id="2041" w:author="Arjan Kloosterboer" w:date="2017-09-22T04:10:00Z">
              <w:r>
                <w:rPr>
                  <w:rFonts w:ascii="Arial" w:hAnsi="Arial" w:cs="Arial"/>
                  <w:sz w:val="20"/>
                  <w:szCs w:val="20"/>
                  <w:lang w:val="en-AU"/>
                </w:rPr>
                <w:t>N9</w:t>
              </w:r>
            </w:ins>
          </w:p>
        </w:tc>
      </w:tr>
      <w:tr w:rsidR="00551C68" w:rsidRPr="00CD63CD" w14:paraId="26ED24DC" w14:textId="77777777" w:rsidTr="00FD22CE">
        <w:trPr>
          <w:trHeight w:val="232"/>
          <w:ins w:id="2042" w:author="Arjan Kloosterboer" w:date="2017-09-22T04:10:00Z"/>
        </w:trPr>
        <w:tc>
          <w:tcPr>
            <w:tcW w:w="3780" w:type="dxa"/>
            <w:tcBorders>
              <w:top w:val="nil"/>
              <w:left w:val="nil"/>
              <w:bottom w:val="nil"/>
              <w:right w:val="nil"/>
            </w:tcBorders>
          </w:tcPr>
          <w:p w14:paraId="220D9AE5" w14:textId="77777777" w:rsidR="00551C68" w:rsidRPr="00CD63CD" w:rsidRDefault="00551C68" w:rsidP="00FD22CE">
            <w:pPr>
              <w:autoSpaceDE w:val="0"/>
              <w:autoSpaceDN w:val="0"/>
              <w:adjustRightInd w:val="0"/>
              <w:spacing w:after="0" w:line="240" w:lineRule="auto"/>
              <w:rPr>
                <w:ins w:id="2043"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7EFC0F8A" w14:textId="77777777" w:rsidR="00551C68" w:rsidRPr="00CD63CD" w:rsidRDefault="00551C68" w:rsidP="00FD22CE">
            <w:pPr>
              <w:autoSpaceDE w:val="0"/>
              <w:autoSpaceDN w:val="0"/>
              <w:adjustRightInd w:val="0"/>
              <w:spacing w:after="0" w:line="240" w:lineRule="auto"/>
              <w:rPr>
                <w:ins w:id="2044" w:author="Arjan Kloosterboer" w:date="2017-09-22T04:10:00Z"/>
                <w:rFonts w:ascii="Arial" w:eastAsia="Times New Roman" w:hAnsi="Arial" w:cs="Arial"/>
                <w:color w:val="000000"/>
                <w:sz w:val="20"/>
                <w:szCs w:val="20"/>
              </w:rPr>
            </w:pPr>
          </w:p>
        </w:tc>
      </w:tr>
      <w:tr w:rsidR="00551C68" w:rsidRPr="00AE6939" w14:paraId="544B9FBD" w14:textId="77777777" w:rsidTr="00FD22CE">
        <w:trPr>
          <w:trHeight w:val="232"/>
          <w:ins w:id="2045" w:author="Arjan Kloosterboer" w:date="2017-09-22T04:10:00Z"/>
        </w:trPr>
        <w:tc>
          <w:tcPr>
            <w:tcW w:w="3780" w:type="dxa"/>
            <w:tcBorders>
              <w:top w:val="nil"/>
              <w:left w:val="nil"/>
              <w:bottom w:val="nil"/>
              <w:right w:val="nil"/>
            </w:tcBorders>
          </w:tcPr>
          <w:p w14:paraId="72ABCBFC" w14:textId="77777777" w:rsidR="00551C68" w:rsidRPr="00CD63CD" w:rsidRDefault="00551C68" w:rsidP="00FD22CE">
            <w:pPr>
              <w:autoSpaceDE w:val="0"/>
              <w:autoSpaceDN w:val="0"/>
              <w:adjustRightInd w:val="0"/>
              <w:spacing w:after="0" w:line="240" w:lineRule="auto"/>
              <w:rPr>
                <w:ins w:id="2046" w:author="Arjan Kloosterboer" w:date="2017-09-22T04:10:00Z"/>
                <w:rFonts w:ascii="Arial" w:eastAsia="Times New Roman" w:hAnsi="Arial" w:cs="Arial"/>
                <w:color w:val="000000"/>
                <w:sz w:val="20"/>
                <w:szCs w:val="20"/>
              </w:rPr>
            </w:pPr>
            <w:ins w:id="2047" w:author="Arjan Kloosterboer" w:date="2017-09-22T04:10: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43BD6800" w14:textId="77777777" w:rsidR="00551C68" w:rsidRPr="00DD0F4F" w:rsidRDefault="00551C68" w:rsidP="00FD22CE">
            <w:pPr>
              <w:autoSpaceDE w:val="0"/>
              <w:autoSpaceDN w:val="0"/>
              <w:adjustRightInd w:val="0"/>
              <w:spacing w:after="0" w:line="240" w:lineRule="auto"/>
              <w:rPr>
                <w:ins w:id="2048" w:author="Arjan Kloosterboer" w:date="2017-09-22T04:10:00Z"/>
                <w:rFonts w:ascii="Arial" w:eastAsia="Times New Roman" w:hAnsi="Arial" w:cs="Arial"/>
                <w:color w:val="000000"/>
                <w:sz w:val="20"/>
                <w:szCs w:val="20"/>
                <w:lang w:val="nl-NL"/>
              </w:rPr>
            </w:pPr>
            <w:ins w:id="2049" w:author="Arjan Kloosterboer" w:date="2017-09-22T04:10:00Z">
              <w:r w:rsidRPr="00DD0F4F">
                <w:rPr>
                  <w:rFonts w:ascii="Arial" w:eastAsia="Times New Roman" w:hAnsi="Arial" w:cs="Arial"/>
                  <w:color w:val="000000"/>
                  <w:sz w:val="20"/>
                  <w:szCs w:val="20"/>
                  <w:lang w:val="nl-NL"/>
                </w:rPr>
                <w:t>De in het NHR voorkomende unieke identificaties van rechtspersonen en samenwerkingsverbanden.</w:t>
              </w:r>
            </w:ins>
          </w:p>
        </w:tc>
      </w:tr>
      <w:tr w:rsidR="00551C68" w:rsidRPr="00AE6939" w14:paraId="2DF39733" w14:textId="77777777" w:rsidTr="00FD22CE">
        <w:trPr>
          <w:trHeight w:val="232"/>
          <w:ins w:id="2050" w:author="Arjan Kloosterboer" w:date="2017-09-22T04:10:00Z"/>
        </w:trPr>
        <w:tc>
          <w:tcPr>
            <w:tcW w:w="3780" w:type="dxa"/>
            <w:tcBorders>
              <w:top w:val="nil"/>
              <w:left w:val="nil"/>
              <w:bottom w:val="nil"/>
              <w:right w:val="nil"/>
            </w:tcBorders>
          </w:tcPr>
          <w:p w14:paraId="743C0A65" w14:textId="77777777" w:rsidR="00551C68" w:rsidRPr="00DD0F4F" w:rsidRDefault="00551C68" w:rsidP="00FD22CE">
            <w:pPr>
              <w:autoSpaceDE w:val="0"/>
              <w:autoSpaceDN w:val="0"/>
              <w:adjustRightInd w:val="0"/>
              <w:spacing w:after="0" w:line="240" w:lineRule="auto"/>
              <w:rPr>
                <w:ins w:id="2051" w:author="Arjan Kloosterboer" w:date="2017-09-22T04:1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E67C4BF" w14:textId="77777777" w:rsidR="00551C68" w:rsidRPr="00DD0F4F" w:rsidRDefault="00551C68" w:rsidP="00FD22CE">
            <w:pPr>
              <w:autoSpaceDE w:val="0"/>
              <w:autoSpaceDN w:val="0"/>
              <w:adjustRightInd w:val="0"/>
              <w:spacing w:after="0" w:line="240" w:lineRule="auto"/>
              <w:rPr>
                <w:ins w:id="2052" w:author="Arjan Kloosterboer" w:date="2017-09-22T04:10:00Z"/>
                <w:rFonts w:ascii="Arial" w:eastAsia="Times New Roman" w:hAnsi="Arial" w:cs="Arial"/>
                <w:color w:val="000000"/>
                <w:sz w:val="20"/>
                <w:szCs w:val="20"/>
                <w:lang w:val="nl-NL"/>
              </w:rPr>
            </w:pPr>
          </w:p>
        </w:tc>
      </w:tr>
      <w:tr w:rsidR="00551C68" w:rsidRPr="00CD63CD" w14:paraId="506ED232" w14:textId="77777777" w:rsidTr="00FD22CE">
        <w:trPr>
          <w:trHeight w:val="232"/>
          <w:ins w:id="2053" w:author="Arjan Kloosterboer" w:date="2017-09-22T04:10:00Z"/>
        </w:trPr>
        <w:tc>
          <w:tcPr>
            <w:tcW w:w="3780" w:type="dxa"/>
            <w:tcBorders>
              <w:top w:val="nil"/>
              <w:left w:val="nil"/>
              <w:bottom w:val="nil"/>
              <w:right w:val="nil"/>
            </w:tcBorders>
          </w:tcPr>
          <w:p w14:paraId="74FC41C3" w14:textId="77777777" w:rsidR="00551C68" w:rsidRPr="00CD63CD" w:rsidRDefault="00551C68" w:rsidP="00FD22CE">
            <w:pPr>
              <w:autoSpaceDE w:val="0"/>
              <w:autoSpaceDN w:val="0"/>
              <w:adjustRightInd w:val="0"/>
              <w:spacing w:after="0" w:line="240" w:lineRule="auto"/>
              <w:rPr>
                <w:ins w:id="2054" w:author="Arjan Kloosterboer" w:date="2017-09-22T04:10:00Z"/>
                <w:rFonts w:ascii="Arial" w:eastAsia="Times New Roman" w:hAnsi="Arial" w:cs="Arial"/>
                <w:color w:val="000000"/>
                <w:sz w:val="20"/>
                <w:szCs w:val="20"/>
              </w:rPr>
            </w:pPr>
            <w:ins w:id="2055" w:author="Arjan Kloosterboer" w:date="2017-09-22T04:10: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0C73C590" w14:textId="77777777" w:rsidR="00551C68" w:rsidRPr="00CD63CD" w:rsidRDefault="00551C68" w:rsidP="00FD22CE">
            <w:pPr>
              <w:autoSpaceDE w:val="0"/>
              <w:autoSpaceDN w:val="0"/>
              <w:adjustRightInd w:val="0"/>
              <w:spacing w:after="0" w:line="240" w:lineRule="auto"/>
              <w:rPr>
                <w:ins w:id="2056" w:author="Arjan Kloosterboer" w:date="2017-09-22T04:10:00Z"/>
                <w:rFonts w:ascii="Arial" w:eastAsia="Times New Roman" w:hAnsi="Arial" w:cs="Arial"/>
                <w:color w:val="000000"/>
                <w:sz w:val="20"/>
                <w:szCs w:val="20"/>
              </w:rPr>
            </w:pPr>
            <w:ins w:id="2057" w:author="Arjan Kloosterboer" w:date="2017-09-22T04:10:00Z">
              <w:r w:rsidRPr="00CD63CD">
                <w:rPr>
                  <w:rFonts w:ascii="Arial" w:eastAsia="Times New Roman" w:hAnsi="Arial" w:cs="Arial"/>
                  <w:color w:val="000000"/>
                  <w:sz w:val="20"/>
                  <w:szCs w:val="20"/>
                </w:rPr>
                <w:t>Nee</w:t>
              </w:r>
            </w:ins>
          </w:p>
        </w:tc>
      </w:tr>
      <w:tr w:rsidR="00551C68" w:rsidRPr="00CD63CD" w14:paraId="05F7B5B5" w14:textId="77777777" w:rsidTr="00FD22CE">
        <w:trPr>
          <w:trHeight w:val="232"/>
          <w:ins w:id="2058" w:author="Arjan Kloosterboer" w:date="2017-09-22T04:10:00Z"/>
        </w:trPr>
        <w:tc>
          <w:tcPr>
            <w:tcW w:w="3780" w:type="dxa"/>
            <w:tcBorders>
              <w:top w:val="nil"/>
              <w:left w:val="nil"/>
              <w:bottom w:val="nil"/>
              <w:right w:val="nil"/>
            </w:tcBorders>
          </w:tcPr>
          <w:p w14:paraId="46829A6F" w14:textId="77777777" w:rsidR="00551C68" w:rsidRPr="00CD63CD" w:rsidRDefault="00551C68" w:rsidP="00FD22CE">
            <w:pPr>
              <w:autoSpaceDE w:val="0"/>
              <w:autoSpaceDN w:val="0"/>
              <w:adjustRightInd w:val="0"/>
              <w:spacing w:after="0" w:line="240" w:lineRule="auto"/>
              <w:rPr>
                <w:ins w:id="2059"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1B6B7F19" w14:textId="77777777" w:rsidR="00551C68" w:rsidRPr="00CD63CD" w:rsidRDefault="00551C68" w:rsidP="00FD22CE">
            <w:pPr>
              <w:autoSpaceDE w:val="0"/>
              <w:autoSpaceDN w:val="0"/>
              <w:adjustRightInd w:val="0"/>
              <w:spacing w:after="0" w:line="240" w:lineRule="auto"/>
              <w:rPr>
                <w:ins w:id="2060" w:author="Arjan Kloosterboer" w:date="2017-09-22T04:10:00Z"/>
                <w:rFonts w:ascii="Arial" w:eastAsia="Times New Roman" w:hAnsi="Arial" w:cs="Arial"/>
                <w:color w:val="000000"/>
                <w:sz w:val="20"/>
                <w:szCs w:val="20"/>
              </w:rPr>
            </w:pPr>
          </w:p>
        </w:tc>
      </w:tr>
      <w:tr w:rsidR="00551C68" w:rsidRPr="00CD63CD" w14:paraId="609A4661" w14:textId="77777777" w:rsidTr="00FD22CE">
        <w:trPr>
          <w:trHeight w:val="232"/>
          <w:ins w:id="2061" w:author="Arjan Kloosterboer" w:date="2017-09-22T04:10:00Z"/>
        </w:trPr>
        <w:tc>
          <w:tcPr>
            <w:tcW w:w="3780" w:type="dxa"/>
            <w:tcBorders>
              <w:top w:val="nil"/>
              <w:left w:val="nil"/>
              <w:bottom w:val="nil"/>
              <w:right w:val="nil"/>
            </w:tcBorders>
          </w:tcPr>
          <w:p w14:paraId="0B028925" w14:textId="77777777" w:rsidR="00551C68" w:rsidRPr="00CD63CD" w:rsidRDefault="00551C68" w:rsidP="00FD22CE">
            <w:pPr>
              <w:autoSpaceDE w:val="0"/>
              <w:autoSpaceDN w:val="0"/>
              <w:adjustRightInd w:val="0"/>
              <w:spacing w:after="0" w:line="240" w:lineRule="auto"/>
              <w:rPr>
                <w:ins w:id="2062" w:author="Arjan Kloosterboer" w:date="2017-09-22T04:10:00Z"/>
                <w:rFonts w:ascii="Arial" w:eastAsia="Times New Roman" w:hAnsi="Arial" w:cs="Arial"/>
                <w:color w:val="000000"/>
                <w:sz w:val="20"/>
                <w:szCs w:val="20"/>
              </w:rPr>
            </w:pPr>
            <w:ins w:id="2063" w:author="Arjan Kloosterboer" w:date="2017-09-22T04:10: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7B54003E" w14:textId="77777777" w:rsidR="00551C68" w:rsidRPr="00CD63CD" w:rsidRDefault="00551C68" w:rsidP="00FD22CE">
            <w:pPr>
              <w:autoSpaceDE w:val="0"/>
              <w:autoSpaceDN w:val="0"/>
              <w:adjustRightInd w:val="0"/>
              <w:spacing w:after="0" w:line="240" w:lineRule="auto"/>
              <w:rPr>
                <w:ins w:id="2064" w:author="Arjan Kloosterboer" w:date="2017-09-22T04:10:00Z"/>
                <w:rFonts w:ascii="Arial" w:eastAsia="Times New Roman" w:hAnsi="Arial" w:cs="Arial"/>
                <w:color w:val="000000"/>
                <w:sz w:val="20"/>
                <w:szCs w:val="20"/>
              </w:rPr>
            </w:pPr>
            <w:ins w:id="2065" w:author="Arjan Kloosterboer" w:date="2017-09-22T04:10:00Z">
              <w:r>
                <w:rPr>
                  <w:rFonts w:ascii="Arial" w:eastAsia="Times New Roman" w:hAnsi="Arial" w:cs="Arial"/>
                  <w:color w:val="000000"/>
                  <w:sz w:val="20"/>
                  <w:szCs w:val="20"/>
                </w:rPr>
                <w:t>Nee</w:t>
              </w:r>
            </w:ins>
          </w:p>
        </w:tc>
      </w:tr>
      <w:tr w:rsidR="00551C68" w:rsidRPr="00CD63CD" w14:paraId="41DC3F5D" w14:textId="77777777" w:rsidTr="00FD22CE">
        <w:trPr>
          <w:trHeight w:val="232"/>
          <w:ins w:id="2066" w:author="Arjan Kloosterboer" w:date="2017-09-22T04:10:00Z"/>
        </w:trPr>
        <w:tc>
          <w:tcPr>
            <w:tcW w:w="3780" w:type="dxa"/>
            <w:tcBorders>
              <w:top w:val="nil"/>
              <w:left w:val="nil"/>
              <w:bottom w:val="nil"/>
              <w:right w:val="nil"/>
            </w:tcBorders>
          </w:tcPr>
          <w:p w14:paraId="198ADAD2" w14:textId="77777777" w:rsidR="00551C68" w:rsidRPr="00CD63CD" w:rsidRDefault="00551C68" w:rsidP="00FD22CE">
            <w:pPr>
              <w:autoSpaceDE w:val="0"/>
              <w:autoSpaceDN w:val="0"/>
              <w:adjustRightInd w:val="0"/>
              <w:spacing w:after="0" w:line="240" w:lineRule="auto"/>
              <w:rPr>
                <w:ins w:id="2067"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7EF96D1F" w14:textId="77777777" w:rsidR="00551C68" w:rsidRPr="00CD63CD" w:rsidRDefault="00551C68" w:rsidP="00FD22CE">
            <w:pPr>
              <w:autoSpaceDE w:val="0"/>
              <w:autoSpaceDN w:val="0"/>
              <w:adjustRightInd w:val="0"/>
              <w:spacing w:after="0" w:line="240" w:lineRule="auto"/>
              <w:rPr>
                <w:ins w:id="2068" w:author="Arjan Kloosterboer" w:date="2017-09-22T04:10:00Z"/>
                <w:rFonts w:ascii="Arial" w:eastAsia="Times New Roman" w:hAnsi="Arial" w:cs="Arial"/>
                <w:color w:val="000000"/>
                <w:sz w:val="20"/>
                <w:szCs w:val="20"/>
              </w:rPr>
            </w:pPr>
          </w:p>
        </w:tc>
      </w:tr>
      <w:tr w:rsidR="00551C68" w:rsidRPr="00CD63CD" w14:paraId="5636983F" w14:textId="77777777" w:rsidTr="00FD22CE">
        <w:trPr>
          <w:trHeight w:val="232"/>
          <w:ins w:id="2069" w:author="Arjan Kloosterboer" w:date="2017-09-22T04:10:00Z"/>
        </w:trPr>
        <w:tc>
          <w:tcPr>
            <w:tcW w:w="3780" w:type="dxa"/>
            <w:tcBorders>
              <w:top w:val="nil"/>
              <w:left w:val="nil"/>
              <w:bottom w:val="nil"/>
              <w:right w:val="nil"/>
            </w:tcBorders>
          </w:tcPr>
          <w:p w14:paraId="3977AB6D" w14:textId="77777777" w:rsidR="00551C68" w:rsidRPr="00CD63CD" w:rsidRDefault="00551C68" w:rsidP="00FD22CE">
            <w:pPr>
              <w:autoSpaceDE w:val="0"/>
              <w:autoSpaceDN w:val="0"/>
              <w:adjustRightInd w:val="0"/>
              <w:spacing w:after="0" w:line="240" w:lineRule="auto"/>
              <w:rPr>
                <w:ins w:id="2070" w:author="Arjan Kloosterboer" w:date="2017-09-22T04:10:00Z"/>
                <w:rFonts w:ascii="Arial" w:eastAsia="Times New Roman" w:hAnsi="Arial" w:cs="Arial"/>
                <w:color w:val="000000"/>
                <w:sz w:val="20"/>
                <w:szCs w:val="20"/>
              </w:rPr>
            </w:pPr>
            <w:ins w:id="2071" w:author="Arjan Kloosterboer" w:date="2017-09-22T04:10: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3EF849DE" w14:textId="77777777" w:rsidR="00551C68" w:rsidRPr="00CD63CD" w:rsidRDefault="00551C68" w:rsidP="00FD22CE">
            <w:pPr>
              <w:autoSpaceDE w:val="0"/>
              <w:autoSpaceDN w:val="0"/>
              <w:adjustRightInd w:val="0"/>
              <w:spacing w:after="0" w:line="240" w:lineRule="auto"/>
              <w:rPr>
                <w:ins w:id="2072" w:author="Arjan Kloosterboer" w:date="2017-09-22T04:10:00Z"/>
                <w:rFonts w:ascii="Arial" w:eastAsia="Times New Roman" w:hAnsi="Arial" w:cs="Arial"/>
                <w:color w:val="000000"/>
                <w:sz w:val="20"/>
                <w:szCs w:val="20"/>
              </w:rPr>
            </w:pPr>
          </w:p>
        </w:tc>
      </w:tr>
      <w:tr w:rsidR="00551C68" w:rsidRPr="00CD63CD" w14:paraId="624816A0" w14:textId="77777777" w:rsidTr="00FD22CE">
        <w:trPr>
          <w:trHeight w:val="232"/>
          <w:ins w:id="2073" w:author="Arjan Kloosterboer" w:date="2017-09-22T04:10:00Z"/>
        </w:trPr>
        <w:tc>
          <w:tcPr>
            <w:tcW w:w="3780" w:type="dxa"/>
            <w:tcBorders>
              <w:top w:val="nil"/>
              <w:left w:val="nil"/>
              <w:bottom w:val="nil"/>
              <w:right w:val="nil"/>
            </w:tcBorders>
          </w:tcPr>
          <w:p w14:paraId="077B977C" w14:textId="77777777" w:rsidR="00551C68" w:rsidRPr="00CD63CD" w:rsidRDefault="00551C68" w:rsidP="00FD22CE">
            <w:pPr>
              <w:autoSpaceDE w:val="0"/>
              <w:autoSpaceDN w:val="0"/>
              <w:adjustRightInd w:val="0"/>
              <w:spacing w:after="0" w:line="240" w:lineRule="auto"/>
              <w:rPr>
                <w:ins w:id="2074"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2B6F276C" w14:textId="77777777" w:rsidR="00551C68" w:rsidRPr="00CD63CD" w:rsidRDefault="00551C68" w:rsidP="00FD22CE">
            <w:pPr>
              <w:autoSpaceDE w:val="0"/>
              <w:autoSpaceDN w:val="0"/>
              <w:adjustRightInd w:val="0"/>
              <w:spacing w:after="0" w:line="240" w:lineRule="auto"/>
              <w:rPr>
                <w:ins w:id="2075" w:author="Arjan Kloosterboer" w:date="2017-09-22T04:10:00Z"/>
                <w:rFonts w:ascii="Arial" w:eastAsia="Times New Roman" w:hAnsi="Arial" w:cs="Arial"/>
                <w:color w:val="000000"/>
                <w:sz w:val="20"/>
                <w:szCs w:val="20"/>
              </w:rPr>
            </w:pPr>
          </w:p>
        </w:tc>
      </w:tr>
      <w:tr w:rsidR="00551C68" w:rsidRPr="00CD63CD" w14:paraId="69C6F849" w14:textId="77777777" w:rsidTr="00FD22CE">
        <w:trPr>
          <w:trHeight w:val="232"/>
          <w:ins w:id="2076" w:author="Arjan Kloosterboer" w:date="2017-09-22T04:10:00Z"/>
        </w:trPr>
        <w:tc>
          <w:tcPr>
            <w:tcW w:w="3780" w:type="dxa"/>
            <w:tcBorders>
              <w:top w:val="nil"/>
              <w:left w:val="nil"/>
              <w:bottom w:val="nil"/>
              <w:right w:val="nil"/>
            </w:tcBorders>
          </w:tcPr>
          <w:p w14:paraId="0298E167" w14:textId="77777777" w:rsidR="00551C68" w:rsidRPr="00CD63CD" w:rsidRDefault="00551C68" w:rsidP="00FD22CE">
            <w:pPr>
              <w:autoSpaceDE w:val="0"/>
              <w:autoSpaceDN w:val="0"/>
              <w:adjustRightInd w:val="0"/>
              <w:spacing w:after="0" w:line="240" w:lineRule="auto"/>
              <w:rPr>
                <w:ins w:id="2077" w:author="Arjan Kloosterboer" w:date="2017-09-22T04:10:00Z"/>
                <w:rFonts w:ascii="Arial" w:eastAsia="Times New Roman" w:hAnsi="Arial" w:cs="Arial"/>
                <w:color w:val="000000"/>
                <w:sz w:val="20"/>
                <w:szCs w:val="20"/>
              </w:rPr>
            </w:pPr>
            <w:ins w:id="2078" w:author="Arjan Kloosterboer" w:date="2017-09-22T04:10: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3E0BE7C3" w14:textId="77777777" w:rsidR="00551C68" w:rsidRPr="00CD63CD" w:rsidRDefault="00551C68" w:rsidP="00FD22CE">
            <w:pPr>
              <w:autoSpaceDE w:val="0"/>
              <w:autoSpaceDN w:val="0"/>
              <w:adjustRightInd w:val="0"/>
              <w:spacing w:after="0" w:line="240" w:lineRule="auto"/>
              <w:rPr>
                <w:ins w:id="2079" w:author="Arjan Kloosterboer" w:date="2017-09-22T04:10:00Z"/>
                <w:rFonts w:ascii="Arial" w:eastAsia="Times New Roman" w:hAnsi="Arial" w:cs="Arial"/>
                <w:color w:val="000000"/>
                <w:sz w:val="20"/>
                <w:szCs w:val="20"/>
              </w:rPr>
            </w:pPr>
            <w:ins w:id="2080" w:author="Arjan Kloosterboer" w:date="2017-09-22T04:10:00Z">
              <w:r w:rsidRPr="00CD63CD">
                <w:rPr>
                  <w:rFonts w:ascii="Arial" w:eastAsia="Times New Roman" w:hAnsi="Arial" w:cs="Arial"/>
                  <w:color w:val="000000"/>
                  <w:sz w:val="20"/>
                  <w:szCs w:val="20"/>
                </w:rPr>
                <w:t>Nee</w:t>
              </w:r>
            </w:ins>
          </w:p>
        </w:tc>
      </w:tr>
      <w:tr w:rsidR="00551C68" w:rsidRPr="00CD63CD" w14:paraId="6CA48DD5" w14:textId="77777777" w:rsidTr="00FD22CE">
        <w:trPr>
          <w:trHeight w:val="232"/>
          <w:ins w:id="2081" w:author="Arjan Kloosterboer" w:date="2017-09-22T04:10:00Z"/>
        </w:trPr>
        <w:tc>
          <w:tcPr>
            <w:tcW w:w="3780" w:type="dxa"/>
            <w:tcBorders>
              <w:top w:val="nil"/>
              <w:left w:val="nil"/>
              <w:bottom w:val="nil"/>
              <w:right w:val="nil"/>
            </w:tcBorders>
          </w:tcPr>
          <w:p w14:paraId="112FEE33" w14:textId="77777777" w:rsidR="00551C68" w:rsidRPr="00CD63CD" w:rsidRDefault="00551C68" w:rsidP="00FD22CE">
            <w:pPr>
              <w:autoSpaceDE w:val="0"/>
              <w:autoSpaceDN w:val="0"/>
              <w:adjustRightInd w:val="0"/>
              <w:spacing w:after="0" w:line="240" w:lineRule="auto"/>
              <w:rPr>
                <w:ins w:id="2082"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76D1E0A8" w14:textId="77777777" w:rsidR="00551C68" w:rsidRPr="00CD63CD" w:rsidRDefault="00551C68" w:rsidP="00FD22CE">
            <w:pPr>
              <w:autoSpaceDE w:val="0"/>
              <w:autoSpaceDN w:val="0"/>
              <w:adjustRightInd w:val="0"/>
              <w:spacing w:after="0" w:line="240" w:lineRule="auto"/>
              <w:rPr>
                <w:ins w:id="2083" w:author="Arjan Kloosterboer" w:date="2017-09-22T04:10:00Z"/>
                <w:rFonts w:ascii="Arial" w:eastAsia="Times New Roman" w:hAnsi="Arial" w:cs="Arial"/>
                <w:color w:val="000000"/>
                <w:sz w:val="20"/>
                <w:szCs w:val="20"/>
              </w:rPr>
            </w:pPr>
          </w:p>
        </w:tc>
      </w:tr>
      <w:tr w:rsidR="00551C68" w:rsidRPr="00CD63CD" w14:paraId="44DAA93B" w14:textId="77777777" w:rsidTr="00FD22CE">
        <w:trPr>
          <w:trHeight w:val="232"/>
          <w:ins w:id="2084" w:author="Arjan Kloosterboer" w:date="2017-09-22T04:10:00Z"/>
        </w:trPr>
        <w:tc>
          <w:tcPr>
            <w:tcW w:w="3780" w:type="dxa"/>
            <w:tcBorders>
              <w:top w:val="nil"/>
              <w:left w:val="nil"/>
              <w:bottom w:val="nil"/>
              <w:right w:val="nil"/>
            </w:tcBorders>
          </w:tcPr>
          <w:p w14:paraId="7FE20781" w14:textId="77777777" w:rsidR="00551C68" w:rsidRPr="00CD63CD" w:rsidRDefault="00551C68" w:rsidP="00FD22CE">
            <w:pPr>
              <w:autoSpaceDE w:val="0"/>
              <w:autoSpaceDN w:val="0"/>
              <w:adjustRightInd w:val="0"/>
              <w:spacing w:after="0" w:line="240" w:lineRule="auto"/>
              <w:rPr>
                <w:ins w:id="2085" w:author="Arjan Kloosterboer" w:date="2017-09-22T04:10:00Z"/>
                <w:rFonts w:ascii="Arial" w:eastAsia="Times New Roman" w:hAnsi="Arial" w:cs="Arial"/>
                <w:color w:val="000000"/>
                <w:sz w:val="20"/>
                <w:szCs w:val="20"/>
              </w:rPr>
            </w:pPr>
            <w:ins w:id="2086" w:author="Arjan Kloosterboer" w:date="2017-09-22T04:10: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1D46EC0E" w14:textId="77777777" w:rsidR="00551C68" w:rsidRPr="00CD63CD" w:rsidRDefault="00551C68" w:rsidP="00FD22CE">
            <w:pPr>
              <w:autoSpaceDE w:val="0"/>
              <w:autoSpaceDN w:val="0"/>
              <w:adjustRightInd w:val="0"/>
              <w:spacing w:after="0" w:line="240" w:lineRule="auto"/>
              <w:rPr>
                <w:ins w:id="2087" w:author="Arjan Kloosterboer" w:date="2017-09-22T04:10:00Z"/>
                <w:rFonts w:ascii="Arial" w:eastAsia="Times New Roman" w:hAnsi="Arial" w:cs="Arial"/>
                <w:color w:val="000000"/>
                <w:sz w:val="20"/>
                <w:szCs w:val="20"/>
              </w:rPr>
            </w:pPr>
            <w:ins w:id="2088" w:author="Arjan Kloosterboer" w:date="2017-09-22T04:10:00Z">
              <w:r w:rsidRPr="00CD63CD">
                <w:rPr>
                  <w:rFonts w:ascii="Arial" w:eastAsia="Times New Roman" w:hAnsi="Arial" w:cs="Arial"/>
                  <w:color w:val="000000"/>
                  <w:sz w:val="20"/>
                  <w:szCs w:val="20"/>
                </w:rPr>
                <w:t>Nee</w:t>
              </w:r>
            </w:ins>
          </w:p>
        </w:tc>
      </w:tr>
      <w:tr w:rsidR="00551C68" w:rsidRPr="00CD63CD" w14:paraId="55CAFED1" w14:textId="77777777" w:rsidTr="00FD22CE">
        <w:trPr>
          <w:trHeight w:val="232"/>
          <w:ins w:id="2089" w:author="Arjan Kloosterboer" w:date="2017-09-22T04:10:00Z"/>
        </w:trPr>
        <w:tc>
          <w:tcPr>
            <w:tcW w:w="3780" w:type="dxa"/>
            <w:tcBorders>
              <w:top w:val="nil"/>
              <w:left w:val="nil"/>
              <w:bottom w:val="nil"/>
              <w:right w:val="nil"/>
            </w:tcBorders>
          </w:tcPr>
          <w:p w14:paraId="139B159A" w14:textId="77777777" w:rsidR="00551C68" w:rsidRPr="00CD63CD" w:rsidRDefault="00551C68" w:rsidP="00FD22CE">
            <w:pPr>
              <w:autoSpaceDE w:val="0"/>
              <w:autoSpaceDN w:val="0"/>
              <w:adjustRightInd w:val="0"/>
              <w:spacing w:after="0" w:line="240" w:lineRule="auto"/>
              <w:rPr>
                <w:ins w:id="2090" w:author="Arjan Kloosterboer" w:date="2017-09-22T04:10:00Z"/>
                <w:rFonts w:ascii="Arial" w:eastAsia="Times New Roman" w:hAnsi="Arial" w:cs="Arial"/>
                <w:b/>
                <w:bCs/>
                <w:color w:val="000000"/>
                <w:sz w:val="20"/>
                <w:szCs w:val="20"/>
              </w:rPr>
            </w:pPr>
          </w:p>
        </w:tc>
        <w:tc>
          <w:tcPr>
            <w:tcW w:w="5580" w:type="dxa"/>
            <w:tcBorders>
              <w:top w:val="nil"/>
              <w:left w:val="nil"/>
              <w:bottom w:val="nil"/>
              <w:right w:val="nil"/>
            </w:tcBorders>
          </w:tcPr>
          <w:p w14:paraId="3F986E44" w14:textId="77777777" w:rsidR="00551C68" w:rsidRPr="00CD63CD" w:rsidRDefault="00551C68" w:rsidP="00FD22CE">
            <w:pPr>
              <w:autoSpaceDE w:val="0"/>
              <w:autoSpaceDN w:val="0"/>
              <w:adjustRightInd w:val="0"/>
              <w:spacing w:after="0" w:line="240" w:lineRule="auto"/>
              <w:rPr>
                <w:ins w:id="2091" w:author="Arjan Kloosterboer" w:date="2017-09-22T04:10:00Z"/>
                <w:rFonts w:ascii="Arial" w:eastAsia="Times New Roman" w:hAnsi="Arial" w:cs="Arial"/>
                <w:color w:val="000000"/>
                <w:sz w:val="20"/>
                <w:szCs w:val="20"/>
              </w:rPr>
            </w:pPr>
          </w:p>
        </w:tc>
      </w:tr>
      <w:tr w:rsidR="00551C68" w:rsidRPr="00CD63CD" w14:paraId="4646A1A7" w14:textId="77777777" w:rsidTr="00FD22CE">
        <w:trPr>
          <w:trHeight w:val="232"/>
          <w:ins w:id="2092" w:author="Arjan Kloosterboer" w:date="2017-09-22T04:10:00Z"/>
        </w:trPr>
        <w:tc>
          <w:tcPr>
            <w:tcW w:w="3780" w:type="dxa"/>
            <w:tcBorders>
              <w:top w:val="nil"/>
              <w:left w:val="nil"/>
              <w:bottom w:val="nil"/>
              <w:right w:val="nil"/>
            </w:tcBorders>
          </w:tcPr>
          <w:p w14:paraId="679E8924" w14:textId="77777777" w:rsidR="00551C68" w:rsidRPr="00CD63CD" w:rsidRDefault="00551C68" w:rsidP="00FD22CE">
            <w:pPr>
              <w:autoSpaceDE w:val="0"/>
              <w:autoSpaceDN w:val="0"/>
              <w:adjustRightInd w:val="0"/>
              <w:spacing w:after="0" w:line="240" w:lineRule="auto"/>
              <w:rPr>
                <w:ins w:id="2093" w:author="Arjan Kloosterboer" w:date="2017-09-22T04:10:00Z"/>
                <w:rFonts w:ascii="Arial" w:eastAsia="Times New Roman" w:hAnsi="Arial" w:cs="Arial"/>
                <w:color w:val="000000"/>
                <w:sz w:val="20"/>
                <w:szCs w:val="20"/>
              </w:rPr>
            </w:pPr>
            <w:ins w:id="2094" w:author="Arjan Kloosterboer" w:date="2017-09-22T04:10: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48001586" w14:textId="77777777" w:rsidR="00551C68" w:rsidRPr="00CD63CD" w:rsidRDefault="00551C68" w:rsidP="00FD22CE">
            <w:pPr>
              <w:autoSpaceDE w:val="0"/>
              <w:autoSpaceDN w:val="0"/>
              <w:adjustRightInd w:val="0"/>
              <w:spacing w:after="0" w:line="240" w:lineRule="auto"/>
              <w:rPr>
                <w:ins w:id="2095" w:author="Arjan Kloosterboer" w:date="2017-09-22T04:10:00Z"/>
                <w:rFonts w:ascii="Arial" w:eastAsia="Times New Roman" w:hAnsi="Arial" w:cs="Arial"/>
                <w:color w:val="000000"/>
                <w:sz w:val="20"/>
                <w:szCs w:val="20"/>
              </w:rPr>
            </w:pPr>
            <w:ins w:id="2096" w:author="Arjan Kloosterboer" w:date="2017-09-22T04:10:00Z">
              <w:r w:rsidRPr="00CD63CD">
                <w:rPr>
                  <w:rFonts w:ascii="Arial" w:hAnsi="Arial" w:cs="Arial"/>
                  <w:sz w:val="20"/>
                  <w:szCs w:val="20"/>
                  <w:lang w:val="en-AU"/>
                </w:rPr>
                <w:fldChar w:fldCharType="begin" w:fldLock="1"/>
              </w:r>
              <w:r w:rsidRPr="00CD63CD">
                <w:rPr>
                  <w:rFonts w:ascii="Arial" w:hAnsi="Arial" w:cs="Arial"/>
                  <w:sz w:val="20"/>
                  <w:szCs w:val="20"/>
                  <w:lang w:val="en-AU"/>
                </w:rPr>
                <w:instrText xml:space="preserve">MERGEFIELD </w:instrText>
              </w:r>
              <w:r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551C68" w:rsidRPr="00CD63CD" w14:paraId="7A70C244" w14:textId="77777777" w:rsidTr="00FD22CE">
        <w:trPr>
          <w:trHeight w:val="232"/>
        </w:trPr>
        <w:tc>
          <w:tcPr>
            <w:tcW w:w="3780" w:type="dxa"/>
            <w:tcBorders>
              <w:top w:val="nil"/>
              <w:left w:val="nil"/>
              <w:bottom w:val="nil"/>
              <w:right w:val="nil"/>
            </w:tcBorders>
          </w:tcPr>
          <w:p w14:paraId="1EB453B2" w14:textId="77777777" w:rsidR="00551C68" w:rsidRPr="00CD63CD" w:rsidRDefault="00551C68" w:rsidP="00FD22CE">
            <w:pPr>
              <w:autoSpaceDE w:val="0"/>
              <w:autoSpaceDN w:val="0"/>
              <w:adjustRightInd w:val="0"/>
              <w:spacing w:after="0" w:line="240" w:lineRule="auto"/>
              <w:rPr>
                <w:moveTo w:id="2097" w:author="Arjan Kloosterboer" w:date="2017-09-22T04:10:00Z"/>
                <w:rFonts w:ascii="Arial" w:eastAsia="Times New Roman" w:hAnsi="Arial" w:cs="Arial"/>
                <w:b/>
                <w:bCs/>
                <w:color w:val="000000"/>
                <w:sz w:val="20"/>
                <w:szCs w:val="20"/>
              </w:rPr>
            </w:pPr>
            <w:moveToRangeStart w:id="2098" w:author="Arjan Kloosterboer" w:date="2017-09-22T04:10:00Z" w:name="move493816789"/>
          </w:p>
        </w:tc>
        <w:tc>
          <w:tcPr>
            <w:tcW w:w="5580" w:type="dxa"/>
            <w:tcBorders>
              <w:top w:val="nil"/>
              <w:left w:val="nil"/>
              <w:bottom w:val="nil"/>
              <w:right w:val="nil"/>
            </w:tcBorders>
          </w:tcPr>
          <w:p w14:paraId="06FB86D8" w14:textId="77777777" w:rsidR="00551C68" w:rsidRPr="00CD63CD" w:rsidRDefault="00551C68" w:rsidP="00FD22CE">
            <w:pPr>
              <w:autoSpaceDE w:val="0"/>
              <w:autoSpaceDN w:val="0"/>
              <w:adjustRightInd w:val="0"/>
              <w:spacing w:after="0" w:line="240" w:lineRule="auto"/>
              <w:rPr>
                <w:moveTo w:id="2099" w:author="Arjan Kloosterboer" w:date="2017-09-22T04:10:00Z"/>
                <w:rFonts w:ascii="Arial" w:eastAsia="Times New Roman" w:hAnsi="Arial" w:cs="Arial"/>
                <w:color w:val="000000"/>
                <w:sz w:val="20"/>
                <w:szCs w:val="20"/>
              </w:rPr>
            </w:pPr>
          </w:p>
        </w:tc>
      </w:tr>
      <w:tr w:rsidR="00551C68" w:rsidRPr="00CD63CD" w14:paraId="430CA17C" w14:textId="77777777" w:rsidTr="00FD22CE">
        <w:trPr>
          <w:trHeight w:val="232"/>
        </w:trPr>
        <w:tc>
          <w:tcPr>
            <w:tcW w:w="3780" w:type="dxa"/>
            <w:tcBorders>
              <w:top w:val="nil"/>
              <w:left w:val="nil"/>
              <w:bottom w:val="nil"/>
              <w:right w:val="nil"/>
            </w:tcBorders>
          </w:tcPr>
          <w:p w14:paraId="52D99493" w14:textId="77777777" w:rsidR="00551C68" w:rsidRPr="00CD63CD" w:rsidRDefault="00551C68" w:rsidP="00FD22CE">
            <w:pPr>
              <w:autoSpaceDE w:val="0"/>
              <w:autoSpaceDN w:val="0"/>
              <w:adjustRightInd w:val="0"/>
              <w:spacing w:after="0" w:line="240" w:lineRule="auto"/>
              <w:rPr>
                <w:moveTo w:id="2100" w:author="Arjan Kloosterboer" w:date="2017-09-22T04:10:00Z"/>
                <w:rFonts w:ascii="Arial" w:eastAsia="Times New Roman" w:hAnsi="Arial" w:cs="Arial"/>
                <w:color w:val="000000"/>
                <w:sz w:val="20"/>
                <w:szCs w:val="20"/>
              </w:rPr>
            </w:pPr>
            <w:moveTo w:id="2101" w:author="Arjan Kloosterboer" w:date="2017-09-22T04:10:00Z">
              <w:r w:rsidRPr="00CD63CD">
                <w:rPr>
                  <w:rFonts w:ascii="Arial" w:eastAsia="Times New Roman" w:hAnsi="Arial" w:cs="Arial"/>
                  <w:b/>
                  <w:bCs/>
                  <w:color w:val="000000"/>
                  <w:sz w:val="20"/>
                  <w:szCs w:val="20"/>
                </w:rPr>
                <w:t>Indicatie authentiek</w:t>
              </w:r>
            </w:moveTo>
          </w:p>
        </w:tc>
        <w:tc>
          <w:tcPr>
            <w:tcW w:w="5580" w:type="dxa"/>
            <w:tcBorders>
              <w:top w:val="nil"/>
              <w:left w:val="nil"/>
              <w:bottom w:val="nil"/>
              <w:right w:val="nil"/>
            </w:tcBorders>
          </w:tcPr>
          <w:p w14:paraId="0025BE92" w14:textId="77777777" w:rsidR="00551C68" w:rsidRPr="00CD63CD" w:rsidRDefault="00551C68" w:rsidP="00FD22CE">
            <w:pPr>
              <w:autoSpaceDE w:val="0"/>
              <w:autoSpaceDN w:val="0"/>
              <w:adjustRightInd w:val="0"/>
              <w:spacing w:after="0" w:line="240" w:lineRule="auto"/>
              <w:rPr>
                <w:moveTo w:id="2102" w:author="Arjan Kloosterboer" w:date="2017-09-22T04:10:00Z"/>
                <w:rFonts w:ascii="Arial" w:eastAsia="Times New Roman" w:hAnsi="Arial" w:cs="Arial"/>
                <w:color w:val="000000"/>
                <w:sz w:val="20"/>
                <w:szCs w:val="20"/>
              </w:rPr>
            </w:pPr>
            <w:moveTo w:id="2103" w:author="Arjan Kloosterboer" w:date="2017-09-22T04:10:00Z">
              <w:r w:rsidRPr="00CD63CD">
                <w:rPr>
                  <w:rFonts w:ascii="Arial" w:eastAsia="Times New Roman" w:hAnsi="Arial" w:cs="Arial"/>
                  <w:color w:val="000000"/>
                  <w:sz w:val="20"/>
                  <w:szCs w:val="20"/>
                </w:rPr>
                <w:t>Gemeentelijk basisgegeven</w:t>
              </w:r>
            </w:moveTo>
          </w:p>
        </w:tc>
      </w:tr>
      <w:tr w:rsidR="00551C68" w:rsidRPr="00CD63CD" w14:paraId="3DD06A35" w14:textId="77777777" w:rsidTr="00FD22CE">
        <w:trPr>
          <w:trHeight w:val="232"/>
        </w:trPr>
        <w:tc>
          <w:tcPr>
            <w:tcW w:w="3780" w:type="dxa"/>
            <w:tcBorders>
              <w:top w:val="nil"/>
              <w:left w:val="nil"/>
              <w:right w:val="nil"/>
            </w:tcBorders>
          </w:tcPr>
          <w:p w14:paraId="569BDF99" w14:textId="77777777" w:rsidR="00551C68" w:rsidRPr="00CD63CD" w:rsidRDefault="00551C68" w:rsidP="00FD22CE">
            <w:pPr>
              <w:autoSpaceDE w:val="0"/>
              <w:autoSpaceDN w:val="0"/>
              <w:adjustRightInd w:val="0"/>
              <w:spacing w:after="0" w:line="240" w:lineRule="auto"/>
              <w:rPr>
                <w:moveTo w:id="2104" w:author="Arjan Kloosterboer" w:date="2017-09-22T04:10:00Z"/>
                <w:rFonts w:ascii="Arial" w:eastAsia="Times New Roman" w:hAnsi="Arial" w:cs="Arial"/>
                <w:b/>
                <w:bCs/>
                <w:color w:val="000000"/>
                <w:sz w:val="20"/>
                <w:szCs w:val="20"/>
              </w:rPr>
            </w:pPr>
          </w:p>
        </w:tc>
        <w:tc>
          <w:tcPr>
            <w:tcW w:w="5580" w:type="dxa"/>
            <w:tcBorders>
              <w:top w:val="nil"/>
              <w:left w:val="nil"/>
              <w:right w:val="nil"/>
            </w:tcBorders>
          </w:tcPr>
          <w:p w14:paraId="34DDD8BC" w14:textId="77777777" w:rsidR="00551C68" w:rsidRPr="00CD63CD" w:rsidRDefault="00551C68" w:rsidP="00FD22CE">
            <w:pPr>
              <w:autoSpaceDE w:val="0"/>
              <w:autoSpaceDN w:val="0"/>
              <w:adjustRightInd w:val="0"/>
              <w:spacing w:after="0" w:line="240" w:lineRule="auto"/>
              <w:rPr>
                <w:moveTo w:id="2105" w:author="Arjan Kloosterboer" w:date="2017-09-22T04:10:00Z"/>
                <w:rFonts w:ascii="Arial" w:eastAsia="Times New Roman" w:hAnsi="Arial" w:cs="Arial"/>
                <w:color w:val="000000"/>
                <w:sz w:val="20"/>
                <w:szCs w:val="20"/>
              </w:rPr>
            </w:pPr>
          </w:p>
        </w:tc>
      </w:tr>
      <w:moveToRangeEnd w:id="2098"/>
      <w:tr w:rsidR="00551C68" w:rsidRPr="00AE6939" w14:paraId="1B58B46D" w14:textId="77777777" w:rsidTr="00FD22CE">
        <w:trPr>
          <w:trHeight w:val="232"/>
          <w:ins w:id="2106" w:author="Arjan Kloosterboer" w:date="2017-09-22T04:10:00Z"/>
        </w:trPr>
        <w:tc>
          <w:tcPr>
            <w:tcW w:w="3780" w:type="dxa"/>
            <w:tcBorders>
              <w:top w:val="nil"/>
              <w:left w:val="nil"/>
              <w:bottom w:val="single" w:sz="4" w:space="0" w:color="auto"/>
              <w:right w:val="nil"/>
            </w:tcBorders>
          </w:tcPr>
          <w:p w14:paraId="7F8738C9" w14:textId="77777777" w:rsidR="00551C68" w:rsidRPr="00CD63CD" w:rsidRDefault="00551C68" w:rsidP="00FD22CE">
            <w:pPr>
              <w:autoSpaceDE w:val="0"/>
              <w:autoSpaceDN w:val="0"/>
              <w:adjustRightInd w:val="0"/>
              <w:spacing w:after="0" w:line="240" w:lineRule="auto"/>
              <w:rPr>
                <w:ins w:id="2107" w:author="Arjan Kloosterboer" w:date="2017-09-22T04:10:00Z"/>
                <w:rFonts w:ascii="Arial" w:eastAsia="Times New Roman" w:hAnsi="Arial" w:cs="Arial"/>
                <w:b/>
                <w:bCs/>
                <w:color w:val="000000"/>
                <w:sz w:val="20"/>
                <w:szCs w:val="20"/>
              </w:rPr>
            </w:pPr>
            <w:ins w:id="2108" w:author="Arjan Kloosterboer" w:date="2017-09-22T04:10: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019A6671" w14:textId="6B545979" w:rsidR="00551C68" w:rsidRPr="00551C68" w:rsidRDefault="00551C68" w:rsidP="00FD22CE">
            <w:pPr>
              <w:autoSpaceDE w:val="0"/>
              <w:autoSpaceDN w:val="0"/>
              <w:adjustRightInd w:val="0"/>
              <w:spacing w:after="0" w:line="240" w:lineRule="auto"/>
              <w:rPr>
                <w:ins w:id="2109" w:author="Arjan Kloosterboer" w:date="2017-09-22T04:10:00Z"/>
                <w:rFonts w:ascii="Arial" w:eastAsia="Times New Roman" w:hAnsi="Arial" w:cs="Arial"/>
                <w:color w:val="000000"/>
                <w:sz w:val="20"/>
                <w:szCs w:val="20"/>
                <w:lang w:val="nl-NL"/>
              </w:rPr>
            </w:pPr>
            <w:ins w:id="2110" w:author="Arjan Kloosterboer" w:date="2017-09-22T04:10:00Z">
              <w:r w:rsidRPr="00551C68">
                <w:rPr>
                  <w:rFonts w:ascii="Arial" w:eastAsia="Times New Roman" w:hAnsi="Arial" w:cs="Arial"/>
                  <w:color w:val="000000"/>
                  <w:sz w:val="20"/>
                  <w:szCs w:val="20"/>
                  <w:lang w:val="nl-NL"/>
                </w:rPr>
                <w:t>1) De waarde van het attribuut is gelijk aan de waarde van het attribuut Organisatie-identificatie van de ORGANISATORISCHE EENHEID die d.m.v. de relatiesoort 'MEDEWERKER hoort bij ORGANISATORISCHE EENHEID' aan de MEDEWERKER is gerelateerd.</w:t>
              </w:r>
            </w:ins>
          </w:p>
        </w:tc>
      </w:tr>
    </w:tbl>
    <w:p w14:paraId="474E8006" w14:textId="77777777" w:rsidR="00073CA5" w:rsidRPr="00551C68" w:rsidRDefault="00073CA5" w:rsidP="00073CA5">
      <w:pPr>
        <w:rPr>
          <w:ins w:id="2111" w:author="Arjan Kloosterboer" w:date="2017-09-22T04:10:00Z"/>
          <w:lang w:val="nl-NL"/>
        </w:rPr>
      </w:pPr>
    </w:p>
    <w:p w14:paraId="2992506E" w14:textId="70E5DD2A" w:rsidR="00073CA5" w:rsidRDefault="00073CA5" w:rsidP="00073CA5">
      <w:pPr>
        <w:pStyle w:val="Kop2"/>
        <w:rPr>
          <w:ins w:id="2112" w:author="Arjan Kloosterboer" w:date="2017-09-22T04:10:00Z"/>
        </w:rPr>
      </w:pPr>
      <w:bookmarkStart w:id="2113" w:name="_Ref477362184"/>
      <w:bookmarkStart w:id="2114" w:name="_Toc493816589"/>
      <w:ins w:id="2115" w:author="Arjan Kloosterboer" w:date="2017-09-22T04:10:00Z">
        <w:r>
          <w:t>OBJECT</w:t>
        </w:r>
        <w:bookmarkEnd w:id="2113"/>
        <w:bookmarkEnd w:id="2114"/>
      </w:ins>
    </w:p>
    <w:p w14:paraId="22BD0132" w14:textId="146ED547" w:rsidR="00273F7D" w:rsidRDefault="007D699F" w:rsidP="0044638F">
      <w:pPr>
        <w:rPr>
          <w:ins w:id="2116" w:author="Arjan Kloosterboer" w:date="2017-09-22T04:10:00Z"/>
          <w:lang w:val="nl-NL"/>
        </w:rPr>
      </w:pPr>
      <w:ins w:id="2117" w:author="Arjan Kloosterboer" w:date="2017-09-22T04:10:00Z">
        <w:r>
          <w:rPr>
            <w:lang w:val="nl-NL"/>
          </w:rPr>
          <w:t xml:space="preserve">Het objecttype OBJECT betreft de objecten waarop zaken betrekking kunnen hebben. Dit is uitgewerkt in de </w:t>
        </w:r>
        <w:r w:rsidR="00434476">
          <w:rPr>
            <w:lang w:val="nl-NL"/>
          </w:rPr>
          <w:t>‘</w:t>
        </w:r>
        <w:r>
          <w:rPr>
            <w:lang w:val="nl-NL"/>
          </w:rPr>
          <w:t>specialisaties</w:t>
        </w:r>
        <w:r w:rsidR="00434476">
          <w:rPr>
            <w:lang w:val="nl-NL"/>
          </w:rPr>
          <w:t>’</w:t>
        </w:r>
        <w:r>
          <w:rPr>
            <w:lang w:val="nl-NL"/>
          </w:rPr>
          <w:t xml:space="preserve"> van dit objecttype. Hierop zijn enkele aanpassingen doorgevoerd. D</w:t>
        </w:r>
        <w:r w:rsidR="00273F7D">
          <w:rPr>
            <w:lang w:val="nl-NL"/>
          </w:rPr>
          <w:t>i</w:t>
        </w:r>
        <w:r>
          <w:rPr>
            <w:lang w:val="nl-NL"/>
          </w:rPr>
          <w:t xml:space="preserve">t </w:t>
        </w:r>
        <w:r>
          <w:rPr>
            <w:lang w:val="nl-NL"/>
          </w:rPr>
          <w:lastRenderedPageBreak/>
          <w:t xml:space="preserve">betreft </w:t>
        </w:r>
        <w:r w:rsidR="00A441EF">
          <w:rPr>
            <w:lang w:val="nl-NL"/>
          </w:rPr>
          <w:t xml:space="preserve">de toevoeging van de attribuutsoort ‘Object-URI’, </w:t>
        </w:r>
        <w:r w:rsidR="00465C73">
          <w:rPr>
            <w:lang w:val="nl-NL"/>
          </w:rPr>
          <w:t xml:space="preserve">het vervallen van de attribuutsoorten ‘Identificatie’ en ‘Objecttype’, </w:t>
        </w:r>
        <w:r>
          <w:rPr>
            <w:lang w:val="nl-NL"/>
          </w:rPr>
          <w:t xml:space="preserve">de onderscheiden </w:t>
        </w:r>
        <w:r w:rsidR="00434476">
          <w:rPr>
            <w:lang w:val="nl-NL"/>
          </w:rPr>
          <w:t>‘</w:t>
        </w:r>
        <w:r>
          <w:rPr>
            <w:lang w:val="nl-NL"/>
          </w:rPr>
          <w:t>specialisaties</w:t>
        </w:r>
        <w:r w:rsidR="00434476">
          <w:rPr>
            <w:lang w:val="nl-NL"/>
          </w:rPr>
          <w:t>’</w:t>
        </w:r>
        <w:r>
          <w:rPr>
            <w:lang w:val="nl-NL"/>
          </w:rPr>
          <w:t xml:space="preserve">, de naamgeving daarvan, de attribuutsoorten daarvan en </w:t>
        </w:r>
        <w:r w:rsidR="00273F7D">
          <w:rPr>
            <w:lang w:val="nl-NL"/>
          </w:rPr>
          <w:t xml:space="preserve">de relatie van de de </w:t>
        </w:r>
        <w:r w:rsidR="00434476">
          <w:rPr>
            <w:lang w:val="nl-NL"/>
          </w:rPr>
          <w:t>‘</w:t>
        </w:r>
        <w:r w:rsidR="00273F7D">
          <w:rPr>
            <w:lang w:val="nl-NL"/>
          </w:rPr>
          <w:t>specialisaties</w:t>
        </w:r>
        <w:r w:rsidR="00434476">
          <w:rPr>
            <w:lang w:val="nl-NL"/>
          </w:rPr>
          <w:t>’</w:t>
        </w:r>
        <w:r w:rsidR="00273F7D">
          <w:rPr>
            <w:lang w:val="nl-NL"/>
          </w:rPr>
          <w:t xml:space="preserve"> zijnde RGBZ-objecttypen tot die objecttypen.</w:t>
        </w:r>
      </w:ins>
    </w:p>
    <w:tbl>
      <w:tblPr>
        <w:tblW w:w="0" w:type="auto"/>
        <w:tblLayout w:type="fixed"/>
        <w:tblCellMar>
          <w:top w:w="113" w:type="dxa"/>
        </w:tblCellMar>
        <w:tblLook w:val="0000" w:firstRow="0" w:lastRow="0" w:firstColumn="0" w:lastColumn="0" w:noHBand="0" w:noVBand="0"/>
      </w:tblPr>
      <w:tblGrid>
        <w:gridCol w:w="2573"/>
        <w:gridCol w:w="6355"/>
      </w:tblGrid>
      <w:tr w:rsidR="00D35168" w14:paraId="3FA81BE6" w14:textId="77777777" w:rsidTr="003641CC">
        <w:trPr>
          <w:cantSplit/>
          <w:ins w:id="2118" w:author="Arjan Kloosterboer" w:date="2017-09-22T04:10:00Z"/>
        </w:trPr>
        <w:tc>
          <w:tcPr>
            <w:tcW w:w="2573" w:type="dxa"/>
            <w:shd w:val="clear" w:color="auto" w:fill="auto"/>
          </w:tcPr>
          <w:p w14:paraId="0C826C37" w14:textId="77777777" w:rsidR="00D35168" w:rsidRPr="00D35168" w:rsidRDefault="00D35168" w:rsidP="003641CC">
            <w:pPr>
              <w:snapToGrid w:val="0"/>
              <w:spacing w:after="120"/>
              <w:rPr>
                <w:ins w:id="2119" w:author="Arjan Kloosterboer" w:date="2017-09-22T04:10:00Z"/>
                <w:rFonts w:ascii="Arial" w:eastAsia="Batang" w:hAnsi="Arial" w:cs="Arial"/>
                <w:b/>
                <w:sz w:val="20"/>
                <w:szCs w:val="20"/>
              </w:rPr>
            </w:pPr>
            <w:ins w:id="2120" w:author="Arjan Kloosterboer" w:date="2017-09-22T04:10:00Z">
              <w:r w:rsidRPr="00D35168">
                <w:rPr>
                  <w:rFonts w:ascii="Arial" w:eastAsia="Batang" w:hAnsi="Arial" w:cs="Arial"/>
                  <w:b/>
                  <w:sz w:val="20"/>
                  <w:szCs w:val="20"/>
                </w:rPr>
                <w:t>Naam objecttype</w:t>
              </w:r>
            </w:ins>
          </w:p>
        </w:tc>
        <w:tc>
          <w:tcPr>
            <w:tcW w:w="6355" w:type="dxa"/>
            <w:shd w:val="clear" w:color="auto" w:fill="auto"/>
          </w:tcPr>
          <w:p w14:paraId="027E3AF3" w14:textId="77777777" w:rsidR="00D35168" w:rsidRPr="00D35168" w:rsidRDefault="00D35168" w:rsidP="003641CC">
            <w:pPr>
              <w:tabs>
                <w:tab w:val="left" w:pos="947"/>
                <w:tab w:val="left" w:pos="3927"/>
              </w:tabs>
              <w:snapToGrid w:val="0"/>
              <w:rPr>
                <w:ins w:id="2121" w:author="Arjan Kloosterboer" w:date="2017-09-22T04:10:00Z"/>
                <w:rFonts w:ascii="Arial" w:eastAsia="Batang" w:hAnsi="Arial" w:cs="Arial"/>
                <w:sz w:val="20"/>
                <w:szCs w:val="20"/>
              </w:rPr>
            </w:pPr>
            <w:ins w:id="2122" w:author="Arjan Kloosterboer" w:date="2017-09-22T04:10:00Z">
              <w:r w:rsidRPr="00D35168">
                <w:rPr>
                  <w:rFonts w:ascii="Arial" w:eastAsia="Batang" w:hAnsi="Arial" w:cs="Arial"/>
                  <w:sz w:val="20"/>
                  <w:szCs w:val="20"/>
                </w:rPr>
                <w:t>OBJECT</w:t>
              </w:r>
            </w:ins>
          </w:p>
        </w:tc>
      </w:tr>
      <w:tr w:rsidR="00D35168" w14:paraId="7B4B64EE" w14:textId="77777777" w:rsidTr="003641CC">
        <w:trPr>
          <w:cantSplit/>
          <w:ins w:id="2123" w:author="Arjan Kloosterboer" w:date="2017-09-22T04:10:00Z"/>
        </w:trPr>
        <w:tc>
          <w:tcPr>
            <w:tcW w:w="2573" w:type="dxa"/>
            <w:shd w:val="clear" w:color="auto" w:fill="auto"/>
          </w:tcPr>
          <w:p w14:paraId="2F43130F" w14:textId="77777777" w:rsidR="00D35168" w:rsidRPr="00D35168" w:rsidRDefault="00D35168" w:rsidP="003641CC">
            <w:pPr>
              <w:snapToGrid w:val="0"/>
              <w:spacing w:after="120"/>
              <w:rPr>
                <w:ins w:id="2124" w:author="Arjan Kloosterboer" w:date="2017-09-22T04:10:00Z"/>
                <w:rFonts w:ascii="Arial" w:eastAsia="Batang" w:hAnsi="Arial" w:cs="Arial"/>
                <w:b/>
                <w:sz w:val="20"/>
                <w:szCs w:val="20"/>
              </w:rPr>
            </w:pPr>
            <w:ins w:id="2125" w:author="Arjan Kloosterboer" w:date="2017-09-22T04:10:00Z">
              <w:r w:rsidRPr="00D35168">
                <w:rPr>
                  <w:rFonts w:ascii="Arial" w:eastAsia="Batang" w:hAnsi="Arial" w:cs="Arial"/>
                  <w:b/>
                  <w:sz w:val="20"/>
                  <w:szCs w:val="20"/>
                </w:rPr>
                <w:t>Mnemonic objecttype</w:t>
              </w:r>
            </w:ins>
          </w:p>
        </w:tc>
        <w:tc>
          <w:tcPr>
            <w:tcW w:w="6355" w:type="dxa"/>
            <w:shd w:val="clear" w:color="auto" w:fill="auto"/>
          </w:tcPr>
          <w:p w14:paraId="3B3F0263" w14:textId="77777777" w:rsidR="00D35168" w:rsidRPr="00D35168" w:rsidRDefault="00D35168" w:rsidP="003641CC">
            <w:pPr>
              <w:snapToGrid w:val="0"/>
              <w:rPr>
                <w:ins w:id="2126" w:author="Arjan Kloosterboer" w:date="2017-09-22T04:10:00Z"/>
                <w:rFonts w:ascii="Arial" w:eastAsia="Batang" w:hAnsi="Arial" w:cs="Arial"/>
                <w:sz w:val="20"/>
                <w:szCs w:val="20"/>
              </w:rPr>
            </w:pPr>
            <w:ins w:id="2127" w:author="Arjan Kloosterboer" w:date="2017-09-22T04:10:00Z">
              <w:r w:rsidRPr="00D35168">
                <w:rPr>
                  <w:rFonts w:ascii="Arial" w:eastAsia="Batang" w:hAnsi="Arial" w:cs="Arial"/>
                  <w:sz w:val="20"/>
                  <w:szCs w:val="20"/>
                </w:rPr>
                <w:t>OBJ</w:t>
              </w:r>
            </w:ins>
          </w:p>
        </w:tc>
      </w:tr>
      <w:tr w:rsidR="00D35168" w14:paraId="2FBBBF51" w14:textId="77777777" w:rsidTr="003641CC">
        <w:trPr>
          <w:cantSplit/>
          <w:ins w:id="2128" w:author="Arjan Kloosterboer" w:date="2017-09-22T04:10:00Z"/>
        </w:trPr>
        <w:tc>
          <w:tcPr>
            <w:tcW w:w="2573" w:type="dxa"/>
            <w:shd w:val="clear" w:color="auto" w:fill="auto"/>
          </w:tcPr>
          <w:p w14:paraId="166BFDEB" w14:textId="77777777" w:rsidR="00D35168" w:rsidRPr="00D35168" w:rsidRDefault="00D35168" w:rsidP="003641CC">
            <w:pPr>
              <w:snapToGrid w:val="0"/>
              <w:spacing w:after="120"/>
              <w:rPr>
                <w:ins w:id="2129" w:author="Arjan Kloosterboer" w:date="2017-09-22T04:10:00Z"/>
                <w:rFonts w:ascii="Arial" w:eastAsia="Batang" w:hAnsi="Arial" w:cs="Arial"/>
                <w:b/>
                <w:sz w:val="20"/>
                <w:szCs w:val="20"/>
              </w:rPr>
            </w:pPr>
            <w:ins w:id="2130" w:author="Arjan Kloosterboer" w:date="2017-09-22T04:10:00Z">
              <w:r w:rsidRPr="00D35168">
                <w:rPr>
                  <w:rFonts w:ascii="Arial" w:eastAsia="Batang" w:hAnsi="Arial" w:cs="Arial"/>
                  <w:b/>
                  <w:sz w:val="20"/>
                  <w:szCs w:val="20"/>
                </w:rPr>
                <w:t>Herkomst objecttype</w:t>
              </w:r>
            </w:ins>
          </w:p>
        </w:tc>
        <w:tc>
          <w:tcPr>
            <w:tcW w:w="6355" w:type="dxa"/>
            <w:shd w:val="clear" w:color="auto" w:fill="auto"/>
          </w:tcPr>
          <w:p w14:paraId="47F8D2CC" w14:textId="77777777" w:rsidR="00D35168" w:rsidRPr="00D35168" w:rsidRDefault="00D35168" w:rsidP="003641CC">
            <w:pPr>
              <w:tabs>
                <w:tab w:val="left" w:pos="947"/>
                <w:tab w:val="left" w:pos="3927"/>
              </w:tabs>
              <w:snapToGrid w:val="0"/>
              <w:rPr>
                <w:ins w:id="2131" w:author="Arjan Kloosterboer" w:date="2017-09-22T04:10:00Z"/>
                <w:rFonts w:ascii="Arial" w:eastAsia="Batang" w:hAnsi="Arial" w:cs="Arial"/>
                <w:sz w:val="20"/>
                <w:szCs w:val="20"/>
              </w:rPr>
            </w:pPr>
            <w:ins w:id="2132" w:author="Arjan Kloosterboer" w:date="2017-09-22T04:10:00Z">
              <w:r w:rsidRPr="00D35168">
                <w:rPr>
                  <w:rFonts w:ascii="Arial" w:eastAsia="Batang" w:hAnsi="Arial" w:cs="Arial"/>
                  <w:sz w:val="20"/>
                  <w:szCs w:val="20"/>
                </w:rPr>
                <w:t>KING</w:t>
              </w:r>
            </w:ins>
          </w:p>
        </w:tc>
      </w:tr>
      <w:tr w:rsidR="00D35168" w:rsidRPr="00AE6939" w14:paraId="6289CAB1" w14:textId="77777777" w:rsidTr="003641CC">
        <w:trPr>
          <w:cantSplit/>
          <w:ins w:id="2133" w:author="Arjan Kloosterboer" w:date="2017-09-22T04:10:00Z"/>
        </w:trPr>
        <w:tc>
          <w:tcPr>
            <w:tcW w:w="2573" w:type="dxa"/>
            <w:shd w:val="clear" w:color="auto" w:fill="auto"/>
          </w:tcPr>
          <w:p w14:paraId="50A74CC8" w14:textId="77777777" w:rsidR="00D35168" w:rsidRPr="00D35168" w:rsidRDefault="00D35168" w:rsidP="003641CC">
            <w:pPr>
              <w:snapToGrid w:val="0"/>
              <w:spacing w:after="120"/>
              <w:rPr>
                <w:ins w:id="2134" w:author="Arjan Kloosterboer" w:date="2017-09-22T04:10:00Z"/>
                <w:rFonts w:ascii="Arial" w:eastAsia="Batang" w:hAnsi="Arial" w:cs="Arial"/>
                <w:b/>
                <w:sz w:val="20"/>
                <w:szCs w:val="20"/>
              </w:rPr>
            </w:pPr>
            <w:ins w:id="2135" w:author="Arjan Kloosterboer" w:date="2017-09-22T04:10:00Z">
              <w:r w:rsidRPr="00D35168">
                <w:rPr>
                  <w:rFonts w:ascii="Arial" w:eastAsia="Batang" w:hAnsi="Arial" w:cs="Arial"/>
                  <w:b/>
                  <w:sz w:val="20"/>
                  <w:szCs w:val="20"/>
                </w:rPr>
                <w:t>Definitie objecttype</w:t>
              </w:r>
            </w:ins>
          </w:p>
        </w:tc>
        <w:tc>
          <w:tcPr>
            <w:tcW w:w="6355" w:type="dxa"/>
            <w:shd w:val="clear" w:color="auto" w:fill="auto"/>
          </w:tcPr>
          <w:p w14:paraId="3D398400" w14:textId="77777777" w:rsidR="00D35168" w:rsidRPr="00D35168" w:rsidRDefault="00D35168" w:rsidP="003641CC">
            <w:pPr>
              <w:tabs>
                <w:tab w:val="left" w:pos="947"/>
                <w:tab w:val="left" w:pos="3927"/>
              </w:tabs>
              <w:snapToGrid w:val="0"/>
              <w:rPr>
                <w:ins w:id="2136" w:author="Arjan Kloosterboer" w:date="2017-09-22T04:10:00Z"/>
                <w:rFonts w:ascii="Arial" w:eastAsia="Batang" w:hAnsi="Arial" w:cs="Arial"/>
                <w:sz w:val="20"/>
                <w:szCs w:val="20"/>
                <w:lang w:val="nl-NL"/>
              </w:rPr>
            </w:pPr>
            <w:ins w:id="2137" w:author="Arjan Kloosterboer" w:date="2017-09-22T04:10:00Z">
              <w:r w:rsidRPr="00D35168">
                <w:rPr>
                  <w:rFonts w:ascii="Arial" w:eastAsia="Batang" w:hAnsi="Arial" w:cs="Arial"/>
                  <w:sz w:val="20"/>
                  <w:szCs w:val="20"/>
                  <w:lang w:val="nl-NL"/>
                </w:rPr>
                <w:t>Het OBJECT waarop een ZAAK betrekking kan hebben zijnde één of meer voorkomens van de in het RSGB en het RGBZ onderscheiden objecttypen.</w:t>
              </w:r>
            </w:ins>
          </w:p>
        </w:tc>
      </w:tr>
      <w:tr w:rsidR="00D35168" w14:paraId="1D5E1049" w14:textId="77777777" w:rsidTr="003641CC">
        <w:trPr>
          <w:cantSplit/>
          <w:ins w:id="2138" w:author="Arjan Kloosterboer" w:date="2017-09-22T04:10:00Z"/>
        </w:trPr>
        <w:tc>
          <w:tcPr>
            <w:tcW w:w="2573" w:type="dxa"/>
            <w:shd w:val="clear" w:color="auto" w:fill="auto"/>
          </w:tcPr>
          <w:p w14:paraId="5B31C835" w14:textId="77777777" w:rsidR="00D35168" w:rsidRPr="00D35168" w:rsidRDefault="00D35168" w:rsidP="003641CC">
            <w:pPr>
              <w:snapToGrid w:val="0"/>
              <w:spacing w:after="120"/>
              <w:rPr>
                <w:ins w:id="2139" w:author="Arjan Kloosterboer" w:date="2017-09-22T04:10:00Z"/>
                <w:rFonts w:ascii="Arial" w:eastAsia="Batang" w:hAnsi="Arial" w:cs="Arial"/>
                <w:b/>
                <w:sz w:val="20"/>
                <w:szCs w:val="20"/>
              </w:rPr>
            </w:pPr>
            <w:ins w:id="2140" w:author="Arjan Kloosterboer" w:date="2017-09-22T04:10:00Z">
              <w:r w:rsidRPr="00D35168">
                <w:rPr>
                  <w:rFonts w:ascii="Arial" w:eastAsia="Batang" w:hAnsi="Arial" w:cs="Arial"/>
                  <w:b/>
                  <w:sz w:val="20"/>
                  <w:szCs w:val="20"/>
                </w:rPr>
                <w:t>Herkomst definitie objecttype</w:t>
              </w:r>
            </w:ins>
          </w:p>
        </w:tc>
        <w:tc>
          <w:tcPr>
            <w:tcW w:w="6355" w:type="dxa"/>
            <w:shd w:val="clear" w:color="auto" w:fill="auto"/>
          </w:tcPr>
          <w:p w14:paraId="1FDA8647" w14:textId="77777777" w:rsidR="00D35168" w:rsidRPr="00D35168" w:rsidRDefault="00D35168" w:rsidP="003641CC">
            <w:pPr>
              <w:tabs>
                <w:tab w:val="left" w:pos="947"/>
                <w:tab w:val="left" w:pos="3927"/>
              </w:tabs>
              <w:snapToGrid w:val="0"/>
              <w:rPr>
                <w:ins w:id="2141" w:author="Arjan Kloosterboer" w:date="2017-09-22T04:10:00Z"/>
                <w:rFonts w:ascii="Arial" w:eastAsia="Batang" w:hAnsi="Arial" w:cs="Arial"/>
                <w:sz w:val="20"/>
                <w:szCs w:val="20"/>
              </w:rPr>
            </w:pPr>
            <w:ins w:id="2142" w:author="Arjan Kloosterboer" w:date="2017-09-22T04:10:00Z">
              <w:r w:rsidRPr="00D35168">
                <w:rPr>
                  <w:rFonts w:ascii="Arial" w:eastAsia="Batang" w:hAnsi="Arial" w:cs="Arial"/>
                  <w:sz w:val="20"/>
                  <w:szCs w:val="20"/>
                </w:rPr>
                <w:t>KING</w:t>
              </w:r>
            </w:ins>
          </w:p>
        </w:tc>
      </w:tr>
      <w:tr w:rsidR="00D35168" w14:paraId="55D24BC1" w14:textId="77777777" w:rsidTr="003641CC">
        <w:trPr>
          <w:cantSplit/>
          <w:ins w:id="2143" w:author="Arjan Kloosterboer" w:date="2017-09-22T04:10:00Z"/>
        </w:trPr>
        <w:tc>
          <w:tcPr>
            <w:tcW w:w="2573" w:type="dxa"/>
            <w:shd w:val="clear" w:color="auto" w:fill="auto"/>
          </w:tcPr>
          <w:p w14:paraId="3CA386BA" w14:textId="77777777" w:rsidR="00D35168" w:rsidRPr="00D35168" w:rsidRDefault="00D35168" w:rsidP="003641CC">
            <w:pPr>
              <w:snapToGrid w:val="0"/>
              <w:spacing w:after="120"/>
              <w:rPr>
                <w:ins w:id="2144" w:author="Arjan Kloosterboer" w:date="2017-09-22T04:10:00Z"/>
                <w:rFonts w:ascii="Arial" w:eastAsia="Batang" w:hAnsi="Arial" w:cs="Arial"/>
                <w:b/>
                <w:sz w:val="20"/>
                <w:szCs w:val="20"/>
              </w:rPr>
            </w:pPr>
            <w:ins w:id="2145" w:author="Arjan Kloosterboer" w:date="2017-09-22T04:10:00Z">
              <w:r w:rsidRPr="00D35168">
                <w:rPr>
                  <w:rFonts w:ascii="Arial" w:eastAsia="Batang" w:hAnsi="Arial" w:cs="Arial"/>
                  <w:b/>
                  <w:sz w:val="20"/>
                  <w:szCs w:val="20"/>
                </w:rPr>
                <w:t>Datum opname objecttype</w:t>
              </w:r>
            </w:ins>
          </w:p>
        </w:tc>
        <w:tc>
          <w:tcPr>
            <w:tcW w:w="6355" w:type="dxa"/>
            <w:shd w:val="clear" w:color="auto" w:fill="auto"/>
          </w:tcPr>
          <w:p w14:paraId="68746EFA" w14:textId="77777777" w:rsidR="00D35168" w:rsidRPr="00D35168" w:rsidRDefault="00D35168" w:rsidP="003641CC">
            <w:pPr>
              <w:tabs>
                <w:tab w:val="left" w:pos="947"/>
                <w:tab w:val="left" w:pos="3927"/>
              </w:tabs>
              <w:snapToGrid w:val="0"/>
              <w:rPr>
                <w:ins w:id="2146" w:author="Arjan Kloosterboer" w:date="2017-09-22T04:10:00Z"/>
                <w:rFonts w:ascii="Arial" w:eastAsia="Batang" w:hAnsi="Arial" w:cs="Arial"/>
                <w:sz w:val="20"/>
                <w:szCs w:val="20"/>
              </w:rPr>
            </w:pPr>
            <w:ins w:id="2147" w:author="Arjan Kloosterboer" w:date="2017-09-22T04:10:00Z">
              <w:r w:rsidRPr="00D35168">
                <w:rPr>
                  <w:rFonts w:ascii="Arial" w:eastAsia="Batang" w:hAnsi="Arial" w:cs="Arial"/>
                  <w:sz w:val="20"/>
                  <w:szCs w:val="20"/>
                </w:rPr>
                <w:t>22 mei 2009</w:t>
              </w:r>
            </w:ins>
          </w:p>
        </w:tc>
      </w:tr>
      <w:tr w:rsidR="00D35168" w:rsidRPr="00AE6939" w14:paraId="5639AAFD" w14:textId="77777777" w:rsidTr="003641CC">
        <w:trPr>
          <w:cantSplit/>
          <w:ins w:id="2148" w:author="Arjan Kloosterboer" w:date="2017-09-22T04:10:00Z"/>
        </w:trPr>
        <w:tc>
          <w:tcPr>
            <w:tcW w:w="2573" w:type="dxa"/>
            <w:shd w:val="clear" w:color="auto" w:fill="auto"/>
          </w:tcPr>
          <w:p w14:paraId="7FB10A45" w14:textId="77777777" w:rsidR="00D35168" w:rsidRPr="00D35168" w:rsidRDefault="00D35168" w:rsidP="003641CC">
            <w:pPr>
              <w:snapToGrid w:val="0"/>
              <w:spacing w:after="120"/>
              <w:rPr>
                <w:ins w:id="2149" w:author="Arjan Kloosterboer" w:date="2017-09-22T04:10:00Z"/>
                <w:rFonts w:ascii="Arial" w:eastAsia="Batang" w:hAnsi="Arial" w:cs="Arial"/>
                <w:b/>
                <w:sz w:val="20"/>
                <w:szCs w:val="20"/>
              </w:rPr>
            </w:pPr>
            <w:ins w:id="2150" w:author="Arjan Kloosterboer" w:date="2017-09-22T04:10:00Z">
              <w:r w:rsidRPr="00D35168">
                <w:rPr>
                  <w:rFonts w:ascii="Arial" w:eastAsia="Batang" w:hAnsi="Arial" w:cs="Arial"/>
                  <w:b/>
                  <w:sz w:val="20"/>
                  <w:szCs w:val="20"/>
                </w:rPr>
                <w:t>Toelichting objecttype</w:t>
              </w:r>
            </w:ins>
          </w:p>
        </w:tc>
        <w:tc>
          <w:tcPr>
            <w:tcW w:w="6355" w:type="dxa"/>
            <w:shd w:val="clear" w:color="auto" w:fill="auto"/>
          </w:tcPr>
          <w:p w14:paraId="45E3ED21" w14:textId="0D730E2B" w:rsidR="00D35168" w:rsidRPr="00D35168" w:rsidRDefault="00D35168" w:rsidP="003641CC">
            <w:pPr>
              <w:tabs>
                <w:tab w:val="left" w:pos="947"/>
                <w:tab w:val="left" w:pos="3927"/>
              </w:tabs>
              <w:snapToGrid w:val="0"/>
              <w:rPr>
                <w:ins w:id="2151" w:author="Arjan Kloosterboer" w:date="2017-09-22T04:10:00Z"/>
                <w:rFonts w:ascii="Arial" w:eastAsia="Batang" w:hAnsi="Arial" w:cs="Arial"/>
                <w:sz w:val="20"/>
                <w:szCs w:val="20"/>
                <w:lang w:val="nl-NL"/>
              </w:rPr>
            </w:pPr>
            <w:ins w:id="2152" w:author="Arjan Kloosterboer" w:date="2017-09-22T04:10:00Z">
              <w:r w:rsidRPr="00D35168">
                <w:rPr>
                  <w:rFonts w:ascii="Arial" w:eastAsia="Batang" w:hAnsi="Arial" w:cs="Arial"/>
                  <w:sz w:val="20"/>
                  <w:szCs w:val="20"/>
                  <w:lang w:val="nl-NL"/>
                </w:rPr>
                <w:t>Een zaak kan op ‘van alles en nog wat’ betrekking hebben. Voor zover dit voorkomens (objecten) van de in het RSGB of RGBZ onderscheiden objecttypen betreft, worden deze met OBJECT gemodelleerd en door middel van ZAAKOBJECT aan een zaak gerelateerd. Het OBJECT kent dan ook bijna evenzovele specialisaties (‘subtypen’) als dat er objecttypen in het RSGB en RGBZ opgenomen zijn</w:t>
              </w:r>
              <w:r w:rsidR="00C1420D">
                <w:rPr>
                  <w:rFonts w:ascii="Arial" w:eastAsia="Batang" w:hAnsi="Arial" w:cs="Arial"/>
                  <w:sz w:val="20"/>
                  <w:szCs w:val="20"/>
                  <w:lang w:val="nl-NL"/>
                </w:rPr>
                <w:t xml:space="preserve">, </w:t>
              </w:r>
              <w:r w:rsidRPr="00D35168">
                <w:rPr>
                  <w:rFonts w:ascii="Arial" w:eastAsia="Batang" w:hAnsi="Arial" w:cs="Arial"/>
                  <w:sz w:val="20"/>
                  <w:szCs w:val="20"/>
                  <w:lang w:val="nl-NL"/>
                </w:rPr>
                <w:t xml:space="preserve">alleen objecttypen op het laagste specialisatie-niveau d.w.z. geen gegeneraliseerde objecttypen. </w:t>
              </w:r>
            </w:ins>
          </w:p>
          <w:p w14:paraId="540CF2C3" w14:textId="1BAE09EB" w:rsidR="00D35168" w:rsidRPr="00D35168" w:rsidRDefault="00D35168" w:rsidP="003641CC">
            <w:pPr>
              <w:tabs>
                <w:tab w:val="left" w:pos="947"/>
                <w:tab w:val="left" w:pos="3927"/>
              </w:tabs>
              <w:rPr>
                <w:ins w:id="2153" w:author="Arjan Kloosterboer" w:date="2017-09-22T04:10:00Z"/>
                <w:rFonts w:ascii="Arial" w:eastAsia="Batang" w:hAnsi="Arial" w:cs="Arial"/>
                <w:sz w:val="20"/>
                <w:szCs w:val="20"/>
                <w:lang w:val="nl-NL"/>
              </w:rPr>
            </w:pPr>
            <w:ins w:id="2154" w:author="Arjan Kloosterboer" w:date="2017-09-22T04:10:00Z">
              <w:r w:rsidRPr="00D35168">
                <w:rPr>
                  <w:rFonts w:ascii="Arial" w:eastAsia="Batang" w:hAnsi="Arial" w:cs="Arial"/>
                  <w:sz w:val="20"/>
                  <w:szCs w:val="20"/>
                  <w:lang w:val="nl-NL"/>
                </w:rPr>
                <w:t>Het OBJECT heeft dan ook amper attributen (alleen voor het zoeken van objecten van dit objecttype). De overige attributen specificeren we per specialisatie (‘subtype’). Deze werken we hieronder, in deze paragraaf, uit.</w:t>
              </w:r>
              <w:r w:rsidR="00C1420D">
                <w:rPr>
                  <w:rFonts w:ascii="Arial" w:eastAsia="Batang" w:hAnsi="Arial" w:cs="Arial"/>
                  <w:sz w:val="20"/>
                  <w:szCs w:val="20"/>
                  <w:lang w:val="nl-NL"/>
                </w:rPr>
                <w:t xml:space="preserve"> Zij zijn er enkel op gericht </w:t>
              </w:r>
              <w:r w:rsidR="00C1420D">
                <w:rPr>
                  <w:lang w:val="nl-NL"/>
                </w:rPr>
                <w:t>om een dergelijk</w:t>
              </w:r>
              <w:r w:rsidR="007E0C7C">
                <w:rPr>
                  <w:lang w:val="nl-NL"/>
                </w:rPr>
                <w:t>e</w:t>
              </w:r>
              <w:r w:rsidR="00C1420D">
                <w:rPr>
                  <w:lang w:val="nl-NL"/>
                </w:rPr>
                <w:t xml:space="preserve"> </w:t>
              </w:r>
              <w:r w:rsidR="007E0C7C">
                <w:rPr>
                  <w:lang w:val="nl-NL"/>
                </w:rPr>
                <w:t>specialisatie</w:t>
              </w:r>
              <w:r w:rsidR="00C1420D">
                <w:rPr>
                  <w:lang w:val="nl-NL"/>
                </w:rPr>
                <w:t xml:space="preserve"> te kunnen duiden; welk object is het en bestaat het nog?</w:t>
              </w:r>
            </w:ins>
          </w:p>
          <w:p w14:paraId="0FCA12A3" w14:textId="77777777" w:rsidR="00D35168" w:rsidRPr="00D35168" w:rsidRDefault="00D35168" w:rsidP="003641CC">
            <w:pPr>
              <w:tabs>
                <w:tab w:val="left" w:pos="947"/>
                <w:tab w:val="left" w:pos="3927"/>
              </w:tabs>
              <w:rPr>
                <w:ins w:id="2155" w:author="Arjan Kloosterboer" w:date="2017-09-22T04:10:00Z"/>
                <w:rFonts w:ascii="Arial" w:eastAsia="Batang" w:hAnsi="Arial" w:cs="Arial"/>
                <w:sz w:val="20"/>
                <w:szCs w:val="20"/>
                <w:lang w:val="nl-NL"/>
              </w:rPr>
            </w:pPr>
            <w:ins w:id="2156" w:author="Arjan Kloosterboer" w:date="2017-09-22T04:10:00Z">
              <w:r w:rsidRPr="00D35168">
                <w:rPr>
                  <w:rFonts w:ascii="Arial" w:eastAsia="Batang" w:hAnsi="Arial" w:cs="Arial"/>
                  <w:sz w:val="20"/>
                  <w:szCs w:val="20"/>
                  <w:lang w:val="nl-NL"/>
                </w:rPr>
                <w:t>NB. ZAAKOBJECT vervangt, en is een uitbreiding op, de objecttypen VERBLIJFSOBJECT, KADASTRAAL OBJECT en ADRES van het GFO Zaken 2004.</w:t>
              </w:r>
            </w:ins>
          </w:p>
        </w:tc>
      </w:tr>
      <w:tr w:rsidR="00D35168" w:rsidRPr="00AE6939" w14:paraId="1BBC19F2" w14:textId="77777777" w:rsidTr="003641CC">
        <w:trPr>
          <w:cantSplit/>
          <w:ins w:id="2157" w:author="Arjan Kloosterboer" w:date="2017-09-22T04:10:00Z"/>
        </w:trPr>
        <w:tc>
          <w:tcPr>
            <w:tcW w:w="2573" w:type="dxa"/>
            <w:shd w:val="clear" w:color="auto" w:fill="auto"/>
          </w:tcPr>
          <w:p w14:paraId="7D619974" w14:textId="77777777" w:rsidR="00D35168" w:rsidRPr="00D35168" w:rsidRDefault="00D35168" w:rsidP="003641CC">
            <w:pPr>
              <w:snapToGrid w:val="0"/>
              <w:spacing w:after="120"/>
              <w:rPr>
                <w:ins w:id="2158" w:author="Arjan Kloosterboer" w:date="2017-09-22T04:10:00Z"/>
                <w:rFonts w:ascii="Arial" w:eastAsia="Batang" w:hAnsi="Arial" w:cs="Arial"/>
                <w:b/>
                <w:sz w:val="20"/>
                <w:szCs w:val="20"/>
              </w:rPr>
            </w:pPr>
            <w:ins w:id="2159" w:author="Arjan Kloosterboer" w:date="2017-09-22T04:10:00Z">
              <w:r w:rsidRPr="00D35168">
                <w:rPr>
                  <w:rFonts w:ascii="Arial" w:eastAsia="Batang" w:hAnsi="Arial" w:cs="Arial"/>
                  <w:b/>
                  <w:sz w:val="20"/>
                  <w:szCs w:val="20"/>
                </w:rPr>
                <w:t>Unieke aanduiding objecttype</w:t>
              </w:r>
            </w:ins>
          </w:p>
        </w:tc>
        <w:tc>
          <w:tcPr>
            <w:tcW w:w="6355" w:type="dxa"/>
            <w:shd w:val="clear" w:color="auto" w:fill="auto"/>
          </w:tcPr>
          <w:p w14:paraId="2448E669" w14:textId="77777777" w:rsidR="00D35168" w:rsidRPr="00D35168" w:rsidRDefault="00D35168" w:rsidP="003641CC">
            <w:pPr>
              <w:snapToGrid w:val="0"/>
              <w:rPr>
                <w:ins w:id="2160" w:author="Arjan Kloosterboer" w:date="2017-09-22T04:10:00Z"/>
                <w:rFonts w:ascii="Arial" w:eastAsia="Batang" w:hAnsi="Arial" w:cs="Arial"/>
                <w:sz w:val="20"/>
                <w:szCs w:val="20"/>
                <w:lang w:val="nl-NL"/>
              </w:rPr>
            </w:pPr>
            <w:ins w:id="2161" w:author="Arjan Kloosterboer" w:date="2017-09-22T04:10:00Z">
              <w:r w:rsidRPr="00D35168">
                <w:rPr>
                  <w:rFonts w:ascii="Arial" w:eastAsia="Batang" w:hAnsi="Arial" w:cs="Arial"/>
                  <w:sz w:val="20"/>
                  <w:szCs w:val="20"/>
                  <w:lang w:val="nl-NL"/>
                </w:rPr>
                <w:t>De unieke aanduiding van de desbetreffende specialisatie (‘subtype’) van het OBJECT.</w:t>
              </w:r>
            </w:ins>
          </w:p>
        </w:tc>
      </w:tr>
      <w:tr w:rsidR="00D35168" w:rsidRPr="00AE6939" w14:paraId="1BB8D45B" w14:textId="77777777" w:rsidTr="003641CC">
        <w:trPr>
          <w:cantSplit/>
          <w:ins w:id="2162" w:author="Arjan Kloosterboer" w:date="2017-09-22T04:10:00Z"/>
        </w:trPr>
        <w:tc>
          <w:tcPr>
            <w:tcW w:w="2573" w:type="dxa"/>
            <w:shd w:val="clear" w:color="auto" w:fill="auto"/>
          </w:tcPr>
          <w:p w14:paraId="1A3C1D8D" w14:textId="77777777" w:rsidR="00D35168" w:rsidRPr="00D35168" w:rsidRDefault="00D35168" w:rsidP="003641CC">
            <w:pPr>
              <w:snapToGrid w:val="0"/>
              <w:spacing w:after="120"/>
              <w:rPr>
                <w:ins w:id="2163" w:author="Arjan Kloosterboer" w:date="2017-09-22T04:10:00Z"/>
                <w:rFonts w:ascii="Arial" w:eastAsia="Batang" w:hAnsi="Arial" w:cs="Arial"/>
                <w:b/>
                <w:sz w:val="20"/>
                <w:szCs w:val="20"/>
              </w:rPr>
            </w:pPr>
            <w:ins w:id="2164" w:author="Arjan Kloosterboer" w:date="2017-09-22T04:10:00Z">
              <w:r w:rsidRPr="00D35168">
                <w:rPr>
                  <w:rFonts w:ascii="Arial" w:eastAsia="Batang" w:hAnsi="Arial" w:cs="Arial"/>
                  <w:b/>
                  <w:sz w:val="20"/>
                  <w:szCs w:val="20"/>
                </w:rPr>
                <w:t>Populatie objecttype</w:t>
              </w:r>
            </w:ins>
          </w:p>
        </w:tc>
        <w:tc>
          <w:tcPr>
            <w:tcW w:w="6355" w:type="dxa"/>
            <w:shd w:val="clear" w:color="auto" w:fill="auto"/>
          </w:tcPr>
          <w:p w14:paraId="0F466C63" w14:textId="3FF8BD84" w:rsidR="00D35168" w:rsidRPr="00D35168" w:rsidRDefault="00D35168" w:rsidP="003641CC">
            <w:pPr>
              <w:snapToGrid w:val="0"/>
              <w:rPr>
                <w:ins w:id="2165" w:author="Arjan Kloosterboer" w:date="2017-09-22T04:10:00Z"/>
                <w:rFonts w:ascii="Arial" w:eastAsia="Batang" w:hAnsi="Arial" w:cs="Arial"/>
                <w:sz w:val="20"/>
                <w:szCs w:val="20"/>
                <w:lang w:val="nl-NL"/>
              </w:rPr>
            </w:pPr>
            <w:ins w:id="2166" w:author="Arjan Kloosterboer" w:date="2017-09-22T04:10:00Z">
              <w:r>
                <w:rPr>
                  <w:rFonts w:ascii="Arial" w:eastAsia="Batang" w:hAnsi="Arial" w:cs="Arial"/>
                  <w:sz w:val="20"/>
                  <w:szCs w:val="20"/>
                  <w:lang w:val="nl-NL"/>
                </w:rPr>
                <w:t>Populatie</w:t>
              </w:r>
              <w:r w:rsidR="00D110C7">
                <w:rPr>
                  <w:rFonts w:ascii="Arial" w:eastAsia="Batang" w:hAnsi="Arial" w:cs="Arial"/>
                  <w:sz w:val="20"/>
                  <w:szCs w:val="20"/>
                  <w:lang w:val="nl-NL"/>
                </w:rPr>
                <w:t>s</w:t>
              </w:r>
              <w:r>
                <w:rPr>
                  <w:rFonts w:ascii="Arial" w:eastAsia="Batang" w:hAnsi="Arial" w:cs="Arial"/>
                  <w:sz w:val="20"/>
                  <w:szCs w:val="20"/>
                  <w:lang w:val="nl-NL"/>
                </w:rPr>
                <w:t xml:space="preserve"> van de </w:t>
              </w:r>
              <w:r w:rsidRPr="00D35168">
                <w:rPr>
                  <w:rFonts w:ascii="Arial" w:eastAsia="Batang" w:hAnsi="Arial" w:cs="Arial"/>
                  <w:sz w:val="20"/>
                  <w:szCs w:val="20"/>
                  <w:lang w:val="nl-NL"/>
                </w:rPr>
                <w:t>objecttypen</w:t>
              </w:r>
              <w:r>
                <w:rPr>
                  <w:rFonts w:ascii="Arial" w:eastAsia="Batang" w:hAnsi="Arial" w:cs="Arial"/>
                  <w:sz w:val="20"/>
                  <w:szCs w:val="20"/>
                  <w:lang w:val="nl-NL"/>
                </w:rPr>
                <w:t xml:space="preserve"> zijnde de specialisaties van OBJECT</w:t>
              </w:r>
              <w:r w:rsidRPr="00D35168">
                <w:rPr>
                  <w:rFonts w:ascii="Arial" w:eastAsia="Batang" w:hAnsi="Arial" w:cs="Arial"/>
                  <w:sz w:val="20"/>
                  <w:szCs w:val="20"/>
                  <w:lang w:val="nl-NL"/>
                </w:rPr>
                <w:t>.</w:t>
              </w:r>
            </w:ins>
          </w:p>
        </w:tc>
      </w:tr>
      <w:tr w:rsidR="00D35168" w14:paraId="537EB728" w14:textId="77777777" w:rsidTr="003641CC">
        <w:trPr>
          <w:cantSplit/>
          <w:ins w:id="2167" w:author="Arjan Kloosterboer" w:date="2017-09-22T04:10:00Z"/>
        </w:trPr>
        <w:tc>
          <w:tcPr>
            <w:tcW w:w="2573" w:type="dxa"/>
            <w:shd w:val="clear" w:color="auto" w:fill="auto"/>
          </w:tcPr>
          <w:p w14:paraId="1CB757FD" w14:textId="77777777" w:rsidR="00D35168" w:rsidRPr="00D35168" w:rsidRDefault="00D35168" w:rsidP="003641CC">
            <w:pPr>
              <w:snapToGrid w:val="0"/>
              <w:spacing w:after="120"/>
              <w:rPr>
                <w:ins w:id="2168" w:author="Arjan Kloosterboer" w:date="2017-09-22T04:10:00Z"/>
                <w:rFonts w:ascii="Arial" w:eastAsia="Batang" w:hAnsi="Arial" w:cs="Arial"/>
                <w:b/>
                <w:sz w:val="20"/>
                <w:szCs w:val="20"/>
              </w:rPr>
            </w:pPr>
            <w:ins w:id="2169" w:author="Arjan Kloosterboer" w:date="2017-09-22T04:10:00Z">
              <w:r w:rsidRPr="00D35168">
                <w:rPr>
                  <w:rFonts w:ascii="Arial" w:eastAsia="Batang" w:hAnsi="Arial" w:cs="Arial"/>
                  <w:b/>
                  <w:sz w:val="20"/>
                  <w:szCs w:val="20"/>
                </w:rPr>
                <w:lastRenderedPageBreak/>
                <w:t>Kwaliteitsbegrip objecttype</w:t>
              </w:r>
            </w:ins>
          </w:p>
        </w:tc>
        <w:tc>
          <w:tcPr>
            <w:tcW w:w="6355" w:type="dxa"/>
            <w:shd w:val="clear" w:color="auto" w:fill="auto"/>
          </w:tcPr>
          <w:p w14:paraId="40B74FD7" w14:textId="77777777" w:rsidR="00D35168" w:rsidRPr="00D35168" w:rsidRDefault="00D35168" w:rsidP="003641CC">
            <w:pPr>
              <w:snapToGrid w:val="0"/>
              <w:rPr>
                <w:ins w:id="2170" w:author="Arjan Kloosterboer" w:date="2017-09-22T04:10:00Z"/>
                <w:rFonts w:ascii="Arial" w:eastAsia="Batang" w:hAnsi="Arial" w:cs="Arial"/>
                <w:sz w:val="20"/>
                <w:szCs w:val="20"/>
              </w:rPr>
            </w:pPr>
          </w:p>
        </w:tc>
      </w:tr>
      <w:tr w:rsidR="00D35168" w:rsidRPr="00D35168" w14:paraId="7FDF375C" w14:textId="77777777" w:rsidTr="003641CC">
        <w:trPr>
          <w:ins w:id="2171" w:author="Arjan Kloosterboer" w:date="2017-09-22T04:10:00Z"/>
        </w:trPr>
        <w:tc>
          <w:tcPr>
            <w:tcW w:w="2573" w:type="dxa"/>
            <w:shd w:val="clear" w:color="auto" w:fill="auto"/>
          </w:tcPr>
          <w:p w14:paraId="3F456162" w14:textId="77777777" w:rsidR="00D35168" w:rsidRPr="00D35168" w:rsidRDefault="00D35168" w:rsidP="003641CC">
            <w:pPr>
              <w:snapToGrid w:val="0"/>
              <w:spacing w:after="120"/>
              <w:rPr>
                <w:ins w:id="2172" w:author="Arjan Kloosterboer" w:date="2017-09-22T04:10:00Z"/>
                <w:rFonts w:ascii="Arial" w:eastAsia="Batang" w:hAnsi="Arial" w:cs="Arial"/>
                <w:b/>
                <w:sz w:val="20"/>
                <w:szCs w:val="20"/>
              </w:rPr>
            </w:pPr>
            <w:ins w:id="2173" w:author="Arjan Kloosterboer" w:date="2017-09-22T04:10:00Z">
              <w:r w:rsidRPr="00D35168">
                <w:rPr>
                  <w:rFonts w:ascii="Arial" w:eastAsia="Batang" w:hAnsi="Arial" w:cs="Arial"/>
                  <w:b/>
                  <w:sz w:val="20"/>
                  <w:szCs w:val="20"/>
                </w:rPr>
                <w:t>Overzicht attributen</w:t>
              </w:r>
            </w:ins>
          </w:p>
        </w:tc>
        <w:tc>
          <w:tcPr>
            <w:tcW w:w="6355" w:type="dxa"/>
            <w:shd w:val="clear" w:color="auto" w:fill="auto"/>
          </w:tcPr>
          <w:p w14:paraId="63B5BCFF" w14:textId="77777777" w:rsidR="00D35168" w:rsidRPr="00D35168" w:rsidRDefault="00D35168" w:rsidP="003641CC">
            <w:pPr>
              <w:tabs>
                <w:tab w:val="left" w:pos="667"/>
                <w:tab w:val="left" w:pos="5167"/>
              </w:tabs>
              <w:snapToGrid w:val="0"/>
              <w:rPr>
                <w:ins w:id="2174" w:author="Arjan Kloosterboer" w:date="2017-09-22T04:10:00Z"/>
                <w:rFonts w:ascii="Arial" w:eastAsia="Batang" w:hAnsi="Arial" w:cs="Arial"/>
                <w:i/>
                <w:sz w:val="20"/>
                <w:szCs w:val="20"/>
                <w:lang w:val="nl-NL"/>
              </w:rPr>
            </w:pPr>
            <w:ins w:id="2175" w:author="Arjan Kloosterboer" w:date="2017-09-22T04:10:00Z">
              <w:r w:rsidRPr="00D35168">
                <w:rPr>
                  <w:rFonts w:ascii="Arial" w:eastAsia="Batang" w:hAnsi="Arial" w:cs="Arial"/>
                  <w:i/>
                  <w:sz w:val="20"/>
                  <w:szCs w:val="20"/>
                  <w:lang w:val="nl-NL"/>
                </w:rPr>
                <w:t>Code</w:t>
              </w:r>
              <w:r w:rsidRPr="00D35168">
                <w:rPr>
                  <w:rFonts w:ascii="Arial" w:eastAsia="Batang" w:hAnsi="Arial" w:cs="Arial"/>
                  <w:i/>
                  <w:sz w:val="20"/>
                  <w:szCs w:val="20"/>
                  <w:lang w:val="nl-NL"/>
                </w:rPr>
                <w:tab/>
                <w:t>Gegevensnaam</w:t>
              </w:r>
              <w:r w:rsidRPr="00D35168">
                <w:rPr>
                  <w:rFonts w:ascii="Arial" w:eastAsia="Batang" w:hAnsi="Arial" w:cs="Arial"/>
                  <w:i/>
                  <w:sz w:val="20"/>
                  <w:szCs w:val="20"/>
                  <w:lang w:val="nl-NL"/>
                </w:rPr>
                <w:tab/>
                <w:t>Herkomst</w:t>
              </w:r>
            </w:ins>
          </w:p>
          <w:p w14:paraId="4E207F04" w14:textId="448B3B95" w:rsidR="00D35168" w:rsidRPr="00D35168" w:rsidRDefault="00D35168" w:rsidP="00D35168">
            <w:pPr>
              <w:tabs>
                <w:tab w:val="left" w:pos="667"/>
                <w:tab w:val="left" w:pos="5167"/>
              </w:tabs>
              <w:spacing w:after="0"/>
              <w:rPr>
                <w:ins w:id="2176" w:author="Arjan Kloosterboer" w:date="2017-09-22T04:10:00Z"/>
                <w:rFonts w:ascii="Arial" w:hAnsi="Arial" w:cs="Arial"/>
                <w:sz w:val="20"/>
                <w:szCs w:val="20"/>
                <w:lang w:val="nl-NL"/>
              </w:rPr>
            </w:pPr>
            <w:ins w:id="2177" w:author="Arjan Kloosterboer" w:date="2017-09-22T04:10:00Z">
              <w:r w:rsidRPr="00D35168">
                <w:rPr>
                  <w:rFonts w:ascii="Arial" w:hAnsi="Arial" w:cs="Arial"/>
                  <w:sz w:val="20"/>
                  <w:szCs w:val="20"/>
                  <w:lang w:val="nl-NL"/>
                </w:rPr>
                <w:tab/>
              </w:r>
              <w:r>
                <w:rPr>
                  <w:rFonts w:ascii="Arial" w:hAnsi="Arial" w:cs="Arial"/>
                  <w:sz w:val="20"/>
                  <w:szCs w:val="20"/>
                  <w:lang w:val="nl-NL"/>
                </w:rPr>
                <w:t>/</w:t>
              </w:r>
              <w:r w:rsidRPr="00D35168">
                <w:rPr>
                  <w:rFonts w:ascii="Arial" w:hAnsi="Arial" w:cs="Arial"/>
                  <w:sz w:val="20"/>
                  <w:szCs w:val="20"/>
                  <w:lang w:val="nl-NL"/>
                </w:rPr>
                <w:t>Naam</w:t>
              </w:r>
              <w:r w:rsidRPr="00D35168">
                <w:rPr>
                  <w:rFonts w:ascii="Arial" w:hAnsi="Arial" w:cs="Arial"/>
                  <w:sz w:val="20"/>
                  <w:szCs w:val="20"/>
                  <w:lang w:val="nl-NL"/>
                </w:rPr>
                <w:tab/>
                <w:t>KING</w:t>
              </w:r>
            </w:ins>
          </w:p>
          <w:p w14:paraId="4FB5AA5F" w14:textId="21246912" w:rsidR="00D35168" w:rsidRPr="00D35168" w:rsidRDefault="00D35168" w:rsidP="00D35168">
            <w:pPr>
              <w:tabs>
                <w:tab w:val="left" w:pos="667"/>
                <w:tab w:val="left" w:pos="5167"/>
              </w:tabs>
              <w:spacing w:after="0"/>
              <w:rPr>
                <w:ins w:id="2178" w:author="Arjan Kloosterboer" w:date="2017-09-22T04:10:00Z"/>
                <w:rFonts w:ascii="Arial" w:hAnsi="Arial" w:cs="Arial"/>
                <w:sz w:val="20"/>
                <w:szCs w:val="20"/>
                <w:lang w:val="nl-NL"/>
              </w:rPr>
            </w:pPr>
            <w:ins w:id="2179" w:author="Arjan Kloosterboer" w:date="2017-09-22T04:10:00Z">
              <w:r w:rsidRPr="00D35168">
                <w:rPr>
                  <w:rFonts w:ascii="Arial" w:hAnsi="Arial" w:cs="Arial"/>
                  <w:sz w:val="20"/>
                  <w:szCs w:val="20"/>
                  <w:lang w:val="nl-NL"/>
                </w:rPr>
                <w:tab/>
              </w:r>
              <w:r>
                <w:rPr>
                  <w:rFonts w:ascii="Arial" w:hAnsi="Arial" w:cs="Arial"/>
                  <w:sz w:val="20"/>
                  <w:szCs w:val="20"/>
                  <w:lang w:val="nl-NL"/>
                </w:rPr>
                <w:t>/</w:t>
              </w:r>
              <w:r w:rsidRPr="00D35168">
                <w:rPr>
                  <w:rFonts w:ascii="Arial" w:hAnsi="Arial" w:cs="Arial"/>
                  <w:sz w:val="20"/>
                  <w:szCs w:val="20"/>
                  <w:lang w:val="nl-NL"/>
                </w:rPr>
                <w:t>Adres binnenland</w:t>
              </w:r>
              <w:r w:rsidRPr="00D35168">
                <w:rPr>
                  <w:rFonts w:ascii="Arial" w:hAnsi="Arial" w:cs="Arial"/>
                  <w:sz w:val="20"/>
                  <w:szCs w:val="20"/>
                  <w:lang w:val="nl-NL"/>
                </w:rPr>
                <w:tab/>
                <w:t>KING</w:t>
              </w:r>
            </w:ins>
          </w:p>
          <w:p w14:paraId="0755EA43" w14:textId="479DF82C" w:rsidR="00D35168" w:rsidRPr="00D35168" w:rsidRDefault="00D35168" w:rsidP="00D35168">
            <w:pPr>
              <w:tabs>
                <w:tab w:val="left" w:pos="667"/>
                <w:tab w:val="left" w:pos="5167"/>
              </w:tabs>
              <w:spacing w:after="0"/>
              <w:rPr>
                <w:ins w:id="2180" w:author="Arjan Kloosterboer" w:date="2017-09-22T04:10:00Z"/>
                <w:rFonts w:ascii="Arial" w:hAnsi="Arial" w:cs="Arial"/>
                <w:sz w:val="20"/>
                <w:szCs w:val="20"/>
                <w:lang w:val="nl-NL"/>
              </w:rPr>
            </w:pPr>
            <w:ins w:id="2181" w:author="Arjan Kloosterboer" w:date="2017-09-22T04:10:00Z">
              <w:r w:rsidRPr="00D35168">
                <w:rPr>
                  <w:rFonts w:ascii="Arial" w:hAnsi="Arial" w:cs="Arial"/>
                  <w:sz w:val="20"/>
                  <w:szCs w:val="20"/>
                  <w:lang w:val="nl-NL"/>
                </w:rPr>
                <w:tab/>
              </w:r>
              <w:r>
                <w:rPr>
                  <w:rFonts w:ascii="Arial" w:hAnsi="Arial" w:cs="Arial"/>
                  <w:sz w:val="20"/>
                  <w:szCs w:val="20"/>
                  <w:lang w:val="nl-NL"/>
                </w:rPr>
                <w:t>/</w:t>
              </w:r>
              <w:r w:rsidRPr="00D35168">
                <w:rPr>
                  <w:rFonts w:ascii="Arial" w:hAnsi="Arial" w:cs="Arial"/>
                  <w:sz w:val="20"/>
                  <w:szCs w:val="20"/>
                  <w:lang w:val="nl-NL"/>
                </w:rPr>
                <w:t>Adres buitenland</w:t>
              </w:r>
              <w:r w:rsidRPr="00D35168">
                <w:rPr>
                  <w:rFonts w:ascii="Arial" w:hAnsi="Arial" w:cs="Arial"/>
                  <w:sz w:val="20"/>
                  <w:szCs w:val="20"/>
                  <w:lang w:val="nl-NL"/>
                </w:rPr>
                <w:tab/>
                <w:t>KING</w:t>
              </w:r>
            </w:ins>
          </w:p>
          <w:p w14:paraId="0608C776" w14:textId="63875144" w:rsidR="00D35168" w:rsidRPr="00D35168" w:rsidRDefault="00D35168" w:rsidP="00D35168">
            <w:pPr>
              <w:tabs>
                <w:tab w:val="left" w:pos="667"/>
                <w:tab w:val="left" w:pos="5167"/>
              </w:tabs>
              <w:spacing w:after="0"/>
              <w:rPr>
                <w:ins w:id="2182" w:author="Arjan Kloosterboer" w:date="2017-09-22T04:10:00Z"/>
                <w:rFonts w:ascii="Arial" w:hAnsi="Arial" w:cs="Arial"/>
                <w:sz w:val="20"/>
                <w:szCs w:val="20"/>
                <w:lang w:val="nl-NL"/>
              </w:rPr>
            </w:pPr>
            <w:ins w:id="2183" w:author="Arjan Kloosterboer" w:date="2017-09-22T04:10:00Z">
              <w:r w:rsidRPr="00D35168">
                <w:rPr>
                  <w:rFonts w:ascii="Arial" w:hAnsi="Arial" w:cs="Arial"/>
                  <w:sz w:val="20"/>
                  <w:szCs w:val="20"/>
                  <w:lang w:val="nl-NL"/>
                </w:rPr>
                <w:tab/>
              </w:r>
              <w:r>
                <w:rPr>
                  <w:rFonts w:ascii="Arial" w:hAnsi="Arial" w:cs="Arial"/>
                  <w:sz w:val="20"/>
                  <w:szCs w:val="20"/>
                  <w:lang w:val="nl-NL"/>
                </w:rPr>
                <w:t>/</w:t>
              </w:r>
              <w:r w:rsidRPr="00D35168">
                <w:rPr>
                  <w:rFonts w:ascii="Arial" w:hAnsi="Arial" w:cs="Arial"/>
                  <w:sz w:val="20"/>
                  <w:szCs w:val="20"/>
                  <w:lang w:val="nl-NL"/>
                </w:rPr>
                <w:t>Kadastrale aanduiding</w:t>
              </w:r>
              <w:r w:rsidRPr="00D35168">
                <w:rPr>
                  <w:rFonts w:ascii="Arial" w:hAnsi="Arial" w:cs="Arial"/>
                  <w:sz w:val="20"/>
                  <w:szCs w:val="20"/>
                  <w:lang w:val="nl-NL"/>
                </w:rPr>
                <w:tab/>
                <w:t>KING</w:t>
              </w:r>
            </w:ins>
          </w:p>
          <w:p w14:paraId="19D8B969" w14:textId="2341040C" w:rsidR="00D35168" w:rsidRPr="00D35168" w:rsidRDefault="00D35168" w:rsidP="00D35168">
            <w:pPr>
              <w:tabs>
                <w:tab w:val="left" w:pos="667"/>
                <w:tab w:val="left" w:pos="5167"/>
              </w:tabs>
              <w:spacing w:after="0"/>
              <w:rPr>
                <w:ins w:id="2184" w:author="Arjan Kloosterboer" w:date="2017-09-22T04:10:00Z"/>
                <w:rFonts w:ascii="Arial" w:hAnsi="Arial" w:cs="Arial"/>
                <w:sz w:val="20"/>
                <w:szCs w:val="20"/>
                <w:lang w:val="nl-NL"/>
              </w:rPr>
            </w:pPr>
            <w:ins w:id="2185" w:author="Arjan Kloosterboer" w:date="2017-09-22T04:10:00Z">
              <w:r w:rsidRPr="00D35168">
                <w:rPr>
                  <w:rFonts w:ascii="Arial" w:hAnsi="Arial" w:cs="Arial"/>
                  <w:sz w:val="20"/>
                  <w:szCs w:val="20"/>
                  <w:lang w:val="nl-NL"/>
                </w:rPr>
                <w:tab/>
              </w:r>
              <w:r>
                <w:rPr>
                  <w:rFonts w:ascii="Arial" w:hAnsi="Arial" w:cs="Arial"/>
                  <w:sz w:val="20"/>
                  <w:szCs w:val="20"/>
                  <w:lang w:val="nl-NL"/>
                </w:rPr>
                <w:t>/</w:t>
              </w:r>
              <w:r w:rsidRPr="00D35168">
                <w:rPr>
                  <w:rFonts w:ascii="Arial" w:hAnsi="Arial" w:cs="Arial"/>
                  <w:sz w:val="20"/>
                  <w:szCs w:val="20"/>
                  <w:lang w:val="nl-NL"/>
                </w:rPr>
                <w:t>Geometrie</w:t>
              </w:r>
              <w:r w:rsidRPr="00D35168">
                <w:rPr>
                  <w:rFonts w:ascii="Arial" w:hAnsi="Arial" w:cs="Arial"/>
                  <w:sz w:val="20"/>
                  <w:szCs w:val="20"/>
                  <w:lang w:val="nl-NL"/>
                </w:rPr>
                <w:tab/>
                <w:t>KING</w:t>
              </w:r>
            </w:ins>
          </w:p>
          <w:p w14:paraId="2A4DA5D2" w14:textId="374C2AFE" w:rsidR="00D35168" w:rsidRPr="00D35168" w:rsidRDefault="00D35168" w:rsidP="00D35168">
            <w:pPr>
              <w:tabs>
                <w:tab w:val="left" w:pos="667"/>
                <w:tab w:val="left" w:pos="5167"/>
              </w:tabs>
              <w:spacing w:after="0"/>
              <w:rPr>
                <w:ins w:id="2186" w:author="Arjan Kloosterboer" w:date="2017-09-22T04:10:00Z"/>
                <w:rFonts w:ascii="Arial" w:hAnsi="Arial" w:cs="Arial"/>
                <w:sz w:val="20"/>
                <w:szCs w:val="20"/>
                <w:lang w:val="nl-NL"/>
              </w:rPr>
            </w:pPr>
            <w:ins w:id="2187" w:author="Arjan Kloosterboer" w:date="2017-09-22T04:10:00Z">
              <w:r>
                <w:rPr>
                  <w:rFonts w:ascii="Arial" w:hAnsi="Arial" w:cs="Arial"/>
                  <w:sz w:val="20"/>
                  <w:szCs w:val="20"/>
                  <w:lang w:val="nl-NL"/>
                </w:rPr>
                <w:tab/>
                <w:t>/Object-URI</w:t>
              </w:r>
              <w:r>
                <w:rPr>
                  <w:rFonts w:ascii="Arial" w:hAnsi="Arial" w:cs="Arial"/>
                  <w:sz w:val="20"/>
                  <w:szCs w:val="20"/>
                  <w:lang w:val="nl-NL"/>
                </w:rPr>
                <w:tab/>
                <w:t>KING</w:t>
              </w:r>
            </w:ins>
          </w:p>
        </w:tc>
      </w:tr>
      <w:tr w:rsidR="00D35168" w:rsidRPr="00D35168" w14:paraId="43DEB899" w14:textId="77777777" w:rsidTr="003641CC">
        <w:trPr>
          <w:ins w:id="2188" w:author="Arjan Kloosterboer" w:date="2017-09-22T04:10:00Z"/>
        </w:trPr>
        <w:tc>
          <w:tcPr>
            <w:tcW w:w="2573" w:type="dxa"/>
            <w:shd w:val="clear" w:color="auto" w:fill="auto"/>
          </w:tcPr>
          <w:p w14:paraId="315BCEF7" w14:textId="77777777" w:rsidR="00D35168" w:rsidRPr="00D35168" w:rsidRDefault="00D35168" w:rsidP="003641CC">
            <w:pPr>
              <w:snapToGrid w:val="0"/>
              <w:spacing w:after="120"/>
              <w:rPr>
                <w:ins w:id="2189" w:author="Arjan Kloosterboer" w:date="2017-09-22T04:10:00Z"/>
                <w:rFonts w:ascii="Arial" w:eastAsia="Batang" w:hAnsi="Arial" w:cs="Arial"/>
                <w:b/>
                <w:sz w:val="20"/>
                <w:szCs w:val="20"/>
              </w:rPr>
            </w:pPr>
            <w:ins w:id="2190" w:author="Arjan Kloosterboer" w:date="2017-09-22T04:10:00Z">
              <w:r w:rsidRPr="00D35168">
                <w:rPr>
                  <w:rFonts w:ascii="Arial" w:eastAsia="Batang" w:hAnsi="Arial" w:cs="Arial"/>
                  <w:b/>
                  <w:sz w:val="20"/>
                  <w:szCs w:val="20"/>
                </w:rPr>
                <w:t>Overzicht relaties</w:t>
              </w:r>
            </w:ins>
          </w:p>
        </w:tc>
        <w:tc>
          <w:tcPr>
            <w:tcW w:w="6355" w:type="dxa"/>
            <w:shd w:val="clear" w:color="auto" w:fill="auto"/>
          </w:tcPr>
          <w:p w14:paraId="2A1FAE07" w14:textId="77777777" w:rsidR="00D35168" w:rsidRPr="00D35168" w:rsidRDefault="00D35168" w:rsidP="003641CC">
            <w:pPr>
              <w:tabs>
                <w:tab w:val="left" w:pos="5167"/>
              </w:tabs>
              <w:snapToGrid w:val="0"/>
              <w:rPr>
                <w:ins w:id="2191" w:author="Arjan Kloosterboer" w:date="2017-09-22T04:10:00Z"/>
                <w:rFonts w:ascii="Arial" w:eastAsia="Batang" w:hAnsi="Arial" w:cs="Arial"/>
                <w:i/>
                <w:sz w:val="20"/>
                <w:szCs w:val="20"/>
                <w:lang w:val="nl-NL"/>
              </w:rPr>
            </w:pPr>
            <w:ins w:id="2192" w:author="Arjan Kloosterboer" w:date="2017-09-22T04:10:00Z">
              <w:r w:rsidRPr="00D35168">
                <w:rPr>
                  <w:rFonts w:ascii="Arial" w:eastAsia="Batang" w:hAnsi="Arial" w:cs="Arial"/>
                  <w:i/>
                  <w:sz w:val="20"/>
                  <w:szCs w:val="20"/>
                  <w:lang w:val="nl-NL"/>
                </w:rPr>
                <w:t>Relatienaam incl. gerelateerd objecttype</w:t>
              </w:r>
              <w:r w:rsidRPr="00D35168">
                <w:rPr>
                  <w:rFonts w:ascii="Arial" w:eastAsia="Batang" w:hAnsi="Arial" w:cs="Arial"/>
                  <w:i/>
                  <w:sz w:val="20"/>
                  <w:szCs w:val="20"/>
                  <w:lang w:val="nl-NL"/>
                </w:rPr>
                <w:tab/>
                <w:t>Herkomst</w:t>
              </w:r>
            </w:ins>
          </w:p>
          <w:p w14:paraId="1C640349" w14:textId="40DEA9E4" w:rsidR="00D35168" w:rsidRPr="00D35168" w:rsidRDefault="00D35168" w:rsidP="003641CC">
            <w:pPr>
              <w:tabs>
                <w:tab w:val="left" w:pos="5167"/>
              </w:tabs>
              <w:rPr>
                <w:ins w:id="2193" w:author="Arjan Kloosterboer" w:date="2017-09-22T04:10:00Z"/>
                <w:rFonts w:ascii="Arial" w:eastAsia="Batang" w:hAnsi="Arial" w:cs="Arial"/>
                <w:sz w:val="20"/>
                <w:szCs w:val="20"/>
                <w:lang w:val="nl-NL"/>
              </w:rPr>
            </w:pPr>
          </w:p>
        </w:tc>
      </w:tr>
    </w:tbl>
    <w:p w14:paraId="3DD74A65" w14:textId="77777777" w:rsidR="00D35168" w:rsidRDefault="00D35168" w:rsidP="0044638F">
      <w:pPr>
        <w:rPr>
          <w:ins w:id="2194" w:author="Arjan Kloosterboer" w:date="2017-09-22T04:10:00Z"/>
          <w:lang w:val="nl-NL"/>
        </w:rPr>
      </w:pPr>
    </w:p>
    <w:p w14:paraId="513B91C1" w14:textId="10F623A5" w:rsidR="00273F7D" w:rsidRDefault="00273F7D" w:rsidP="00273F7D">
      <w:pPr>
        <w:pStyle w:val="Kop3"/>
        <w:rPr>
          <w:ins w:id="2195" w:author="Arjan Kloosterboer" w:date="2017-09-22T04:10:00Z"/>
          <w:lang w:val="nl-NL"/>
        </w:rPr>
      </w:pPr>
      <w:bookmarkStart w:id="2196" w:name="_Ref477374086"/>
      <w:bookmarkStart w:id="2197" w:name="_Toc493816590"/>
      <w:ins w:id="2198" w:author="Arjan Kloosterboer" w:date="2017-09-22T04:10:00Z">
        <w:r>
          <w:rPr>
            <w:lang w:val="nl-NL"/>
          </w:rPr>
          <w:t xml:space="preserve">Onderscheiden objecttypen als </w:t>
        </w:r>
        <w:r w:rsidR="00434476">
          <w:rPr>
            <w:lang w:val="nl-NL"/>
          </w:rPr>
          <w:t>‘</w:t>
        </w:r>
        <w:r>
          <w:rPr>
            <w:lang w:val="nl-NL"/>
          </w:rPr>
          <w:t>specialisaties</w:t>
        </w:r>
        <w:r w:rsidR="00434476">
          <w:rPr>
            <w:lang w:val="nl-NL"/>
          </w:rPr>
          <w:t>’</w:t>
        </w:r>
        <w:r>
          <w:rPr>
            <w:lang w:val="nl-NL"/>
          </w:rPr>
          <w:t xml:space="preserve"> van OBJECT</w:t>
        </w:r>
        <w:bookmarkEnd w:id="2196"/>
        <w:bookmarkEnd w:id="2197"/>
      </w:ins>
    </w:p>
    <w:p w14:paraId="1462661A" w14:textId="03232BD7" w:rsidR="00434476" w:rsidRDefault="00273F7D" w:rsidP="0044638F">
      <w:pPr>
        <w:rPr>
          <w:ins w:id="2199" w:author="Arjan Kloosterboer" w:date="2017-09-22T04:10:00Z"/>
          <w:lang w:val="nl-NL"/>
        </w:rPr>
      </w:pPr>
      <w:ins w:id="2200" w:author="Arjan Kloosterboer" w:date="2017-09-22T04:10:00Z">
        <w:r>
          <w:rPr>
            <w:lang w:val="nl-NL"/>
          </w:rPr>
          <w:t>D</w:t>
        </w:r>
        <w:r w:rsidR="007D699F">
          <w:rPr>
            <w:lang w:val="nl-NL"/>
          </w:rPr>
          <w:t xml:space="preserve">e </w:t>
        </w:r>
        <w:r w:rsidR="00434476">
          <w:rPr>
            <w:lang w:val="nl-NL"/>
          </w:rPr>
          <w:t>‘</w:t>
        </w:r>
        <w:r w:rsidR="007D699F">
          <w:rPr>
            <w:lang w:val="nl-NL"/>
          </w:rPr>
          <w:t>specialisaties</w:t>
        </w:r>
        <w:r w:rsidR="00434476">
          <w:rPr>
            <w:lang w:val="nl-NL"/>
          </w:rPr>
          <w:t>’</w:t>
        </w:r>
        <w:r w:rsidR="007D699F">
          <w:rPr>
            <w:lang w:val="nl-NL"/>
          </w:rPr>
          <w:t xml:space="preserve"> </w:t>
        </w:r>
        <w:r>
          <w:rPr>
            <w:lang w:val="nl-NL"/>
          </w:rPr>
          <w:t xml:space="preserve">van OBJECT zijn </w:t>
        </w:r>
        <w:r w:rsidR="007D699F">
          <w:rPr>
            <w:lang w:val="nl-NL"/>
          </w:rPr>
          <w:t xml:space="preserve">afgestemd op versie 3 van het RSGB en versie 2 van het RGBZ. Dit heeft geleid tot vervallen en nieuwe </w:t>
        </w:r>
        <w:r w:rsidR="00434476">
          <w:rPr>
            <w:lang w:val="nl-NL"/>
          </w:rPr>
          <w:t>‘</w:t>
        </w:r>
        <w:r w:rsidR="007D699F">
          <w:rPr>
            <w:lang w:val="nl-NL"/>
          </w:rPr>
          <w:t>specialisaties</w:t>
        </w:r>
        <w:r w:rsidR="00434476">
          <w:rPr>
            <w:lang w:val="nl-NL"/>
          </w:rPr>
          <w:t>’</w:t>
        </w:r>
        <w:r>
          <w:rPr>
            <w:lang w:val="nl-NL"/>
          </w:rPr>
          <w:t xml:space="preserve"> en tevens hier en daar tot naamswijziging</w:t>
        </w:r>
        <w:r w:rsidR="007D699F">
          <w:rPr>
            <w:lang w:val="nl-NL"/>
          </w:rPr>
          <w:t>.</w:t>
        </w:r>
        <w:r>
          <w:rPr>
            <w:lang w:val="nl-NL"/>
          </w:rPr>
          <w:t xml:space="preserve"> Onderstaande tabel geeft hiervan een overzicht. </w:t>
        </w:r>
        <w:r w:rsidR="007D699F">
          <w:rPr>
            <w:lang w:val="nl-NL"/>
          </w:rPr>
          <w:t xml:space="preserve"> </w:t>
        </w:r>
        <w:r w:rsidR="00434476">
          <w:rPr>
            <w:lang w:val="nl-NL"/>
          </w:rPr>
          <w:br/>
          <w:t xml:space="preserve">Deze objectypen zijn niet langer gespecificeerd als specialisaties van OBJECT maar daaraan gerelateerd d.m.v. een ‘OBJECT is [naam objecttype]’-relatiesoort. De reden hiervan is dat een dergelijk objecttype een concept in een ander domein is (RSGB) en derhalve geen specialisatie van OBJECT in het het RGBZ-domein kan zijn.  </w:t>
        </w:r>
      </w:ins>
    </w:p>
    <w:tbl>
      <w:tblPr>
        <w:tblStyle w:val="Tabelraster"/>
        <w:tblW w:w="0" w:type="auto"/>
        <w:tblLook w:val="04A0" w:firstRow="1" w:lastRow="0" w:firstColumn="1" w:lastColumn="0" w:noHBand="0" w:noVBand="1"/>
      </w:tblPr>
      <w:tblGrid>
        <w:gridCol w:w="3835"/>
        <w:gridCol w:w="2058"/>
        <w:gridCol w:w="3169"/>
      </w:tblGrid>
      <w:tr w:rsidR="00273F7D" w14:paraId="13642A98" w14:textId="77777777" w:rsidTr="00273F7D">
        <w:trPr>
          <w:ins w:id="2201" w:author="Arjan Kloosterboer" w:date="2017-09-22T04:10:00Z"/>
        </w:trPr>
        <w:tc>
          <w:tcPr>
            <w:tcW w:w="3922" w:type="dxa"/>
          </w:tcPr>
          <w:p w14:paraId="0C87B884" w14:textId="1FCADF1F" w:rsidR="00273F7D" w:rsidRPr="00157223" w:rsidRDefault="00273F7D" w:rsidP="003641CC">
            <w:pPr>
              <w:rPr>
                <w:ins w:id="2202" w:author="Arjan Kloosterboer" w:date="2017-09-22T04:10:00Z"/>
                <w:rFonts w:eastAsia="Batang"/>
                <w:b/>
                <w:sz w:val="18"/>
                <w:szCs w:val="18"/>
              </w:rPr>
            </w:pPr>
            <w:ins w:id="2203" w:author="Arjan Kloosterboer" w:date="2017-09-22T04:10:00Z">
              <w:r w:rsidRPr="00157223">
                <w:rPr>
                  <w:rFonts w:eastAsia="Batang"/>
                  <w:b/>
                  <w:sz w:val="18"/>
                  <w:szCs w:val="18"/>
                </w:rPr>
                <w:t>Objecttype</w:t>
              </w:r>
              <w:r>
                <w:rPr>
                  <w:rFonts w:eastAsia="Batang"/>
                  <w:b/>
                  <w:sz w:val="18"/>
                  <w:szCs w:val="18"/>
                </w:rPr>
                <w:t xml:space="preserve"> (specialisatie)</w:t>
              </w:r>
            </w:ins>
          </w:p>
        </w:tc>
        <w:tc>
          <w:tcPr>
            <w:tcW w:w="2105" w:type="dxa"/>
          </w:tcPr>
          <w:p w14:paraId="4DBE6244" w14:textId="77777777" w:rsidR="00273F7D" w:rsidRPr="00157223" w:rsidRDefault="00273F7D" w:rsidP="003641CC">
            <w:pPr>
              <w:rPr>
                <w:ins w:id="2204" w:author="Arjan Kloosterboer" w:date="2017-09-22T04:10:00Z"/>
                <w:rFonts w:eastAsia="Batang"/>
                <w:b/>
                <w:sz w:val="18"/>
                <w:szCs w:val="18"/>
              </w:rPr>
            </w:pPr>
            <w:ins w:id="2205" w:author="Arjan Kloosterboer" w:date="2017-09-22T04:10:00Z">
              <w:r w:rsidRPr="00157223">
                <w:rPr>
                  <w:rFonts w:eastAsia="Batang"/>
                  <w:b/>
                  <w:sz w:val="18"/>
                  <w:szCs w:val="18"/>
                </w:rPr>
                <w:t>Onderdeel</w:t>
              </w:r>
            </w:ins>
          </w:p>
        </w:tc>
        <w:tc>
          <w:tcPr>
            <w:tcW w:w="3261" w:type="dxa"/>
          </w:tcPr>
          <w:p w14:paraId="1BCC9B07" w14:textId="77777777" w:rsidR="00273F7D" w:rsidRPr="00157223" w:rsidRDefault="00273F7D" w:rsidP="003641CC">
            <w:pPr>
              <w:rPr>
                <w:ins w:id="2206" w:author="Arjan Kloosterboer" w:date="2017-09-22T04:10:00Z"/>
                <w:rFonts w:eastAsia="Batang"/>
                <w:b/>
                <w:sz w:val="18"/>
                <w:szCs w:val="18"/>
              </w:rPr>
            </w:pPr>
            <w:ins w:id="2207" w:author="Arjan Kloosterboer" w:date="2017-09-22T04:10:00Z">
              <w:r w:rsidRPr="00157223">
                <w:rPr>
                  <w:rFonts w:eastAsia="Batang"/>
                  <w:b/>
                  <w:sz w:val="18"/>
                  <w:szCs w:val="18"/>
                </w:rPr>
                <w:t>Opmerking</w:t>
              </w:r>
            </w:ins>
          </w:p>
        </w:tc>
      </w:tr>
      <w:tr w:rsidR="00273F7D" w14:paraId="19652C93" w14:textId="77777777" w:rsidTr="00273F7D">
        <w:trPr>
          <w:ins w:id="2208" w:author="Arjan Kloosterboer" w:date="2017-09-22T04:10:00Z"/>
        </w:trPr>
        <w:tc>
          <w:tcPr>
            <w:tcW w:w="3922" w:type="dxa"/>
          </w:tcPr>
          <w:p w14:paraId="04C2D4E6" w14:textId="77777777" w:rsidR="00273F7D" w:rsidRPr="00157223" w:rsidRDefault="00273F7D" w:rsidP="003641CC">
            <w:pPr>
              <w:rPr>
                <w:ins w:id="2209" w:author="Arjan Kloosterboer" w:date="2017-09-22T04:10:00Z"/>
                <w:rFonts w:eastAsia="Batang"/>
                <w:sz w:val="18"/>
                <w:szCs w:val="18"/>
              </w:rPr>
            </w:pPr>
            <w:ins w:id="2210" w:author="Arjan Kloosterboer" w:date="2017-09-22T04:10:00Z">
              <w:r w:rsidRPr="00157223">
                <w:rPr>
                  <w:rFonts w:eastAsia="Batang"/>
                  <w:sz w:val="18"/>
                  <w:szCs w:val="18"/>
                </w:rPr>
                <w:t>BUURT</w:t>
              </w:r>
            </w:ins>
          </w:p>
        </w:tc>
        <w:tc>
          <w:tcPr>
            <w:tcW w:w="2105" w:type="dxa"/>
          </w:tcPr>
          <w:p w14:paraId="416E4090" w14:textId="77777777" w:rsidR="00273F7D" w:rsidRDefault="00273F7D" w:rsidP="003641CC">
            <w:pPr>
              <w:rPr>
                <w:ins w:id="2211" w:author="Arjan Kloosterboer" w:date="2017-09-22T04:10:00Z"/>
                <w:rFonts w:eastAsia="Batang"/>
                <w:sz w:val="18"/>
                <w:szCs w:val="18"/>
              </w:rPr>
            </w:pPr>
            <w:ins w:id="2212" w:author="Arjan Kloosterboer" w:date="2017-09-22T04:10:00Z">
              <w:r>
                <w:rPr>
                  <w:rFonts w:eastAsia="Batang"/>
                  <w:sz w:val="18"/>
                  <w:szCs w:val="18"/>
                </w:rPr>
                <w:t>Adressen en gebouwen</w:t>
              </w:r>
            </w:ins>
          </w:p>
        </w:tc>
        <w:tc>
          <w:tcPr>
            <w:tcW w:w="3261" w:type="dxa"/>
          </w:tcPr>
          <w:p w14:paraId="3DAFB951" w14:textId="1974DB77" w:rsidR="00273F7D" w:rsidRDefault="00273F7D" w:rsidP="003641CC">
            <w:pPr>
              <w:rPr>
                <w:ins w:id="2213" w:author="Arjan Kloosterboer" w:date="2017-09-22T04:10:00Z"/>
                <w:rFonts w:eastAsia="Batang"/>
                <w:sz w:val="18"/>
                <w:szCs w:val="18"/>
              </w:rPr>
            </w:pPr>
          </w:p>
        </w:tc>
      </w:tr>
      <w:tr w:rsidR="00273F7D" w14:paraId="65EBC42B" w14:textId="77777777" w:rsidTr="00273F7D">
        <w:trPr>
          <w:ins w:id="2214" w:author="Arjan Kloosterboer" w:date="2017-09-22T04:10:00Z"/>
        </w:trPr>
        <w:tc>
          <w:tcPr>
            <w:tcW w:w="3922" w:type="dxa"/>
          </w:tcPr>
          <w:p w14:paraId="596BB634" w14:textId="77777777" w:rsidR="00273F7D" w:rsidRPr="00157223" w:rsidRDefault="00273F7D" w:rsidP="003641CC">
            <w:pPr>
              <w:rPr>
                <w:ins w:id="2215" w:author="Arjan Kloosterboer" w:date="2017-09-22T04:10:00Z"/>
                <w:rFonts w:eastAsia="Batang"/>
                <w:sz w:val="18"/>
                <w:szCs w:val="18"/>
              </w:rPr>
            </w:pPr>
            <w:ins w:id="2216" w:author="Arjan Kloosterboer" w:date="2017-09-22T04:10:00Z">
              <w:r w:rsidRPr="00157223">
                <w:rPr>
                  <w:rFonts w:eastAsia="Batang"/>
                  <w:sz w:val="18"/>
                  <w:szCs w:val="18"/>
                </w:rPr>
                <w:t>GEMEENTE</w:t>
              </w:r>
            </w:ins>
          </w:p>
        </w:tc>
        <w:tc>
          <w:tcPr>
            <w:tcW w:w="2105" w:type="dxa"/>
          </w:tcPr>
          <w:p w14:paraId="1439C894" w14:textId="77777777" w:rsidR="00273F7D" w:rsidRDefault="00273F7D" w:rsidP="003641CC">
            <w:pPr>
              <w:rPr>
                <w:ins w:id="2217" w:author="Arjan Kloosterboer" w:date="2017-09-22T04:10:00Z"/>
                <w:rFonts w:eastAsia="Batang"/>
                <w:sz w:val="18"/>
                <w:szCs w:val="18"/>
              </w:rPr>
            </w:pPr>
            <w:ins w:id="2218" w:author="Arjan Kloosterboer" w:date="2017-09-22T04:10:00Z">
              <w:r>
                <w:rPr>
                  <w:rFonts w:eastAsia="Batang"/>
                  <w:sz w:val="18"/>
                  <w:szCs w:val="18"/>
                </w:rPr>
                <w:t>Adressen en gebouwen</w:t>
              </w:r>
            </w:ins>
          </w:p>
        </w:tc>
        <w:tc>
          <w:tcPr>
            <w:tcW w:w="3261" w:type="dxa"/>
          </w:tcPr>
          <w:p w14:paraId="07D08786" w14:textId="331414B6" w:rsidR="00273F7D" w:rsidRDefault="00273F7D" w:rsidP="003641CC">
            <w:pPr>
              <w:rPr>
                <w:ins w:id="2219" w:author="Arjan Kloosterboer" w:date="2017-09-22T04:10:00Z"/>
                <w:rFonts w:eastAsia="Batang"/>
                <w:sz w:val="18"/>
                <w:szCs w:val="18"/>
              </w:rPr>
            </w:pPr>
          </w:p>
        </w:tc>
      </w:tr>
      <w:tr w:rsidR="00273F7D" w14:paraId="4328888E" w14:textId="77777777" w:rsidTr="00273F7D">
        <w:trPr>
          <w:ins w:id="2220" w:author="Arjan Kloosterboer" w:date="2017-09-22T04:10:00Z"/>
        </w:trPr>
        <w:tc>
          <w:tcPr>
            <w:tcW w:w="3922" w:type="dxa"/>
          </w:tcPr>
          <w:p w14:paraId="20D19112" w14:textId="50092D75" w:rsidR="00273F7D" w:rsidRPr="00273F7D" w:rsidRDefault="00273F7D" w:rsidP="003641CC">
            <w:pPr>
              <w:rPr>
                <w:ins w:id="2221" w:author="Arjan Kloosterboer" w:date="2017-09-22T04:10:00Z"/>
                <w:rFonts w:eastAsia="Batang"/>
                <w:sz w:val="18"/>
                <w:szCs w:val="18"/>
              </w:rPr>
            </w:pPr>
          </w:p>
        </w:tc>
        <w:tc>
          <w:tcPr>
            <w:tcW w:w="2105" w:type="dxa"/>
          </w:tcPr>
          <w:p w14:paraId="22B72526" w14:textId="0B21B068" w:rsidR="00273F7D" w:rsidRPr="00273F7D" w:rsidRDefault="00273F7D" w:rsidP="003641CC">
            <w:pPr>
              <w:rPr>
                <w:ins w:id="2222" w:author="Arjan Kloosterboer" w:date="2017-09-22T04:10:00Z"/>
                <w:rFonts w:eastAsia="Batang"/>
                <w:sz w:val="18"/>
                <w:szCs w:val="18"/>
              </w:rPr>
            </w:pPr>
          </w:p>
        </w:tc>
        <w:tc>
          <w:tcPr>
            <w:tcW w:w="3261" w:type="dxa"/>
          </w:tcPr>
          <w:p w14:paraId="6718F2D3" w14:textId="77777777" w:rsidR="00273F7D" w:rsidRDefault="00273F7D" w:rsidP="003641CC">
            <w:pPr>
              <w:rPr>
                <w:ins w:id="2223" w:author="Arjan Kloosterboer" w:date="2017-09-22T04:10:00Z"/>
                <w:rFonts w:eastAsia="Batang"/>
                <w:sz w:val="18"/>
                <w:szCs w:val="18"/>
              </w:rPr>
            </w:pPr>
            <w:ins w:id="2224" w:author="Arjan Kloosterboer" w:date="2017-09-22T04:10:00Z">
              <w:r>
                <w:rPr>
                  <w:rFonts w:eastAsia="Batang"/>
                  <w:sz w:val="18"/>
                  <w:szCs w:val="18"/>
                </w:rPr>
                <w:t>Vervallen</w:t>
              </w:r>
            </w:ins>
          </w:p>
        </w:tc>
      </w:tr>
      <w:tr w:rsidR="00273F7D" w14:paraId="39D8C904" w14:textId="77777777" w:rsidTr="00273F7D">
        <w:trPr>
          <w:ins w:id="2225" w:author="Arjan Kloosterboer" w:date="2017-09-22T04:10:00Z"/>
        </w:trPr>
        <w:tc>
          <w:tcPr>
            <w:tcW w:w="3922" w:type="dxa"/>
          </w:tcPr>
          <w:p w14:paraId="050B8BC0" w14:textId="77777777" w:rsidR="00273F7D" w:rsidRPr="00157223" w:rsidRDefault="00273F7D" w:rsidP="003641CC">
            <w:pPr>
              <w:rPr>
                <w:ins w:id="2226" w:author="Arjan Kloosterboer" w:date="2017-09-22T04:10:00Z"/>
                <w:rFonts w:eastAsia="Batang"/>
                <w:sz w:val="18"/>
                <w:szCs w:val="18"/>
              </w:rPr>
            </w:pPr>
            <w:ins w:id="2227" w:author="Arjan Kloosterboer" w:date="2017-09-22T04:10:00Z">
              <w:r w:rsidRPr="00157223">
                <w:rPr>
                  <w:rFonts w:eastAsia="Batang"/>
                  <w:sz w:val="18"/>
                  <w:szCs w:val="18"/>
                </w:rPr>
                <w:t>LIGPLAATS</w:t>
              </w:r>
            </w:ins>
          </w:p>
        </w:tc>
        <w:tc>
          <w:tcPr>
            <w:tcW w:w="2105" w:type="dxa"/>
          </w:tcPr>
          <w:p w14:paraId="26FD0843" w14:textId="77777777" w:rsidR="00273F7D" w:rsidRDefault="00273F7D" w:rsidP="003641CC">
            <w:pPr>
              <w:rPr>
                <w:ins w:id="2228" w:author="Arjan Kloosterboer" w:date="2017-09-22T04:10:00Z"/>
                <w:rFonts w:eastAsia="Batang"/>
                <w:sz w:val="18"/>
                <w:szCs w:val="18"/>
              </w:rPr>
            </w:pPr>
            <w:ins w:id="2229" w:author="Arjan Kloosterboer" w:date="2017-09-22T04:10:00Z">
              <w:r>
                <w:rPr>
                  <w:rFonts w:eastAsia="Batang"/>
                  <w:sz w:val="18"/>
                  <w:szCs w:val="18"/>
                </w:rPr>
                <w:t>Adressen en gebouwen</w:t>
              </w:r>
            </w:ins>
          </w:p>
        </w:tc>
        <w:tc>
          <w:tcPr>
            <w:tcW w:w="3261" w:type="dxa"/>
          </w:tcPr>
          <w:p w14:paraId="5432BF11" w14:textId="650C2E17" w:rsidR="00273F7D" w:rsidRDefault="00273F7D" w:rsidP="003641CC">
            <w:pPr>
              <w:rPr>
                <w:ins w:id="2230" w:author="Arjan Kloosterboer" w:date="2017-09-22T04:10:00Z"/>
                <w:rFonts w:eastAsia="Batang"/>
                <w:sz w:val="18"/>
                <w:szCs w:val="18"/>
              </w:rPr>
            </w:pPr>
          </w:p>
        </w:tc>
      </w:tr>
      <w:tr w:rsidR="00273F7D" w14:paraId="15B106F7" w14:textId="77777777" w:rsidTr="00273F7D">
        <w:trPr>
          <w:ins w:id="2231" w:author="Arjan Kloosterboer" w:date="2017-09-22T04:10:00Z"/>
        </w:trPr>
        <w:tc>
          <w:tcPr>
            <w:tcW w:w="3922" w:type="dxa"/>
          </w:tcPr>
          <w:p w14:paraId="4CA47020" w14:textId="77777777" w:rsidR="00273F7D" w:rsidRPr="00157223" w:rsidRDefault="00273F7D" w:rsidP="003641CC">
            <w:pPr>
              <w:rPr>
                <w:ins w:id="2232" w:author="Arjan Kloosterboer" w:date="2017-09-22T04:10:00Z"/>
                <w:rFonts w:eastAsia="Batang"/>
                <w:sz w:val="18"/>
                <w:szCs w:val="18"/>
              </w:rPr>
            </w:pPr>
            <w:ins w:id="2233" w:author="Arjan Kloosterboer" w:date="2017-09-22T04:10:00Z">
              <w:r w:rsidRPr="00157223">
                <w:rPr>
                  <w:rFonts w:eastAsia="Batang"/>
                  <w:sz w:val="18"/>
                  <w:szCs w:val="18"/>
                </w:rPr>
                <w:t>NUMMER</w:t>
              </w:r>
              <w:r w:rsidRPr="00157223">
                <w:rPr>
                  <w:rFonts w:eastAsia="Batang"/>
                  <w:sz w:val="18"/>
                  <w:szCs w:val="18"/>
                </w:rPr>
                <w:softHyphen/>
                <w:t>AANDUIDING</w:t>
              </w:r>
            </w:ins>
          </w:p>
        </w:tc>
        <w:tc>
          <w:tcPr>
            <w:tcW w:w="2105" w:type="dxa"/>
          </w:tcPr>
          <w:p w14:paraId="5B6E5503" w14:textId="77777777" w:rsidR="00273F7D" w:rsidRDefault="00273F7D" w:rsidP="003641CC">
            <w:pPr>
              <w:rPr>
                <w:ins w:id="2234" w:author="Arjan Kloosterboer" w:date="2017-09-22T04:10:00Z"/>
                <w:rFonts w:eastAsia="Batang"/>
                <w:sz w:val="18"/>
                <w:szCs w:val="18"/>
              </w:rPr>
            </w:pPr>
            <w:ins w:id="2235" w:author="Arjan Kloosterboer" w:date="2017-09-22T04:10:00Z">
              <w:r>
                <w:rPr>
                  <w:rFonts w:eastAsia="Batang"/>
                  <w:sz w:val="18"/>
                  <w:szCs w:val="18"/>
                </w:rPr>
                <w:t>Adressen en gebouwen</w:t>
              </w:r>
            </w:ins>
          </w:p>
        </w:tc>
        <w:tc>
          <w:tcPr>
            <w:tcW w:w="3261" w:type="dxa"/>
          </w:tcPr>
          <w:p w14:paraId="32C048AE" w14:textId="1F511D8C" w:rsidR="00273F7D" w:rsidRDefault="00273F7D" w:rsidP="003641CC">
            <w:pPr>
              <w:rPr>
                <w:ins w:id="2236" w:author="Arjan Kloosterboer" w:date="2017-09-22T04:10:00Z"/>
                <w:rFonts w:eastAsia="Batang"/>
                <w:sz w:val="18"/>
                <w:szCs w:val="18"/>
              </w:rPr>
            </w:pPr>
          </w:p>
        </w:tc>
      </w:tr>
      <w:tr w:rsidR="00273F7D" w14:paraId="17608FF1" w14:textId="77777777" w:rsidTr="00273F7D">
        <w:trPr>
          <w:ins w:id="2237" w:author="Arjan Kloosterboer" w:date="2017-09-22T04:10:00Z"/>
        </w:trPr>
        <w:tc>
          <w:tcPr>
            <w:tcW w:w="3922" w:type="dxa"/>
          </w:tcPr>
          <w:p w14:paraId="4364FDB5" w14:textId="77777777" w:rsidR="00273F7D" w:rsidRPr="00157223" w:rsidRDefault="00273F7D" w:rsidP="003641CC">
            <w:pPr>
              <w:rPr>
                <w:ins w:id="2238" w:author="Arjan Kloosterboer" w:date="2017-09-22T04:10:00Z"/>
                <w:rFonts w:eastAsia="Batang"/>
                <w:sz w:val="18"/>
                <w:szCs w:val="18"/>
              </w:rPr>
            </w:pPr>
            <w:ins w:id="2239" w:author="Arjan Kloosterboer" w:date="2017-09-22T04:10:00Z">
              <w:r w:rsidRPr="00157223">
                <w:rPr>
                  <w:rFonts w:eastAsia="Batang"/>
                  <w:sz w:val="18"/>
                  <w:szCs w:val="18"/>
                </w:rPr>
                <w:t>OPENBARE RUIMTE</w:t>
              </w:r>
            </w:ins>
          </w:p>
        </w:tc>
        <w:tc>
          <w:tcPr>
            <w:tcW w:w="2105" w:type="dxa"/>
          </w:tcPr>
          <w:p w14:paraId="1465E9A4" w14:textId="77777777" w:rsidR="00273F7D" w:rsidRDefault="00273F7D" w:rsidP="003641CC">
            <w:pPr>
              <w:rPr>
                <w:ins w:id="2240" w:author="Arjan Kloosterboer" w:date="2017-09-22T04:10:00Z"/>
                <w:rFonts w:eastAsia="Batang"/>
                <w:sz w:val="18"/>
                <w:szCs w:val="18"/>
              </w:rPr>
            </w:pPr>
            <w:ins w:id="2241" w:author="Arjan Kloosterboer" w:date="2017-09-22T04:10:00Z">
              <w:r>
                <w:rPr>
                  <w:rFonts w:eastAsia="Batang"/>
                  <w:sz w:val="18"/>
                  <w:szCs w:val="18"/>
                </w:rPr>
                <w:t>Adressen en gebouwen</w:t>
              </w:r>
            </w:ins>
          </w:p>
        </w:tc>
        <w:tc>
          <w:tcPr>
            <w:tcW w:w="3261" w:type="dxa"/>
          </w:tcPr>
          <w:p w14:paraId="24C0E6BC" w14:textId="05E73AA3" w:rsidR="00273F7D" w:rsidRDefault="00273F7D" w:rsidP="003641CC">
            <w:pPr>
              <w:rPr>
                <w:ins w:id="2242" w:author="Arjan Kloosterboer" w:date="2017-09-22T04:10:00Z"/>
                <w:rFonts w:eastAsia="Batang"/>
                <w:sz w:val="18"/>
                <w:szCs w:val="18"/>
              </w:rPr>
            </w:pPr>
          </w:p>
        </w:tc>
      </w:tr>
      <w:tr w:rsidR="00273F7D" w14:paraId="7C7B177A" w14:textId="77777777" w:rsidTr="00273F7D">
        <w:trPr>
          <w:ins w:id="2243" w:author="Arjan Kloosterboer" w:date="2017-09-22T04:10:00Z"/>
        </w:trPr>
        <w:tc>
          <w:tcPr>
            <w:tcW w:w="3922" w:type="dxa"/>
          </w:tcPr>
          <w:p w14:paraId="6E7EDBA0" w14:textId="77777777" w:rsidR="00273F7D" w:rsidRPr="00157223" w:rsidRDefault="00273F7D" w:rsidP="003641CC">
            <w:pPr>
              <w:rPr>
                <w:ins w:id="2244" w:author="Arjan Kloosterboer" w:date="2017-09-22T04:10:00Z"/>
                <w:rFonts w:eastAsia="Batang"/>
                <w:sz w:val="18"/>
                <w:szCs w:val="18"/>
              </w:rPr>
            </w:pPr>
            <w:ins w:id="2245" w:author="Arjan Kloosterboer" w:date="2017-09-22T04:10:00Z">
              <w:r w:rsidRPr="00157223">
                <w:rPr>
                  <w:rFonts w:eastAsia="Batang"/>
                  <w:sz w:val="18"/>
                  <w:szCs w:val="18"/>
                </w:rPr>
                <w:t>OVERIG GEBOUWD OBJECT</w:t>
              </w:r>
            </w:ins>
          </w:p>
        </w:tc>
        <w:tc>
          <w:tcPr>
            <w:tcW w:w="2105" w:type="dxa"/>
          </w:tcPr>
          <w:p w14:paraId="13BC897B" w14:textId="77777777" w:rsidR="00273F7D" w:rsidRDefault="00273F7D" w:rsidP="003641CC">
            <w:pPr>
              <w:rPr>
                <w:ins w:id="2246" w:author="Arjan Kloosterboer" w:date="2017-09-22T04:10:00Z"/>
                <w:rFonts w:eastAsia="Batang"/>
                <w:sz w:val="18"/>
                <w:szCs w:val="18"/>
              </w:rPr>
            </w:pPr>
            <w:ins w:id="2247" w:author="Arjan Kloosterboer" w:date="2017-09-22T04:10:00Z">
              <w:r>
                <w:rPr>
                  <w:rFonts w:eastAsia="Batang"/>
                  <w:sz w:val="18"/>
                  <w:szCs w:val="18"/>
                </w:rPr>
                <w:t>Adressen en gebouwen</w:t>
              </w:r>
            </w:ins>
          </w:p>
        </w:tc>
        <w:tc>
          <w:tcPr>
            <w:tcW w:w="3261" w:type="dxa"/>
          </w:tcPr>
          <w:p w14:paraId="42F2ED01" w14:textId="12C12A3A" w:rsidR="00273F7D" w:rsidRDefault="00273F7D" w:rsidP="003641CC">
            <w:pPr>
              <w:rPr>
                <w:ins w:id="2248" w:author="Arjan Kloosterboer" w:date="2017-09-22T04:10:00Z"/>
                <w:rFonts w:eastAsia="Batang"/>
                <w:sz w:val="18"/>
                <w:szCs w:val="18"/>
              </w:rPr>
            </w:pPr>
          </w:p>
        </w:tc>
      </w:tr>
      <w:tr w:rsidR="00273F7D" w14:paraId="3E4ADE8E" w14:textId="77777777" w:rsidTr="00273F7D">
        <w:trPr>
          <w:ins w:id="2249" w:author="Arjan Kloosterboer" w:date="2017-09-22T04:10:00Z"/>
        </w:trPr>
        <w:tc>
          <w:tcPr>
            <w:tcW w:w="3922" w:type="dxa"/>
          </w:tcPr>
          <w:p w14:paraId="1940948A" w14:textId="12AC64CE" w:rsidR="00273F7D" w:rsidRPr="00157223" w:rsidRDefault="00273F7D" w:rsidP="003641CC">
            <w:pPr>
              <w:rPr>
                <w:ins w:id="2250" w:author="Arjan Kloosterboer" w:date="2017-09-22T04:10:00Z"/>
                <w:rFonts w:eastAsia="Batang"/>
                <w:sz w:val="18"/>
                <w:szCs w:val="18"/>
              </w:rPr>
            </w:pPr>
            <w:ins w:id="2251" w:author="Arjan Kloosterboer" w:date="2017-09-22T04:10:00Z">
              <w:r w:rsidRPr="00157223">
                <w:rPr>
                  <w:rFonts w:eastAsia="Batang"/>
                  <w:sz w:val="18"/>
                  <w:szCs w:val="18"/>
                </w:rPr>
                <w:t xml:space="preserve">OVERIG </w:t>
              </w:r>
              <w:r w:rsidRPr="00273F7D">
                <w:rPr>
                  <w:rFonts w:eastAsia="Batang"/>
                  <w:sz w:val="18"/>
                  <w:szCs w:val="18"/>
                </w:rPr>
                <w:t>BENOEMD</w:t>
              </w:r>
              <w:r w:rsidRPr="00157223">
                <w:rPr>
                  <w:rFonts w:eastAsia="Batang"/>
                  <w:sz w:val="18"/>
                  <w:szCs w:val="18"/>
                </w:rPr>
                <w:t xml:space="preserve"> TERREIN</w:t>
              </w:r>
            </w:ins>
          </w:p>
        </w:tc>
        <w:tc>
          <w:tcPr>
            <w:tcW w:w="2105" w:type="dxa"/>
          </w:tcPr>
          <w:p w14:paraId="5D8F374A" w14:textId="77777777" w:rsidR="00273F7D" w:rsidRDefault="00273F7D" w:rsidP="003641CC">
            <w:pPr>
              <w:rPr>
                <w:ins w:id="2252" w:author="Arjan Kloosterboer" w:date="2017-09-22T04:10:00Z"/>
                <w:rFonts w:eastAsia="Batang"/>
                <w:sz w:val="18"/>
                <w:szCs w:val="18"/>
              </w:rPr>
            </w:pPr>
            <w:ins w:id="2253" w:author="Arjan Kloosterboer" w:date="2017-09-22T04:10:00Z">
              <w:r>
                <w:rPr>
                  <w:rFonts w:eastAsia="Batang"/>
                  <w:sz w:val="18"/>
                  <w:szCs w:val="18"/>
                </w:rPr>
                <w:t>Adressen en gebouwen</w:t>
              </w:r>
            </w:ins>
          </w:p>
        </w:tc>
        <w:tc>
          <w:tcPr>
            <w:tcW w:w="3261" w:type="dxa"/>
          </w:tcPr>
          <w:p w14:paraId="5A4904D2" w14:textId="77777777" w:rsidR="00273F7D" w:rsidRDefault="00273F7D" w:rsidP="003641CC">
            <w:pPr>
              <w:rPr>
                <w:ins w:id="2254" w:author="Arjan Kloosterboer" w:date="2017-09-22T04:10:00Z"/>
                <w:rFonts w:eastAsia="Batang"/>
                <w:sz w:val="18"/>
                <w:szCs w:val="18"/>
              </w:rPr>
            </w:pPr>
            <w:ins w:id="2255" w:author="Arjan Kloosterboer" w:date="2017-09-22T04:10:00Z">
              <w:r>
                <w:rPr>
                  <w:rFonts w:eastAsia="Batang"/>
                  <w:sz w:val="18"/>
                  <w:szCs w:val="18"/>
                </w:rPr>
                <w:t>Naam gewijzigd</w:t>
              </w:r>
            </w:ins>
          </w:p>
        </w:tc>
      </w:tr>
      <w:tr w:rsidR="00273F7D" w14:paraId="6E8998EE" w14:textId="77777777" w:rsidTr="00273F7D">
        <w:trPr>
          <w:ins w:id="2256" w:author="Arjan Kloosterboer" w:date="2017-09-22T04:10:00Z"/>
        </w:trPr>
        <w:tc>
          <w:tcPr>
            <w:tcW w:w="3922" w:type="dxa"/>
          </w:tcPr>
          <w:p w14:paraId="5948C780" w14:textId="77777777" w:rsidR="00273F7D" w:rsidRPr="00157223" w:rsidRDefault="00273F7D" w:rsidP="003641CC">
            <w:pPr>
              <w:rPr>
                <w:ins w:id="2257" w:author="Arjan Kloosterboer" w:date="2017-09-22T04:10:00Z"/>
                <w:rFonts w:eastAsia="Batang"/>
                <w:sz w:val="18"/>
                <w:szCs w:val="18"/>
              </w:rPr>
            </w:pPr>
            <w:ins w:id="2258" w:author="Arjan Kloosterboer" w:date="2017-09-22T04:10:00Z">
              <w:r w:rsidRPr="00157223">
                <w:rPr>
                  <w:rFonts w:eastAsia="Batang"/>
                  <w:sz w:val="18"/>
                  <w:szCs w:val="18"/>
                </w:rPr>
                <w:t>OVERIGE ADRESSEERBAAR OBJECT AANDUIDING</w:t>
              </w:r>
            </w:ins>
          </w:p>
        </w:tc>
        <w:tc>
          <w:tcPr>
            <w:tcW w:w="2105" w:type="dxa"/>
          </w:tcPr>
          <w:p w14:paraId="581A5224" w14:textId="77777777" w:rsidR="00273F7D" w:rsidRDefault="00273F7D" w:rsidP="003641CC">
            <w:pPr>
              <w:rPr>
                <w:ins w:id="2259" w:author="Arjan Kloosterboer" w:date="2017-09-22T04:10:00Z"/>
                <w:rFonts w:eastAsia="Batang"/>
                <w:sz w:val="18"/>
                <w:szCs w:val="18"/>
              </w:rPr>
            </w:pPr>
            <w:ins w:id="2260" w:author="Arjan Kloosterboer" w:date="2017-09-22T04:10:00Z">
              <w:r>
                <w:rPr>
                  <w:rFonts w:eastAsia="Batang"/>
                  <w:sz w:val="18"/>
                  <w:szCs w:val="18"/>
                </w:rPr>
                <w:t>Adressen en gebouwen</w:t>
              </w:r>
            </w:ins>
          </w:p>
        </w:tc>
        <w:tc>
          <w:tcPr>
            <w:tcW w:w="3261" w:type="dxa"/>
          </w:tcPr>
          <w:p w14:paraId="04CE045A" w14:textId="7720FA3F" w:rsidR="00273F7D" w:rsidRDefault="00273F7D" w:rsidP="003641CC">
            <w:pPr>
              <w:rPr>
                <w:ins w:id="2261" w:author="Arjan Kloosterboer" w:date="2017-09-22T04:10:00Z"/>
                <w:rFonts w:eastAsia="Batang"/>
                <w:sz w:val="18"/>
                <w:szCs w:val="18"/>
              </w:rPr>
            </w:pPr>
          </w:p>
        </w:tc>
      </w:tr>
      <w:tr w:rsidR="00273F7D" w14:paraId="1902D96C" w14:textId="77777777" w:rsidTr="00273F7D">
        <w:trPr>
          <w:ins w:id="2262" w:author="Arjan Kloosterboer" w:date="2017-09-22T04:10:00Z"/>
        </w:trPr>
        <w:tc>
          <w:tcPr>
            <w:tcW w:w="3922" w:type="dxa"/>
          </w:tcPr>
          <w:p w14:paraId="2FBCD10E" w14:textId="77777777" w:rsidR="00273F7D" w:rsidRPr="00157223" w:rsidRDefault="00273F7D" w:rsidP="003641CC">
            <w:pPr>
              <w:rPr>
                <w:ins w:id="2263" w:author="Arjan Kloosterboer" w:date="2017-09-22T04:10:00Z"/>
                <w:rFonts w:eastAsia="Batang"/>
                <w:sz w:val="18"/>
                <w:szCs w:val="18"/>
              </w:rPr>
            </w:pPr>
            <w:ins w:id="2264" w:author="Arjan Kloosterboer" w:date="2017-09-22T04:10:00Z">
              <w:r w:rsidRPr="00157223">
                <w:rPr>
                  <w:rFonts w:eastAsia="Batang"/>
                  <w:sz w:val="18"/>
                  <w:szCs w:val="18"/>
                </w:rPr>
                <w:t>PAND</w:t>
              </w:r>
            </w:ins>
          </w:p>
        </w:tc>
        <w:tc>
          <w:tcPr>
            <w:tcW w:w="2105" w:type="dxa"/>
          </w:tcPr>
          <w:p w14:paraId="79ACE3D1" w14:textId="77777777" w:rsidR="00273F7D" w:rsidRDefault="00273F7D" w:rsidP="003641CC">
            <w:pPr>
              <w:rPr>
                <w:ins w:id="2265" w:author="Arjan Kloosterboer" w:date="2017-09-22T04:10:00Z"/>
                <w:rFonts w:eastAsia="Batang"/>
                <w:sz w:val="18"/>
                <w:szCs w:val="18"/>
              </w:rPr>
            </w:pPr>
            <w:ins w:id="2266" w:author="Arjan Kloosterboer" w:date="2017-09-22T04:10:00Z">
              <w:r>
                <w:rPr>
                  <w:rFonts w:eastAsia="Batang"/>
                  <w:sz w:val="18"/>
                  <w:szCs w:val="18"/>
                </w:rPr>
                <w:t>Adressen en gebouwen</w:t>
              </w:r>
            </w:ins>
          </w:p>
        </w:tc>
        <w:tc>
          <w:tcPr>
            <w:tcW w:w="3261" w:type="dxa"/>
          </w:tcPr>
          <w:p w14:paraId="78ACD20B" w14:textId="472D40B1" w:rsidR="00273F7D" w:rsidRDefault="00273F7D" w:rsidP="003641CC">
            <w:pPr>
              <w:rPr>
                <w:ins w:id="2267" w:author="Arjan Kloosterboer" w:date="2017-09-22T04:10:00Z"/>
                <w:rFonts w:eastAsia="Batang"/>
                <w:sz w:val="18"/>
                <w:szCs w:val="18"/>
              </w:rPr>
            </w:pPr>
          </w:p>
        </w:tc>
      </w:tr>
      <w:tr w:rsidR="00273F7D" w14:paraId="468B7D5D" w14:textId="77777777" w:rsidTr="00273F7D">
        <w:trPr>
          <w:ins w:id="2268" w:author="Arjan Kloosterboer" w:date="2017-09-22T04:10:00Z"/>
        </w:trPr>
        <w:tc>
          <w:tcPr>
            <w:tcW w:w="3922" w:type="dxa"/>
          </w:tcPr>
          <w:p w14:paraId="1D5BCD97" w14:textId="77777777" w:rsidR="00273F7D" w:rsidRPr="00157223" w:rsidRDefault="00273F7D" w:rsidP="003641CC">
            <w:pPr>
              <w:rPr>
                <w:ins w:id="2269" w:author="Arjan Kloosterboer" w:date="2017-09-22T04:10:00Z"/>
                <w:rFonts w:eastAsia="Batang"/>
                <w:sz w:val="18"/>
                <w:szCs w:val="18"/>
              </w:rPr>
            </w:pPr>
            <w:ins w:id="2270" w:author="Arjan Kloosterboer" w:date="2017-09-22T04:10:00Z">
              <w:r w:rsidRPr="00157223">
                <w:rPr>
                  <w:rFonts w:eastAsia="Batang"/>
                  <w:sz w:val="18"/>
                  <w:szCs w:val="18"/>
                </w:rPr>
                <w:t>STAND</w:t>
              </w:r>
              <w:r w:rsidRPr="00157223">
                <w:rPr>
                  <w:rFonts w:eastAsia="Batang"/>
                  <w:sz w:val="18"/>
                  <w:szCs w:val="18"/>
                </w:rPr>
                <w:softHyphen/>
                <w:t>PLAATS</w:t>
              </w:r>
            </w:ins>
          </w:p>
        </w:tc>
        <w:tc>
          <w:tcPr>
            <w:tcW w:w="2105" w:type="dxa"/>
          </w:tcPr>
          <w:p w14:paraId="65EAED06" w14:textId="77777777" w:rsidR="00273F7D" w:rsidRDefault="00273F7D" w:rsidP="003641CC">
            <w:pPr>
              <w:rPr>
                <w:ins w:id="2271" w:author="Arjan Kloosterboer" w:date="2017-09-22T04:10:00Z"/>
                <w:rFonts w:eastAsia="Batang"/>
                <w:sz w:val="18"/>
                <w:szCs w:val="18"/>
              </w:rPr>
            </w:pPr>
            <w:ins w:id="2272" w:author="Arjan Kloosterboer" w:date="2017-09-22T04:10:00Z">
              <w:r>
                <w:rPr>
                  <w:rFonts w:eastAsia="Batang"/>
                  <w:sz w:val="18"/>
                  <w:szCs w:val="18"/>
                </w:rPr>
                <w:t>Adressen en gebouwen</w:t>
              </w:r>
            </w:ins>
          </w:p>
        </w:tc>
        <w:tc>
          <w:tcPr>
            <w:tcW w:w="3261" w:type="dxa"/>
          </w:tcPr>
          <w:p w14:paraId="0093F0DA" w14:textId="2E179F3E" w:rsidR="00273F7D" w:rsidRDefault="00273F7D" w:rsidP="003641CC">
            <w:pPr>
              <w:rPr>
                <w:ins w:id="2273" w:author="Arjan Kloosterboer" w:date="2017-09-22T04:10:00Z"/>
                <w:rFonts w:eastAsia="Batang"/>
                <w:sz w:val="18"/>
                <w:szCs w:val="18"/>
              </w:rPr>
            </w:pPr>
          </w:p>
        </w:tc>
      </w:tr>
      <w:tr w:rsidR="00273F7D" w14:paraId="1720D007" w14:textId="77777777" w:rsidTr="00273F7D">
        <w:trPr>
          <w:ins w:id="2274" w:author="Arjan Kloosterboer" w:date="2017-09-22T04:10:00Z"/>
        </w:trPr>
        <w:tc>
          <w:tcPr>
            <w:tcW w:w="3922" w:type="dxa"/>
          </w:tcPr>
          <w:p w14:paraId="70552C07" w14:textId="77777777" w:rsidR="00273F7D" w:rsidRPr="00157223" w:rsidRDefault="00273F7D" w:rsidP="003641CC">
            <w:pPr>
              <w:rPr>
                <w:ins w:id="2275" w:author="Arjan Kloosterboer" w:date="2017-09-22T04:10:00Z"/>
                <w:rFonts w:eastAsia="Batang"/>
                <w:sz w:val="18"/>
                <w:szCs w:val="18"/>
              </w:rPr>
            </w:pPr>
            <w:ins w:id="2276" w:author="Arjan Kloosterboer" w:date="2017-09-22T04:10:00Z">
              <w:r w:rsidRPr="00157223">
                <w:rPr>
                  <w:rFonts w:eastAsia="Batang"/>
                  <w:sz w:val="18"/>
                  <w:szCs w:val="18"/>
                </w:rPr>
                <w:t>VERBLIJFSOBJECT</w:t>
              </w:r>
            </w:ins>
          </w:p>
        </w:tc>
        <w:tc>
          <w:tcPr>
            <w:tcW w:w="2105" w:type="dxa"/>
          </w:tcPr>
          <w:p w14:paraId="0E870CA5" w14:textId="77777777" w:rsidR="00273F7D" w:rsidRDefault="00273F7D" w:rsidP="003641CC">
            <w:pPr>
              <w:rPr>
                <w:ins w:id="2277" w:author="Arjan Kloosterboer" w:date="2017-09-22T04:10:00Z"/>
                <w:rFonts w:eastAsia="Batang"/>
                <w:sz w:val="18"/>
                <w:szCs w:val="18"/>
              </w:rPr>
            </w:pPr>
            <w:ins w:id="2278" w:author="Arjan Kloosterboer" w:date="2017-09-22T04:10:00Z">
              <w:r>
                <w:rPr>
                  <w:rFonts w:eastAsia="Batang"/>
                  <w:sz w:val="18"/>
                  <w:szCs w:val="18"/>
                </w:rPr>
                <w:t>Adressen en gebouwen</w:t>
              </w:r>
            </w:ins>
          </w:p>
        </w:tc>
        <w:tc>
          <w:tcPr>
            <w:tcW w:w="3261" w:type="dxa"/>
          </w:tcPr>
          <w:p w14:paraId="6DFCD268" w14:textId="5B44D84D" w:rsidR="00273F7D" w:rsidRDefault="00273F7D" w:rsidP="003641CC">
            <w:pPr>
              <w:rPr>
                <w:ins w:id="2279" w:author="Arjan Kloosterboer" w:date="2017-09-22T04:10:00Z"/>
                <w:rFonts w:eastAsia="Batang"/>
                <w:sz w:val="18"/>
                <w:szCs w:val="18"/>
              </w:rPr>
            </w:pPr>
          </w:p>
        </w:tc>
      </w:tr>
      <w:tr w:rsidR="00273F7D" w14:paraId="5C8EFE3D" w14:textId="77777777" w:rsidTr="00273F7D">
        <w:trPr>
          <w:ins w:id="2280" w:author="Arjan Kloosterboer" w:date="2017-09-22T04:10:00Z"/>
        </w:trPr>
        <w:tc>
          <w:tcPr>
            <w:tcW w:w="3922" w:type="dxa"/>
          </w:tcPr>
          <w:p w14:paraId="60D953EA" w14:textId="77777777" w:rsidR="00273F7D" w:rsidRPr="00157223" w:rsidRDefault="00273F7D" w:rsidP="003641CC">
            <w:pPr>
              <w:rPr>
                <w:ins w:id="2281" w:author="Arjan Kloosterboer" w:date="2017-09-22T04:10:00Z"/>
                <w:rFonts w:eastAsia="Batang"/>
                <w:sz w:val="18"/>
                <w:szCs w:val="18"/>
              </w:rPr>
            </w:pPr>
            <w:ins w:id="2282" w:author="Arjan Kloosterboer" w:date="2017-09-22T04:10:00Z">
              <w:r w:rsidRPr="00157223">
                <w:rPr>
                  <w:rFonts w:eastAsia="Batang"/>
                  <w:sz w:val="18"/>
                  <w:szCs w:val="18"/>
                </w:rPr>
                <w:t>WIJK</w:t>
              </w:r>
            </w:ins>
          </w:p>
        </w:tc>
        <w:tc>
          <w:tcPr>
            <w:tcW w:w="2105" w:type="dxa"/>
          </w:tcPr>
          <w:p w14:paraId="0C751AC4" w14:textId="77777777" w:rsidR="00273F7D" w:rsidRDefault="00273F7D" w:rsidP="003641CC">
            <w:pPr>
              <w:rPr>
                <w:ins w:id="2283" w:author="Arjan Kloosterboer" w:date="2017-09-22T04:10:00Z"/>
                <w:rFonts w:eastAsia="Batang"/>
                <w:sz w:val="18"/>
                <w:szCs w:val="18"/>
              </w:rPr>
            </w:pPr>
            <w:ins w:id="2284" w:author="Arjan Kloosterboer" w:date="2017-09-22T04:10:00Z">
              <w:r>
                <w:rPr>
                  <w:rFonts w:eastAsia="Batang"/>
                  <w:sz w:val="18"/>
                  <w:szCs w:val="18"/>
                </w:rPr>
                <w:t>Adressen en gebouwen</w:t>
              </w:r>
            </w:ins>
          </w:p>
        </w:tc>
        <w:tc>
          <w:tcPr>
            <w:tcW w:w="3261" w:type="dxa"/>
          </w:tcPr>
          <w:p w14:paraId="0390941E" w14:textId="7B2AE673" w:rsidR="00273F7D" w:rsidRDefault="00273F7D" w:rsidP="003641CC">
            <w:pPr>
              <w:rPr>
                <w:ins w:id="2285" w:author="Arjan Kloosterboer" w:date="2017-09-22T04:10:00Z"/>
                <w:rFonts w:eastAsia="Batang"/>
                <w:sz w:val="18"/>
                <w:szCs w:val="18"/>
              </w:rPr>
            </w:pPr>
          </w:p>
        </w:tc>
      </w:tr>
      <w:tr w:rsidR="00273F7D" w14:paraId="6A2A28A2" w14:textId="77777777" w:rsidTr="00273F7D">
        <w:trPr>
          <w:ins w:id="2286" w:author="Arjan Kloosterboer" w:date="2017-09-22T04:10:00Z"/>
        </w:trPr>
        <w:tc>
          <w:tcPr>
            <w:tcW w:w="3922" w:type="dxa"/>
          </w:tcPr>
          <w:p w14:paraId="74BC64F7" w14:textId="77777777" w:rsidR="00273F7D" w:rsidRPr="00157223" w:rsidRDefault="00273F7D" w:rsidP="003641CC">
            <w:pPr>
              <w:rPr>
                <w:ins w:id="2287" w:author="Arjan Kloosterboer" w:date="2017-09-22T04:10:00Z"/>
                <w:rFonts w:eastAsia="Batang"/>
                <w:sz w:val="18"/>
                <w:szCs w:val="18"/>
              </w:rPr>
            </w:pPr>
            <w:ins w:id="2288" w:author="Arjan Kloosterboer" w:date="2017-09-22T04:10:00Z">
              <w:r w:rsidRPr="00157223">
                <w:rPr>
                  <w:rFonts w:eastAsia="Batang"/>
                  <w:sz w:val="18"/>
                  <w:szCs w:val="18"/>
                </w:rPr>
                <w:t>WOONPLAATS</w:t>
              </w:r>
            </w:ins>
          </w:p>
        </w:tc>
        <w:tc>
          <w:tcPr>
            <w:tcW w:w="2105" w:type="dxa"/>
          </w:tcPr>
          <w:p w14:paraId="7A7A4CC4" w14:textId="77777777" w:rsidR="00273F7D" w:rsidRDefault="00273F7D" w:rsidP="003641CC">
            <w:pPr>
              <w:rPr>
                <w:ins w:id="2289" w:author="Arjan Kloosterboer" w:date="2017-09-22T04:10:00Z"/>
                <w:rFonts w:eastAsia="Batang"/>
                <w:sz w:val="18"/>
                <w:szCs w:val="18"/>
              </w:rPr>
            </w:pPr>
            <w:ins w:id="2290" w:author="Arjan Kloosterboer" w:date="2017-09-22T04:10:00Z">
              <w:r>
                <w:rPr>
                  <w:rFonts w:eastAsia="Batang"/>
                  <w:sz w:val="18"/>
                  <w:szCs w:val="18"/>
                </w:rPr>
                <w:t>Adressen en gebouwen</w:t>
              </w:r>
            </w:ins>
          </w:p>
        </w:tc>
        <w:tc>
          <w:tcPr>
            <w:tcW w:w="3261" w:type="dxa"/>
          </w:tcPr>
          <w:p w14:paraId="40DFF0EA" w14:textId="37D7B9DF" w:rsidR="00273F7D" w:rsidRDefault="00273F7D" w:rsidP="003641CC">
            <w:pPr>
              <w:rPr>
                <w:ins w:id="2291" w:author="Arjan Kloosterboer" w:date="2017-09-22T04:10:00Z"/>
                <w:rFonts w:eastAsia="Batang"/>
                <w:sz w:val="18"/>
                <w:szCs w:val="18"/>
              </w:rPr>
            </w:pPr>
          </w:p>
        </w:tc>
      </w:tr>
      <w:tr w:rsidR="00273F7D" w14:paraId="20BF34A0" w14:textId="77777777" w:rsidTr="00273F7D">
        <w:trPr>
          <w:ins w:id="2292" w:author="Arjan Kloosterboer" w:date="2017-09-22T04:10:00Z"/>
        </w:trPr>
        <w:tc>
          <w:tcPr>
            <w:tcW w:w="3922" w:type="dxa"/>
          </w:tcPr>
          <w:p w14:paraId="6E65B0B5" w14:textId="77777777" w:rsidR="00273F7D" w:rsidRPr="00157223" w:rsidRDefault="00273F7D" w:rsidP="003641CC">
            <w:pPr>
              <w:rPr>
                <w:ins w:id="2293" w:author="Arjan Kloosterboer" w:date="2017-09-22T04:10:00Z"/>
                <w:rFonts w:eastAsia="Batang"/>
                <w:sz w:val="18"/>
                <w:szCs w:val="18"/>
              </w:rPr>
            </w:pPr>
            <w:ins w:id="2294" w:author="Arjan Kloosterboer" w:date="2017-09-22T04:10:00Z">
              <w:r w:rsidRPr="00157223">
                <w:rPr>
                  <w:rFonts w:eastAsia="Batang"/>
                  <w:sz w:val="18"/>
                  <w:szCs w:val="18"/>
                </w:rPr>
                <w:t>APPARTEMENTSRECHT</w:t>
              </w:r>
            </w:ins>
          </w:p>
        </w:tc>
        <w:tc>
          <w:tcPr>
            <w:tcW w:w="2105" w:type="dxa"/>
          </w:tcPr>
          <w:p w14:paraId="4E38F222" w14:textId="77777777" w:rsidR="00273F7D" w:rsidRDefault="00273F7D" w:rsidP="003641CC">
            <w:pPr>
              <w:rPr>
                <w:ins w:id="2295" w:author="Arjan Kloosterboer" w:date="2017-09-22T04:10:00Z"/>
                <w:rFonts w:eastAsia="Batang"/>
                <w:sz w:val="18"/>
                <w:szCs w:val="18"/>
              </w:rPr>
            </w:pPr>
            <w:ins w:id="2296" w:author="Arjan Kloosterboer" w:date="2017-09-22T04:10:00Z">
              <w:r>
                <w:rPr>
                  <w:rFonts w:eastAsia="Batang"/>
                  <w:sz w:val="18"/>
                  <w:szCs w:val="18"/>
                </w:rPr>
                <w:t>Kadaster</w:t>
              </w:r>
            </w:ins>
          </w:p>
        </w:tc>
        <w:tc>
          <w:tcPr>
            <w:tcW w:w="3261" w:type="dxa"/>
          </w:tcPr>
          <w:p w14:paraId="79ADEF38" w14:textId="6A026FA9" w:rsidR="00273F7D" w:rsidRDefault="00273F7D" w:rsidP="003641CC">
            <w:pPr>
              <w:rPr>
                <w:ins w:id="2297" w:author="Arjan Kloosterboer" w:date="2017-09-22T04:10:00Z"/>
                <w:rFonts w:eastAsia="Batang"/>
                <w:sz w:val="18"/>
                <w:szCs w:val="18"/>
              </w:rPr>
            </w:pPr>
          </w:p>
        </w:tc>
      </w:tr>
      <w:tr w:rsidR="00273F7D" w14:paraId="20C92C9B" w14:textId="77777777" w:rsidTr="00273F7D">
        <w:trPr>
          <w:ins w:id="2298" w:author="Arjan Kloosterboer" w:date="2017-09-22T04:10:00Z"/>
        </w:trPr>
        <w:tc>
          <w:tcPr>
            <w:tcW w:w="3922" w:type="dxa"/>
          </w:tcPr>
          <w:p w14:paraId="6252AC93" w14:textId="77777777" w:rsidR="00273F7D" w:rsidRPr="00157223" w:rsidRDefault="00273F7D" w:rsidP="003641CC">
            <w:pPr>
              <w:rPr>
                <w:ins w:id="2299" w:author="Arjan Kloosterboer" w:date="2017-09-22T04:10:00Z"/>
                <w:rFonts w:eastAsia="Batang"/>
                <w:sz w:val="18"/>
                <w:szCs w:val="18"/>
              </w:rPr>
            </w:pPr>
            <w:ins w:id="2300" w:author="Arjan Kloosterboer" w:date="2017-09-22T04:10:00Z">
              <w:r w:rsidRPr="00157223">
                <w:rPr>
                  <w:rFonts w:eastAsia="Batang"/>
                  <w:sz w:val="18"/>
                  <w:szCs w:val="18"/>
                </w:rPr>
                <w:t>KADASTRAAL PERCEEL</w:t>
              </w:r>
            </w:ins>
          </w:p>
        </w:tc>
        <w:tc>
          <w:tcPr>
            <w:tcW w:w="2105" w:type="dxa"/>
          </w:tcPr>
          <w:p w14:paraId="18B36410" w14:textId="77777777" w:rsidR="00273F7D" w:rsidRDefault="00273F7D" w:rsidP="003641CC">
            <w:pPr>
              <w:rPr>
                <w:ins w:id="2301" w:author="Arjan Kloosterboer" w:date="2017-09-22T04:10:00Z"/>
                <w:rFonts w:eastAsia="Batang"/>
                <w:sz w:val="18"/>
                <w:szCs w:val="18"/>
              </w:rPr>
            </w:pPr>
            <w:ins w:id="2302" w:author="Arjan Kloosterboer" w:date="2017-09-22T04:10:00Z">
              <w:r>
                <w:rPr>
                  <w:rFonts w:eastAsia="Batang"/>
                  <w:sz w:val="18"/>
                  <w:szCs w:val="18"/>
                </w:rPr>
                <w:t>Kadaster</w:t>
              </w:r>
            </w:ins>
          </w:p>
        </w:tc>
        <w:tc>
          <w:tcPr>
            <w:tcW w:w="3261" w:type="dxa"/>
          </w:tcPr>
          <w:p w14:paraId="3512796D" w14:textId="7A828374" w:rsidR="00273F7D" w:rsidRDefault="00273F7D" w:rsidP="003641CC">
            <w:pPr>
              <w:rPr>
                <w:ins w:id="2303" w:author="Arjan Kloosterboer" w:date="2017-09-22T04:10:00Z"/>
                <w:rFonts w:eastAsia="Batang"/>
                <w:sz w:val="18"/>
                <w:szCs w:val="18"/>
              </w:rPr>
            </w:pPr>
          </w:p>
        </w:tc>
      </w:tr>
      <w:tr w:rsidR="00273F7D" w14:paraId="6AAFD15B" w14:textId="77777777" w:rsidTr="00273F7D">
        <w:trPr>
          <w:ins w:id="2304" w:author="Arjan Kloosterboer" w:date="2017-09-22T04:10:00Z"/>
        </w:trPr>
        <w:tc>
          <w:tcPr>
            <w:tcW w:w="3922" w:type="dxa"/>
          </w:tcPr>
          <w:p w14:paraId="60C10043" w14:textId="77777777" w:rsidR="00273F7D" w:rsidRPr="00157223" w:rsidRDefault="00273F7D" w:rsidP="003641CC">
            <w:pPr>
              <w:rPr>
                <w:ins w:id="2305" w:author="Arjan Kloosterboer" w:date="2017-09-22T04:10:00Z"/>
                <w:rFonts w:eastAsia="Batang"/>
                <w:sz w:val="18"/>
                <w:szCs w:val="18"/>
              </w:rPr>
            </w:pPr>
            <w:ins w:id="2306" w:author="Arjan Kloosterboer" w:date="2017-09-22T04:10:00Z">
              <w:r w:rsidRPr="00157223">
                <w:rPr>
                  <w:rFonts w:eastAsia="Batang"/>
                  <w:sz w:val="18"/>
                  <w:szCs w:val="18"/>
                </w:rPr>
                <w:t>ZAKELIJK RECHT</w:t>
              </w:r>
            </w:ins>
          </w:p>
        </w:tc>
        <w:tc>
          <w:tcPr>
            <w:tcW w:w="2105" w:type="dxa"/>
          </w:tcPr>
          <w:p w14:paraId="6733EEE4" w14:textId="77777777" w:rsidR="00273F7D" w:rsidRDefault="00273F7D" w:rsidP="003641CC">
            <w:pPr>
              <w:rPr>
                <w:ins w:id="2307" w:author="Arjan Kloosterboer" w:date="2017-09-22T04:10:00Z"/>
                <w:rFonts w:eastAsia="Batang"/>
                <w:sz w:val="18"/>
                <w:szCs w:val="18"/>
              </w:rPr>
            </w:pPr>
            <w:ins w:id="2308" w:author="Arjan Kloosterboer" w:date="2017-09-22T04:10:00Z">
              <w:r>
                <w:rPr>
                  <w:rFonts w:eastAsia="Batang"/>
                  <w:sz w:val="18"/>
                  <w:szCs w:val="18"/>
                </w:rPr>
                <w:t>Kadaster</w:t>
              </w:r>
            </w:ins>
          </w:p>
        </w:tc>
        <w:tc>
          <w:tcPr>
            <w:tcW w:w="3261" w:type="dxa"/>
          </w:tcPr>
          <w:p w14:paraId="4E6097E3" w14:textId="7BF9E9E8" w:rsidR="00273F7D" w:rsidRDefault="00273F7D" w:rsidP="003641CC">
            <w:pPr>
              <w:rPr>
                <w:ins w:id="2309" w:author="Arjan Kloosterboer" w:date="2017-09-22T04:10:00Z"/>
                <w:rFonts w:eastAsia="Batang"/>
                <w:sz w:val="18"/>
                <w:szCs w:val="18"/>
              </w:rPr>
            </w:pPr>
          </w:p>
        </w:tc>
      </w:tr>
      <w:tr w:rsidR="00273F7D" w14:paraId="5DCCC691" w14:textId="77777777" w:rsidTr="00273F7D">
        <w:trPr>
          <w:ins w:id="2310" w:author="Arjan Kloosterboer" w:date="2017-09-22T04:10:00Z"/>
        </w:trPr>
        <w:tc>
          <w:tcPr>
            <w:tcW w:w="3922" w:type="dxa"/>
          </w:tcPr>
          <w:p w14:paraId="75FF6D7E" w14:textId="26794386" w:rsidR="00273F7D" w:rsidRPr="00157223" w:rsidRDefault="00273F7D" w:rsidP="003641CC">
            <w:pPr>
              <w:rPr>
                <w:ins w:id="2311" w:author="Arjan Kloosterboer" w:date="2017-09-22T04:10:00Z"/>
                <w:rFonts w:eastAsia="Batang"/>
                <w:sz w:val="18"/>
                <w:szCs w:val="18"/>
              </w:rPr>
            </w:pPr>
            <w:ins w:id="2312" w:author="Arjan Kloosterboer" w:date="2017-09-22T04:10:00Z">
              <w:r w:rsidRPr="00157223">
                <w:rPr>
                  <w:rFonts w:eastAsia="Batang"/>
                  <w:sz w:val="18"/>
                  <w:szCs w:val="18"/>
                </w:rPr>
                <w:t>ANDER NIET-NATUURLIJK PERSOON</w:t>
              </w:r>
            </w:ins>
          </w:p>
        </w:tc>
        <w:tc>
          <w:tcPr>
            <w:tcW w:w="2105" w:type="dxa"/>
          </w:tcPr>
          <w:p w14:paraId="63186804" w14:textId="77777777" w:rsidR="00273F7D" w:rsidRDefault="00273F7D" w:rsidP="003641CC">
            <w:pPr>
              <w:rPr>
                <w:ins w:id="2313" w:author="Arjan Kloosterboer" w:date="2017-09-22T04:10:00Z"/>
                <w:rFonts w:eastAsia="Batang"/>
                <w:sz w:val="18"/>
                <w:szCs w:val="18"/>
              </w:rPr>
            </w:pPr>
            <w:ins w:id="2314" w:author="Arjan Kloosterboer" w:date="2017-09-22T04:10:00Z">
              <w:r>
                <w:rPr>
                  <w:rFonts w:eastAsia="Batang"/>
                  <w:sz w:val="18"/>
                  <w:szCs w:val="18"/>
                </w:rPr>
                <w:t>Subject</w:t>
              </w:r>
            </w:ins>
          </w:p>
        </w:tc>
        <w:tc>
          <w:tcPr>
            <w:tcW w:w="3261" w:type="dxa"/>
          </w:tcPr>
          <w:p w14:paraId="3A5B5B5D" w14:textId="77777777" w:rsidR="00273F7D" w:rsidRDefault="00273F7D" w:rsidP="003641CC">
            <w:pPr>
              <w:rPr>
                <w:ins w:id="2315" w:author="Arjan Kloosterboer" w:date="2017-09-22T04:10:00Z"/>
                <w:rFonts w:eastAsia="Batang"/>
                <w:sz w:val="18"/>
                <w:szCs w:val="18"/>
              </w:rPr>
            </w:pPr>
            <w:ins w:id="2316" w:author="Arjan Kloosterboer" w:date="2017-09-22T04:10:00Z">
              <w:r>
                <w:rPr>
                  <w:rFonts w:eastAsia="Batang"/>
                  <w:sz w:val="18"/>
                  <w:szCs w:val="18"/>
                </w:rPr>
                <w:t>Naam gewijzigd</w:t>
              </w:r>
            </w:ins>
          </w:p>
        </w:tc>
      </w:tr>
      <w:tr w:rsidR="00273F7D" w14:paraId="464EC965" w14:textId="77777777" w:rsidTr="00273F7D">
        <w:trPr>
          <w:ins w:id="2317" w:author="Arjan Kloosterboer" w:date="2017-09-22T04:10:00Z"/>
        </w:trPr>
        <w:tc>
          <w:tcPr>
            <w:tcW w:w="3922" w:type="dxa"/>
          </w:tcPr>
          <w:p w14:paraId="13EA82F8" w14:textId="77777777" w:rsidR="00273F7D" w:rsidRPr="00157223" w:rsidRDefault="00273F7D" w:rsidP="003641CC">
            <w:pPr>
              <w:rPr>
                <w:ins w:id="2318" w:author="Arjan Kloosterboer" w:date="2017-09-22T04:10:00Z"/>
                <w:rFonts w:eastAsia="Batang"/>
                <w:sz w:val="18"/>
                <w:szCs w:val="18"/>
              </w:rPr>
            </w:pPr>
            <w:ins w:id="2319" w:author="Arjan Kloosterboer" w:date="2017-09-22T04:10:00Z">
              <w:r w:rsidRPr="00157223">
                <w:rPr>
                  <w:rFonts w:eastAsia="Batang"/>
                  <w:sz w:val="18"/>
                  <w:szCs w:val="18"/>
                </w:rPr>
                <w:t>ANDER NATUURLIJK PERSOON</w:t>
              </w:r>
            </w:ins>
          </w:p>
        </w:tc>
        <w:tc>
          <w:tcPr>
            <w:tcW w:w="2105" w:type="dxa"/>
          </w:tcPr>
          <w:p w14:paraId="26AF12DA" w14:textId="77777777" w:rsidR="00273F7D" w:rsidRDefault="00273F7D" w:rsidP="003641CC">
            <w:pPr>
              <w:rPr>
                <w:ins w:id="2320" w:author="Arjan Kloosterboer" w:date="2017-09-22T04:10:00Z"/>
                <w:rFonts w:eastAsia="Batang"/>
                <w:sz w:val="18"/>
                <w:szCs w:val="18"/>
              </w:rPr>
            </w:pPr>
            <w:ins w:id="2321" w:author="Arjan Kloosterboer" w:date="2017-09-22T04:10:00Z">
              <w:r>
                <w:rPr>
                  <w:rFonts w:eastAsia="Batang"/>
                  <w:sz w:val="18"/>
                  <w:szCs w:val="18"/>
                </w:rPr>
                <w:t>Subject</w:t>
              </w:r>
            </w:ins>
          </w:p>
        </w:tc>
        <w:tc>
          <w:tcPr>
            <w:tcW w:w="3261" w:type="dxa"/>
          </w:tcPr>
          <w:p w14:paraId="2572F5DC" w14:textId="3C801359" w:rsidR="00273F7D" w:rsidRDefault="00273F7D" w:rsidP="003641CC">
            <w:pPr>
              <w:rPr>
                <w:ins w:id="2322" w:author="Arjan Kloosterboer" w:date="2017-09-22T04:10:00Z"/>
                <w:rFonts w:eastAsia="Batang"/>
                <w:sz w:val="18"/>
                <w:szCs w:val="18"/>
              </w:rPr>
            </w:pPr>
          </w:p>
        </w:tc>
      </w:tr>
      <w:tr w:rsidR="00273F7D" w14:paraId="02D1ABDA" w14:textId="77777777" w:rsidTr="00273F7D">
        <w:trPr>
          <w:ins w:id="2323" w:author="Arjan Kloosterboer" w:date="2017-09-22T04:10:00Z"/>
        </w:trPr>
        <w:tc>
          <w:tcPr>
            <w:tcW w:w="3922" w:type="dxa"/>
          </w:tcPr>
          <w:p w14:paraId="579104AD" w14:textId="152038EF" w:rsidR="00273F7D" w:rsidRPr="00273F7D" w:rsidRDefault="00273F7D" w:rsidP="003641CC">
            <w:pPr>
              <w:rPr>
                <w:ins w:id="2324" w:author="Arjan Kloosterboer" w:date="2017-09-22T04:10:00Z"/>
                <w:rFonts w:eastAsia="Batang"/>
                <w:sz w:val="18"/>
                <w:szCs w:val="18"/>
              </w:rPr>
            </w:pPr>
          </w:p>
        </w:tc>
        <w:tc>
          <w:tcPr>
            <w:tcW w:w="2105" w:type="dxa"/>
          </w:tcPr>
          <w:p w14:paraId="716D4AA5" w14:textId="1034E6B8" w:rsidR="00273F7D" w:rsidRPr="00273F7D" w:rsidRDefault="00273F7D" w:rsidP="003641CC">
            <w:pPr>
              <w:rPr>
                <w:ins w:id="2325" w:author="Arjan Kloosterboer" w:date="2017-09-22T04:10:00Z"/>
                <w:rFonts w:eastAsia="Batang"/>
                <w:sz w:val="18"/>
                <w:szCs w:val="18"/>
              </w:rPr>
            </w:pPr>
          </w:p>
        </w:tc>
        <w:tc>
          <w:tcPr>
            <w:tcW w:w="3261" w:type="dxa"/>
          </w:tcPr>
          <w:p w14:paraId="08D58811" w14:textId="77777777" w:rsidR="00273F7D" w:rsidRDefault="00273F7D" w:rsidP="003641CC">
            <w:pPr>
              <w:rPr>
                <w:ins w:id="2326" w:author="Arjan Kloosterboer" w:date="2017-09-22T04:10:00Z"/>
                <w:rFonts w:eastAsia="Batang"/>
                <w:sz w:val="18"/>
                <w:szCs w:val="18"/>
              </w:rPr>
            </w:pPr>
            <w:ins w:id="2327" w:author="Arjan Kloosterboer" w:date="2017-09-22T04:10:00Z">
              <w:r>
                <w:rPr>
                  <w:rFonts w:eastAsia="Batang"/>
                  <w:sz w:val="18"/>
                  <w:szCs w:val="18"/>
                </w:rPr>
                <w:t>Vervallen</w:t>
              </w:r>
            </w:ins>
          </w:p>
        </w:tc>
      </w:tr>
      <w:tr w:rsidR="00273F7D" w14:paraId="2EF3F400" w14:textId="77777777" w:rsidTr="00273F7D">
        <w:trPr>
          <w:ins w:id="2328" w:author="Arjan Kloosterboer" w:date="2017-09-22T04:10:00Z"/>
        </w:trPr>
        <w:tc>
          <w:tcPr>
            <w:tcW w:w="3922" w:type="dxa"/>
          </w:tcPr>
          <w:p w14:paraId="40BA7C19" w14:textId="77777777" w:rsidR="00273F7D" w:rsidRPr="00157223" w:rsidRDefault="00273F7D" w:rsidP="003641CC">
            <w:pPr>
              <w:rPr>
                <w:ins w:id="2329" w:author="Arjan Kloosterboer" w:date="2017-09-22T04:10:00Z"/>
                <w:rFonts w:eastAsia="Batang"/>
                <w:sz w:val="18"/>
                <w:szCs w:val="18"/>
              </w:rPr>
            </w:pPr>
            <w:ins w:id="2330" w:author="Arjan Kloosterboer" w:date="2017-09-22T04:10:00Z">
              <w:r w:rsidRPr="00157223">
                <w:rPr>
                  <w:rFonts w:eastAsia="Batang"/>
                  <w:sz w:val="18"/>
                  <w:szCs w:val="18"/>
                </w:rPr>
                <w:t>INGESCHREVEN NIET-NATUURLIJK PERSOON</w:t>
              </w:r>
            </w:ins>
          </w:p>
        </w:tc>
        <w:tc>
          <w:tcPr>
            <w:tcW w:w="2105" w:type="dxa"/>
          </w:tcPr>
          <w:p w14:paraId="4D37A3E0" w14:textId="77777777" w:rsidR="00273F7D" w:rsidRDefault="00273F7D" w:rsidP="003641CC">
            <w:pPr>
              <w:rPr>
                <w:ins w:id="2331" w:author="Arjan Kloosterboer" w:date="2017-09-22T04:10:00Z"/>
                <w:rFonts w:eastAsia="Batang"/>
                <w:sz w:val="18"/>
                <w:szCs w:val="18"/>
              </w:rPr>
            </w:pPr>
            <w:ins w:id="2332" w:author="Arjan Kloosterboer" w:date="2017-09-22T04:10:00Z">
              <w:r>
                <w:rPr>
                  <w:rFonts w:eastAsia="Batang"/>
                  <w:sz w:val="18"/>
                  <w:szCs w:val="18"/>
                </w:rPr>
                <w:t>Subject</w:t>
              </w:r>
            </w:ins>
          </w:p>
        </w:tc>
        <w:tc>
          <w:tcPr>
            <w:tcW w:w="3261" w:type="dxa"/>
          </w:tcPr>
          <w:p w14:paraId="6A969C38" w14:textId="4A6C3B60" w:rsidR="00273F7D" w:rsidRDefault="00273F7D" w:rsidP="003641CC">
            <w:pPr>
              <w:rPr>
                <w:ins w:id="2333" w:author="Arjan Kloosterboer" w:date="2017-09-22T04:10:00Z"/>
                <w:rFonts w:eastAsia="Batang"/>
                <w:sz w:val="18"/>
                <w:szCs w:val="18"/>
              </w:rPr>
            </w:pPr>
          </w:p>
        </w:tc>
      </w:tr>
      <w:tr w:rsidR="00273F7D" w14:paraId="425D9D68" w14:textId="77777777" w:rsidTr="00273F7D">
        <w:trPr>
          <w:ins w:id="2334" w:author="Arjan Kloosterboer" w:date="2017-09-22T04:10:00Z"/>
        </w:trPr>
        <w:tc>
          <w:tcPr>
            <w:tcW w:w="3922" w:type="dxa"/>
          </w:tcPr>
          <w:p w14:paraId="5FE46DCE" w14:textId="5883D5AB" w:rsidR="00273F7D" w:rsidRPr="00273F7D" w:rsidRDefault="00273F7D" w:rsidP="003641CC">
            <w:pPr>
              <w:rPr>
                <w:ins w:id="2335" w:author="Arjan Kloosterboer" w:date="2017-09-22T04:10:00Z"/>
                <w:rFonts w:eastAsia="Batang"/>
                <w:sz w:val="18"/>
                <w:szCs w:val="18"/>
              </w:rPr>
            </w:pPr>
          </w:p>
        </w:tc>
        <w:tc>
          <w:tcPr>
            <w:tcW w:w="2105" w:type="dxa"/>
          </w:tcPr>
          <w:p w14:paraId="59554E74" w14:textId="54A8DD22" w:rsidR="00273F7D" w:rsidRPr="00273F7D" w:rsidRDefault="00273F7D" w:rsidP="003641CC">
            <w:pPr>
              <w:rPr>
                <w:ins w:id="2336" w:author="Arjan Kloosterboer" w:date="2017-09-22T04:10:00Z"/>
                <w:rFonts w:eastAsia="Batang"/>
                <w:sz w:val="18"/>
                <w:szCs w:val="18"/>
              </w:rPr>
            </w:pPr>
          </w:p>
        </w:tc>
        <w:tc>
          <w:tcPr>
            <w:tcW w:w="3261" w:type="dxa"/>
          </w:tcPr>
          <w:p w14:paraId="38AF9115" w14:textId="77777777" w:rsidR="00273F7D" w:rsidRDefault="00273F7D" w:rsidP="003641CC">
            <w:pPr>
              <w:rPr>
                <w:ins w:id="2337" w:author="Arjan Kloosterboer" w:date="2017-09-22T04:10:00Z"/>
                <w:rFonts w:eastAsia="Batang"/>
                <w:sz w:val="18"/>
                <w:szCs w:val="18"/>
              </w:rPr>
            </w:pPr>
            <w:ins w:id="2338" w:author="Arjan Kloosterboer" w:date="2017-09-22T04:10:00Z">
              <w:r>
                <w:rPr>
                  <w:rFonts w:eastAsia="Batang"/>
                  <w:sz w:val="18"/>
                  <w:szCs w:val="18"/>
                </w:rPr>
                <w:t>Vervallen</w:t>
              </w:r>
            </w:ins>
          </w:p>
        </w:tc>
      </w:tr>
      <w:tr w:rsidR="00273F7D" w14:paraId="55E94B7F" w14:textId="77777777" w:rsidTr="00273F7D">
        <w:trPr>
          <w:ins w:id="2339" w:author="Arjan Kloosterboer" w:date="2017-09-22T04:10:00Z"/>
        </w:trPr>
        <w:tc>
          <w:tcPr>
            <w:tcW w:w="3922" w:type="dxa"/>
          </w:tcPr>
          <w:p w14:paraId="1C6C8343" w14:textId="77777777" w:rsidR="00273F7D" w:rsidRPr="00157223" w:rsidRDefault="00273F7D" w:rsidP="003641CC">
            <w:pPr>
              <w:rPr>
                <w:ins w:id="2340" w:author="Arjan Kloosterboer" w:date="2017-09-22T04:10:00Z"/>
                <w:rFonts w:eastAsia="Batang"/>
                <w:sz w:val="18"/>
                <w:szCs w:val="18"/>
              </w:rPr>
            </w:pPr>
            <w:ins w:id="2341" w:author="Arjan Kloosterboer" w:date="2017-09-22T04:10:00Z">
              <w:r w:rsidRPr="00157223">
                <w:rPr>
                  <w:rFonts w:eastAsia="Batang"/>
                  <w:sz w:val="18"/>
                  <w:szCs w:val="18"/>
                </w:rPr>
                <w:t>MAATSCHAPPELIJKE ACTIVITEIT</w:t>
              </w:r>
            </w:ins>
          </w:p>
        </w:tc>
        <w:tc>
          <w:tcPr>
            <w:tcW w:w="2105" w:type="dxa"/>
          </w:tcPr>
          <w:p w14:paraId="09F46B13" w14:textId="77777777" w:rsidR="00273F7D" w:rsidRDefault="00273F7D" w:rsidP="003641CC">
            <w:pPr>
              <w:rPr>
                <w:ins w:id="2342" w:author="Arjan Kloosterboer" w:date="2017-09-22T04:10:00Z"/>
                <w:rFonts w:eastAsia="Batang"/>
                <w:sz w:val="18"/>
                <w:szCs w:val="18"/>
              </w:rPr>
            </w:pPr>
            <w:ins w:id="2343" w:author="Arjan Kloosterboer" w:date="2017-09-22T04:10:00Z">
              <w:r>
                <w:rPr>
                  <w:rFonts w:eastAsia="Batang"/>
                  <w:sz w:val="18"/>
                  <w:szCs w:val="18"/>
                </w:rPr>
                <w:t>Subject</w:t>
              </w:r>
            </w:ins>
          </w:p>
        </w:tc>
        <w:tc>
          <w:tcPr>
            <w:tcW w:w="3261" w:type="dxa"/>
          </w:tcPr>
          <w:p w14:paraId="00BC6131" w14:textId="2190AD6A" w:rsidR="00273F7D" w:rsidRDefault="00273F7D" w:rsidP="003641CC">
            <w:pPr>
              <w:rPr>
                <w:ins w:id="2344" w:author="Arjan Kloosterboer" w:date="2017-09-22T04:10:00Z"/>
                <w:rFonts w:eastAsia="Batang"/>
                <w:sz w:val="18"/>
                <w:szCs w:val="18"/>
              </w:rPr>
            </w:pPr>
          </w:p>
        </w:tc>
      </w:tr>
      <w:tr w:rsidR="00273F7D" w14:paraId="795937AB" w14:textId="77777777" w:rsidTr="00273F7D">
        <w:trPr>
          <w:ins w:id="2345" w:author="Arjan Kloosterboer" w:date="2017-09-22T04:10:00Z"/>
        </w:trPr>
        <w:tc>
          <w:tcPr>
            <w:tcW w:w="3922" w:type="dxa"/>
          </w:tcPr>
          <w:p w14:paraId="720237E7" w14:textId="6D383D49" w:rsidR="00273F7D" w:rsidRPr="00273F7D" w:rsidRDefault="00273F7D" w:rsidP="003641CC">
            <w:pPr>
              <w:rPr>
                <w:ins w:id="2346" w:author="Arjan Kloosterboer" w:date="2017-09-22T04:10:00Z"/>
                <w:rFonts w:eastAsia="Batang"/>
                <w:sz w:val="18"/>
                <w:szCs w:val="18"/>
              </w:rPr>
            </w:pPr>
          </w:p>
        </w:tc>
        <w:tc>
          <w:tcPr>
            <w:tcW w:w="2105" w:type="dxa"/>
          </w:tcPr>
          <w:p w14:paraId="5A278C62" w14:textId="219414DB" w:rsidR="00273F7D" w:rsidRPr="00273F7D" w:rsidRDefault="00273F7D" w:rsidP="003641CC">
            <w:pPr>
              <w:rPr>
                <w:ins w:id="2347" w:author="Arjan Kloosterboer" w:date="2017-09-22T04:10:00Z"/>
                <w:rFonts w:eastAsia="Batang"/>
                <w:sz w:val="18"/>
                <w:szCs w:val="18"/>
              </w:rPr>
            </w:pPr>
          </w:p>
        </w:tc>
        <w:tc>
          <w:tcPr>
            <w:tcW w:w="3261" w:type="dxa"/>
          </w:tcPr>
          <w:p w14:paraId="3A4161FF" w14:textId="77777777" w:rsidR="00273F7D" w:rsidRDefault="00273F7D" w:rsidP="003641CC">
            <w:pPr>
              <w:rPr>
                <w:ins w:id="2348" w:author="Arjan Kloosterboer" w:date="2017-09-22T04:10:00Z"/>
                <w:rFonts w:eastAsia="Batang"/>
                <w:sz w:val="18"/>
                <w:szCs w:val="18"/>
              </w:rPr>
            </w:pPr>
            <w:ins w:id="2349" w:author="Arjan Kloosterboer" w:date="2017-09-22T04:10:00Z">
              <w:r>
                <w:rPr>
                  <w:rFonts w:eastAsia="Batang"/>
                  <w:sz w:val="18"/>
                  <w:szCs w:val="18"/>
                </w:rPr>
                <w:t>Vervallen</w:t>
              </w:r>
            </w:ins>
          </w:p>
        </w:tc>
      </w:tr>
      <w:tr w:rsidR="00273F7D" w14:paraId="621D1EAE" w14:textId="77777777" w:rsidTr="00273F7D">
        <w:trPr>
          <w:ins w:id="2350" w:author="Arjan Kloosterboer" w:date="2017-09-22T04:10:00Z"/>
        </w:trPr>
        <w:tc>
          <w:tcPr>
            <w:tcW w:w="3922" w:type="dxa"/>
          </w:tcPr>
          <w:p w14:paraId="6EB998A0" w14:textId="2627AF4B" w:rsidR="00273F7D" w:rsidRPr="00273F7D" w:rsidRDefault="00273F7D" w:rsidP="00273F7D">
            <w:pPr>
              <w:rPr>
                <w:ins w:id="2351" w:author="Arjan Kloosterboer" w:date="2017-09-22T04:10:00Z"/>
                <w:rFonts w:eastAsia="Batang"/>
                <w:sz w:val="18"/>
                <w:szCs w:val="18"/>
              </w:rPr>
            </w:pPr>
            <w:bookmarkStart w:id="2352" w:name="_Hlk493758902"/>
            <w:ins w:id="2353" w:author="Arjan Kloosterboer" w:date="2017-09-22T04:10:00Z">
              <w:r w:rsidRPr="00273F7D">
                <w:rPr>
                  <w:rFonts w:eastAsia="Batang"/>
                  <w:sz w:val="18"/>
                  <w:szCs w:val="18"/>
                </w:rPr>
                <w:lastRenderedPageBreak/>
                <w:t>REISDOCUMENT</w:t>
              </w:r>
            </w:ins>
          </w:p>
        </w:tc>
        <w:tc>
          <w:tcPr>
            <w:tcW w:w="2105" w:type="dxa"/>
          </w:tcPr>
          <w:p w14:paraId="6121158E" w14:textId="5B7C963A" w:rsidR="00273F7D" w:rsidRDefault="00273F7D" w:rsidP="00273F7D">
            <w:pPr>
              <w:rPr>
                <w:ins w:id="2354" w:author="Arjan Kloosterboer" w:date="2017-09-22T04:10:00Z"/>
                <w:rFonts w:eastAsia="Batang"/>
                <w:sz w:val="18"/>
                <w:szCs w:val="18"/>
              </w:rPr>
            </w:pPr>
            <w:ins w:id="2355" w:author="Arjan Kloosterboer" w:date="2017-09-22T04:10:00Z">
              <w:r>
                <w:rPr>
                  <w:rFonts w:eastAsia="Batang"/>
                  <w:sz w:val="18"/>
                  <w:szCs w:val="18"/>
                </w:rPr>
                <w:t>Subject</w:t>
              </w:r>
            </w:ins>
          </w:p>
        </w:tc>
        <w:tc>
          <w:tcPr>
            <w:tcW w:w="3261" w:type="dxa"/>
          </w:tcPr>
          <w:p w14:paraId="4D44C3EC" w14:textId="77777777" w:rsidR="00273F7D" w:rsidRDefault="00273F7D" w:rsidP="00273F7D">
            <w:pPr>
              <w:rPr>
                <w:ins w:id="2356" w:author="Arjan Kloosterboer" w:date="2017-09-22T04:10:00Z"/>
                <w:rFonts w:eastAsia="Batang"/>
                <w:sz w:val="18"/>
                <w:szCs w:val="18"/>
              </w:rPr>
            </w:pPr>
            <w:ins w:id="2357" w:author="Arjan Kloosterboer" w:date="2017-09-22T04:10:00Z">
              <w:r>
                <w:rPr>
                  <w:rFonts w:eastAsia="Batang"/>
                  <w:sz w:val="18"/>
                  <w:szCs w:val="18"/>
                </w:rPr>
                <w:t>Toegevoegd</w:t>
              </w:r>
            </w:ins>
          </w:p>
        </w:tc>
      </w:tr>
      <w:tr w:rsidR="00273F7D" w14:paraId="5FDF3A0B" w14:textId="77777777" w:rsidTr="00273F7D">
        <w:trPr>
          <w:ins w:id="2358" w:author="Arjan Kloosterboer" w:date="2017-09-22T04:10:00Z"/>
        </w:trPr>
        <w:tc>
          <w:tcPr>
            <w:tcW w:w="3922" w:type="dxa"/>
          </w:tcPr>
          <w:p w14:paraId="122EF346" w14:textId="77777777" w:rsidR="00273F7D" w:rsidRPr="00157223" w:rsidRDefault="00273F7D" w:rsidP="00273F7D">
            <w:pPr>
              <w:rPr>
                <w:ins w:id="2359" w:author="Arjan Kloosterboer" w:date="2017-09-22T04:10:00Z"/>
                <w:rFonts w:eastAsia="Batang"/>
                <w:sz w:val="18"/>
                <w:szCs w:val="18"/>
              </w:rPr>
            </w:pPr>
            <w:ins w:id="2360" w:author="Arjan Kloosterboer" w:date="2017-09-22T04:10:00Z">
              <w:r w:rsidRPr="00157223">
                <w:rPr>
                  <w:rFonts w:eastAsia="Batang"/>
                  <w:sz w:val="18"/>
                  <w:szCs w:val="18"/>
                </w:rPr>
                <w:t>VESTIGING</w:t>
              </w:r>
            </w:ins>
          </w:p>
        </w:tc>
        <w:tc>
          <w:tcPr>
            <w:tcW w:w="2105" w:type="dxa"/>
          </w:tcPr>
          <w:p w14:paraId="2E3773C9" w14:textId="77777777" w:rsidR="00273F7D" w:rsidRDefault="00273F7D" w:rsidP="00273F7D">
            <w:pPr>
              <w:rPr>
                <w:ins w:id="2361" w:author="Arjan Kloosterboer" w:date="2017-09-22T04:10:00Z"/>
                <w:rFonts w:eastAsia="Batang"/>
                <w:sz w:val="18"/>
                <w:szCs w:val="18"/>
              </w:rPr>
            </w:pPr>
            <w:ins w:id="2362" w:author="Arjan Kloosterboer" w:date="2017-09-22T04:10:00Z">
              <w:r>
                <w:rPr>
                  <w:rFonts w:eastAsia="Batang"/>
                  <w:sz w:val="18"/>
                  <w:szCs w:val="18"/>
                </w:rPr>
                <w:t>Subject</w:t>
              </w:r>
            </w:ins>
          </w:p>
        </w:tc>
        <w:tc>
          <w:tcPr>
            <w:tcW w:w="3261" w:type="dxa"/>
          </w:tcPr>
          <w:p w14:paraId="2061B811" w14:textId="37025989" w:rsidR="00273F7D" w:rsidRDefault="00273F7D" w:rsidP="00273F7D">
            <w:pPr>
              <w:rPr>
                <w:ins w:id="2363" w:author="Arjan Kloosterboer" w:date="2017-09-22T04:10:00Z"/>
                <w:rFonts w:eastAsia="Batang"/>
                <w:sz w:val="18"/>
                <w:szCs w:val="18"/>
              </w:rPr>
            </w:pPr>
          </w:p>
        </w:tc>
      </w:tr>
      <w:tr w:rsidR="00273F7D" w14:paraId="7ABCF57A" w14:textId="77777777" w:rsidTr="00273F7D">
        <w:trPr>
          <w:ins w:id="2364" w:author="Arjan Kloosterboer" w:date="2017-09-22T04:10:00Z"/>
        </w:trPr>
        <w:tc>
          <w:tcPr>
            <w:tcW w:w="3922" w:type="dxa"/>
          </w:tcPr>
          <w:p w14:paraId="11C297FB" w14:textId="43E4DFC2" w:rsidR="00273F7D" w:rsidRPr="00273F7D" w:rsidRDefault="00273F7D" w:rsidP="00273F7D">
            <w:pPr>
              <w:rPr>
                <w:ins w:id="2365" w:author="Arjan Kloosterboer" w:date="2017-09-22T04:10:00Z"/>
                <w:rFonts w:eastAsia="Batang"/>
                <w:sz w:val="18"/>
                <w:szCs w:val="18"/>
              </w:rPr>
            </w:pPr>
            <w:ins w:id="2366" w:author="Arjan Kloosterboer" w:date="2017-09-22T04:10:00Z">
              <w:r w:rsidRPr="00273F7D">
                <w:rPr>
                  <w:rFonts w:eastAsia="Batang"/>
                  <w:sz w:val="18"/>
                  <w:szCs w:val="18"/>
                </w:rPr>
                <w:t>BEGROEID TERREINDEEL</w:t>
              </w:r>
            </w:ins>
          </w:p>
        </w:tc>
        <w:tc>
          <w:tcPr>
            <w:tcW w:w="2105" w:type="dxa"/>
          </w:tcPr>
          <w:p w14:paraId="714D45CE" w14:textId="3E68EE58" w:rsidR="00273F7D" w:rsidRDefault="00273F7D" w:rsidP="00273F7D">
            <w:pPr>
              <w:rPr>
                <w:ins w:id="2367" w:author="Arjan Kloosterboer" w:date="2017-09-22T04:10:00Z"/>
                <w:rFonts w:eastAsia="Batang"/>
                <w:sz w:val="18"/>
                <w:szCs w:val="18"/>
              </w:rPr>
            </w:pPr>
            <w:ins w:id="2368" w:author="Arjan Kloosterboer" w:date="2017-09-22T04:10:00Z">
              <w:r>
                <w:rPr>
                  <w:rFonts w:eastAsia="Batang"/>
                  <w:sz w:val="18"/>
                  <w:szCs w:val="18"/>
                </w:rPr>
                <w:t>Topografie</w:t>
              </w:r>
            </w:ins>
          </w:p>
        </w:tc>
        <w:tc>
          <w:tcPr>
            <w:tcW w:w="3261" w:type="dxa"/>
          </w:tcPr>
          <w:p w14:paraId="3C7BF6EF" w14:textId="77777777" w:rsidR="00273F7D" w:rsidRDefault="00273F7D" w:rsidP="00273F7D">
            <w:pPr>
              <w:rPr>
                <w:ins w:id="2369" w:author="Arjan Kloosterboer" w:date="2017-09-22T04:10:00Z"/>
                <w:rFonts w:eastAsia="Batang"/>
                <w:sz w:val="18"/>
                <w:szCs w:val="18"/>
              </w:rPr>
            </w:pPr>
            <w:ins w:id="2370" w:author="Arjan Kloosterboer" w:date="2017-09-22T04:10:00Z">
              <w:r>
                <w:rPr>
                  <w:rFonts w:eastAsia="Batang"/>
                  <w:sz w:val="18"/>
                  <w:szCs w:val="18"/>
                </w:rPr>
                <w:t>Toegevoegd</w:t>
              </w:r>
            </w:ins>
          </w:p>
        </w:tc>
      </w:tr>
      <w:tr w:rsidR="00273F7D" w14:paraId="791A3CCD" w14:textId="77777777" w:rsidTr="00273F7D">
        <w:trPr>
          <w:ins w:id="2371" w:author="Arjan Kloosterboer" w:date="2017-09-22T04:10:00Z"/>
        </w:trPr>
        <w:tc>
          <w:tcPr>
            <w:tcW w:w="3922" w:type="dxa"/>
          </w:tcPr>
          <w:p w14:paraId="3E22548A" w14:textId="5A8C69C7" w:rsidR="00273F7D" w:rsidRPr="00273F7D" w:rsidRDefault="00273F7D" w:rsidP="00273F7D">
            <w:pPr>
              <w:rPr>
                <w:ins w:id="2372" w:author="Arjan Kloosterboer" w:date="2017-09-22T04:10:00Z"/>
                <w:rFonts w:eastAsia="Batang"/>
                <w:sz w:val="18"/>
                <w:szCs w:val="18"/>
              </w:rPr>
            </w:pPr>
            <w:ins w:id="2373" w:author="Arjan Kloosterboer" w:date="2017-09-22T04:10:00Z">
              <w:r w:rsidRPr="00273F7D">
                <w:rPr>
                  <w:rFonts w:eastAsia="Batang"/>
                  <w:sz w:val="18"/>
                  <w:szCs w:val="18"/>
                </w:rPr>
                <w:t>FUNCTIONEEL GEBIED</w:t>
              </w:r>
            </w:ins>
          </w:p>
        </w:tc>
        <w:tc>
          <w:tcPr>
            <w:tcW w:w="2105" w:type="dxa"/>
          </w:tcPr>
          <w:p w14:paraId="4611F87E" w14:textId="57C2DFE4" w:rsidR="00273F7D" w:rsidRDefault="00273F7D" w:rsidP="00273F7D">
            <w:pPr>
              <w:rPr>
                <w:ins w:id="2374" w:author="Arjan Kloosterboer" w:date="2017-09-22T04:10:00Z"/>
                <w:rFonts w:eastAsia="Batang"/>
                <w:sz w:val="18"/>
                <w:szCs w:val="18"/>
              </w:rPr>
            </w:pPr>
            <w:ins w:id="2375" w:author="Arjan Kloosterboer" w:date="2017-09-22T04:10:00Z">
              <w:r>
                <w:rPr>
                  <w:rFonts w:eastAsia="Batang"/>
                  <w:sz w:val="18"/>
                  <w:szCs w:val="18"/>
                </w:rPr>
                <w:t>Topografie</w:t>
              </w:r>
            </w:ins>
          </w:p>
        </w:tc>
        <w:tc>
          <w:tcPr>
            <w:tcW w:w="3261" w:type="dxa"/>
          </w:tcPr>
          <w:p w14:paraId="3A76C2C1" w14:textId="77777777" w:rsidR="00273F7D" w:rsidRDefault="00273F7D" w:rsidP="00273F7D">
            <w:pPr>
              <w:rPr>
                <w:ins w:id="2376" w:author="Arjan Kloosterboer" w:date="2017-09-22T04:10:00Z"/>
                <w:rFonts w:eastAsia="Batang"/>
                <w:sz w:val="18"/>
                <w:szCs w:val="18"/>
              </w:rPr>
            </w:pPr>
            <w:ins w:id="2377" w:author="Arjan Kloosterboer" w:date="2017-09-22T04:10:00Z">
              <w:r>
                <w:rPr>
                  <w:rFonts w:eastAsia="Batang"/>
                  <w:sz w:val="18"/>
                  <w:szCs w:val="18"/>
                </w:rPr>
                <w:t>Toegevoegd</w:t>
              </w:r>
            </w:ins>
          </w:p>
        </w:tc>
      </w:tr>
      <w:tr w:rsidR="00273F7D" w14:paraId="509D3B46" w14:textId="77777777" w:rsidTr="00273F7D">
        <w:trPr>
          <w:ins w:id="2378" w:author="Arjan Kloosterboer" w:date="2017-09-22T04:10:00Z"/>
        </w:trPr>
        <w:tc>
          <w:tcPr>
            <w:tcW w:w="3922" w:type="dxa"/>
          </w:tcPr>
          <w:p w14:paraId="7E9B8ABE" w14:textId="6A141D8B" w:rsidR="00273F7D" w:rsidRPr="00273F7D" w:rsidRDefault="00273F7D" w:rsidP="00273F7D">
            <w:pPr>
              <w:rPr>
                <w:ins w:id="2379" w:author="Arjan Kloosterboer" w:date="2017-09-22T04:10:00Z"/>
                <w:rFonts w:eastAsia="Batang"/>
                <w:sz w:val="18"/>
                <w:szCs w:val="18"/>
              </w:rPr>
            </w:pPr>
            <w:ins w:id="2380" w:author="Arjan Kloosterboer" w:date="2017-09-22T04:10:00Z">
              <w:r w:rsidRPr="00273F7D">
                <w:rPr>
                  <w:rFonts w:eastAsia="Batang"/>
                  <w:sz w:val="18"/>
                  <w:szCs w:val="18"/>
                </w:rPr>
                <w:t>GEBOUWINSTALLATIE</w:t>
              </w:r>
            </w:ins>
          </w:p>
        </w:tc>
        <w:tc>
          <w:tcPr>
            <w:tcW w:w="2105" w:type="dxa"/>
          </w:tcPr>
          <w:p w14:paraId="3026880C" w14:textId="20BE5708" w:rsidR="00273F7D" w:rsidRDefault="00273F7D" w:rsidP="00273F7D">
            <w:pPr>
              <w:rPr>
                <w:ins w:id="2381" w:author="Arjan Kloosterboer" w:date="2017-09-22T04:10:00Z"/>
                <w:rFonts w:eastAsia="Batang"/>
                <w:sz w:val="18"/>
                <w:szCs w:val="18"/>
              </w:rPr>
            </w:pPr>
            <w:ins w:id="2382" w:author="Arjan Kloosterboer" w:date="2017-09-22T04:10:00Z">
              <w:r>
                <w:rPr>
                  <w:rFonts w:eastAsia="Batang"/>
                  <w:sz w:val="18"/>
                  <w:szCs w:val="18"/>
                </w:rPr>
                <w:t>Topografie</w:t>
              </w:r>
            </w:ins>
          </w:p>
        </w:tc>
        <w:tc>
          <w:tcPr>
            <w:tcW w:w="3261" w:type="dxa"/>
          </w:tcPr>
          <w:p w14:paraId="513DF2EC" w14:textId="77777777" w:rsidR="00273F7D" w:rsidRDefault="00273F7D" w:rsidP="00273F7D">
            <w:pPr>
              <w:rPr>
                <w:ins w:id="2383" w:author="Arjan Kloosterboer" w:date="2017-09-22T04:10:00Z"/>
                <w:rFonts w:eastAsia="Batang"/>
                <w:sz w:val="18"/>
                <w:szCs w:val="18"/>
              </w:rPr>
            </w:pPr>
            <w:ins w:id="2384" w:author="Arjan Kloosterboer" w:date="2017-09-22T04:10:00Z">
              <w:r>
                <w:rPr>
                  <w:rFonts w:eastAsia="Batang"/>
                  <w:sz w:val="18"/>
                  <w:szCs w:val="18"/>
                </w:rPr>
                <w:t>Toegevoegd</w:t>
              </w:r>
            </w:ins>
          </w:p>
        </w:tc>
      </w:tr>
      <w:tr w:rsidR="00273F7D" w14:paraId="4E7F6C46" w14:textId="77777777" w:rsidTr="00273F7D">
        <w:trPr>
          <w:ins w:id="2385" w:author="Arjan Kloosterboer" w:date="2017-09-22T04:10:00Z"/>
        </w:trPr>
        <w:tc>
          <w:tcPr>
            <w:tcW w:w="3922" w:type="dxa"/>
          </w:tcPr>
          <w:p w14:paraId="3AF7C9B7" w14:textId="77777777" w:rsidR="00273F7D" w:rsidRPr="00157223" w:rsidRDefault="00273F7D" w:rsidP="00273F7D">
            <w:pPr>
              <w:rPr>
                <w:ins w:id="2386" w:author="Arjan Kloosterboer" w:date="2017-09-22T04:10:00Z"/>
                <w:rFonts w:eastAsia="Batang"/>
                <w:sz w:val="18"/>
                <w:szCs w:val="18"/>
              </w:rPr>
            </w:pPr>
            <w:ins w:id="2387" w:author="Arjan Kloosterboer" w:date="2017-09-22T04:10:00Z">
              <w:r w:rsidRPr="00157223">
                <w:rPr>
                  <w:rFonts w:eastAsia="Batang"/>
                  <w:sz w:val="18"/>
                  <w:szCs w:val="18"/>
                </w:rPr>
                <w:t>INRICHTINGSELEMENT</w:t>
              </w:r>
            </w:ins>
          </w:p>
        </w:tc>
        <w:tc>
          <w:tcPr>
            <w:tcW w:w="2105" w:type="dxa"/>
          </w:tcPr>
          <w:p w14:paraId="4F0250CA" w14:textId="77777777" w:rsidR="00273F7D" w:rsidRDefault="00273F7D" w:rsidP="00273F7D">
            <w:pPr>
              <w:rPr>
                <w:ins w:id="2388" w:author="Arjan Kloosterboer" w:date="2017-09-22T04:10:00Z"/>
                <w:rFonts w:eastAsia="Batang"/>
                <w:sz w:val="18"/>
                <w:szCs w:val="18"/>
              </w:rPr>
            </w:pPr>
            <w:ins w:id="2389" w:author="Arjan Kloosterboer" w:date="2017-09-22T04:10:00Z">
              <w:r>
                <w:rPr>
                  <w:rFonts w:eastAsia="Batang"/>
                  <w:sz w:val="18"/>
                  <w:szCs w:val="18"/>
                </w:rPr>
                <w:t>Topografie</w:t>
              </w:r>
            </w:ins>
          </w:p>
        </w:tc>
        <w:tc>
          <w:tcPr>
            <w:tcW w:w="3261" w:type="dxa"/>
          </w:tcPr>
          <w:p w14:paraId="26E23106" w14:textId="7E89B91C" w:rsidR="00273F7D" w:rsidRDefault="00273F7D" w:rsidP="00273F7D">
            <w:pPr>
              <w:rPr>
                <w:ins w:id="2390" w:author="Arjan Kloosterboer" w:date="2017-09-22T04:10:00Z"/>
                <w:rFonts w:eastAsia="Batang"/>
                <w:sz w:val="18"/>
                <w:szCs w:val="18"/>
              </w:rPr>
            </w:pPr>
          </w:p>
        </w:tc>
      </w:tr>
      <w:tr w:rsidR="00273F7D" w14:paraId="52C3CE87" w14:textId="77777777" w:rsidTr="00273F7D">
        <w:trPr>
          <w:ins w:id="2391" w:author="Arjan Kloosterboer" w:date="2017-09-22T04:10:00Z"/>
        </w:trPr>
        <w:tc>
          <w:tcPr>
            <w:tcW w:w="3922" w:type="dxa"/>
          </w:tcPr>
          <w:p w14:paraId="0969A302" w14:textId="77777777" w:rsidR="00273F7D" w:rsidRPr="00157223" w:rsidRDefault="00273F7D" w:rsidP="00273F7D">
            <w:pPr>
              <w:rPr>
                <w:ins w:id="2392" w:author="Arjan Kloosterboer" w:date="2017-09-22T04:10:00Z"/>
                <w:rFonts w:eastAsia="Batang"/>
                <w:sz w:val="18"/>
                <w:szCs w:val="18"/>
              </w:rPr>
            </w:pPr>
            <w:ins w:id="2393" w:author="Arjan Kloosterboer" w:date="2017-09-22T04:10:00Z">
              <w:r w:rsidRPr="00157223">
                <w:rPr>
                  <w:rFonts w:eastAsia="Batang"/>
                  <w:sz w:val="18"/>
                  <w:szCs w:val="18"/>
                </w:rPr>
                <w:t>KUNSTWERKDEEL</w:t>
              </w:r>
            </w:ins>
          </w:p>
        </w:tc>
        <w:tc>
          <w:tcPr>
            <w:tcW w:w="2105" w:type="dxa"/>
          </w:tcPr>
          <w:p w14:paraId="349F3495" w14:textId="77777777" w:rsidR="00273F7D" w:rsidRDefault="00273F7D" w:rsidP="00273F7D">
            <w:pPr>
              <w:rPr>
                <w:ins w:id="2394" w:author="Arjan Kloosterboer" w:date="2017-09-22T04:10:00Z"/>
                <w:rFonts w:eastAsia="Batang"/>
                <w:sz w:val="18"/>
                <w:szCs w:val="18"/>
              </w:rPr>
            </w:pPr>
            <w:ins w:id="2395" w:author="Arjan Kloosterboer" w:date="2017-09-22T04:10:00Z">
              <w:r>
                <w:rPr>
                  <w:rFonts w:eastAsia="Batang"/>
                  <w:sz w:val="18"/>
                  <w:szCs w:val="18"/>
                </w:rPr>
                <w:t>Topografie</w:t>
              </w:r>
            </w:ins>
          </w:p>
        </w:tc>
        <w:tc>
          <w:tcPr>
            <w:tcW w:w="3261" w:type="dxa"/>
          </w:tcPr>
          <w:p w14:paraId="5AB0FC16" w14:textId="6BEBA813" w:rsidR="00273F7D" w:rsidRDefault="00273F7D" w:rsidP="00273F7D">
            <w:pPr>
              <w:rPr>
                <w:ins w:id="2396" w:author="Arjan Kloosterboer" w:date="2017-09-22T04:10:00Z"/>
                <w:rFonts w:eastAsia="Batang"/>
                <w:sz w:val="18"/>
                <w:szCs w:val="18"/>
              </w:rPr>
            </w:pPr>
          </w:p>
        </w:tc>
      </w:tr>
      <w:tr w:rsidR="00273F7D" w14:paraId="766766EA" w14:textId="77777777" w:rsidTr="00273F7D">
        <w:trPr>
          <w:ins w:id="2397" w:author="Arjan Kloosterboer" w:date="2017-09-22T04:10:00Z"/>
        </w:trPr>
        <w:tc>
          <w:tcPr>
            <w:tcW w:w="3922" w:type="dxa"/>
          </w:tcPr>
          <w:p w14:paraId="3CD6F885" w14:textId="05834FA6" w:rsidR="00273F7D" w:rsidRPr="00273F7D" w:rsidRDefault="00273F7D" w:rsidP="00273F7D">
            <w:pPr>
              <w:rPr>
                <w:ins w:id="2398" w:author="Arjan Kloosterboer" w:date="2017-09-22T04:10:00Z"/>
                <w:rFonts w:eastAsia="Batang"/>
                <w:sz w:val="18"/>
                <w:szCs w:val="18"/>
              </w:rPr>
            </w:pPr>
            <w:ins w:id="2399" w:author="Arjan Kloosterboer" w:date="2017-09-22T04:10:00Z">
              <w:r w:rsidRPr="00273F7D">
                <w:rPr>
                  <w:rFonts w:eastAsia="Batang"/>
                  <w:sz w:val="18"/>
                  <w:szCs w:val="18"/>
                </w:rPr>
                <w:t>ONBEGROEID TERREINDEEL</w:t>
              </w:r>
            </w:ins>
          </w:p>
        </w:tc>
        <w:tc>
          <w:tcPr>
            <w:tcW w:w="2105" w:type="dxa"/>
          </w:tcPr>
          <w:p w14:paraId="1E08DA3D" w14:textId="199359D1" w:rsidR="00273F7D" w:rsidRDefault="00273F7D" w:rsidP="00273F7D">
            <w:pPr>
              <w:rPr>
                <w:ins w:id="2400" w:author="Arjan Kloosterboer" w:date="2017-09-22T04:10:00Z"/>
                <w:rFonts w:eastAsia="Batang"/>
                <w:sz w:val="18"/>
                <w:szCs w:val="18"/>
              </w:rPr>
            </w:pPr>
            <w:ins w:id="2401" w:author="Arjan Kloosterboer" w:date="2017-09-22T04:10:00Z">
              <w:r>
                <w:rPr>
                  <w:rFonts w:eastAsia="Batang"/>
                  <w:sz w:val="18"/>
                  <w:szCs w:val="18"/>
                </w:rPr>
                <w:t>Topografie</w:t>
              </w:r>
            </w:ins>
          </w:p>
        </w:tc>
        <w:tc>
          <w:tcPr>
            <w:tcW w:w="3261" w:type="dxa"/>
          </w:tcPr>
          <w:p w14:paraId="54A91A6B" w14:textId="77777777" w:rsidR="00273F7D" w:rsidRDefault="00273F7D" w:rsidP="00273F7D">
            <w:pPr>
              <w:rPr>
                <w:ins w:id="2402" w:author="Arjan Kloosterboer" w:date="2017-09-22T04:10:00Z"/>
                <w:rFonts w:eastAsia="Batang"/>
                <w:sz w:val="18"/>
                <w:szCs w:val="18"/>
              </w:rPr>
            </w:pPr>
            <w:ins w:id="2403" w:author="Arjan Kloosterboer" w:date="2017-09-22T04:10:00Z">
              <w:r>
                <w:rPr>
                  <w:rFonts w:eastAsia="Batang"/>
                  <w:sz w:val="18"/>
                  <w:szCs w:val="18"/>
                </w:rPr>
                <w:t>Toegevoegd</w:t>
              </w:r>
            </w:ins>
          </w:p>
        </w:tc>
      </w:tr>
      <w:tr w:rsidR="00273F7D" w14:paraId="187B69B7" w14:textId="77777777" w:rsidTr="00273F7D">
        <w:trPr>
          <w:ins w:id="2404" w:author="Arjan Kloosterboer" w:date="2017-09-22T04:10:00Z"/>
        </w:trPr>
        <w:tc>
          <w:tcPr>
            <w:tcW w:w="3922" w:type="dxa"/>
          </w:tcPr>
          <w:p w14:paraId="77E41C5C" w14:textId="44E9577B" w:rsidR="00273F7D" w:rsidRPr="00273F7D" w:rsidRDefault="00273F7D" w:rsidP="00273F7D">
            <w:pPr>
              <w:rPr>
                <w:ins w:id="2405" w:author="Arjan Kloosterboer" w:date="2017-09-22T04:10:00Z"/>
                <w:rFonts w:eastAsia="Batang"/>
                <w:sz w:val="18"/>
                <w:szCs w:val="18"/>
              </w:rPr>
            </w:pPr>
            <w:ins w:id="2406" w:author="Arjan Kloosterboer" w:date="2017-09-22T04:10:00Z">
              <w:r w:rsidRPr="00273F7D">
                <w:rPr>
                  <w:rFonts w:eastAsia="Batang"/>
                  <w:sz w:val="18"/>
                  <w:szCs w:val="18"/>
                </w:rPr>
                <w:t>ONDERSTEUNEND WATERDEEL</w:t>
              </w:r>
            </w:ins>
          </w:p>
        </w:tc>
        <w:tc>
          <w:tcPr>
            <w:tcW w:w="2105" w:type="dxa"/>
          </w:tcPr>
          <w:p w14:paraId="0520F148" w14:textId="46CDD822" w:rsidR="00273F7D" w:rsidRDefault="00273F7D" w:rsidP="00273F7D">
            <w:pPr>
              <w:rPr>
                <w:ins w:id="2407" w:author="Arjan Kloosterboer" w:date="2017-09-22T04:10:00Z"/>
                <w:rFonts w:eastAsia="Batang"/>
                <w:sz w:val="18"/>
                <w:szCs w:val="18"/>
              </w:rPr>
            </w:pPr>
            <w:ins w:id="2408" w:author="Arjan Kloosterboer" w:date="2017-09-22T04:10:00Z">
              <w:r>
                <w:rPr>
                  <w:rFonts w:eastAsia="Batang"/>
                  <w:sz w:val="18"/>
                  <w:szCs w:val="18"/>
                </w:rPr>
                <w:t>Topografie</w:t>
              </w:r>
            </w:ins>
          </w:p>
        </w:tc>
        <w:tc>
          <w:tcPr>
            <w:tcW w:w="3261" w:type="dxa"/>
          </w:tcPr>
          <w:p w14:paraId="5BD5145F" w14:textId="77777777" w:rsidR="00273F7D" w:rsidRDefault="00273F7D" w:rsidP="00273F7D">
            <w:pPr>
              <w:rPr>
                <w:ins w:id="2409" w:author="Arjan Kloosterboer" w:date="2017-09-22T04:10:00Z"/>
                <w:rFonts w:eastAsia="Batang"/>
                <w:sz w:val="18"/>
                <w:szCs w:val="18"/>
              </w:rPr>
            </w:pPr>
            <w:ins w:id="2410" w:author="Arjan Kloosterboer" w:date="2017-09-22T04:10:00Z">
              <w:r>
                <w:rPr>
                  <w:rFonts w:eastAsia="Batang"/>
                  <w:sz w:val="18"/>
                  <w:szCs w:val="18"/>
                </w:rPr>
                <w:t>Toegevoegd</w:t>
              </w:r>
            </w:ins>
          </w:p>
        </w:tc>
      </w:tr>
      <w:tr w:rsidR="00273F7D" w14:paraId="756FBED1" w14:textId="77777777" w:rsidTr="00273F7D">
        <w:trPr>
          <w:ins w:id="2411" w:author="Arjan Kloosterboer" w:date="2017-09-22T04:10:00Z"/>
        </w:trPr>
        <w:tc>
          <w:tcPr>
            <w:tcW w:w="3922" w:type="dxa"/>
          </w:tcPr>
          <w:p w14:paraId="519345DB" w14:textId="61E97102" w:rsidR="00273F7D" w:rsidRPr="00273F7D" w:rsidRDefault="00273F7D" w:rsidP="00273F7D">
            <w:pPr>
              <w:rPr>
                <w:ins w:id="2412" w:author="Arjan Kloosterboer" w:date="2017-09-22T04:10:00Z"/>
                <w:rFonts w:eastAsia="Batang"/>
                <w:sz w:val="18"/>
                <w:szCs w:val="18"/>
              </w:rPr>
            </w:pPr>
            <w:ins w:id="2413" w:author="Arjan Kloosterboer" w:date="2017-09-22T04:10:00Z">
              <w:r w:rsidRPr="00273F7D">
                <w:rPr>
                  <w:rFonts w:eastAsia="Batang"/>
                  <w:sz w:val="18"/>
                  <w:szCs w:val="18"/>
                </w:rPr>
                <w:t>ONDERSTEUNEND WEGDEEL</w:t>
              </w:r>
            </w:ins>
          </w:p>
        </w:tc>
        <w:tc>
          <w:tcPr>
            <w:tcW w:w="2105" w:type="dxa"/>
          </w:tcPr>
          <w:p w14:paraId="19EBBB20" w14:textId="53A13FB4" w:rsidR="00273F7D" w:rsidRDefault="00273F7D" w:rsidP="00273F7D">
            <w:pPr>
              <w:rPr>
                <w:ins w:id="2414" w:author="Arjan Kloosterboer" w:date="2017-09-22T04:10:00Z"/>
                <w:rFonts w:eastAsia="Batang"/>
                <w:sz w:val="18"/>
                <w:szCs w:val="18"/>
              </w:rPr>
            </w:pPr>
            <w:ins w:id="2415" w:author="Arjan Kloosterboer" w:date="2017-09-22T04:10:00Z">
              <w:r>
                <w:rPr>
                  <w:rFonts w:eastAsia="Batang"/>
                  <w:sz w:val="18"/>
                  <w:szCs w:val="18"/>
                </w:rPr>
                <w:t>Topografie</w:t>
              </w:r>
            </w:ins>
          </w:p>
        </w:tc>
        <w:tc>
          <w:tcPr>
            <w:tcW w:w="3261" w:type="dxa"/>
          </w:tcPr>
          <w:p w14:paraId="037688EE" w14:textId="77777777" w:rsidR="00273F7D" w:rsidRDefault="00273F7D" w:rsidP="00273F7D">
            <w:pPr>
              <w:rPr>
                <w:ins w:id="2416" w:author="Arjan Kloosterboer" w:date="2017-09-22T04:10:00Z"/>
                <w:rFonts w:eastAsia="Batang"/>
                <w:sz w:val="18"/>
                <w:szCs w:val="18"/>
              </w:rPr>
            </w:pPr>
            <w:ins w:id="2417" w:author="Arjan Kloosterboer" w:date="2017-09-22T04:10:00Z">
              <w:r>
                <w:rPr>
                  <w:rFonts w:eastAsia="Batang"/>
                  <w:sz w:val="18"/>
                  <w:szCs w:val="18"/>
                </w:rPr>
                <w:t>Toegevoegd</w:t>
              </w:r>
            </w:ins>
          </w:p>
        </w:tc>
      </w:tr>
      <w:tr w:rsidR="00273F7D" w14:paraId="27CEF579" w14:textId="77777777" w:rsidTr="00273F7D">
        <w:trPr>
          <w:ins w:id="2418" w:author="Arjan Kloosterboer" w:date="2017-09-22T04:10:00Z"/>
        </w:trPr>
        <w:tc>
          <w:tcPr>
            <w:tcW w:w="3922" w:type="dxa"/>
          </w:tcPr>
          <w:p w14:paraId="5AF84625" w14:textId="6C15BE65" w:rsidR="00273F7D" w:rsidRPr="00273F7D" w:rsidRDefault="00273F7D" w:rsidP="00273F7D">
            <w:pPr>
              <w:rPr>
                <w:ins w:id="2419" w:author="Arjan Kloosterboer" w:date="2017-09-22T04:10:00Z"/>
                <w:rFonts w:eastAsia="Batang"/>
                <w:sz w:val="18"/>
                <w:szCs w:val="18"/>
              </w:rPr>
            </w:pPr>
            <w:ins w:id="2420" w:author="Arjan Kloosterboer" w:date="2017-09-22T04:10:00Z">
              <w:r w:rsidRPr="00273F7D">
                <w:rPr>
                  <w:rFonts w:eastAsia="Batang"/>
                  <w:sz w:val="18"/>
                  <w:szCs w:val="18"/>
                </w:rPr>
                <w:t>OVERBRUGGINGSDEEL</w:t>
              </w:r>
            </w:ins>
          </w:p>
        </w:tc>
        <w:tc>
          <w:tcPr>
            <w:tcW w:w="2105" w:type="dxa"/>
          </w:tcPr>
          <w:p w14:paraId="01A7DAC7" w14:textId="19361903" w:rsidR="00273F7D" w:rsidRDefault="00273F7D" w:rsidP="00273F7D">
            <w:pPr>
              <w:rPr>
                <w:ins w:id="2421" w:author="Arjan Kloosterboer" w:date="2017-09-22T04:10:00Z"/>
                <w:rFonts w:eastAsia="Batang"/>
                <w:sz w:val="18"/>
                <w:szCs w:val="18"/>
              </w:rPr>
            </w:pPr>
            <w:ins w:id="2422" w:author="Arjan Kloosterboer" w:date="2017-09-22T04:10:00Z">
              <w:r>
                <w:rPr>
                  <w:rFonts w:eastAsia="Batang"/>
                  <w:sz w:val="18"/>
                  <w:szCs w:val="18"/>
                </w:rPr>
                <w:t>Topografie</w:t>
              </w:r>
            </w:ins>
          </w:p>
        </w:tc>
        <w:tc>
          <w:tcPr>
            <w:tcW w:w="3261" w:type="dxa"/>
          </w:tcPr>
          <w:p w14:paraId="1F80B5E6" w14:textId="77777777" w:rsidR="00273F7D" w:rsidRDefault="00273F7D" w:rsidP="00273F7D">
            <w:pPr>
              <w:rPr>
                <w:ins w:id="2423" w:author="Arjan Kloosterboer" w:date="2017-09-22T04:10:00Z"/>
                <w:rFonts w:eastAsia="Batang"/>
                <w:sz w:val="18"/>
                <w:szCs w:val="18"/>
              </w:rPr>
            </w:pPr>
            <w:ins w:id="2424" w:author="Arjan Kloosterboer" w:date="2017-09-22T04:10:00Z">
              <w:r>
                <w:rPr>
                  <w:rFonts w:eastAsia="Batang"/>
                  <w:sz w:val="18"/>
                  <w:szCs w:val="18"/>
                </w:rPr>
                <w:t>Toegevoegd</w:t>
              </w:r>
            </w:ins>
          </w:p>
        </w:tc>
      </w:tr>
      <w:tr w:rsidR="00273F7D" w14:paraId="23A7C0C9" w14:textId="77777777" w:rsidTr="00273F7D">
        <w:trPr>
          <w:ins w:id="2425" w:author="Arjan Kloosterboer" w:date="2017-09-22T04:10:00Z"/>
        </w:trPr>
        <w:tc>
          <w:tcPr>
            <w:tcW w:w="3922" w:type="dxa"/>
          </w:tcPr>
          <w:p w14:paraId="49ABFBC9" w14:textId="4B6A465B" w:rsidR="00273F7D" w:rsidRPr="00273F7D" w:rsidRDefault="00273F7D" w:rsidP="00273F7D">
            <w:pPr>
              <w:rPr>
                <w:ins w:id="2426" w:author="Arjan Kloosterboer" w:date="2017-09-22T04:10:00Z"/>
                <w:rFonts w:eastAsia="Batang"/>
                <w:sz w:val="18"/>
                <w:szCs w:val="18"/>
              </w:rPr>
            </w:pPr>
            <w:ins w:id="2427" w:author="Arjan Kloosterboer" w:date="2017-09-22T04:10:00Z">
              <w:r w:rsidRPr="00273F7D">
                <w:rPr>
                  <w:rFonts w:eastAsia="Batang"/>
                  <w:sz w:val="18"/>
                  <w:szCs w:val="18"/>
                </w:rPr>
                <w:t>OVERIG BOUWWERK</w:t>
              </w:r>
            </w:ins>
          </w:p>
        </w:tc>
        <w:tc>
          <w:tcPr>
            <w:tcW w:w="2105" w:type="dxa"/>
          </w:tcPr>
          <w:p w14:paraId="65E72186" w14:textId="4719E8B9" w:rsidR="00273F7D" w:rsidRDefault="00273F7D" w:rsidP="00273F7D">
            <w:pPr>
              <w:rPr>
                <w:ins w:id="2428" w:author="Arjan Kloosterboer" w:date="2017-09-22T04:10:00Z"/>
                <w:rFonts w:eastAsia="Batang"/>
                <w:sz w:val="18"/>
                <w:szCs w:val="18"/>
              </w:rPr>
            </w:pPr>
            <w:ins w:id="2429" w:author="Arjan Kloosterboer" w:date="2017-09-22T04:10:00Z">
              <w:r>
                <w:rPr>
                  <w:rFonts w:eastAsia="Batang"/>
                  <w:sz w:val="18"/>
                  <w:szCs w:val="18"/>
                </w:rPr>
                <w:t>Topografie</w:t>
              </w:r>
            </w:ins>
          </w:p>
        </w:tc>
        <w:tc>
          <w:tcPr>
            <w:tcW w:w="3261" w:type="dxa"/>
          </w:tcPr>
          <w:p w14:paraId="6EFE0F8F" w14:textId="77777777" w:rsidR="00273F7D" w:rsidRDefault="00273F7D" w:rsidP="00273F7D">
            <w:pPr>
              <w:rPr>
                <w:ins w:id="2430" w:author="Arjan Kloosterboer" w:date="2017-09-22T04:10:00Z"/>
                <w:rFonts w:eastAsia="Batang"/>
                <w:sz w:val="18"/>
                <w:szCs w:val="18"/>
              </w:rPr>
            </w:pPr>
            <w:ins w:id="2431" w:author="Arjan Kloosterboer" w:date="2017-09-22T04:10:00Z">
              <w:r>
                <w:rPr>
                  <w:rFonts w:eastAsia="Batang"/>
                  <w:sz w:val="18"/>
                  <w:szCs w:val="18"/>
                </w:rPr>
                <w:t>Toegevoegd</w:t>
              </w:r>
            </w:ins>
          </w:p>
        </w:tc>
      </w:tr>
      <w:tr w:rsidR="00273F7D" w14:paraId="7C407126" w14:textId="77777777" w:rsidTr="00273F7D">
        <w:trPr>
          <w:ins w:id="2432" w:author="Arjan Kloosterboer" w:date="2017-09-22T04:10:00Z"/>
        </w:trPr>
        <w:tc>
          <w:tcPr>
            <w:tcW w:w="3922" w:type="dxa"/>
          </w:tcPr>
          <w:p w14:paraId="759B9EC8" w14:textId="4801EEFA" w:rsidR="00273F7D" w:rsidRPr="00273F7D" w:rsidRDefault="00273F7D" w:rsidP="00273F7D">
            <w:pPr>
              <w:rPr>
                <w:ins w:id="2433" w:author="Arjan Kloosterboer" w:date="2017-09-22T04:10:00Z"/>
                <w:rFonts w:eastAsia="Batang"/>
                <w:sz w:val="18"/>
                <w:szCs w:val="18"/>
              </w:rPr>
            </w:pPr>
            <w:ins w:id="2434" w:author="Arjan Kloosterboer" w:date="2017-09-22T04:10:00Z">
              <w:r w:rsidRPr="00273F7D">
                <w:rPr>
                  <w:rFonts w:eastAsia="Batang"/>
                  <w:sz w:val="18"/>
                  <w:szCs w:val="18"/>
                </w:rPr>
                <w:t>OVERIGE SCHEIDING</w:t>
              </w:r>
            </w:ins>
          </w:p>
        </w:tc>
        <w:tc>
          <w:tcPr>
            <w:tcW w:w="2105" w:type="dxa"/>
          </w:tcPr>
          <w:p w14:paraId="6E274E99" w14:textId="0D39CAA2" w:rsidR="00273F7D" w:rsidRDefault="00273F7D" w:rsidP="00273F7D">
            <w:pPr>
              <w:rPr>
                <w:ins w:id="2435" w:author="Arjan Kloosterboer" w:date="2017-09-22T04:10:00Z"/>
                <w:rFonts w:eastAsia="Batang"/>
                <w:sz w:val="18"/>
                <w:szCs w:val="18"/>
              </w:rPr>
            </w:pPr>
            <w:ins w:id="2436" w:author="Arjan Kloosterboer" w:date="2017-09-22T04:10:00Z">
              <w:r>
                <w:rPr>
                  <w:rFonts w:eastAsia="Batang"/>
                  <w:sz w:val="18"/>
                  <w:szCs w:val="18"/>
                </w:rPr>
                <w:t>Topografie</w:t>
              </w:r>
            </w:ins>
          </w:p>
        </w:tc>
        <w:tc>
          <w:tcPr>
            <w:tcW w:w="3261" w:type="dxa"/>
          </w:tcPr>
          <w:p w14:paraId="74FF2BCE" w14:textId="77777777" w:rsidR="00273F7D" w:rsidRDefault="00273F7D" w:rsidP="00273F7D">
            <w:pPr>
              <w:rPr>
                <w:ins w:id="2437" w:author="Arjan Kloosterboer" w:date="2017-09-22T04:10:00Z"/>
                <w:rFonts w:eastAsia="Batang"/>
                <w:sz w:val="18"/>
                <w:szCs w:val="18"/>
              </w:rPr>
            </w:pPr>
            <w:ins w:id="2438" w:author="Arjan Kloosterboer" w:date="2017-09-22T04:10:00Z">
              <w:r>
                <w:rPr>
                  <w:rFonts w:eastAsia="Batang"/>
                  <w:sz w:val="18"/>
                  <w:szCs w:val="18"/>
                </w:rPr>
                <w:t>Toegevoegd</w:t>
              </w:r>
            </w:ins>
          </w:p>
        </w:tc>
      </w:tr>
      <w:tr w:rsidR="00273F7D" w14:paraId="3773417D" w14:textId="77777777" w:rsidTr="00273F7D">
        <w:trPr>
          <w:ins w:id="2439" w:author="Arjan Kloosterboer" w:date="2017-09-22T04:10:00Z"/>
        </w:trPr>
        <w:tc>
          <w:tcPr>
            <w:tcW w:w="3922" w:type="dxa"/>
          </w:tcPr>
          <w:p w14:paraId="4F41AD9F" w14:textId="7D1F6C35" w:rsidR="00273F7D" w:rsidRPr="00273F7D" w:rsidRDefault="00273F7D" w:rsidP="00273F7D">
            <w:pPr>
              <w:rPr>
                <w:ins w:id="2440" w:author="Arjan Kloosterboer" w:date="2017-09-22T04:10:00Z"/>
                <w:rFonts w:eastAsia="Batang"/>
                <w:sz w:val="18"/>
                <w:szCs w:val="18"/>
              </w:rPr>
            </w:pPr>
            <w:ins w:id="2441" w:author="Arjan Kloosterboer" w:date="2017-09-22T04:10:00Z">
              <w:r w:rsidRPr="00273F7D">
                <w:rPr>
                  <w:rFonts w:eastAsia="Batang"/>
                  <w:sz w:val="18"/>
                  <w:szCs w:val="18"/>
                </w:rPr>
                <w:t>SCHEIDING</w:t>
              </w:r>
            </w:ins>
          </w:p>
        </w:tc>
        <w:tc>
          <w:tcPr>
            <w:tcW w:w="2105" w:type="dxa"/>
          </w:tcPr>
          <w:p w14:paraId="25AE9F7B" w14:textId="398738C5" w:rsidR="00273F7D" w:rsidRDefault="00273F7D" w:rsidP="00273F7D">
            <w:pPr>
              <w:rPr>
                <w:ins w:id="2442" w:author="Arjan Kloosterboer" w:date="2017-09-22T04:10:00Z"/>
                <w:rFonts w:eastAsia="Batang"/>
                <w:sz w:val="18"/>
                <w:szCs w:val="18"/>
              </w:rPr>
            </w:pPr>
            <w:ins w:id="2443" w:author="Arjan Kloosterboer" w:date="2017-09-22T04:10:00Z">
              <w:r>
                <w:rPr>
                  <w:rFonts w:eastAsia="Batang"/>
                  <w:sz w:val="18"/>
                  <w:szCs w:val="18"/>
                </w:rPr>
                <w:t>Topografie</w:t>
              </w:r>
            </w:ins>
          </w:p>
        </w:tc>
        <w:tc>
          <w:tcPr>
            <w:tcW w:w="3261" w:type="dxa"/>
          </w:tcPr>
          <w:p w14:paraId="3728E8AF" w14:textId="77777777" w:rsidR="00273F7D" w:rsidRDefault="00273F7D" w:rsidP="00273F7D">
            <w:pPr>
              <w:rPr>
                <w:ins w:id="2444" w:author="Arjan Kloosterboer" w:date="2017-09-22T04:10:00Z"/>
                <w:rFonts w:eastAsia="Batang"/>
                <w:sz w:val="18"/>
                <w:szCs w:val="18"/>
              </w:rPr>
            </w:pPr>
            <w:ins w:id="2445" w:author="Arjan Kloosterboer" w:date="2017-09-22T04:10:00Z">
              <w:r>
                <w:rPr>
                  <w:rFonts w:eastAsia="Batang"/>
                  <w:sz w:val="18"/>
                  <w:szCs w:val="18"/>
                </w:rPr>
                <w:t>Toegevoegd</w:t>
              </w:r>
            </w:ins>
          </w:p>
        </w:tc>
      </w:tr>
      <w:tr w:rsidR="00273F7D" w14:paraId="6C268090" w14:textId="77777777" w:rsidTr="00273F7D">
        <w:trPr>
          <w:ins w:id="2446" w:author="Arjan Kloosterboer" w:date="2017-09-22T04:10:00Z"/>
        </w:trPr>
        <w:tc>
          <w:tcPr>
            <w:tcW w:w="3922" w:type="dxa"/>
          </w:tcPr>
          <w:p w14:paraId="5BA42FED" w14:textId="1399BFCD" w:rsidR="00273F7D" w:rsidRPr="00273F7D" w:rsidRDefault="00273F7D" w:rsidP="00273F7D">
            <w:pPr>
              <w:rPr>
                <w:ins w:id="2447" w:author="Arjan Kloosterboer" w:date="2017-09-22T04:10:00Z"/>
                <w:rFonts w:eastAsia="Batang"/>
                <w:sz w:val="18"/>
                <w:szCs w:val="18"/>
              </w:rPr>
            </w:pPr>
            <w:ins w:id="2448" w:author="Arjan Kloosterboer" w:date="2017-09-22T04:10:00Z">
              <w:r w:rsidRPr="00273F7D">
                <w:rPr>
                  <w:rFonts w:eastAsia="Batang"/>
                  <w:sz w:val="18"/>
                  <w:szCs w:val="18"/>
                </w:rPr>
                <w:t>SPOOR</w:t>
              </w:r>
            </w:ins>
          </w:p>
        </w:tc>
        <w:tc>
          <w:tcPr>
            <w:tcW w:w="2105" w:type="dxa"/>
          </w:tcPr>
          <w:p w14:paraId="44CF76EE" w14:textId="0C5FD3F9" w:rsidR="00273F7D" w:rsidRDefault="00273F7D" w:rsidP="00273F7D">
            <w:pPr>
              <w:rPr>
                <w:ins w:id="2449" w:author="Arjan Kloosterboer" w:date="2017-09-22T04:10:00Z"/>
                <w:rFonts w:eastAsia="Batang"/>
                <w:sz w:val="18"/>
                <w:szCs w:val="18"/>
              </w:rPr>
            </w:pPr>
            <w:ins w:id="2450" w:author="Arjan Kloosterboer" w:date="2017-09-22T04:10:00Z">
              <w:r>
                <w:rPr>
                  <w:rFonts w:eastAsia="Batang"/>
                  <w:sz w:val="18"/>
                  <w:szCs w:val="18"/>
                </w:rPr>
                <w:t>Topografie</w:t>
              </w:r>
            </w:ins>
          </w:p>
        </w:tc>
        <w:tc>
          <w:tcPr>
            <w:tcW w:w="3261" w:type="dxa"/>
          </w:tcPr>
          <w:p w14:paraId="66126E83" w14:textId="77777777" w:rsidR="00273F7D" w:rsidRDefault="00273F7D" w:rsidP="00273F7D">
            <w:pPr>
              <w:rPr>
                <w:ins w:id="2451" w:author="Arjan Kloosterboer" w:date="2017-09-22T04:10:00Z"/>
                <w:rFonts w:eastAsia="Batang"/>
                <w:sz w:val="18"/>
                <w:szCs w:val="18"/>
              </w:rPr>
            </w:pPr>
            <w:ins w:id="2452" w:author="Arjan Kloosterboer" w:date="2017-09-22T04:10:00Z">
              <w:r>
                <w:rPr>
                  <w:rFonts w:eastAsia="Batang"/>
                  <w:sz w:val="18"/>
                  <w:szCs w:val="18"/>
                </w:rPr>
                <w:t>Toegevoegd</w:t>
              </w:r>
            </w:ins>
          </w:p>
        </w:tc>
      </w:tr>
      <w:tr w:rsidR="00273F7D" w14:paraId="53041C30" w14:textId="77777777" w:rsidTr="00273F7D">
        <w:trPr>
          <w:ins w:id="2453" w:author="Arjan Kloosterboer" w:date="2017-09-22T04:10:00Z"/>
        </w:trPr>
        <w:tc>
          <w:tcPr>
            <w:tcW w:w="3922" w:type="dxa"/>
          </w:tcPr>
          <w:p w14:paraId="1C1F0083" w14:textId="48F0C86F" w:rsidR="00273F7D" w:rsidRPr="00273F7D" w:rsidRDefault="00273F7D" w:rsidP="00273F7D">
            <w:pPr>
              <w:rPr>
                <w:ins w:id="2454" w:author="Arjan Kloosterboer" w:date="2017-09-22T04:10:00Z"/>
                <w:rFonts w:eastAsia="Batang"/>
                <w:sz w:val="18"/>
                <w:szCs w:val="18"/>
              </w:rPr>
            </w:pPr>
          </w:p>
        </w:tc>
        <w:tc>
          <w:tcPr>
            <w:tcW w:w="2105" w:type="dxa"/>
          </w:tcPr>
          <w:p w14:paraId="6C636027" w14:textId="584630FA" w:rsidR="00273F7D" w:rsidRDefault="00273F7D" w:rsidP="00273F7D">
            <w:pPr>
              <w:rPr>
                <w:ins w:id="2455" w:author="Arjan Kloosterboer" w:date="2017-09-22T04:10:00Z"/>
                <w:rFonts w:eastAsia="Batang"/>
                <w:sz w:val="18"/>
                <w:szCs w:val="18"/>
              </w:rPr>
            </w:pPr>
          </w:p>
        </w:tc>
        <w:tc>
          <w:tcPr>
            <w:tcW w:w="3261" w:type="dxa"/>
          </w:tcPr>
          <w:p w14:paraId="3B6CABB5" w14:textId="77777777" w:rsidR="00273F7D" w:rsidRDefault="00273F7D" w:rsidP="00273F7D">
            <w:pPr>
              <w:rPr>
                <w:ins w:id="2456" w:author="Arjan Kloosterboer" w:date="2017-09-22T04:10:00Z"/>
                <w:rFonts w:eastAsia="Batang"/>
                <w:sz w:val="18"/>
                <w:szCs w:val="18"/>
              </w:rPr>
            </w:pPr>
            <w:ins w:id="2457" w:author="Arjan Kloosterboer" w:date="2017-09-22T04:10:00Z">
              <w:r>
                <w:rPr>
                  <w:rFonts w:eastAsia="Batang"/>
                  <w:sz w:val="18"/>
                  <w:szCs w:val="18"/>
                </w:rPr>
                <w:t>Vervallen</w:t>
              </w:r>
            </w:ins>
          </w:p>
        </w:tc>
      </w:tr>
      <w:tr w:rsidR="00273F7D" w14:paraId="69B9EC80" w14:textId="77777777" w:rsidTr="00273F7D">
        <w:trPr>
          <w:ins w:id="2458" w:author="Arjan Kloosterboer" w:date="2017-09-22T04:10:00Z"/>
        </w:trPr>
        <w:tc>
          <w:tcPr>
            <w:tcW w:w="3922" w:type="dxa"/>
          </w:tcPr>
          <w:p w14:paraId="5FBA4AAE" w14:textId="17D1BAD1" w:rsidR="00273F7D" w:rsidRPr="00273F7D" w:rsidRDefault="00273F7D" w:rsidP="00273F7D">
            <w:pPr>
              <w:rPr>
                <w:ins w:id="2459" w:author="Arjan Kloosterboer" w:date="2017-09-22T04:10:00Z"/>
                <w:rFonts w:eastAsia="Batang"/>
                <w:sz w:val="18"/>
                <w:szCs w:val="18"/>
              </w:rPr>
            </w:pPr>
          </w:p>
        </w:tc>
        <w:tc>
          <w:tcPr>
            <w:tcW w:w="2105" w:type="dxa"/>
          </w:tcPr>
          <w:p w14:paraId="08CFEEF9" w14:textId="63F8AF27" w:rsidR="00273F7D" w:rsidRDefault="00273F7D" w:rsidP="00273F7D">
            <w:pPr>
              <w:rPr>
                <w:ins w:id="2460" w:author="Arjan Kloosterboer" w:date="2017-09-22T04:10:00Z"/>
                <w:rFonts w:eastAsia="Batang"/>
                <w:sz w:val="18"/>
                <w:szCs w:val="18"/>
              </w:rPr>
            </w:pPr>
          </w:p>
        </w:tc>
        <w:tc>
          <w:tcPr>
            <w:tcW w:w="3261" w:type="dxa"/>
          </w:tcPr>
          <w:p w14:paraId="2C0F804E" w14:textId="77777777" w:rsidR="00273F7D" w:rsidRDefault="00273F7D" w:rsidP="00273F7D">
            <w:pPr>
              <w:rPr>
                <w:ins w:id="2461" w:author="Arjan Kloosterboer" w:date="2017-09-22T04:10:00Z"/>
                <w:rFonts w:eastAsia="Batang"/>
                <w:sz w:val="18"/>
                <w:szCs w:val="18"/>
              </w:rPr>
            </w:pPr>
            <w:ins w:id="2462" w:author="Arjan Kloosterboer" w:date="2017-09-22T04:10:00Z">
              <w:r>
                <w:rPr>
                  <w:rFonts w:eastAsia="Batang"/>
                  <w:sz w:val="18"/>
                  <w:szCs w:val="18"/>
                </w:rPr>
                <w:t>Vervallen</w:t>
              </w:r>
            </w:ins>
          </w:p>
        </w:tc>
      </w:tr>
      <w:tr w:rsidR="00273F7D" w14:paraId="1EA19251" w14:textId="77777777" w:rsidTr="00273F7D">
        <w:trPr>
          <w:ins w:id="2463" w:author="Arjan Kloosterboer" w:date="2017-09-22T04:10:00Z"/>
        </w:trPr>
        <w:tc>
          <w:tcPr>
            <w:tcW w:w="3922" w:type="dxa"/>
          </w:tcPr>
          <w:p w14:paraId="1CB2E53C" w14:textId="72118DF3" w:rsidR="00273F7D" w:rsidRPr="00273F7D" w:rsidRDefault="00273F7D" w:rsidP="00273F7D">
            <w:pPr>
              <w:rPr>
                <w:ins w:id="2464" w:author="Arjan Kloosterboer" w:date="2017-09-22T04:10:00Z"/>
                <w:rFonts w:eastAsia="Batang"/>
                <w:sz w:val="18"/>
                <w:szCs w:val="18"/>
              </w:rPr>
            </w:pPr>
            <w:ins w:id="2465" w:author="Arjan Kloosterboer" w:date="2017-09-22T04:10:00Z">
              <w:r w:rsidRPr="00273F7D">
                <w:rPr>
                  <w:rFonts w:eastAsia="Batang"/>
                  <w:sz w:val="18"/>
                  <w:szCs w:val="18"/>
                </w:rPr>
                <w:t>TUNNELDEEL</w:t>
              </w:r>
            </w:ins>
          </w:p>
        </w:tc>
        <w:tc>
          <w:tcPr>
            <w:tcW w:w="2105" w:type="dxa"/>
          </w:tcPr>
          <w:p w14:paraId="1610F682" w14:textId="267F9372" w:rsidR="00273F7D" w:rsidRDefault="00273F7D" w:rsidP="00273F7D">
            <w:pPr>
              <w:rPr>
                <w:ins w:id="2466" w:author="Arjan Kloosterboer" w:date="2017-09-22T04:10:00Z"/>
                <w:rFonts w:eastAsia="Batang"/>
                <w:sz w:val="18"/>
                <w:szCs w:val="18"/>
              </w:rPr>
            </w:pPr>
            <w:ins w:id="2467" w:author="Arjan Kloosterboer" w:date="2017-09-22T04:10:00Z">
              <w:r>
                <w:rPr>
                  <w:rFonts w:eastAsia="Batang"/>
                  <w:sz w:val="18"/>
                  <w:szCs w:val="18"/>
                </w:rPr>
                <w:t>Topografie</w:t>
              </w:r>
            </w:ins>
          </w:p>
        </w:tc>
        <w:tc>
          <w:tcPr>
            <w:tcW w:w="3261" w:type="dxa"/>
          </w:tcPr>
          <w:p w14:paraId="23CD8630" w14:textId="77777777" w:rsidR="00273F7D" w:rsidRDefault="00273F7D" w:rsidP="00273F7D">
            <w:pPr>
              <w:rPr>
                <w:ins w:id="2468" w:author="Arjan Kloosterboer" w:date="2017-09-22T04:10:00Z"/>
                <w:rFonts w:eastAsia="Batang"/>
                <w:sz w:val="18"/>
                <w:szCs w:val="18"/>
              </w:rPr>
            </w:pPr>
            <w:ins w:id="2469" w:author="Arjan Kloosterboer" w:date="2017-09-22T04:10:00Z">
              <w:r>
                <w:rPr>
                  <w:rFonts w:eastAsia="Batang"/>
                  <w:sz w:val="18"/>
                  <w:szCs w:val="18"/>
                </w:rPr>
                <w:t>Toegevoegd</w:t>
              </w:r>
            </w:ins>
          </w:p>
        </w:tc>
      </w:tr>
      <w:tr w:rsidR="00273F7D" w14:paraId="3192AAC9" w14:textId="77777777" w:rsidTr="00273F7D">
        <w:trPr>
          <w:ins w:id="2470" w:author="Arjan Kloosterboer" w:date="2017-09-22T04:10:00Z"/>
        </w:trPr>
        <w:tc>
          <w:tcPr>
            <w:tcW w:w="3922" w:type="dxa"/>
          </w:tcPr>
          <w:p w14:paraId="3776EDB7" w14:textId="0748531C" w:rsidR="00273F7D" w:rsidRPr="00273F7D" w:rsidRDefault="00273F7D" w:rsidP="00273F7D">
            <w:pPr>
              <w:rPr>
                <w:ins w:id="2471" w:author="Arjan Kloosterboer" w:date="2017-09-22T04:10:00Z"/>
                <w:rFonts w:eastAsia="Batang"/>
                <w:sz w:val="18"/>
                <w:szCs w:val="18"/>
              </w:rPr>
            </w:pPr>
            <w:ins w:id="2472" w:author="Arjan Kloosterboer" w:date="2017-09-22T04:10:00Z">
              <w:r w:rsidRPr="00273F7D">
                <w:rPr>
                  <w:rFonts w:eastAsia="Batang"/>
                  <w:sz w:val="18"/>
                  <w:szCs w:val="18"/>
                </w:rPr>
                <w:t>VEGETATIEOBJECT</w:t>
              </w:r>
            </w:ins>
          </w:p>
        </w:tc>
        <w:tc>
          <w:tcPr>
            <w:tcW w:w="2105" w:type="dxa"/>
          </w:tcPr>
          <w:p w14:paraId="688A5979" w14:textId="7CA912B7" w:rsidR="00273F7D" w:rsidRDefault="00273F7D" w:rsidP="00273F7D">
            <w:pPr>
              <w:rPr>
                <w:ins w:id="2473" w:author="Arjan Kloosterboer" w:date="2017-09-22T04:10:00Z"/>
                <w:rFonts w:eastAsia="Batang"/>
                <w:sz w:val="18"/>
                <w:szCs w:val="18"/>
              </w:rPr>
            </w:pPr>
            <w:ins w:id="2474" w:author="Arjan Kloosterboer" w:date="2017-09-22T04:10:00Z">
              <w:r>
                <w:rPr>
                  <w:rFonts w:eastAsia="Batang"/>
                  <w:sz w:val="18"/>
                  <w:szCs w:val="18"/>
                </w:rPr>
                <w:t>Topografie</w:t>
              </w:r>
            </w:ins>
          </w:p>
        </w:tc>
        <w:tc>
          <w:tcPr>
            <w:tcW w:w="3261" w:type="dxa"/>
          </w:tcPr>
          <w:p w14:paraId="1E97688D" w14:textId="77777777" w:rsidR="00273F7D" w:rsidRDefault="00273F7D" w:rsidP="00273F7D">
            <w:pPr>
              <w:rPr>
                <w:ins w:id="2475" w:author="Arjan Kloosterboer" w:date="2017-09-22T04:10:00Z"/>
                <w:rFonts w:eastAsia="Batang"/>
                <w:sz w:val="18"/>
                <w:szCs w:val="18"/>
              </w:rPr>
            </w:pPr>
            <w:ins w:id="2476" w:author="Arjan Kloosterboer" w:date="2017-09-22T04:10:00Z">
              <w:r>
                <w:rPr>
                  <w:rFonts w:eastAsia="Batang"/>
                  <w:sz w:val="18"/>
                  <w:szCs w:val="18"/>
                </w:rPr>
                <w:t>Toegevoegd</w:t>
              </w:r>
            </w:ins>
          </w:p>
        </w:tc>
      </w:tr>
      <w:tr w:rsidR="00273F7D" w14:paraId="2C106B35" w14:textId="77777777" w:rsidTr="00273F7D">
        <w:trPr>
          <w:ins w:id="2477" w:author="Arjan Kloosterboer" w:date="2017-09-22T04:10:00Z"/>
        </w:trPr>
        <w:tc>
          <w:tcPr>
            <w:tcW w:w="3922" w:type="dxa"/>
          </w:tcPr>
          <w:p w14:paraId="62AEB862" w14:textId="77777777" w:rsidR="00273F7D" w:rsidRPr="00157223" w:rsidRDefault="00273F7D" w:rsidP="00273F7D">
            <w:pPr>
              <w:rPr>
                <w:ins w:id="2478" w:author="Arjan Kloosterboer" w:date="2017-09-22T04:10:00Z"/>
                <w:rFonts w:eastAsia="Batang"/>
                <w:sz w:val="18"/>
                <w:szCs w:val="18"/>
              </w:rPr>
            </w:pPr>
            <w:ins w:id="2479" w:author="Arjan Kloosterboer" w:date="2017-09-22T04:10:00Z">
              <w:r w:rsidRPr="00157223">
                <w:rPr>
                  <w:rFonts w:eastAsia="Batang"/>
                  <w:sz w:val="18"/>
                  <w:szCs w:val="18"/>
                </w:rPr>
                <w:t>WATERDEEL</w:t>
              </w:r>
            </w:ins>
          </w:p>
        </w:tc>
        <w:tc>
          <w:tcPr>
            <w:tcW w:w="2105" w:type="dxa"/>
          </w:tcPr>
          <w:p w14:paraId="63E47FDC" w14:textId="77777777" w:rsidR="00273F7D" w:rsidRDefault="00273F7D" w:rsidP="00273F7D">
            <w:pPr>
              <w:rPr>
                <w:ins w:id="2480" w:author="Arjan Kloosterboer" w:date="2017-09-22T04:10:00Z"/>
                <w:rFonts w:eastAsia="Batang"/>
                <w:sz w:val="18"/>
                <w:szCs w:val="18"/>
              </w:rPr>
            </w:pPr>
            <w:ins w:id="2481" w:author="Arjan Kloosterboer" w:date="2017-09-22T04:10:00Z">
              <w:r>
                <w:rPr>
                  <w:rFonts w:eastAsia="Batang"/>
                  <w:sz w:val="18"/>
                  <w:szCs w:val="18"/>
                </w:rPr>
                <w:t>Topografie</w:t>
              </w:r>
            </w:ins>
          </w:p>
        </w:tc>
        <w:tc>
          <w:tcPr>
            <w:tcW w:w="3261" w:type="dxa"/>
          </w:tcPr>
          <w:p w14:paraId="500A0937" w14:textId="2290D459" w:rsidR="00273F7D" w:rsidRDefault="00273F7D" w:rsidP="00273F7D">
            <w:pPr>
              <w:rPr>
                <w:ins w:id="2482" w:author="Arjan Kloosterboer" w:date="2017-09-22T04:10:00Z"/>
                <w:rFonts w:eastAsia="Batang"/>
                <w:sz w:val="18"/>
                <w:szCs w:val="18"/>
              </w:rPr>
            </w:pPr>
          </w:p>
        </w:tc>
      </w:tr>
      <w:tr w:rsidR="00273F7D" w14:paraId="5AEA1AFD" w14:textId="77777777" w:rsidTr="00273F7D">
        <w:trPr>
          <w:ins w:id="2483" w:author="Arjan Kloosterboer" w:date="2017-09-22T04:10:00Z"/>
        </w:trPr>
        <w:tc>
          <w:tcPr>
            <w:tcW w:w="3922" w:type="dxa"/>
          </w:tcPr>
          <w:p w14:paraId="0CED9D22" w14:textId="77777777" w:rsidR="00273F7D" w:rsidRPr="00157223" w:rsidRDefault="00273F7D" w:rsidP="00273F7D">
            <w:pPr>
              <w:rPr>
                <w:ins w:id="2484" w:author="Arjan Kloosterboer" w:date="2017-09-22T04:10:00Z"/>
                <w:rFonts w:eastAsia="Batang"/>
                <w:sz w:val="18"/>
                <w:szCs w:val="18"/>
              </w:rPr>
            </w:pPr>
            <w:ins w:id="2485" w:author="Arjan Kloosterboer" w:date="2017-09-22T04:10:00Z">
              <w:r w:rsidRPr="00157223">
                <w:rPr>
                  <w:rFonts w:eastAsia="Batang"/>
                  <w:sz w:val="18"/>
                  <w:szCs w:val="18"/>
                </w:rPr>
                <w:t>WEGDEEL</w:t>
              </w:r>
            </w:ins>
          </w:p>
        </w:tc>
        <w:tc>
          <w:tcPr>
            <w:tcW w:w="2105" w:type="dxa"/>
          </w:tcPr>
          <w:p w14:paraId="12B1E2C4" w14:textId="77777777" w:rsidR="00273F7D" w:rsidRDefault="00273F7D" w:rsidP="00273F7D">
            <w:pPr>
              <w:rPr>
                <w:ins w:id="2486" w:author="Arjan Kloosterboer" w:date="2017-09-22T04:10:00Z"/>
                <w:rFonts w:eastAsia="Batang"/>
                <w:sz w:val="18"/>
                <w:szCs w:val="18"/>
              </w:rPr>
            </w:pPr>
            <w:ins w:id="2487" w:author="Arjan Kloosterboer" w:date="2017-09-22T04:10:00Z">
              <w:r>
                <w:rPr>
                  <w:rFonts w:eastAsia="Batang"/>
                  <w:sz w:val="18"/>
                  <w:szCs w:val="18"/>
                </w:rPr>
                <w:t>Topografie</w:t>
              </w:r>
            </w:ins>
          </w:p>
        </w:tc>
        <w:tc>
          <w:tcPr>
            <w:tcW w:w="3261" w:type="dxa"/>
          </w:tcPr>
          <w:p w14:paraId="4D5542A2" w14:textId="2C766579" w:rsidR="00273F7D" w:rsidRDefault="00273F7D" w:rsidP="00273F7D">
            <w:pPr>
              <w:rPr>
                <w:ins w:id="2488" w:author="Arjan Kloosterboer" w:date="2017-09-22T04:10:00Z"/>
                <w:rFonts w:eastAsia="Batang"/>
                <w:sz w:val="18"/>
                <w:szCs w:val="18"/>
              </w:rPr>
            </w:pPr>
          </w:p>
        </w:tc>
      </w:tr>
      <w:tr w:rsidR="00273F7D" w14:paraId="6B54ADAD" w14:textId="77777777" w:rsidTr="00273F7D">
        <w:trPr>
          <w:ins w:id="2489" w:author="Arjan Kloosterboer" w:date="2017-09-22T04:10:00Z"/>
        </w:trPr>
        <w:tc>
          <w:tcPr>
            <w:tcW w:w="3922" w:type="dxa"/>
          </w:tcPr>
          <w:p w14:paraId="621A4974" w14:textId="77777777" w:rsidR="00273F7D" w:rsidRPr="00157223" w:rsidRDefault="00273F7D" w:rsidP="00273F7D">
            <w:pPr>
              <w:rPr>
                <w:ins w:id="2490" w:author="Arjan Kloosterboer" w:date="2017-09-22T04:10:00Z"/>
                <w:rFonts w:eastAsia="Batang"/>
                <w:sz w:val="18"/>
                <w:szCs w:val="18"/>
              </w:rPr>
            </w:pPr>
            <w:ins w:id="2491" w:author="Arjan Kloosterboer" w:date="2017-09-22T04:10:00Z">
              <w:r w:rsidRPr="00157223">
                <w:rPr>
                  <w:rFonts w:eastAsia="Batang"/>
                  <w:sz w:val="18"/>
                  <w:szCs w:val="18"/>
                </w:rPr>
                <w:t>WOZ-DEELOBJECT</w:t>
              </w:r>
            </w:ins>
          </w:p>
        </w:tc>
        <w:tc>
          <w:tcPr>
            <w:tcW w:w="2105" w:type="dxa"/>
          </w:tcPr>
          <w:p w14:paraId="2580D669" w14:textId="77777777" w:rsidR="00273F7D" w:rsidRDefault="00273F7D" w:rsidP="00273F7D">
            <w:pPr>
              <w:rPr>
                <w:ins w:id="2492" w:author="Arjan Kloosterboer" w:date="2017-09-22T04:10:00Z"/>
                <w:rFonts w:eastAsia="Batang"/>
                <w:sz w:val="18"/>
                <w:szCs w:val="18"/>
              </w:rPr>
            </w:pPr>
            <w:ins w:id="2493" w:author="Arjan Kloosterboer" w:date="2017-09-22T04:10:00Z">
              <w:r>
                <w:rPr>
                  <w:rFonts w:eastAsia="Batang"/>
                  <w:sz w:val="18"/>
                  <w:szCs w:val="18"/>
                </w:rPr>
                <w:t>WOZ</w:t>
              </w:r>
            </w:ins>
          </w:p>
        </w:tc>
        <w:tc>
          <w:tcPr>
            <w:tcW w:w="3261" w:type="dxa"/>
          </w:tcPr>
          <w:p w14:paraId="5AAE49DE" w14:textId="3E47B0C9" w:rsidR="00273F7D" w:rsidRDefault="00273F7D" w:rsidP="00273F7D">
            <w:pPr>
              <w:rPr>
                <w:ins w:id="2494" w:author="Arjan Kloosterboer" w:date="2017-09-22T04:10:00Z"/>
                <w:rFonts w:eastAsia="Batang"/>
                <w:sz w:val="18"/>
                <w:szCs w:val="18"/>
              </w:rPr>
            </w:pPr>
          </w:p>
        </w:tc>
      </w:tr>
      <w:tr w:rsidR="00273F7D" w14:paraId="165450B7" w14:textId="77777777" w:rsidTr="00273F7D">
        <w:trPr>
          <w:ins w:id="2495" w:author="Arjan Kloosterboer" w:date="2017-09-22T04:10:00Z"/>
        </w:trPr>
        <w:tc>
          <w:tcPr>
            <w:tcW w:w="3922" w:type="dxa"/>
          </w:tcPr>
          <w:p w14:paraId="2A97B27F" w14:textId="77777777" w:rsidR="00273F7D" w:rsidRPr="00157223" w:rsidRDefault="00273F7D" w:rsidP="00273F7D">
            <w:pPr>
              <w:rPr>
                <w:ins w:id="2496" w:author="Arjan Kloosterboer" w:date="2017-09-22T04:10:00Z"/>
                <w:rFonts w:eastAsia="Batang"/>
                <w:sz w:val="18"/>
                <w:szCs w:val="18"/>
              </w:rPr>
            </w:pPr>
            <w:ins w:id="2497" w:author="Arjan Kloosterboer" w:date="2017-09-22T04:10:00Z">
              <w:r w:rsidRPr="00157223">
                <w:rPr>
                  <w:rFonts w:eastAsia="Batang"/>
                  <w:sz w:val="18"/>
                  <w:szCs w:val="18"/>
                </w:rPr>
                <w:t>WOZ-OBJECT</w:t>
              </w:r>
            </w:ins>
          </w:p>
        </w:tc>
        <w:tc>
          <w:tcPr>
            <w:tcW w:w="2105" w:type="dxa"/>
          </w:tcPr>
          <w:p w14:paraId="18A7744D" w14:textId="77777777" w:rsidR="00273F7D" w:rsidRDefault="00273F7D" w:rsidP="00273F7D">
            <w:pPr>
              <w:rPr>
                <w:ins w:id="2498" w:author="Arjan Kloosterboer" w:date="2017-09-22T04:10:00Z"/>
                <w:rFonts w:eastAsia="Batang"/>
                <w:sz w:val="18"/>
                <w:szCs w:val="18"/>
              </w:rPr>
            </w:pPr>
            <w:ins w:id="2499" w:author="Arjan Kloosterboer" w:date="2017-09-22T04:10:00Z">
              <w:r>
                <w:rPr>
                  <w:rFonts w:eastAsia="Batang"/>
                  <w:sz w:val="18"/>
                  <w:szCs w:val="18"/>
                </w:rPr>
                <w:t>WOZ</w:t>
              </w:r>
            </w:ins>
          </w:p>
        </w:tc>
        <w:tc>
          <w:tcPr>
            <w:tcW w:w="3261" w:type="dxa"/>
          </w:tcPr>
          <w:p w14:paraId="6B25705B" w14:textId="33D7E10E" w:rsidR="00273F7D" w:rsidRDefault="00273F7D" w:rsidP="00273F7D">
            <w:pPr>
              <w:rPr>
                <w:ins w:id="2500" w:author="Arjan Kloosterboer" w:date="2017-09-22T04:10:00Z"/>
                <w:rFonts w:eastAsia="Batang"/>
                <w:sz w:val="18"/>
                <w:szCs w:val="18"/>
              </w:rPr>
            </w:pPr>
          </w:p>
        </w:tc>
      </w:tr>
      <w:tr w:rsidR="00273F7D" w14:paraId="3C7BF30E" w14:textId="77777777" w:rsidTr="00273F7D">
        <w:trPr>
          <w:ins w:id="2501" w:author="Arjan Kloosterboer" w:date="2017-09-22T04:10:00Z"/>
        </w:trPr>
        <w:tc>
          <w:tcPr>
            <w:tcW w:w="3922" w:type="dxa"/>
          </w:tcPr>
          <w:p w14:paraId="3BA9477C" w14:textId="77777777" w:rsidR="00273F7D" w:rsidRPr="00157223" w:rsidRDefault="00273F7D" w:rsidP="00273F7D">
            <w:pPr>
              <w:rPr>
                <w:ins w:id="2502" w:author="Arjan Kloosterboer" w:date="2017-09-22T04:10:00Z"/>
                <w:rFonts w:eastAsia="Batang"/>
                <w:sz w:val="18"/>
                <w:szCs w:val="18"/>
              </w:rPr>
            </w:pPr>
            <w:ins w:id="2503" w:author="Arjan Kloosterboer" w:date="2017-09-22T04:10:00Z">
              <w:r w:rsidRPr="00157223">
                <w:rPr>
                  <w:rFonts w:eastAsia="Batang"/>
                  <w:sz w:val="18"/>
                  <w:szCs w:val="18"/>
                </w:rPr>
                <w:t>WOZ-WAARDE</w:t>
              </w:r>
            </w:ins>
          </w:p>
        </w:tc>
        <w:tc>
          <w:tcPr>
            <w:tcW w:w="2105" w:type="dxa"/>
          </w:tcPr>
          <w:p w14:paraId="68283311" w14:textId="77777777" w:rsidR="00273F7D" w:rsidRDefault="00273F7D" w:rsidP="00273F7D">
            <w:pPr>
              <w:rPr>
                <w:ins w:id="2504" w:author="Arjan Kloosterboer" w:date="2017-09-22T04:10:00Z"/>
                <w:rFonts w:eastAsia="Batang"/>
                <w:sz w:val="18"/>
                <w:szCs w:val="18"/>
              </w:rPr>
            </w:pPr>
            <w:ins w:id="2505" w:author="Arjan Kloosterboer" w:date="2017-09-22T04:10:00Z">
              <w:r>
                <w:rPr>
                  <w:rFonts w:eastAsia="Batang"/>
                  <w:sz w:val="18"/>
                  <w:szCs w:val="18"/>
                </w:rPr>
                <w:t>WOZ</w:t>
              </w:r>
            </w:ins>
          </w:p>
        </w:tc>
        <w:tc>
          <w:tcPr>
            <w:tcW w:w="3261" w:type="dxa"/>
          </w:tcPr>
          <w:p w14:paraId="693BF6E7" w14:textId="7D9B6B59" w:rsidR="00273F7D" w:rsidRDefault="00273F7D" w:rsidP="00273F7D">
            <w:pPr>
              <w:rPr>
                <w:ins w:id="2506" w:author="Arjan Kloosterboer" w:date="2017-09-22T04:10:00Z"/>
                <w:rFonts w:eastAsia="Batang"/>
                <w:sz w:val="18"/>
                <w:szCs w:val="18"/>
              </w:rPr>
            </w:pPr>
          </w:p>
        </w:tc>
      </w:tr>
      <w:tr w:rsidR="00273F7D" w:rsidRPr="004924C1" w14:paraId="3D57D16F" w14:textId="77777777" w:rsidTr="00273F7D">
        <w:trPr>
          <w:ins w:id="2507" w:author="Arjan Kloosterboer" w:date="2017-09-22T04:10:00Z"/>
        </w:trPr>
        <w:tc>
          <w:tcPr>
            <w:tcW w:w="3922" w:type="dxa"/>
          </w:tcPr>
          <w:p w14:paraId="7A283294" w14:textId="5B31B584" w:rsidR="00273F7D" w:rsidRPr="00157223" w:rsidRDefault="00273F7D" w:rsidP="00273F7D">
            <w:pPr>
              <w:rPr>
                <w:ins w:id="2508" w:author="Arjan Kloosterboer" w:date="2017-09-22T04:10:00Z"/>
                <w:rFonts w:eastAsia="Batang"/>
                <w:sz w:val="18"/>
                <w:szCs w:val="18"/>
              </w:rPr>
            </w:pPr>
            <w:ins w:id="2509" w:author="Arjan Kloosterboer" w:date="2017-09-22T04:10:00Z">
              <w:r w:rsidRPr="00157223">
                <w:rPr>
                  <w:rFonts w:eastAsia="Batang"/>
                  <w:sz w:val="18"/>
                  <w:szCs w:val="18"/>
                </w:rPr>
                <w:t>BESLUIT</w:t>
              </w:r>
              <w:r w:rsidR="00B523D4">
                <w:rPr>
                  <w:rFonts w:eastAsia="Batang"/>
                  <w:sz w:val="18"/>
                  <w:szCs w:val="18"/>
                </w:rPr>
                <w:t xml:space="preserve"> (ALS OBJECT)</w:t>
              </w:r>
            </w:ins>
          </w:p>
        </w:tc>
        <w:tc>
          <w:tcPr>
            <w:tcW w:w="2105" w:type="dxa"/>
          </w:tcPr>
          <w:p w14:paraId="73295771" w14:textId="77777777" w:rsidR="00273F7D" w:rsidRDefault="00273F7D" w:rsidP="00273F7D">
            <w:pPr>
              <w:rPr>
                <w:ins w:id="2510" w:author="Arjan Kloosterboer" w:date="2017-09-22T04:10:00Z"/>
                <w:rFonts w:eastAsia="Batang"/>
                <w:sz w:val="18"/>
                <w:szCs w:val="18"/>
              </w:rPr>
            </w:pPr>
            <w:ins w:id="2511" w:author="Arjan Kloosterboer" w:date="2017-09-22T04:10:00Z">
              <w:r>
                <w:rPr>
                  <w:rFonts w:eastAsia="Batang"/>
                  <w:sz w:val="18"/>
                  <w:szCs w:val="18"/>
                </w:rPr>
                <w:t>Zaken</w:t>
              </w:r>
            </w:ins>
          </w:p>
        </w:tc>
        <w:tc>
          <w:tcPr>
            <w:tcW w:w="3261" w:type="dxa"/>
          </w:tcPr>
          <w:p w14:paraId="140C77AD" w14:textId="30A7A71E" w:rsidR="00273F7D" w:rsidRDefault="004924C1" w:rsidP="00273F7D">
            <w:pPr>
              <w:rPr>
                <w:ins w:id="2512" w:author="Arjan Kloosterboer" w:date="2017-09-22T04:10:00Z"/>
                <w:rFonts w:eastAsia="Batang"/>
                <w:sz w:val="18"/>
                <w:szCs w:val="18"/>
              </w:rPr>
            </w:pPr>
            <w:ins w:id="2513" w:author="Arjan Kloosterboer" w:date="2017-09-22T04:10:00Z">
              <w:r>
                <w:rPr>
                  <w:rFonts w:eastAsia="Batang"/>
                  <w:sz w:val="18"/>
                  <w:szCs w:val="18"/>
                </w:rPr>
                <w:t xml:space="preserve">Naam gewijzigd, zie par. </w:t>
              </w:r>
              <w:r>
                <w:rPr>
                  <w:rFonts w:eastAsia="Batang"/>
                  <w:sz w:val="18"/>
                  <w:szCs w:val="18"/>
                </w:rPr>
                <w:fldChar w:fldCharType="begin"/>
              </w:r>
              <w:r>
                <w:rPr>
                  <w:rFonts w:eastAsia="Batang"/>
                  <w:sz w:val="18"/>
                  <w:szCs w:val="18"/>
                </w:rPr>
                <w:instrText xml:space="preserve"> REF _Ref477374205 \r \h </w:instrText>
              </w:r>
              <w:r>
                <w:rPr>
                  <w:rFonts w:eastAsia="Batang"/>
                  <w:sz w:val="18"/>
                  <w:szCs w:val="18"/>
                </w:rPr>
              </w:r>
              <w:r>
                <w:rPr>
                  <w:rFonts w:eastAsia="Batang"/>
                  <w:sz w:val="18"/>
                  <w:szCs w:val="18"/>
                </w:rPr>
                <w:fldChar w:fldCharType="separate"/>
              </w:r>
              <w:r w:rsidR="001D4541">
                <w:rPr>
                  <w:rFonts w:eastAsia="Batang"/>
                  <w:sz w:val="18"/>
                  <w:szCs w:val="18"/>
                </w:rPr>
                <w:t>2.9.3</w:t>
              </w:r>
              <w:r>
                <w:rPr>
                  <w:rFonts w:eastAsia="Batang"/>
                  <w:sz w:val="18"/>
                  <w:szCs w:val="18"/>
                </w:rPr>
                <w:fldChar w:fldCharType="end"/>
              </w:r>
            </w:ins>
          </w:p>
        </w:tc>
      </w:tr>
      <w:tr w:rsidR="00273F7D" w:rsidRPr="004924C1" w14:paraId="7F40959F" w14:textId="77777777" w:rsidTr="00273F7D">
        <w:trPr>
          <w:ins w:id="2514" w:author="Arjan Kloosterboer" w:date="2017-09-22T04:10:00Z"/>
        </w:trPr>
        <w:tc>
          <w:tcPr>
            <w:tcW w:w="3922" w:type="dxa"/>
          </w:tcPr>
          <w:p w14:paraId="6D0A61E5" w14:textId="2A0DEE65" w:rsidR="00273F7D" w:rsidRPr="00157223" w:rsidRDefault="00273F7D" w:rsidP="00273F7D">
            <w:pPr>
              <w:rPr>
                <w:ins w:id="2515" w:author="Arjan Kloosterboer" w:date="2017-09-22T04:10:00Z"/>
                <w:rFonts w:eastAsia="Batang"/>
                <w:sz w:val="18"/>
                <w:szCs w:val="18"/>
              </w:rPr>
            </w:pPr>
            <w:ins w:id="2516" w:author="Arjan Kloosterboer" w:date="2017-09-22T04:10:00Z">
              <w:r w:rsidRPr="00157223">
                <w:rPr>
                  <w:rFonts w:eastAsia="Batang"/>
                  <w:sz w:val="18"/>
                  <w:szCs w:val="18"/>
                </w:rPr>
                <w:t xml:space="preserve">ENKELVOUDIG </w:t>
              </w:r>
              <w:r>
                <w:rPr>
                  <w:rFonts w:eastAsia="Batang"/>
                  <w:sz w:val="18"/>
                  <w:szCs w:val="18"/>
                </w:rPr>
                <w:t>INFORMATIEOBJECT</w:t>
              </w:r>
              <w:r w:rsidR="00B523D4">
                <w:rPr>
                  <w:rFonts w:eastAsia="Batang"/>
                  <w:sz w:val="18"/>
                  <w:szCs w:val="18"/>
                </w:rPr>
                <w:t xml:space="preserve"> (ALS OBJECT)</w:t>
              </w:r>
            </w:ins>
          </w:p>
        </w:tc>
        <w:tc>
          <w:tcPr>
            <w:tcW w:w="2105" w:type="dxa"/>
          </w:tcPr>
          <w:p w14:paraId="425A6E79" w14:textId="77777777" w:rsidR="00273F7D" w:rsidRDefault="00273F7D" w:rsidP="00273F7D">
            <w:pPr>
              <w:rPr>
                <w:ins w:id="2517" w:author="Arjan Kloosterboer" w:date="2017-09-22T04:10:00Z"/>
                <w:rFonts w:eastAsia="Batang"/>
                <w:sz w:val="18"/>
                <w:szCs w:val="18"/>
              </w:rPr>
            </w:pPr>
            <w:ins w:id="2518" w:author="Arjan Kloosterboer" w:date="2017-09-22T04:10:00Z">
              <w:r>
                <w:rPr>
                  <w:rFonts w:eastAsia="Batang"/>
                  <w:sz w:val="18"/>
                  <w:szCs w:val="18"/>
                </w:rPr>
                <w:t>Zaken</w:t>
              </w:r>
            </w:ins>
          </w:p>
        </w:tc>
        <w:tc>
          <w:tcPr>
            <w:tcW w:w="3261" w:type="dxa"/>
          </w:tcPr>
          <w:p w14:paraId="224D0188" w14:textId="11F56F11" w:rsidR="00273F7D" w:rsidRDefault="004924C1" w:rsidP="00273F7D">
            <w:pPr>
              <w:rPr>
                <w:ins w:id="2519" w:author="Arjan Kloosterboer" w:date="2017-09-22T04:10:00Z"/>
                <w:rFonts w:eastAsia="Batang"/>
                <w:sz w:val="18"/>
                <w:szCs w:val="18"/>
              </w:rPr>
            </w:pPr>
            <w:ins w:id="2520" w:author="Arjan Kloosterboer" w:date="2017-09-22T04:10:00Z">
              <w:r>
                <w:rPr>
                  <w:rFonts w:eastAsia="Batang"/>
                  <w:sz w:val="18"/>
                  <w:szCs w:val="18"/>
                </w:rPr>
                <w:t xml:space="preserve">Naam gewijzigd, zie par. </w:t>
              </w:r>
              <w:r>
                <w:rPr>
                  <w:rFonts w:eastAsia="Batang"/>
                  <w:sz w:val="18"/>
                  <w:szCs w:val="18"/>
                </w:rPr>
                <w:fldChar w:fldCharType="begin"/>
              </w:r>
              <w:r>
                <w:rPr>
                  <w:rFonts w:eastAsia="Batang"/>
                  <w:sz w:val="18"/>
                  <w:szCs w:val="18"/>
                </w:rPr>
                <w:instrText xml:space="preserve"> REF _Ref477374205 \r \h </w:instrText>
              </w:r>
              <w:r>
                <w:rPr>
                  <w:rFonts w:eastAsia="Batang"/>
                  <w:sz w:val="18"/>
                  <w:szCs w:val="18"/>
                </w:rPr>
              </w:r>
              <w:r>
                <w:rPr>
                  <w:rFonts w:eastAsia="Batang"/>
                  <w:sz w:val="18"/>
                  <w:szCs w:val="18"/>
                </w:rPr>
                <w:fldChar w:fldCharType="separate"/>
              </w:r>
              <w:r w:rsidR="001D4541">
                <w:rPr>
                  <w:rFonts w:eastAsia="Batang"/>
                  <w:sz w:val="18"/>
                  <w:szCs w:val="18"/>
                </w:rPr>
                <w:t>2.9.3</w:t>
              </w:r>
              <w:r>
                <w:rPr>
                  <w:rFonts w:eastAsia="Batang"/>
                  <w:sz w:val="18"/>
                  <w:szCs w:val="18"/>
                </w:rPr>
                <w:fldChar w:fldCharType="end"/>
              </w:r>
            </w:ins>
          </w:p>
        </w:tc>
      </w:tr>
      <w:tr w:rsidR="00273F7D" w:rsidRPr="004924C1" w14:paraId="16FDCAFB" w14:textId="77777777" w:rsidTr="00273F7D">
        <w:trPr>
          <w:ins w:id="2521" w:author="Arjan Kloosterboer" w:date="2017-09-22T04:10:00Z"/>
        </w:trPr>
        <w:tc>
          <w:tcPr>
            <w:tcW w:w="3922" w:type="dxa"/>
          </w:tcPr>
          <w:p w14:paraId="6BB8DF15" w14:textId="3E27243D" w:rsidR="00273F7D" w:rsidRPr="00273F7D" w:rsidRDefault="00273F7D" w:rsidP="00273F7D">
            <w:pPr>
              <w:rPr>
                <w:ins w:id="2522" w:author="Arjan Kloosterboer" w:date="2017-09-22T04:10:00Z"/>
                <w:rFonts w:eastAsia="Batang"/>
                <w:sz w:val="18"/>
                <w:szCs w:val="18"/>
              </w:rPr>
            </w:pPr>
            <w:ins w:id="2523" w:author="Arjan Kloosterboer" w:date="2017-09-22T04:10:00Z">
              <w:r w:rsidRPr="00273F7D">
                <w:rPr>
                  <w:rFonts w:eastAsia="Batang"/>
                  <w:sz w:val="18"/>
                  <w:szCs w:val="18"/>
                </w:rPr>
                <w:t>KLANTCONTACT</w:t>
              </w:r>
              <w:r w:rsidR="00B523D4">
                <w:rPr>
                  <w:rFonts w:eastAsia="Batang"/>
                  <w:sz w:val="18"/>
                  <w:szCs w:val="18"/>
                </w:rPr>
                <w:t xml:space="preserve"> (ALS OBJECT)</w:t>
              </w:r>
            </w:ins>
          </w:p>
        </w:tc>
        <w:tc>
          <w:tcPr>
            <w:tcW w:w="2105" w:type="dxa"/>
          </w:tcPr>
          <w:p w14:paraId="2E531F3E" w14:textId="2EF9EB3D" w:rsidR="00273F7D" w:rsidRDefault="00273F7D" w:rsidP="00273F7D">
            <w:pPr>
              <w:rPr>
                <w:ins w:id="2524" w:author="Arjan Kloosterboer" w:date="2017-09-22T04:10:00Z"/>
                <w:rFonts w:eastAsia="Batang"/>
                <w:sz w:val="18"/>
                <w:szCs w:val="18"/>
              </w:rPr>
            </w:pPr>
            <w:ins w:id="2525" w:author="Arjan Kloosterboer" w:date="2017-09-22T04:10:00Z">
              <w:r>
                <w:rPr>
                  <w:rFonts w:eastAsia="Batang"/>
                  <w:sz w:val="18"/>
                  <w:szCs w:val="18"/>
                </w:rPr>
                <w:t>Zaken</w:t>
              </w:r>
            </w:ins>
          </w:p>
        </w:tc>
        <w:tc>
          <w:tcPr>
            <w:tcW w:w="3261" w:type="dxa"/>
          </w:tcPr>
          <w:p w14:paraId="45E255AE" w14:textId="77777777" w:rsidR="00273F7D" w:rsidRDefault="00273F7D" w:rsidP="00273F7D">
            <w:pPr>
              <w:rPr>
                <w:ins w:id="2526" w:author="Arjan Kloosterboer" w:date="2017-09-22T04:10:00Z"/>
                <w:rFonts w:eastAsia="Batang"/>
                <w:sz w:val="18"/>
                <w:szCs w:val="18"/>
              </w:rPr>
            </w:pPr>
            <w:ins w:id="2527" w:author="Arjan Kloosterboer" w:date="2017-09-22T04:10:00Z">
              <w:r>
                <w:rPr>
                  <w:rFonts w:eastAsia="Batang"/>
                  <w:sz w:val="18"/>
                  <w:szCs w:val="18"/>
                </w:rPr>
                <w:t>Toegevoegd</w:t>
              </w:r>
            </w:ins>
          </w:p>
        </w:tc>
      </w:tr>
      <w:tr w:rsidR="00273F7D" w14:paraId="73CE442E" w14:textId="77777777" w:rsidTr="00273F7D">
        <w:trPr>
          <w:ins w:id="2528" w:author="Arjan Kloosterboer" w:date="2017-09-22T04:10:00Z"/>
        </w:trPr>
        <w:tc>
          <w:tcPr>
            <w:tcW w:w="3922" w:type="dxa"/>
          </w:tcPr>
          <w:p w14:paraId="2160BFB3" w14:textId="12F42D73" w:rsidR="00273F7D" w:rsidRPr="00157223" w:rsidRDefault="00273F7D" w:rsidP="00273F7D">
            <w:pPr>
              <w:rPr>
                <w:ins w:id="2529" w:author="Arjan Kloosterboer" w:date="2017-09-22T04:10:00Z"/>
                <w:rFonts w:eastAsia="Batang"/>
                <w:sz w:val="18"/>
                <w:szCs w:val="18"/>
              </w:rPr>
            </w:pPr>
            <w:ins w:id="2530" w:author="Arjan Kloosterboer" w:date="2017-09-22T04:10:00Z">
              <w:r w:rsidRPr="00157223">
                <w:rPr>
                  <w:rFonts w:eastAsia="Batang"/>
                  <w:sz w:val="18"/>
                  <w:szCs w:val="18"/>
                </w:rPr>
                <w:t>MEDEWERKER</w:t>
              </w:r>
              <w:r w:rsidR="00B523D4">
                <w:rPr>
                  <w:rFonts w:eastAsia="Batang"/>
                  <w:sz w:val="18"/>
                  <w:szCs w:val="18"/>
                </w:rPr>
                <w:t xml:space="preserve"> (ALS OBJECT)</w:t>
              </w:r>
            </w:ins>
          </w:p>
        </w:tc>
        <w:tc>
          <w:tcPr>
            <w:tcW w:w="2105" w:type="dxa"/>
          </w:tcPr>
          <w:p w14:paraId="17A6F891" w14:textId="77777777" w:rsidR="00273F7D" w:rsidRDefault="00273F7D" w:rsidP="00273F7D">
            <w:pPr>
              <w:rPr>
                <w:ins w:id="2531" w:author="Arjan Kloosterboer" w:date="2017-09-22T04:10:00Z"/>
                <w:rFonts w:eastAsia="Batang"/>
                <w:sz w:val="18"/>
                <w:szCs w:val="18"/>
              </w:rPr>
            </w:pPr>
            <w:ins w:id="2532" w:author="Arjan Kloosterboer" w:date="2017-09-22T04:10:00Z">
              <w:r>
                <w:rPr>
                  <w:rFonts w:eastAsia="Batang"/>
                  <w:sz w:val="18"/>
                  <w:szCs w:val="18"/>
                </w:rPr>
                <w:t>Zaken</w:t>
              </w:r>
            </w:ins>
          </w:p>
        </w:tc>
        <w:tc>
          <w:tcPr>
            <w:tcW w:w="3261" w:type="dxa"/>
          </w:tcPr>
          <w:p w14:paraId="7B9A918A" w14:textId="5071A52F" w:rsidR="00273F7D" w:rsidRDefault="004924C1" w:rsidP="00273F7D">
            <w:pPr>
              <w:rPr>
                <w:ins w:id="2533" w:author="Arjan Kloosterboer" w:date="2017-09-22T04:10:00Z"/>
                <w:rFonts w:eastAsia="Batang"/>
                <w:sz w:val="18"/>
                <w:szCs w:val="18"/>
              </w:rPr>
            </w:pPr>
            <w:ins w:id="2534" w:author="Arjan Kloosterboer" w:date="2017-09-22T04:10:00Z">
              <w:r>
                <w:rPr>
                  <w:rFonts w:eastAsia="Batang"/>
                  <w:sz w:val="18"/>
                  <w:szCs w:val="18"/>
                </w:rPr>
                <w:t xml:space="preserve">Naam gewijzigd, zie par. </w:t>
              </w:r>
              <w:r>
                <w:rPr>
                  <w:rFonts w:eastAsia="Batang"/>
                  <w:sz w:val="18"/>
                  <w:szCs w:val="18"/>
                </w:rPr>
                <w:fldChar w:fldCharType="begin"/>
              </w:r>
              <w:r>
                <w:rPr>
                  <w:rFonts w:eastAsia="Batang"/>
                  <w:sz w:val="18"/>
                  <w:szCs w:val="18"/>
                </w:rPr>
                <w:instrText xml:space="preserve"> REF _Ref477374205 \r \h </w:instrText>
              </w:r>
              <w:r>
                <w:rPr>
                  <w:rFonts w:eastAsia="Batang"/>
                  <w:sz w:val="18"/>
                  <w:szCs w:val="18"/>
                </w:rPr>
              </w:r>
              <w:r>
                <w:rPr>
                  <w:rFonts w:eastAsia="Batang"/>
                  <w:sz w:val="18"/>
                  <w:szCs w:val="18"/>
                </w:rPr>
                <w:fldChar w:fldCharType="separate"/>
              </w:r>
              <w:r w:rsidR="001D4541">
                <w:rPr>
                  <w:rFonts w:eastAsia="Batang"/>
                  <w:sz w:val="18"/>
                  <w:szCs w:val="18"/>
                </w:rPr>
                <w:t>2.9.3</w:t>
              </w:r>
              <w:r>
                <w:rPr>
                  <w:rFonts w:eastAsia="Batang"/>
                  <w:sz w:val="18"/>
                  <w:szCs w:val="18"/>
                </w:rPr>
                <w:fldChar w:fldCharType="end"/>
              </w:r>
            </w:ins>
          </w:p>
        </w:tc>
      </w:tr>
      <w:tr w:rsidR="00273F7D" w14:paraId="4D078F2F" w14:textId="77777777" w:rsidTr="00273F7D">
        <w:trPr>
          <w:ins w:id="2535" w:author="Arjan Kloosterboer" w:date="2017-09-22T04:10:00Z"/>
        </w:trPr>
        <w:tc>
          <w:tcPr>
            <w:tcW w:w="3922" w:type="dxa"/>
          </w:tcPr>
          <w:p w14:paraId="4B1A8C06" w14:textId="45684B00" w:rsidR="00273F7D" w:rsidRPr="00157223" w:rsidRDefault="00273F7D" w:rsidP="00273F7D">
            <w:pPr>
              <w:rPr>
                <w:ins w:id="2536" w:author="Arjan Kloosterboer" w:date="2017-09-22T04:10:00Z"/>
                <w:rFonts w:eastAsia="Batang"/>
                <w:sz w:val="18"/>
                <w:szCs w:val="18"/>
              </w:rPr>
            </w:pPr>
            <w:ins w:id="2537" w:author="Arjan Kloosterboer" w:date="2017-09-22T04:10:00Z">
              <w:r w:rsidRPr="00157223">
                <w:rPr>
                  <w:rFonts w:eastAsia="Batang"/>
                  <w:sz w:val="18"/>
                  <w:szCs w:val="18"/>
                </w:rPr>
                <w:t>ORGANISATORISCHE EENHEID</w:t>
              </w:r>
              <w:r w:rsidR="00B523D4">
                <w:rPr>
                  <w:rFonts w:eastAsia="Batang"/>
                  <w:sz w:val="18"/>
                  <w:szCs w:val="18"/>
                </w:rPr>
                <w:t xml:space="preserve"> (ALS OBJECT)</w:t>
              </w:r>
            </w:ins>
          </w:p>
        </w:tc>
        <w:tc>
          <w:tcPr>
            <w:tcW w:w="2105" w:type="dxa"/>
          </w:tcPr>
          <w:p w14:paraId="547AB0FF" w14:textId="77777777" w:rsidR="00273F7D" w:rsidRDefault="00273F7D" w:rsidP="00273F7D">
            <w:pPr>
              <w:rPr>
                <w:ins w:id="2538" w:author="Arjan Kloosterboer" w:date="2017-09-22T04:10:00Z"/>
                <w:rFonts w:eastAsia="Batang"/>
                <w:sz w:val="18"/>
                <w:szCs w:val="18"/>
              </w:rPr>
            </w:pPr>
            <w:ins w:id="2539" w:author="Arjan Kloosterboer" w:date="2017-09-22T04:10:00Z">
              <w:r>
                <w:rPr>
                  <w:rFonts w:eastAsia="Batang"/>
                  <w:sz w:val="18"/>
                  <w:szCs w:val="18"/>
                </w:rPr>
                <w:t>Zaken</w:t>
              </w:r>
            </w:ins>
          </w:p>
        </w:tc>
        <w:tc>
          <w:tcPr>
            <w:tcW w:w="3261" w:type="dxa"/>
          </w:tcPr>
          <w:p w14:paraId="01E51948" w14:textId="1252AC67" w:rsidR="00273F7D" w:rsidRDefault="004924C1" w:rsidP="00273F7D">
            <w:pPr>
              <w:rPr>
                <w:ins w:id="2540" w:author="Arjan Kloosterboer" w:date="2017-09-22T04:10:00Z"/>
                <w:rFonts w:eastAsia="Batang"/>
                <w:sz w:val="18"/>
                <w:szCs w:val="18"/>
              </w:rPr>
            </w:pPr>
            <w:ins w:id="2541" w:author="Arjan Kloosterboer" w:date="2017-09-22T04:10:00Z">
              <w:r>
                <w:rPr>
                  <w:rFonts w:eastAsia="Batang"/>
                  <w:sz w:val="18"/>
                  <w:szCs w:val="18"/>
                </w:rPr>
                <w:t xml:space="preserve">Naam gewijzigd, zie par. </w:t>
              </w:r>
              <w:r>
                <w:rPr>
                  <w:rFonts w:eastAsia="Batang"/>
                  <w:sz w:val="18"/>
                  <w:szCs w:val="18"/>
                </w:rPr>
                <w:fldChar w:fldCharType="begin"/>
              </w:r>
              <w:r>
                <w:rPr>
                  <w:rFonts w:eastAsia="Batang"/>
                  <w:sz w:val="18"/>
                  <w:szCs w:val="18"/>
                </w:rPr>
                <w:instrText xml:space="preserve"> REF _Ref477374205 \r \h </w:instrText>
              </w:r>
              <w:r>
                <w:rPr>
                  <w:rFonts w:eastAsia="Batang"/>
                  <w:sz w:val="18"/>
                  <w:szCs w:val="18"/>
                </w:rPr>
              </w:r>
              <w:r>
                <w:rPr>
                  <w:rFonts w:eastAsia="Batang"/>
                  <w:sz w:val="18"/>
                  <w:szCs w:val="18"/>
                </w:rPr>
                <w:fldChar w:fldCharType="separate"/>
              </w:r>
              <w:r w:rsidR="001D4541">
                <w:rPr>
                  <w:rFonts w:eastAsia="Batang"/>
                  <w:sz w:val="18"/>
                  <w:szCs w:val="18"/>
                </w:rPr>
                <w:t>2.9.3</w:t>
              </w:r>
              <w:r>
                <w:rPr>
                  <w:rFonts w:eastAsia="Batang"/>
                  <w:sz w:val="18"/>
                  <w:szCs w:val="18"/>
                </w:rPr>
                <w:fldChar w:fldCharType="end"/>
              </w:r>
            </w:ins>
          </w:p>
        </w:tc>
      </w:tr>
      <w:tr w:rsidR="00273F7D" w14:paraId="724C7C6A" w14:textId="77777777" w:rsidTr="00273F7D">
        <w:trPr>
          <w:ins w:id="2542" w:author="Arjan Kloosterboer" w:date="2017-09-22T04:10:00Z"/>
        </w:trPr>
        <w:tc>
          <w:tcPr>
            <w:tcW w:w="3922" w:type="dxa"/>
          </w:tcPr>
          <w:p w14:paraId="360CE87A" w14:textId="2E936A97" w:rsidR="00273F7D" w:rsidRPr="00157223" w:rsidRDefault="00273F7D" w:rsidP="00273F7D">
            <w:pPr>
              <w:rPr>
                <w:ins w:id="2543" w:author="Arjan Kloosterboer" w:date="2017-09-22T04:10:00Z"/>
                <w:rFonts w:eastAsia="Batang"/>
                <w:sz w:val="18"/>
                <w:szCs w:val="18"/>
              </w:rPr>
            </w:pPr>
            <w:ins w:id="2544" w:author="Arjan Kloosterboer" w:date="2017-09-22T04:10:00Z">
              <w:r>
                <w:rPr>
                  <w:rFonts w:eastAsia="Batang"/>
                  <w:sz w:val="18"/>
                  <w:szCs w:val="18"/>
                </w:rPr>
                <w:t>SAMENGESTELD INFORMATIEOBJECT</w:t>
              </w:r>
              <w:r w:rsidR="00B523D4">
                <w:rPr>
                  <w:rFonts w:eastAsia="Batang"/>
                  <w:sz w:val="18"/>
                  <w:szCs w:val="18"/>
                </w:rPr>
                <w:t xml:space="preserve"> (ALS OBJECT)</w:t>
              </w:r>
            </w:ins>
          </w:p>
        </w:tc>
        <w:tc>
          <w:tcPr>
            <w:tcW w:w="2105" w:type="dxa"/>
          </w:tcPr>
          <w:p w14:paraId="283F581A" w14:textId="77777777" w:rsidR="00273F7D" w:rsidRDefault="00273F7D" w:rsidP="00273F7D">
            <w:pPr>
              <w:rPr>
                <w:ins w:id="2545" w:author="Arjan Kloosterboer" w:date="2017-09-22T04:10:00Z"/>
                <w:rFonts w:eastAsia="Batang"/>
                <w:sz w:val="18"/>
                <w:szCs w:val="18"/>
              </w:rPr>
            </w:pPr>
            <w:ins w:id="2546" w:author="Arjan Kloosterboer" w:date="2017-09-22T04:10:00Z">
              <w:r>
                <w:rPr>
                  <w:rFonts w:eastAsia="Batang"/>
                  <w:sz w:val="18"/>
                  <w:szCs w:val="18"/>
                </w:rPr>
                <w:t>Zaken</w:t>
              </w:r>
            </w:ins>
          </w:p>
        </w:tc>
        <w:tc>
          <w:tcPr>
            <w:tcW w:w="3261" w:type="dxa"/>
          </w:tcPr>
          <w:p w14:paraId="2123B7BC" w14:textId="65189DAB" w:rsidR="00273F7D" w:rsidRDefault="004924C1" w:rsidP="00273F7D">
            <w:pPr>
              <w:rPr>
                <w:ins w:id="2547" w:author="Arjan Kloosterboer" w:date="2017-09-22T04:10:00Z"/>
                <w:rFonts w:eastAsia="Batang"/>
                <w:sz w:val="18"/>
                <w:szCs w:val="18"/>
              </w:rPr>
            </w:pPr>
            <w:ins w:id="2548" w:author="Arjan Kloosterboer" w:date="2017-09-22T04:10:00Z">
              <w:r>
                <w:rPr>
                  <w:rFonts w:eastAsia="Batang"/>
                  <w:sz w:val="18"/>
                  <w:szCs w:val="18"/>
                </w:rPr>
                <w:t xml:space="preserve">Naam gewijzigd, zie par. </w:t>
              </w:r>
              <w:r>
                <w:rPr>
                  <w:rFonts w:eastAsia="Batang"/>
                  <w:sz w:val="18"/>
                  <w:szCs w:val="18"/>
                </w:rPr>
                <w:fldChar w:fldCharType="begin"/>
              </w:r>
              <w:r>
                <w:rPr>
                  <w:rFonts w:eastAsia="Batang"/>
                  <w:sz w:val="18"/>
                  <w:szCs w:val="18"/>
                </w:rPr>
                <w:instrText xml:space="preserve"> REF _Ref477374205 \r \h </w:instrText>
              </w:r>
              <w:r>
                <w:rPr>
                  <w:rFonts w:eastAsia="Batang"/>
                  <w:sz w:val="18"/>
                  <w:szCs w:val="18"/>
                </w:rPr>
              </w:r>
              <w:r>
                <w:rPr>
                  <w:rFonts w:eastAsia="Batang"/>
                  <w:sz w:val="18"/>
                  <w:szCs w:val="18"/>
                </w:rPr>
                <w:fldChar w:fldCharType="separate"/>
              </w:r>
              <w:r w:rsidR="001D4541">
                <w:rPr>
                  <w:rFonts w:eastAsia="Batang"/>
                  <w:sz w:val="18"/>
                  <w:szCs w:val="18"/>
                </w:rPr>
                <w:t>2.9.3</w:t>
              </w:r>
              <w:r>
                <w:rPr>
                  <w:rFonts w:eastAsia="Batang"/>
                  <w:sz w:val="18"/>
                  <w:szCs w:val="18"/>
                </w:rPr>
                <w:fldChar w:fldCharType="end"/>
              </w:r>
            </w:ins>
          </w:p>
        </w:tc>
      </w:tr>
      <w:tr w:rsidR="00273F7D" w14:paraId="03531ADE" w14:textId="77777777" w:rsidTr="00273F7D">
        <w:trPr>
          <w:ins w:id="2549" w:author="Arjan Kloosterboer" w:date="2017-09-22T04:10:00Z"/>
        </w:trPr>
        <w:tc>
          <w:tcPr>
            <w:tcW w:w="3922" w:type="dxa"/>
          </w:tcPr>
          <w:p w14:paraId="7B4DD588" w14:textId="7C06394F" w:rsidR="00273F7D" w:rsidRPr="00157223" w:rsidRDefault="00273F7D" w:rsidP="00273F7D">
            <w:pPr>
              <w:rPr>
                <w:ins w:id="2550" w:author="Arjan Kloosterboer" w:date="2017-09-22T04:10:00Z"/>
                <w:rFonts w:eastAsia="Batang"/>
                <w:sz w:val="18"/>
                <w:szCs w:val="18"/>
              </w:rPr>
            </w:pPr>
            <w:ins w:id="2551" w:author="Arjan Kloosterboer" w:date="2017-09-22T04:10:00Z">
              <w:r w:rsidRPr="00157223">
                <w:rPr>
                  <w:rFonts w:eastAsia="Batang"/>
                  <w:sz w:val="18"/>
                  <w:szCs w:val="18"/>
                </w:rPr>
                <w:t>STATUS</w:t>
              </w:r>
              <w:r w:rsidR="00B523D4">
                <w:rPr>
                  <w:rFonts w:eastAsia="Batang"/>
                  <w:sz w:val="18"/>
                  <w:szCs w:val="18"/>
                </w:rPr>
                <w:t xml:space="preserve"> (ALS OBJECT)</w:t>
              </w:r>
            </w:ins>
          </w:p>
        </w:tc>
        <w:tc>
          <w:tcPr>
            <w:tcW w:w="2105" w:type="dxa"/>
          </w:tcPr>
          <w:p w14:paraId="7405B951" w14:textId="77777777" w:rsidR="00273F7D" w:rsidRDefault="00273F7D" w:rsidP="00273F7D">
            <w:pPr>
              <w:rPr>
                <w:ins w:id="2552" w:author="Arjan Kloosterboer" w:date="2017-09-22T04:10:00Z"/>
                <w:rFonts w:eastAsia="Batang"/>
                <w:sz w:val="18"/>
                <w:szCs w:val="18"/>
              </w:rPr>
            </w:pPr>
            <w:ins w:id="2553" w:author="Arjan Kloosterboer" w:date="2017-09-22T04:10:00Z">
              <w:r>
                <w:rPr>
                  <w:rFonts w:eastAsia="Batang"/>
                  <w:sz w:val="18"/>
                  <w:szCs w:val="18"/>
                </w:rPr>
                <w:t>Zaken</w:t>
              </w:r>
            </w:ins>
          </w:p>
        </w:tc>
        <w:tc>
          <w:tcPr>
            <w:tcW w:w="3261" w:type="dxa"/>
          </w:tcPr>
          <w:p w14:paraId="1AA33C75" w14:textId="5DFEE1CC" w:rsidR="00273F7D" w:rsidRDefault="004924C1" w:rsidP="00273F7D">
            <w:pPr>
              <w:rPr>
                <w:ins w:id="2554" w:author="Arjan Kloosterboer" w:date="2017-09-22T04:10:00Z"/>
                <w:rFonts w:eastAsia="Batang"/>
                <w:sz w:val="18"/>
                <w:szCs w:val="18"/>
              </w:rPr>
            </w:pPr>
            <w:ins w:id="2555" w:author="Arjan Kloosterboer" w:date="2017-09-22T04:10:00Z">
              <w:r>
                <w:rPr>
                  <w:rFonts w:eastAsia="Batang"/>
                  <w:sz w:val="18"/>
                  <w:szCs w:val="18"/>
                </w:rPr>
                <w:t xml:space="preserve">Naam gewijzigd, zie par. </w:t>
              </w:r>
              <w:r>
                <w:rPr>
                  <w:rFonts w:eastAsia="Batang"/>
                  <w:sz w:val="18"/>
                  <w:szCs w:val="18"/>
                </w:rPr>
                <w:fldChar w:fldCharType="begin"/>
              </w:r>
              <w:r>
                <w:rPr>
                  <w:rFonts w:eastAsia="Batang"/>
                  <w:sz w:val="18"/>
                  <w:szCs w:val="18"/>
                </w:rPr>
                <w:instrText xml:space="preserve"> REF _Ref477374205 \r \h </w:instrText>
              </w:r>
              <w:r>
                <w:rPr>
                  <w:rFonts w:eastAsia="Batang"/>
                  <w:sz w:val="18"/>
                  <w:szCs w:val="18"/>
                </w:rPr>
              </w:r>
              <w:r>
                <w:rPr>
                  <w:rFonts w:eastAsia="Batang"/>
                  <w:sz w:val="18"/>
                  <w:szCs w:val="18"/>
                </w:rPr>
                <w:fldChar w:fldCharType="separate"/>
              </w:r>
              <w:r w:rsidR="001D4541">
                <w:rPr>
                  <w:rFonts w:eastAsia="Batang"/>
                  <w:sz w:val="18"/>
                  <w:szCs w:val="18"/>
                </w:rPr>
                <w:t>2.9.3</w:t>
              </w:r>
              <w:r>
                <w:rPr>
                  <w:rFonts w:eastAsia="Batang"/>
                  <w:sz w:val="18"/>
                  <w:szCs w:val="18"/>
                </w:rPr>
                <w:fldChar w:fldCharType="end"/>
              </w:r>
            </w:ins>
          </w:p>
        </w:tc>
      </w:tr>
      <w:bookmarkEnd w:id="2352"/>
    </w:tbl>
    <w:p w14:paraId="2FE9B1F6" w14:textId="763CB5E2" w:rsidR="00273F7D" w:rsidRDefault="00273F7D" w:rsidP="0044638F">
      <w:pPr>
        <w:rPr>
          <w:ins w:id="2556" w:author="Arjan Kloosterboer" w:date="2017-09-22T04:10:00Z"/>
          <w:lang w:val="nl-NL"/>
        </w:rPr>
      </w:pPr>
    </w:p>
    <w:p w14:paraId="58201C53" w14:textId="1766F28D" w:rsidR="00E96FB6" w:rsidRDefault="00E96FB6" w:rsidP="00E96FB6">
      <w:pPr>
        <w:pStyle w:val="Kop3"/>
        <w:rPr>
          <w:ins w:id="2557" w:author="Arjan Kloosterboer" w:date="2017-09-22T04:10:00Z"/>
          <w:lang w:val="nl-NL"/>
        </w:rPr>
      </w:pPr>
      <w:bookmarkStart w:id="2558" w:name="_Toc493816591"/>
      <w:ins w:id="2559" w:author="Arjan Kloosterboer" w:date="2017-09-22T04:10:00Z">
        <w:r>
          <w:rPr>
            <w:lang w:val="nl-NL"/>
          </w:rPr>
          <w:t>Attribuutsoorten van de specialisaties van OBJECT</w:t>
        </w:r>
        <w:bookmarkEnd w:id="2558"/>
      </w:ins>
    </w:p>
    <w:p w14:paraId="62EB8AE6" w14:textId="3A9F1EE1" w:rsidR="00E96FB6" w:rsidRDefault="00E96FB6" w:rsidP="00E96FB6">
      <w:pPr>
        <w:rPr>
          <w:ins w:id="2560" w:author="Arjan Kloosterboer" w:date="2017-09-22T04:10:00Z"/>
          <w:lang w:val="nl-NL"/>
        </w:rPr>
      </w:pPr>
      <w:ins w:id="2561" w:author="Arjan Kloosterboer" w:date="2017-09-22T04:10:00Z">
        <w:r>
          <w:rPr>
            <w:lang w:val="nl-NL"/>
          </w:rPr>
          <w:t xml:space="preserve">De van een specialisatie deel uitmakende attribuutsoorten zijn enkel bedoeld om een dergelijk object te kunnen duiden; welk object is het en bestaat het nog? Hiervoor volstaat de identificatie (bijvoorbeeld het BSN van een Natuurlijk persoon), eventuele secundaire identificaties (zoals naam, adres en geboortedatum van die Natuurlijk persoon) en ontstaans- en vervaldatum (zoals geboorte- en overlijdendatum van die Natuurlijk persoon). Alle specialisaties zijn hierop kritisch beschouwd en waar nodig zijn de attribuutsoorten hierop aangepast. </w:t>
        </w:r>
        <w:r w:rsidR="005F3BCC">
          <w:rPr>
            <w:lang w:val="nl-NL"/>
          </w:rPr>
          <w:t>Tevens zijn de attribuutsoorten aangepast op versie 3 van het RSGB.</w:t>
        </w:r>
        <w:r>
          <w:rPr>
            <w:lang w:val="nl-NL"/>
          </w:rPr>
          <w:t xml:space="preserve"> </w:t>
        </w:r>
      </w:ins>
    </w:p>
    <w:p w14:paraId="6F6FEA94" w14:textId="4E9E51E8" w:rsidR="00E96FB6" w:rsidRDefault="00FE351F" w:rsidP="00E96FB6">
      <w:pPr>
        <w:pStyle w:val="Kop3"/>
        <w:rPr>
          <w:ins w:id="2562" w:author="Arjan Kloosterboer" w:date="2017-09-22T04:10:00Z"/>
          <w:lang w:val="nl-NL"/>
        </w:rPr>
      </w:pPr>
      <w:bookmarkStart w:id="2563" w:name="_Ref477374205"/>
      <w:bookmarkStart w:id="2564" w:name="_Toc493816592"/>
      <w:ins w:id="2565" w:author="Arjan Kloosterboer" w:date="2017-09-22T04:10:00Z">
        <w:r>
          <w:rPr>
            <w:lang w:val="nl-NL"/>
          </w:rPr>
          <w:t>S</w:t>
        </w:r>
        <w:r w:rsidR="00E96FB6">
          <w:rPr>
            <w:lang w:val="nl-NL"/>
          </w:rPr>
          <w:t>pecialisaties van OBJECT</w:t>
        </w:r>
        <w:r>
          <w:rPr>
            <w:lang w:val="nl-NL"/>
          </w:rPr>
          <w:t xml:space="preserve"> zijnde RGBZ-objecttypen</w:t>
        </w:r>
        <w:bookmarkEnd w:id="2563"/>
        <w:bookmarkEnd w:id="2564"/>
      </w:ins>
    </w:p>
    <w:p w14:paraId="13B44706" w14:textId="3EB76B43" w:rsidR="00E96FB6" w:rsidRDefault="00A0345F" w:rsidP="00E96FB6">
      <w:pPr>
        <w:rPr>
          <w:ins w:id="2566" w:author="Arjan Kloosterboer" w:date="2017-09-22T04:10:00Z"/>
          <w:lang w:val="nl-NL"/>
        </w:rPr>
      </w:pPr>
      <w:ins w:id="2567" w:author="Arjan Kloosterboer" w:date="2017-09-22T04:10:00Z">
        <w:r>
          <w:rPr>
            <w:lang w:val="nl-NL"/>
          </w:rPr>
          <w:t xml:space="preserve">Enkele van de specialisaties van OBJECT betreffen objecttypen die ook elders in het RGBZ zijn opgenomen, zoals BESLUIT en MEDEWERKER. Deze objecttypen komen zodoende twee maal in het RGBZ </w:t>
        </w:r>
        <w:r w:rsidR="00B523D4">
          <w:rPr>
            <w:lang w:val="nl-NL"/>
          </w:rPr>
          <w:t xml:space="preserve">1.0 </w:t>
        </w:r>
        <w:r>
          <w:rPr>
            <w:lang w:val="nl-NL"/>
          </w:rPr>
          <w:t xml:space="preserve">voor: het eigenlijke objecttype </w:t>
        </w:r>
        <w:r w:rsidR="00B523D4">
          <w:rPr>
            <w:lang w:val="nl-NL"/>
          </w:rPr>
          <w:t xml:space="preserve">en als specialisatie van OBJECT, zonder enig verband tot elkaar. Dit is onwenselijk en derhalve aangpast. Het is evenwel niet mogelijk om het  eigenlijke objecttype tevens een specialisatie van OBJECT te doen zijn. In de praktijk is hiervan in de meeste gevallen geen sprake. Dit treedt pas op indien een desbetreffend object onderwerp is van een zaak. Als specialisaties van OBJECT zijn derhalve de bestaande objecttypen gehandhaafd maar met in de </w:t>
        </w:r>
        <w:r w:rsidR="00B523D4">
          <w:rPr>
            <w:lang w:val="nl-NL"/>
          </w:rPr>
          <w:lastRenderedPageBreak/>
          <w:t xml:space="preserve">naam de toevoeging ‘(ALS OBJECT)’, zonder attributen en met een 1-op-1-relatie naar het eigenlijke objecttype (die gezien vanuit het eigenlijke objecttype optioneel is). Een voorbeeld is ‘BESLUIT (ALS OBJECT)’ met de relatiesoort ‘BESLUIT (ALS OBJECT) is BESLUIT’. Dit is doorgevoerd voor alle specialisaties van OBJECT die ontleend zijn aan het RGBZ (zie par. </w:t>
        </w:r>
        <w:r w:rsidR="00B523D4">
          <w:rPr>
            <w:lang w:val="nl-NL"/>
          </w:rPr>
          <w:fldChar w:fldCharType="begin"/>
        </w:r>
        <w:r w:rsidR="00B523D4">
          <w:rPr>
            <w:lang w:val="nl-NL"/>
          </w:rPr>
          <w:instrText xml:space="preserve"> REF _Ref477374086 \r \h </w:instrText>
        </w:r>
        <w:r w:rsidR="00B523D4">
          <w:rPr>
            <w:lang w:val="nl-NL"/>
          </w:rPr>
        </w:r>
        <w:r w:rsidR="00B523D4">
          <w:rPr>
            <w:lang w:val="nl-NL"/>
          </w:rPr>
          <w:fldChar w:fldCharType="separate"/>
        </w:r>
        <w:r w:rsidR="001D4541">
          <w:rPr>
            <w:lang w:val="nl-NL"/>
          </w:rPr>
          <w:t>2.9.1</w:t>
        </w:r>
        <w:r w:rsidR="00B523D4">
          <w:rPr>
            <w:lang w:val="nl-NL"/>
          </w:rPr>
          <w:fldChar w:fldCharType="end"/>
        </w:r>
        <w:r w:rsidR="00B523D4">
          <w:rPr>
            <w:lang w:val="nl-NL"/>
          </w:rPr>
          <w:t xml:space="preserve">). </w:t>
        </w:r>
      </w:ins>
    </w:p>
    <w:p w14:paraId="38184ED0" w14:textId="35188F2E" w:rsidR="00465C73" w:rsidRDefault="00465C73" w:rsidP="00465C73">
      <w:pPr>
        <w:pStyle w:val="Kop3"/>
        <w:rPr>
          <w:ins w:id="2568" w:author="Arjan Kloosterboer" w:date="2017-09-22T04:10:00Z"/>
          <w:lang w:val="nl-NL"/>
        </w:rPr>
      </w:pPr>
      <w:bookmarkStart w:id="2569" w:name="_Toc493816593"/>
      <w:ins w:id="2570" w:author="Arjan Kloosterboer" w:date="2017-09-22T04:10:00Z">
        <w:r>
          <w:rPr>
            <w:lang w:val="nl-NL"/>
          </w:rPr>
          <w:t>Toegevoegde en vervallen attribuutsoorten</w:t>
        </w:r>
        <w:bookmarkEnd w:id="2569"/>
      </w:ins>
    </w:p>
    <w:p w14:paraId="7C42B90D" w14:textId="58AD3B96" w:rsidR="00571D75" w:rsidRDefault="00465C73" w:rsidP="00E96FB6">
      <w:pPr>
        <w:rPr>
          <w:ins w:id="2571" w:author="Arjan Kloosterboer" w:date="2017-09-22T04:10:00Z"/>
          <w:lang w:val="nl-NL"/>
        </w:rPr>
      </w:pPr>
      <w:ins w:id="2572" w:author="Arjan Kloosterboer" w:date="2017-09-22T04:10:00Z">
        <w:r>
          <w:rPr>
            <w:lang w:val="nl-NL"/>
          </w:rPr>
          <w:t xml:space="preserve">Toegevoegd is de attribuutsoort ‘Object-URI’ en vervallen zijn de attribuutsoorten ‘Identificatie’ en ‘Objecttype’. </w:t>
        </w:r>
        <w:r w:rsidR="00571D75">
          <w:rPr>
            <w:lang w:val="nl-NL"/>
          </w:rPr>
          <w:br/>
          <w:t xml:space="preserve">De attribuutsoort ‘Object-URI’ is toegevoegd om het mogelijk te maken m.b.v. Linked-Data-technieken </w:t>
        </w:r>
        <w:r w:rsidR="00571D75" w:rsidRPr="00571D75">
          <w:rPr>
            <w:lang w:val="nl-NL"/>
          </w:rPr>
          <w:t>informatie over het object te verkrijgen, ongeacht waar d</w:t>
        </w:r>
        <w:r w:rsidR="00571D75">
          <w:rPr>
            <w:lang w:val="nl-NL"/>
          </w:rPr>
          <w:t>eze informatie</w:t>
        </w:r>
        <w:r w:rsidR="00571D75" w:rsidRPr="00571D75">
          <w:rPr>
            <w:lang w:val="nl-NL"/>
          </w:rPr>
          <w:t xml:space="preserve"> zich bevindt</w:t>
        </w:r>
        <w:r w:rsidR="00571D75">
          <w:rPr>
            <w:lang w:val="nl-NL"/>
          </w:rPr>
          <w:t>.</w:t>
        </w:r>
        <w:r w:rsidR="00571D75">
          <w:rPr>
            <w:lang w:val="nl-NL"/>
          </w:rPr>
          <w:br/>
        </w:r>
        <w:r w:rsidR="00C43973">
          <w:rPr>
            <w:lang w:val="nl-NL"/>
          </w:rPr>
          <w:t xml:space="preserve">De attribuutsoorten ‘Identificatie’ en ‘Objecttype’ waren zgn. afgeleide attributen. </w:t>
        </w:r>
        <w:r w:rsidR="00DB2DB2">
          <w:rPr>
            <w:lang w:val="nl-NL"/>
          </w:rPr>
          <w:t xml:space="preserve">Deze passen we alleen toe als er een functionele behoefte is aan een dergelijk gegeven en de afleiding daarvan complex is. Dit is niet van toepassing op de vervallen attribuutsoorten. </w:t>
        </w:r>
        <w:r w:rsidR="007805D0">
          <w:rPr>
            <w:lang w:val="nl-NL"/>
          </w:rPr>
          <w:t>De attribuutsoort ‘Identificatie’ representeerde de unieke aanduiding van de ‘specialisaties’. Deze is overbodig, de unieke aanduiding van OBJECT is de unieke aanduiding van de desbetreffende ‘specialisatie’.</w:t>
        </w:r>
      </w:ins>
    </w:p>
    <w:p w14:paraId="4AD875A3" w14:textId="77777777" w:rsidR="00DB2DB2" w:rsidRPr="00B209BD" w:rsidRDefault="00DB2DB2" w:rsidP="00DB2DB2">
      <w:pPr>
        <w:widowControl w:val="0"/>
        <w:autoSpaceDE w:val="0"/>
        <w:autoSpaceDN w:val="0"/>
        <w:adjustRightInd w:val="0"/>
        <w:spacing w:before="240" w:after="60" w:line="240" w:lineRule="auto"/>
        <w:outlineLvl w:val="3"/>
        <w:rPr>
          <w:ins w:id="2573" w:author="Arjan Kloosterboer" w:date="2017-09-22T04:10:00Z"/>
          <w:rFonts w:ascii="Arial" w:eastAsia="Times New Roman" w:hAnsi="Arial" w:cs="Arial"/>
          <w:b/>
          <w:color w:val="000000"/>
          <w:sz w:val="24"/>
          <w:szCs w:val="24"/>
        </w:rPr>
      </w:pPr>
      <w:bookmarkStart w:id="2574" w:name="BKM_D1E33A47_6322_4B28_B353_9C2F42235200"/>
      <w:ins w:id="2575" w:author="Arjan Kloosterboer" w:date="2017-09-22T04:10:00Z">
        <w:r w:rsidRPr="00B209BD">
          <w:rPr>
            <w:rFonts w:ascii="Arial" w:eastAsia="Times New Roman" w:hAnsi="Arial" w:cs="Arial"/>
            <w:b/>
            <w:color w:val="000000"/>
            <w:sz w:val="24"/>
            <w:szCs w:val="24"/>
          </w:rPr>
          <w:t>«Attribuutsoort» Object-URI</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DB2DB2" w14:paraId="63ECA0E3" w14:textId="77777777" w:rsidTr="0081002A">
        <w:trPr>
          <w:trHeight w:val="230"/>
          <w:ins w:id="2576"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6D25D8AF" w14:textId="77777777" w:rsidR="00DB2DB2" w:rsidRDefault="00DB2DB2" w:rsidP="00DB2DB2">
            <w:pPr>
              <w:spacing w:after="0"/>
              <w:rPr>
                <w:ins w:id="2577" w:author="Arjan Kloosterboer" w:date="2017-09-22T04:10:00Z"/>
                <w:rFonts w:ascii="Calibri" w:eastAsia="Times New Roman" w:hAnsi="Calibri" w:cs="Calibri"/>
                <w:color w:val="000000"/>
              </w:rPr>
            </w:pPr>
            <w:ins w:id="2578" w:author="Arjan Kloosterboer" w:date="2017-09-22T04:10:00Z">
              <w:r>
                <w:rPr>
                  <w:rFonts w:ascii="Calibri" w:eastAsia="Times New Roman" w:hAnsi="Calibri" w:cs="Calibri"/>
                  <w:b/>
                  <w:bCs/>
                  <w:color w:val="000000"/>
                </w:rPr>
                <w:t xml:space="preserve">Naam </w:t>
              </w:r>
            </w:ins>
          </w:p>
        </w:tc>
        <w:tc>
          <w:tcPr>
            <w:tcW w:w="4320" w:type="dxa"/>
            <w:tcBorders>
              <w:top w:val="nil"/>
              <w:left w:val="nil"/>
              <w:bottom w:val="nil"/>
              <w:right w:val="nil"/>
            </w:tcBorders>
            <w:tcMar>
              <w:top w:w="0" w:type="dxa"/>
              <w:left w:w="60" w:type="dxa"/>
              <w:bottom w:w="0" w:type="dxa"/>
              <w:right w:w="60" w:type="dxa"/>
            </w:tcMar>
          </w:tcPr>
          <w:p w14:paraId="5FF6B60C" w14:textId="77777777" w:rsidR="00DB2DB2" w:rsidRDefault="00DB2DB2" w:rsidP="00DB2DB2">
            <w:pPr>
              <w:spacing w:after="0"/>
              <w:rPr>
                <w:ins w:id="2579" w:author="Arjan Kloosterboer" w:date="2017-09-22T04:10:00Z"/>
                <w:rFonts w:ascii="Calibri" w:eastAsia="Times New Roman" w:hAnsi="Calibri" w:cs="Calibri"/>
                <w:color w:val="0F0F0F"/>
              </w:rPr>
            </w:pPr>
            <w:ins w:id="2580" w:author="Arjan Kloosterboer" w:date="2017-09-22T04:10:00Z">
              <w:r>
                <w:rPr>
                  <w:rFonts w:ascii="Calibri" w:eastAsia="Times New Roman" w:hAnsi="Calibri" w:cs="Calibri"/>
                  <w:color w:val="0F0F0F"/>
                </w:rPr>
                <w:t>Object-URI</w:t>
              </w:r>
            </w:ins>
          </w:p>
        </w:tc>
        <w:tc>
          <w:tcPr>
            <w:tcW w:w="1710" w:type="dxa"/>
            <w:tcBorders>
              <w:top w:val="nil"/>
              <w:left w:val="nil"/>
              <w:bottom w:val="nil"/>
              <w:right w:val="nil"/>
            </w:tcBorders>
            <w:tcMar>
              <w:top w:w="0" w:type="dxa"/>
              <w:left w:w="60" w:type="dxa"/>
              <w:bottom w:w="0" w:type="dxa"/>
              <w:right w:w="60" w:type="dxa"/>
            </w:tcMar>
          </w:tcPr>
          <w:p w14:paraId="16B2C999" w14:textId="6A9D03C5" w:rsidR="00DB2DB2" w:rsidRDefault="00DB2DB2" w:rsidP="00DB2DB2">
            <w:pPr>
              <w:spacing w:after="0"/>
              <w:jc w:val="right"/>
              <w:rPr>
                <w:ins w:id="2581" w:author="Arjan Kloosterboer" w:date="2017-09-22T04:10:00Z"/>
                <w:rFonts w:ascii="Calibri" w:eastAsia="Times New Roman" w:hAnsi="Calibri" w:cs="Calibri"/>
                <w:color w:val="0F0F0F"/>
              </w:rPr>
            </w:pPr>
          </w:p>
        </w:tc>
      </w:tr>
      <w:tr w:rsidR="00DB2DB2" w14:paraId="5A5393E7" w14:textId="77777777" w:rsidTr="0081002A">
        <w:trPr>
          <w:ins w:id="2582"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07E5080C" w14:textId="77777777" w:rsidR="00DB2DB2" w:rsidRDefault="00DB2DB2" w:rsidP="00DB2DB2">
            <w:pPr>
              <w:spacing w:after="0"/>
              <w:rPr>
                <w:ins w:id="2583" w:author="Arjan Kloosterboer" w:date="2017-09-22T04:10:00Z"/>
                <w:rFonts w:ascii="Calibri" w:eastAsia="Times New Roman" w:hAnsi="Calibri" w:cs="Calibri"/>
                <w:color w:val="000000"/>
              </w:rPr>
            </w:pPr>
            <w:ins w:id="2584" w:author="Arjan Kloosterboer" w:date="2017-09-22T04:10:00Z">
              <w:r>
                <w:rPr>
                  <w:rFonts w:ascii="Calibri" w:eastAsia="Times New Roman" w:hAnsi="Calibri" w:cs="Calibri"/>
                  <w:b/>
                  <w:bCs/>
                  <w:color w:val="000000"/>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78727731" w14:textId="77777777" w:rsidR="00DB2DB2" w:rsidRDefault="00DB2DB2" w:rsidP="00DB2DB2">
            <w:pPr>
              <w:spacing w:after="0"/>
              <w:rPr>
                <w:ins w:id="2585" w:author="Arjan Kloosterboer" w:date="2017-09-22T04:10:00Z"/>
                <w:rFonts w:ascii="Calibri" w:eastAsia="Times New Roman" w:hAnsi="Calibri" w:cs="Calibri"/>
                <w:color w:val="0F0F0F"/>
              </w:rPr>
            </w:pPr>
            <w:ins w:id="2586" w:author="Arjan Kloosterboer" w:date="2017-09-22T04:10:00Z">
              <w:r>
                <w:rPr>
                  <w:rFonts w:ascii="Calibri" w:eastAsia="Times New Roman" w:hAnsi="Calibri" w:cs="Calibri"/>
                  <w:color w:val="0F0F0F"/>
                </w:rPr>
                <w:t>KING</w:t>
              </w:r>
            </w:ins>
          </w:p>
        </w:tc>
      </w:tr>
      <w:tr w:rsidR="00DB2DB2" w14:paraId="30550EF2" w14:textId="77777777" w:rsidTr="0081002A">
        <w:trPr>
          <w:ins w:id="2587"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535DDD8F" w14:textId="77777777" w:rsidR="00DB2DB2" w:rsidRDefault="00DB2DB2" w:rsidP="00DB2DB2">
            <w:pPr>
              <w:spacing w:after="0"/>
              <w:rPr>
                <w:ins w:id="2588" w:author="Arjan Kloosterboer" w:date="2017-09-22T04:10:00Z"/>
                <w:rFonts w:ascii="Calibri" w:eastAsia="Times New Roman" w:hAnsi="Calibri" w:cs="Calibri"/>
                <w:color w:val="000000"/>
              </w:rPr>
            </w:pPr>
            <w:ins w:id="2589" w:author="Arjan Kloosterboer" w:date="2017-09-22T04:10:00Z">
              <w:r>
                <w:rPr>
                  <w:rFonts w:ascii="Calibri" w:eastAsia="Times New Roman" w:hAnsi="Calibri" w:cs="Calibri"/>
                  <w:b/>
                  <w:bCs/>
                  <w:color w:val="000000"/>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53098C37" w14:textId="77777777" w:rsidR="00DB2DB2" w:rsidRDefault="00DB2DB2" w:rsidP="00DB2DB2">
            <w:pPr>
              <w:spacing w:after="0"/>
              <w:rPr>
                <w:ins w:id="2590" w:author="Arjan Kloosterboer" w:date="2017-09-22T04:10:00Z"/>
                <w:rFonts w:ascii="Calibri" w:eastAsia="Times New Roman" w:hAnsi="Calibri" w:cs="Calibri"/>
                <w:color w:val="0F0F0F"/>
              </w:rPr>
            </w:pPr>
          </w:p>
        </w:tc>
      </w:tr>
      <w:tr w:rsidR="00DB2DB2" w:rsidRPr="00AE6939" w14:paraId="1E51781B" w14:textId="77777777" w:rsidTr="0081002A">
        <w:trPr>
          <w:ins w:id="2591"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4A2B2225" w14:textId="77777777" w:rsidR="00DB2DB2" w:rsidRDefault="00DB2DB2" w:rsidP="00DB2DB2">
            <w:pPr>
              <w:spacing w:after="0"/>
              <w:rPr>
                <w:ins w:id="2592" w:author="Arjan Kloosterboer" w:date="2017-09-22T04:10:00Z"/>
                <w:rFonts w:ascii="Calibri" w:eastAsia="Times New Roman" w:hAnsi="Calibri" w:cs="Calibri"/>
                <w:color w:val="000000"/>
              </w:rPr>
            </w:pPr>
            <w:ins w:id="2593" w:author="Arjan Kloosterboer" w:date="2017-09-22T04:10:00Z">
              <w:r>
                <w:rPr>
                  <w:rFonts w:ascii="Calibri" w:eastAsia="Times New Roman" w:hAnsi="Calibri" w:cs="Calibri"/>
                  <w:b/>
                  <w:bCs/>
                  <w:color w:val="000000"/>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73C9C32D" w14:textId="77777777" w:rsidR="00DB2DB2" w:rsidRPr="00DB2DB2" w:rsidRDefault="00DB2DB2" w:rsidP="00DB2DB2">
            <w:pPr>
              <w:spacing w:after="0"/>
              <w:rPr>
                <w:ins w:id="2594" w:author="Arjan Kloosterboer" w:date="2017-09-22T04:10:00Z"/>
                <w:rFonts w:ascii="Calibri" w:eastAsia="Times New Roman" w:hAnsi="Calibri" w:cs="Calibri"/>
                <w:color w:val="0F0F0F"/>
                <w:lang w:val="nl-NL"/>
              </w:rPr>
            </w:pPr>
            <w:ins w:id="2595" w:author="Arjan Kloosterboer" w:date="2017-09-22T04:10:00Z">
              <w:r w:rsidRPr="00DB2DB2">
                <w:rPr>
                  <w:rFonts w:ascii="Calibri" w:eastAsia="Times New Roman" w:hAnsi="Calibri" w:cs="Calibri"/>
                  <w:color w:val="000000"/>
                  <w:lang w:val="nl-NL"/>
                </w:rPr>
                <w:t>Benaming van de locatie op het internet waar informatie over het object beschikbaar is.</w:t>
              </w:r>
            </w:ins>
          </w:p>
        </w:tc>
      </w:tr>
      <w:tr w:rsidR="00DB2DB2" w14:paraId="56380372" w14:textId="77777777" w:rsidTr="0081002A">
        <w:trPr>
          <w:trHeight w:val="230"/>
          <w:ins w:id="2596"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367966DF" w14:textId="77777777" w:rsidR="00DB2DB2" w:rsidRDefault="00DB2DB2" w:rsidP="00DB2DB2">
            <w:pPr>
              <w:spacing w:after="0"/>
              <w:rPr>
                <w:ins w:id="2597" w:author="Arjan Kloosterboer" w:date="2017-09-22T04:10:00Z"/>
                <w:rFonts w:ascii="Calibri" w:eastAsia="Times New Roman" w:hAnsi="Calibri" w:cs="Calibri"/>
                <w:color w:val="000000"/>
              </w:rPr>
            </w:pPr>
            <w:ins w:id="2598" w:author="Arjan Kloosterboer" w:date="2017-09-22T04:10:00Z">
              <w:r>
                <w:rPr>
                  <w:rFonts w:ascii="Calibri" w:eastAsia="Times New Roman" w:hAnsi="Calibri" w:cs="Calibri"/>
                  <w:b/>
                  <w:bCs/>
                  <w:color w:val="000000"/>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6A6C424A" w14:textId="77777777" w:rsidR="00DB2DB2" w:rsidRDefault="00DB2DB2" w:rsidP="00DB2DB2">
            <w:pPr>
              <w:spacing w:after="0"/>
              <w:rPr>
                <w:ins w:id="2599" w:author="Arjan Kloosterboer" w:date="2017-09-22T04:10:00Z"/>
                <w:rFonts w:ascii="Calibri" w:eastAsia="Times New Roman" w:hAnsi="Calibri" w:cs="Calibri"/>
                <w:color w:val="0F0F0F"/>
              </w:rPr>
            </w:pPr>
            <w:ins w:id="2600" w:author="Arjan Kloosterboer" w:date="2017-09-22T04:10:00Z">
              <w:r>
                <w:rPr>
                  <w:rFonts w:ascii="Calibri" w:eastAsia="Times New Roman" w:hAnsi="Calibri" w:cs="Calibri"/>
                  <w:color w:val="0F0F0F"/>
                </w:rPr>
                <w:t>KING</w:t>
              </w:r>
            </w:ins>
          </w:p>
        </w:tc>
      </w:tr>
      <w:tr w:rsidR="00DB2DB2" w14:paraId="177FBC21" w14:textId="77777777" w:rsidTr="0081002A">
        <w:trPr>
          <w:ins w:id="2601"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3DE92234" w14:textId="77777777" w:rsidR="00DB2DB2" w:rsidRDefault="00DB2DB2" w:rsidP="00DB2DB2">
            <w:pPr>
              <w:spacing w:after="0"/>
              <w:rPr>
                <w:ins w:id="2602" w:author="Arjan Kloosterboer" w:date="2017-09-22T04:10:00Z"/>
                <w:rFonts w:ascii="Calibri" w:eastAsia="Times New Roman" w:hAnsi="Calibri" w:cs="Calibri"/>
                <w:color w:val="000000"/>
              </w:rPr>
            </w:pPr>
            <w:ins w:id="2603" w:author="Arjan Kloosterboer" w:date="2017-09-22T04:10:00Z">
              <w:r>
                <w:rPr>
                  <w:rFonts w:ascii="Calibri" w:eastAsia="Times New Roman" w:hAnsi="Calibri" w:cs="Calibri"/>
                  <w:b/>
                  <w:bCs/>
                  <w:color w:val="000000"/>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33D1ED0C" w14:textId="77777777" w:rsidR="00DB2DB2" w:rsidRDefault="00DB2DB2" w:rsidP="00DB2DB2">
            <w:pPr>
              <w:spacing w:after="0"/>
              <w:rPr>
                <w:ins w:id="2604" w:author="Arjan Kloosterboer" w:date="2017-09-22T04:10:00Z"/>
                <w:rFonts w:ascii="Calibri" w:eastAsia="Times New Roman" w:hAnsi="Calibri" w:cs="Calibri"/>
                <w:color w:val="0F0F0F"/>
              </w:rPr>
            </w:pPr>
            <w:ins w:id="2605" w:author="Arjan Kloosterboer" w:date="2017-09-22T04:10:00Z">
              <w:r>
                <w:rPr>
                  <w:rFonts w:ascii="Calibri" w:eastAsia="Times New Roman" w:hAnsi="Calibri" w:cs="Calibri"/>
                  <w:color w:val="0F0F0F"/>
                </w:rPr>
                <w:t>15-3-2017</w:t>
              </w:r>
            </w:ins>
          </w:p>
        </w:tc>
      </w:tr>
      <w:tr w:rsidR="00DB2DB2" w14:paraId="0CDBF749" w14:textId="77777777" w:rsidTr="0081002A">
        <w:trPr>
          <w:ins w:id="2606"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1A60FE81" w14:textId="77777777" w:rsidR="00DB2DB2" w:rsidRDefault="00DB2DB2" w:rsidP="00DB2DB2">
            <w:pPr>
              <w:spacing w:after="0"/>
              <w:rPr>
                <w:ins w:id="2607" w:author="Arjan Kloosterboer" w:date="2017-09-22T04:10:00Z"/>
                <w:rFonts w:ascii="Calibri" w:eastAsia="Times New Roman" w:hAnsi="Calibri" w:cs="Calibri"/>
                <w:color w:val="000000"/>
              </w:rPr>
            </w:pPr>
            <w:ins w:id="2608" w:author="Arjan Kloosterboer" w:date="2017-09-22T04:10:00Z">
              <w:r>
                <w:rPr>
                  <w:rFonts w:ascii="Calibri" w:eastAsia="Times New Roman" w:hAnsi="Calibri" w:cs="Calibri"/>
                  <w:b/>
                  <w:bCs/>
                  <w:color w:val="000000"/>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16105D67" w14:textId="77777777" w:rsidR="00DB2DB2" w:rsidRDefault="00DB2DB2" w:rsidP="00DB2DB2">
            <w:pPr>
              <w:spacing w:after="0"/>
              <w:rPr>
                <w:ins w:id="2609" w:author="Arjan Kloosterboer" w:date="2017-09-22T04:10:00Z"/>
                <w:rFonts w:ascii="Calibri" w:eastAsia="Times New Roman" w:hAnsi="Calibri" w:cs="Calibri"/>
                <w:color w:val="0F0F0F"/>
              </w:rPr>
            </w:pPr>
            <w:ins w:id="2610" w:author="Arjan Kloosterboer" w:date="2017-09-22T04:10:00Z">
              <w:r>
                <w:rPr>
                  <w:rFonts w:ascii="Calibri" w:eastAsia="Times New Roman" w:hAnsi="Calibri" w:cs="Calibri"/>
                  <w:color w:val="0F0F0F"/>
                </w:rPr>
                <w:t>URI</w:t>
              </w:r>
            </w:ins>
          </w:p>
        </w:tc>
      </w:tr>
      <w:tr w:rsidR="00DB2DB2" w14:paraId="05D25DF9" w14:textId="77777777" w:rsidTr="0081002A">
        <w:trPr>
          <w:trHeight w:val="230"/>
          <w:ins w:id="2611"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6DAA6E34" w14:textId="77777777" w:rsidR="00DB2DB2" w:rsidRDefault="00DB2DB2" w:rsidP="00DB2DB2">
            <w:pPr>
              <w:spacing w:after="0"/>
              <w:rPr>
                <w:ins w:id="2612" w:author="Arjan Kloosterboer" w:date="2017-09-22T04:10:00Z"/>
                <w:rFonts w:ascii="Calibri" w:eastAsia="Times New Roman" w:hAnsi="Calibri" w:cs="Calibri"/>
                <w:color w:val="000000"/>
              </w:rPr>
            </w:pPr>
            <w:ins w:id="2613" w:author="Arjan Kloosterboer" w:date="2017-09-22T04:10:00Z">
              <w:r>
                <w:rPr>
                  <w:rFonts w:ascii="Calibri" w:eastAsia="Times New Roman" w:hAnsi="Calibri" w:cs="Calibri"/>
                  <w:b/>
                  <w:bCs/>
                  <w:color w:val="000000"/>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3E52B40E" w14:textId="77777777" w:rsidR="00DB2DB2" w:rsidRDefault="00DB2DB2" w:rsidP="00DB2DB2">
            <w:pPr>
              <w:spacing w:after="0"/>
              <w:rPr>
                <w:ins w:id="2614" w:author="Arjan Kloosterboer" w:date="2017-09-22T04:10:00Z"/>
                <w:rFonts w:ascii="Calibri" w:eastAsia="Times New Roman" w:hAnsi="Calibri" w:cs="Calibri"/>
                <w:color w:val="0F0F0F"/>
              </w:rPr>
            </w:pPr>
          </w:p>
        </w:tc>
      </w:tr>
      <w:tr w:rsidR="00DB2DB2" w14:paraId="3E8E895D" w14:textId="77777777" w:rsidTr="0081002A">
        <w:trPr>
          <w:trHeight w:val="215"/>
          <w:ins w:id="2615"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726BC79C" w14:textId="77777777" w:rsidR="00DB2DB2" w:rsidRDefault="00DB2DB2" w:rsidP="00DB2DB2">
            <w:pPr>
              <w:spacing w:after="0"/>
              <w:rPr>
                <w:ins w:id="2616" w:author="Arjan Kloosterboer" w:date="2017-09-22T04:10:00Z"/>
                <w:rFonts w:ascii="Calibri" w:eastAsia="Times New Roman" w:hAnsi="Calibri" w:cs="Calibri"/>
                <w:color w:val="000000"/>
              </w:rPr>
            </w:pPr>
            <w:ins w:id="2617" w:author="Arjan Kloosterboer" w:date="2017-09-22T04:10:00Z">
              <w:r>
                <w:rPr>
                  <w:rFonts w:ascii="Calibri" w:eastAsia="Times New Roman" w:hAnsi="Calibri" w:cs="Calibri"/>
                  <w:b/>
                  <w:bCs/>
                  <w:color w:val="000000"/>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2BD5A7AE" w14:textId="77777777" w:rsidR="00DB2DB2" w:rsidRDefault="00DB2DB2" w:rsidP="00DB2DB2">
            <w:pPr>
              <w:spacing w:after="0"/>
              <w:rPr>
                <w:ins w:id="2618" w:author="Arjan Kloosterboer" w:date="2017-09-22T04:10:00Z"/>
                <w:rFonts w:ascii="Calibri" w:eastAsia="Times New Roman" w:hAnsi="Calibri" w:cs="Calibri"/>
                <w:color w:val="0F0F0F"/>
              </w:rPr>
            </w:pPr>
            <w:ins w:id="2619" w:author="Arjan Kloosterboer" w:date="2017-09-22T04:10:00Z">
              <w:r>
                <w:rPr>
                  <w:rFonts w:ascii="Calibri" w:eastAsia="Times New Roman" w:hAnsi="Calibri" w:cs="Calibri"/>
                  <w:color w:val="0F0F0F"/>
                </w:rPr>
                <w:t>Nee</w:t>
              </w:r>
            </w:ins>
          </w:p>
        </w:tc>
      </w:tr>
      <w:tr w:rsidR="00DB2DB2" w14:paraId="5E09F42F" w14:textId="77777777" w:rsidTr="0081002A">
        <w:trPr>
          <w:trHeight w:val="230"/>
          <w:ins w:id="2620"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7D3895BD" w14:textId="77777777" w:rsidR="00DB2DB2" w:rsidRDefault="00DB2DB2" w:rsidP="00DB2DB2">
            <w:pPr>
              <w:spacing w:after="0"/>
              <w:rPr>
                <w:ins w:id="2621" w:author="Arjan Kloosterboer" w:date="2017-09-22T04:10:00Z"/>
                <w:rFonts w:ascii="Calibri" w:eastAsia="Times New Roman" w:hAnsi="Calibri" w:cs="Calibri"/>
                <w:color w:val="000000"/>
              </w:rPr>
            </w:pPr>
            <w:ins w:id="2622" w:author="Arjan Kloosterboer" w:date="2017-09-22T04:10:00Z">
              <w:r>
                <w:rPr>
                  <w:rFonts w:ascii="Calibri" w:eastAsia="Times New Roman" w:hAnsi="Calibri" w:cs="Calibri"/>
                  <w:b/>
                  <w:bCs/>
                  <w:color w:val="000000"/>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7ED57582" w14:textId="77777777" w:rsidR="00DB2DB2" w:rsidRDefault="00DB2DB2" w:rsidP="00DB2DB2">
            <w:pPr>
              <w:spacing w:after="0"/>
              <w:rPr>
                <w:ins w:id="2623" w:author="Arjan Kloosterboer" w:date="2017-09-22T04:10:00Z"/>
                <w:rFonts w:ascii="Calibri" w:eastAsia="Times New Roman" w:hAnsi="Calibri" w:cs="Calibri"/>
                <w:color w:val="0F0F0F"/>
              </w:rPr>
            </w:pPr>
            <w:ins w:id="2624" w:author="Arjan Kloosterboer" w:date="2017-09-22T04:10:00Z">
              <w:r>
                <w:rPr>
                  <w:rFonts w:ascii="Calibri" w:eastAsia="Times New Roman" w:hAnsi="Calibri" w:cs="Calibri"/>
                  <w:color w:val="0F0F0F"/>
                </w:rPr>
                <w:t>Nee</w:t>
              </w:r>
            </w:ins>
          </w:p>
        </w:tc>
      </w:tr>
      <w:tr w:rsidR="00DB2DB2" w14:paraId="33BB0D56" w14:textId="77777777" w:rsidTr="0081002A">
        <w:trPr>
          <w:trHeight w:val="230"/>
          <w:ins w:id="2625"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3EE9A7EF" w14:textId="77777777" w:rsidR="00DB2DB2" w:rsidRDefault="00DB2DB2" w:rsidP="00DB2DB2">
            <w:pPr>
              <w:spacing w:after="0"/>
              <w:rPr>
                <w:ins w:id="2626" w:author="Arjan Kloosterboer" w:date="2017-09-22T04:10:00Z"/>
                <w:rFonts w:ascii="Calibri" w:eastAsia="Times New Roman" w:hAnsi="Calibri" w:cs="Calibri"/>
                <w:color w:val="000000"/>
              </w:rPr>
            </w:pPr>
            <w:ins w:id="2627" w:author="Arjan Kloosterboer" w:date="2017-09-22T04:10:00Z">
              <w:r>
                <w:rPr>
                  <w:rFonts w:ascii="Calibri" w:eastAsia="Times New Roman" w:hAnsi="Calibri" w:cs="Calibri"/>
                  <w:b/>
                  <w:bCs/>
                  <w:color w:val="000000"/>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24DC5524" w14:textId="77777777" w:rsidR="00DB2DB2" w:rsidRDefault="00DB2DB2" w:rsidP="00DB2DB2">
            <w:pPr>
              <w:spacing w:after="0"/>
              <w:rPr>
                <w:ins w:id="2628" w:author="Arjan Kloosterboer" w:date="2017-09-22T04:10:00Z"/>
                <w:rFonts w:ascii="Calibri" w:eastAsia="Times New Roman" w:hAnsi="Calibri" w:cs="Calibri"/>
                <w:color w:val="0F0F0F"/>
              </w:rPr>
            </w:pPr>
            <w:ins w:id="2629" w:author="Arjan Kloosterboer" w:date="2017-09-22T04:10:00Z">
              <w:r>
                <w:rPr>
                  <w:rFonts w:ascii="Calibri" w:eastAsia="Times New Roman" w:hAnsi="Calibri" w:cs="Calibri"/>
                  <w:color w:val="0F0F0F"/>
                </w:rPr>
                <w:t>Nee</w:t>
              </w:r>
            </w:ins>
          </w:p>
        </w:tc>
      </w:tr>
      <w:tr w:rsidR="00DB2DB2" w14:paraId="2A87C0E8" w14:textId="77777777" w:rsidTr="0081002A">
        <w:trPr>
          <w:ins w:id="2630"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29FB6C1E" w14:textId="77777777" w:rsidR="00DB2DB2" w:rsidRDefault="00DB2DB2" w:rsidP="00DB2DB2">
            <w:pPr>
              <w:spacing w:after="0"/>
              <w:rPr>
                <w:ins w:id="2631" w:author="Arjan Kloosterboer" w:date="2017-09-22T04:10:00Z"/>
                <w:rFonts w:ascii="Calibri" w:eastAsia="Times New Roman" w:hAnsi="Calibri" w:cs="Calibri"/>
                <w:color w:val="000000"/>
              </w:rPr>
            </w:pPr>
            <w:ins w:id="2632" w:author="Arjan Kloosterboer" w:date="2017-09-22T04:10:00Z">
              <w:r>
                <w:rPr>
                  <w:rFonts w:ascii="Calibri" w:eastAsia="Times New Roman" w:hAnsi="Calibri" w:cs="Calibri"/>
                  <w:b/>
                  <w:bCs/>
                  <w:color w:val="000000"/>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2D6F8681" w14:textId="77777777" w:rsidR="00DB2DB2" w:rsidRDefault="00DB2DB2" w:rsidP="00DB2DB2">
            <w:pPr>
              <w:spacing w:after="0"/>
              <w:rPr>
                <w:ins w:id="2633" w:author="Arjan Kloosterboer" w:date="2017-09-22T04:10:00Z"/>
                <w:rFonts w:ascii="Calibri" w:eastAsia="Times New Roman" w:hAnsi="Calibri" w:cs="Calibri"/>
                <w:color w:val="0F0F0F"/>
              </w:rPr>
            </w:pPr>
            <w:ins w:id="2634" w:author="Arjan Kloosterboer" w:date="2017-09-22T04:10:00Z">
              <w:r>
                <w:rPr>
                  <w:rFonts w:ascii="Calibri" w:eastAsia="Times New Roman" w:hAnsi="Calibri" w:cs="Calibri"/>
                  <w:color w:val="0F0F0F"/>
                </w:rPr>
                <w:t>Nee</w:t>
              </w:r>
            </w:ins>
          </w:p>
        </w:tc>
      </w:tr>
      <w:tr w:rsidR="00DB2DB2" w14:paraId="6004EFE3" w14:textId="77777777" w:rsidTr="0081002A">
        <w:trPr>
          <w:trHeight w:val="230"/>
          <w:ins w:id="2635"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3500470B" w14:textId="77777777" w:rsidR="00DB2DB2" w:rsidRDefault="00DB2DB2" w:rsidP="00DB2DB2">
            <w:pPr>
              <w:spacing w:after="0"/>
              <w:rPr>
                <w:ins w:id="2636" w:author="Arjan Kloosterboer" w:date="2017-09-22T04:10:00Z"/>
                <w:rFonts w:ascii="Calibri" w:eastAsia="Times New Roman" w:hAnsi="Calibri" w:cs="Calibri"/>
                <w:color w:val="000000"/>
              </w:rPr>
            </w:pPr>
            <w:ins w:id="2637" w:author="Arjan Kloosterboer" w:date="2017-09-22T04:10:00Z">
              <w:r>
                <w:rPr>
                  <w:rFonts w:ascii="Calibri" w:eastAsia="Times New Roman" w:hAnsi="Calibri" w:cs="Calibri"/>
                  <w:b/>
                  <w:bCs/>
                  <w:color w:val="000000"/>
                </w:rPr>
                <w:t>Kardinaliteit</w:t>
              </w:r>
            </w:ins>
          </w:p>
        </w:tc>
        <w:tc>
          <w:tcPr>
            <w:tcW w:w="6030" w:type="dxa"/>
            <w:gridSpan w:val="2"/>
            <w:tcBorders>
              <w:top w:val="nil"/>
              <w:left w:val="nil"/>
              <w:bottom w:val="nil"/>
              <w:right w:val="nil"/>
            </w:tcBorders>
            <w:tcMar>
              <w:top w:w="0" w:type="dxa"/>
              <w:left w:w="60" w:type="dxa"/>
              <w:bottom w:w="0" w:type="dxa"/>
              <w:right w:w="60" w:type="dxa"/>
            </w:tcMar>
          </w:tcPr>
          <w:p w14:paraId="66B244C4" w14:textId="77777777" w:rsidR="00DB2DB2" w:rsidRDefault="00DB2DB2" w:rsidP="00DB2DB2">
            <w:pPr>
              <w:spacing w:after="0"/>
              <w:rPr>
                <w:ins w:id="2638" w:author="Arjan Kloosterboer" w:date="2017-09-22T04:10:00Z"/>
                <w:rFonts w:ascii="Calibri" w:eastAsia="Times New Roman" w:hAnsi="Calibri" w:cs="Calibri"/>
                <w:color w:val="0F0F0F"/>
              </w:rPr>
            </w:pPr>
            <w:ins w:id="2639" w:author="Arjan Kloosterboer" w:date="2017-09-22T04:10:00Z">
              <w:r>
                <w:rPr>
                  <w:rFonts w:ascii="Calibri" w:eastAsia="Times New Roman" w:hAnsi="Calibri" w:cs="Calibri"/>
                  <w:color w:val="0F0F0F"/>
                </w:rPr>
                <w:t xml:space="preserve">0 </w:t>
              </w:r>
              <w:r>
                <w:rPr>
                  <w:rFonts w:ascii="Calibri" w:hAnsi="Calibri" w:cs="Calibri"/>
                  <w:color w:val="0F0F0F"/>
                </w:rPr>
                <w:t>–</w:t>
              </w:r>
              <w:r>
                <w:rPr>
                  <w:rFonts w:ascii="Calibri" w:eastAsia="Times New Roman" w:hAnsi="Calibri" w:cs="Calibri"/>
                  <w:color w:val="0F0F0F"/>
                </w:rPr>
                <w:t xml:space="preserve"> 1</w:t>
              </w:r>
            </w:ins>
          </w:p>
        </w:tc>
      </w:tr>
      <w:tr w:rsidR="00DB2DB2" w14:paraId="70DB5C84" w14:textId="77777777" w:rsidTr="0081002A">
        <w:trPr>
          <w:trHeight w:val="230"/>
          <w:ins w:id="2640"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3873CBC1" w14:textId="77777777" w:rsidR="00DB2DB2" w:rsidRDefault="00DB2DB2" w:rsidP="00DB2DB2">
            <w:pPr>
              <w:spacing w:after="0"/>
              <w:rPr>
                <w:ins w:id="2641" w:author="Arjan Kloosterboer" w:date="2017-09-22T04:10:00Z"/>
                <w:rFonts w:ascii="Calibri" w:eastAsia="Times New Roman" w:hAnsi="Calibri" w:cs="Calibri"/>
                <w:color w:val="000000"/>
              </w:rPr>
            </w:pPr>
            <w:ins w:id="2642" w:author="Arjan Kloosterboer" w:date="2017-09-22T04:10:00Z">
              <w:r>
                <w:rPr>
                  <w:rFonts w:ascii="Calibri" w:eastAsia="Times New Roman" w:hAnsi="Calibri" w:cs="Calibri"/>
                  <w:b/>
                  <w:bCs/>
                  <w:color w:val="000000"/>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4D5C815B" w14:textId="77777777" w:rsidR="00DB2DB2" w:rsidRDefault="00DB2DB2" w:rsidP="00DB2DB2">
            <w:pPr>
              <w:spacing w:after="0"/>
              <w:rPr>
                <w:ins w:id="2643" w:author="Arjan Kloosterboer" w:date="2017-09-22T04:10:00Z"/>
                <w:rFonts w:ascii="Calibri" w:eastAsia="Times New Roman" w:hAnsi="Calibri" w:cs="Calibri"/>
                <w:color w:val="0F0F0F"/>
              </w:rPr>
            </w:pPr>
            <w:ins w:id="2644" w:author="Arjan Kloosterboer" w:date="2017-09-22T04:10:00Z">
              <w:r>
                <w:rPr>
                  <w:rFonts w:ascii="Calibri" w:eastAsia="Times New Roman" w:hAnsi="Calibri" w:cs="Calibri"/>
                  <w:color w:val="0F0F0F"/>
                </w:rPr>
                <w:t>Gemeentelijk kerngegeven</w:t>
              </w:r>
            </w:ins>
          </w:p>
        </w:tc>
      </w:tr>
      <w:tr w:rsidR="00DB2DB2" w14:paraId="3CB5840F" w14:textId="77777777" w:rsidTr="0081002A">
        <w:trPr>
          <w:trHeight w:val="230"/>
          <w:ins w:id="2645"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2A7939B4" w14:textId="77777777" w:rsidR="00DB2DB2" w:rsidRDefault="00DB2DB2" w:rsidP="00DB2DB2">
            <w:pPr>
              <w:spacing w:after="0"/>
              <w:rPr>
                <w:ins w:id="2646" w:author="Arjan Kloosterboer" w:date="2017-09-22T04:10:00Z"/>
                <w:rFonts w:ascii="Calibri" w:eastAsia="Times New Roman" w:hAnsi="Calibri" w:cs="Calibri"/>
                <w:b/>
                <w:bCs/>
                <w:color w:val="000000"/>
              </w:rPr>
            </w:pPr>
            <w:ins w:id="2647" w:author="Arjan Kloosterboer" w:date="2017-09-22T04:10:00Z">
              <w:r>
                <w:rPr>
                  <w:rFonts w:ascii="Calibri" w:eastAsia="Times New Roman" w:hAnsi="Calibri" w:cs="Calibri"/>
                  <w:b/>
                  <w:bCs/>
                  <w:color w:val="000000"/>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07A76AB6" w14:textId="77777777" w:rsidR="00DB2DB2" w:rsidRDefault="00DB2DB2" w:rsidP="00DB2DB2">
            <w:pPr>
              <w:spacing w:after="0"/>
              <w:rPr>
                <w:ins w:id="2648" w:author="Arjan Kloosterboer" w:date="2017-09-22T04:10:00Z"/>
                <w:rFonts w:ascii="Calibri" w:eastAsia="Times New Roman" w:hAnsi="Calibri" w:cs="Calibri"/>
                <w:color w:val="0F0F0F"/>
              </w:rPr>
            </w:pPr>
          </w:p>
        </w:tc>
      </w:tr>
      <w:tr w:rsidR="00DB2DB2" w14:paraId="580E8CDD" w14:textId="77777777" w:rsidTr="0081002A">
        <w:trPr>
          <w:ins w:id="2649" w:author="Arjan Kloosterboer" w:date="2017-09-22T04:10:00Z"/>
        </w:trPr>
        <w:tc>
          <w:tcPr>
            <w:tcW w:w="9360" w:type="dxa"/>
            <w:gridSpan w:val="4"/>
            <w:tcBorders>
              <w:top w:val="nil"/>
              <w:left w:val="nil"/>
              <w:bottom w:val="nil"/>
              <w:right w:val="nil"/>
            </w:tcBorders>
            <w:tcMar>
              <w:top w:w="0" w:type="dxa"/>
              <w:left w:w="60" w:type="dxa"/>
              <w:bottom w:w="0" w:type="dxa"/>
              <w:right w:w="60" w:type="dxa"/>
            </w:tcMar>
          </w:tcPr>
          <w:p w14:paraId="1A981948" w14:textId="77777777" w:rsidR="00DB2DB2" w:rsidRDefault="00DB2DB2" w:rsidP="00DB2DB2">
            <w:pPr>
              <w:spacing w:after="0"/>
              <w:rPr>
                <w:ins w:id="2650" w:author="Arjan Kloosterboer" w:date="2017-09-22T04:10:00Z"/>
                <w:rFonts w:ascii="Calibri" w:eastAsia="Times New Roman" w:hAnsi="Calibri" w:cs="Calibri"/>
                <w:color w:val="0F0F0F"/>
              </w:rPr>
            </w:pPr>
            <w:ins w:id="2651" w:author="Arjan Kloosterboer" w:date="2017-09-22T04:10:00Z">
              <w:r>
                <w:rPr>
                  <w:rFonts w:ascii="Calibri" w:eastAsia="Times New Roman" w:hAnsi="Calibri" w:cs="Calibri"/>
                  <w:b/>
                  <w:bCs/>
                  <w:color w:val="0F0F0F"/>
                </w:rPr>
                <w:t>Toelichting</w:t>
              </w:r>
            </w:ins>
          </w:p>
        </w:tc>
      </w:tr>
      <w:tr w:rsidR="00DB2DB2" w:rsidRPr="00AE6939" w14:paraId="38186B8B" w14:textId="77777777" w:rsidTr="0081002A">
        <w:trPr>
          <w:ins w:id="2652" w:author="Arjan Kloosterboer" w:date="2017-09-22T04:10:00Z"/>
        </w:trPr>
        <w:tc>
          <w:tcPr>
            <w:tcW w:w="450" w:type="dxa"/>
            <w:tcBorders>
              <w:top w:val="nil"/>
              <w:left w:val="nil"/>
              <w:bottom w:val="nil"/>
              <w:right w:val="nil"/>
            </w:tcBorders>
            <w:tcMar>
              <w:top w:w="0" w:type="dxa"/>
              <w:left w:w="60" w:type="dxa"/>
              <w:bottom w:w="0" w:type="dxa"/>
              <w:right w:w="60" w:type="dxa"/>
            </w:tcMar>
          </w:tcPr>
          <w:p w14:paraId="413ECC7B" w14:textId="77777777" w:rsidR="00DB2DB2" w:rsidRDefault="00DB2DB2" w:rsidP="00DB2DB2">
            <w:pPr>
              <w:spacing w:after="0"/>
              <w:rPr>
                <w:ins w:id="2653" w:author="Arjan Kloosterboer" w:date="2017-09-22T04:10:00Z"/>
                <w:rFonts w:ascii="Calibri" w:eastAsia="Times New Roman" w:hAnsi="Calibri" w:cs="Calibri"/>
                <w:b/>
                <w:bCs/>
                <w:color w:val="0F0F0F"/>
              </w:rPr>
            </w:pPr>
          </w:p>
        </w:tc>
        <w:tc>
          <w:tcPr>
            <w:tcW w:w="8910" w:type="dxa"/>
            <w:gridSpan w:val="3"/>
            <w:tcBorders>
              <w:top w:val="nil"/>
              <w:left w:val="nil"/>
              <w:bottom w:val="nil"/>
              <w:right w:val="nil"/>
            </w:tcBorders>
            <w:tcMar>
              <w:top w:w="0" w:type="dxa"/>
              <w:left w:w="60" w:type="dxa"/>
              <w:bottom w:w="0" w:type="dxa"/>
              <w:right w:w="60" w:type="dxa"/>
            </w:tcMar>
          </w:tcPr>
          <w:p w14:paraId="21376E7E" w14:textId="77777777" w:rsidR="00DB2DB2" w:rsidRPr="00DB2DB2" w:rsidRDefault="00DB2DB2" w:rsidP="00DB2DB2">
            <w:pPr>
              <w:spacing w:after="0"/>
              <w:rPr>
                <w:ins w:id="2654" w:author="Arjan Kloosterboer" w:date="2017-09-22T04:10:00Z"/>
                <w:rFonts w:ascii="Calibri" w:eastAsia="Times New Roman" w:hAnsi="Calibri" w:cs="Calibri"/>
                <w:color w:val="0F0F0F"/>
                <w:lang w:val="nl-NL"/>
              </w:rPr>
            </w:pPr>
            <w:ins w:id="2655" w:author="Arjan Kloosterboer" w:date="2017-09-22T04:10:00Z">
              <w:r w:rsidRPr="00DB2DB2">
                <w:rPr>
                  <w:rFonts w:ascii="Calibri" w:eastAsia="Times New Roman" w:hAnsi="Calibri" w:cs="Calibri"/>
                  <w:color w:val="0F0F0F"/>
                  <w:lang w:val="nl-NL"/>
                </w:rPr>
                <w:t xml:space="preserve">Een waarde van dit attribuut verwijst naar de plek op internet waar infomatie over het object te vinden is. De URI maakt het mogelijk </w:t>
              </w:r>
              <w:bookmarkStart w:id="2656" w:name="_Hlk493744952"/>
              <w:r w:rsidRPr="00DB2DB2">
                <w:rPr>
                  <w:rFonts w:ascii="Calibri" w:eastAsia="Times New Roman" w:hAnsi="Calibri" w:cs="Calibri"/>
                  <w:color w:val="0F0F0F"/>
                  <w:lang w:val="nl-NL"/>
                </w:rPr>
                <w:t>informatie over het object te verkrijgen, ongeacht waar deze zich bevindt</w:t>
              </w:r>
              <w:bookmarkEnd w:id="2656"/>
              <w:r w:rsidRPr="00DB2DB2">
                <w:rPr>
                  <w:rFonts w:ascii="Calibri" w:eastAsia="Times New Roman" w:hAnsi="Calibri" w:cs="Calibri"/>
                  <w:color w:val="0F0F0F"/>
                  <w:lang w:val="nl-NL"/>
                </w:rPr>
                <w:t>, die met linked data standaarden wordt ontsloten. De waarde van de URI is voor zowel mensen als machines leesbaar en begrijpbaar.</w:t>
              </w:r>
            </w:ins>
          </w:p>
          <w:p w14:paraId="66968926" w14:textId="77777777" w:rsidR="00DB2DB2" w:rsidRPr="00DB2DB2" w:rsidRDefault="00DB2DB2" w:rsidP="00DB2DB2">
            <w:pPr>
              <w:spacing w:after="0"/>
              <w:rPr>
                <w:ins w:id="2657" w:author="Arjan Kloosterboer" w:date="2017-09-22T04:10:00Z"/>
                <w:rFonts w:ascii="Calibri" w:eastAsia="Times New Roman" w:hAnsi="Calibri" w:cs="Calibri"/>
                <w:color w:val="0F0F0F"/>
                <w:lang w:val="nl-NL"/>
              </w:rPr>
            </w:pPr>
            <w:ins w:id="2658" w:author="Arjan Kloosterboer" w:date="2017-09-22T04:10:00Z">
              <w:r w:rsidRPr="00DB2DB2">
                <w:rPr>
                  <w:rFonts w:ascii="Calibri" w:eastAsia="Times New Roman" w:hAnsi="Calibri" w:cs="Calibri"/>
                  <w:color w:val="0F0F0F"/>
                  <w:lang w:val="nl-NL"/>
                </w:rPr>
                <w:t>Voorbeeld (fictief):  http://brp.basisregistratie.nl/id/bsn/123456789</w:t>
              </w:r>
            </w:ins>
          </w:p>
        </w:tc>
        <w:bookmarkEnd w:id="2574"/>
      </w:tr>
    </w:tbl>
    <w:p w14:paraId="6E0B7F0A" w14:textId="3A65EC34" w:rsidR="00DB2DB2" w:rsidRDefault="00DB2DB2" w:rsidP="00E96FB6">
      <w:pPr>
        <w:rPr>
          <w:ins w:id="2659" w:author="Arjan Kloosterboer" w:date="2017-09-22T04:10:00Z"/>
          <w:lang w:val="nl-NL"/>
        </w:rPr>
      </w:pPr>
    </w:p>
    <w:p w14:paraId="536D1F40" w14:textId="77777777" w:rsidR="00974E8B" w:rsidRPr="007D699F" w:rsidRDefault="00974E8B" w:rsidP="00974E8B">
      <w:pPr>
        <w:pStyle w:val="Kop2"/>
        <w:rPr>
          <w:lang w:val="nl-NL"/>
        </w:rPr>
      </w:pPr>
      <w:bookmarkStart w:id="2660" w:name="_Toc493816594"/>
      <w:bookmarkStart w:id="2661" w:name="_Toc493816704"/>
      <w:r w:rsidRPr="007D699F">
        <w:rPr>
          <w:lang w:val="nl-NL"/>
        </w:rPr>
        <w:lastRenderedPageBreak/>
        <w:t>ORGANISATORISCHE EENHEID</w:t>
      </w:r>
      <w:bookmarkEnd w:id="2660"/>
      <w:bookmarkEnd w:id="2661"/>
    </w:p>
    <w:p w14:paraId="1C54ABB3" w14:textId="77777777" w:rsidR="00974E8B" w:rsidRPr="00DD0F4F" w:rsidRDefault="00974E8B" w:rsidP="00974E8B">
      <w:pPr>
        <w:rPr>
          <w:lang w:val="nl-NL"/>
        </w:rPr>
      </w:pPr>
      <w:r w:rsidRPr="00DD0F4F">
        <w:rPr>
          <w:lang w:val="nl-NL"/>
        </w:rPr>
        <w:t xml:space="preserve">De unieke aanduiding van een ORGANISATORISCHE EENHEID wordt nu gevormd door Organisatie-eenheid-identificatie (dat nu abusievelijk Organisatieidentificatie heet).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organisatorische eenheden. Een unieke aanduiding wordt wel verkregen indien we de Organisatie-eenheid-identificatie combineren met een unieke aanduiding voor de organisatie waarvan de organisatorische eenheid deel uit maakt. We maken hiervoor gebruik van </w:t>
      </w:r>
      <w:r w:rsidR="00E15C54" w:rsidRPr="00DD0F4F">
        <w:rPr>
          <w:lang w:val="nl-NL"/>
        </w:rPr>
        <w:t xml:space="preserve">het RSIN, zijn </w:t>
      </w:r>
      <w:r w:rsidRPr="00DD0F4F">
        <w:rPr>
          <w:lang w:val="nl-NL"/>
        </w:rPr>
        <w:t xml:space="preserve">de unieke aanduiding </w:t>
      </w:r>
      <w:r w:rsidR="00E15C54" w:rsidRPr="00DD0F4F">
        <w:rPr>
          <w:lang w:val="nl-NL"/>
        </w:rPr>
        <w:t>in het NHR van Niet-natuurlijke personen. Dit betreft de Niet-natuurlijke persoon die een Maatschappelijke activiteit heeft met een Vestiging zijnde</w:t>
      </w:r>
      <w:r w:rsidRPr="00DD0F4F">
        <w:rPr>
          <w:lang w:val="nl-NL"/>
        </w:rPr>
        <w:t xml:space="preserve"> de VESTIGING VAN ZAAKBEHANDELENDE ORGANISATIE waaraan de ORGANISATORISCHE EENHEID gerelateerd is.</w:t>
      </w:r>
    </w:p>
    <w:tbl>
      <w:tblPr>
        <w:tblW w:w="0" w:type="auto"/>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974E8B" w:rsidRPr="00974E8B" w14:paraId="2218A16B" w14:textId="77777777">
        <w:tc>
          <w:tcPr>
            <w:tcW w:w="3600" w:type="dxa"/>
            <w:tcBorders>
              <w:top w:val="nil"/>
              <w:left w:val="nil"/>
              <w:bottom w:val="nil"/>
              <w:right w:val="nil"/>
            </w:tcBorders>
          </w:tcPr>
          <w:p w14:paraId="774BB682"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14:paraId="2EA59A2E"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Element.Name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ORGANISATORISCHE EENHEID</w:t>
            </w:r>
            <w:r w:rsidRPr="00974E8B">
              <w:rPr>
                <w:rFonts w:ascii="Arial" w:hAnsi="Arial" w:cs="Arial"/>
                <w:sz w:val="20"/>
                <w:szCs w:val="20"/>
                <w:lang w:val="en-AU"/>
              </w:rPr>
              <w:fldChar w:fldCharType="end"/>
            </w:r>
          </w:p>
        </w:tc>
      </w:tr>
      <w:tr w:rsidR="00974E8B" w:rsidRPr="00974E8B" w14:paraId="50968D65" w14:textId="77777777">
        <w:tc>
          <w:tcPr>
            <w:tcW w:w="3600" w:type="dxa"/>
            <w:tcBorders>
              <w:top w:val="nil"/>
              <w:left w:val="nil"/>
              <w:bottom w:val="nil"/>
              <w:right w:val="nil"/>
            </w:tcBorders>
          </w:tcPr>
          <w:p w14:paraId="25F53D05"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C32B6AB"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14:paraId="069036D2" w14:textId="77777777">
        <w:tc>
          <w:tcPr>
            <w:tcW w:w="3600" w:type="dxa"/>
            <w:tcBorders>
              <w:top w:val="nil"/>
              <w:left w:val="nil"/>
              <w:bottom w:val="nil"/>
              <w:right w:val="nil"/>
            </w:tcBorders>
          </w:tcPr>
          <w:p w14:paraId="3ABB3C46"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14:paraId="3C042870"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Element.Alias</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OEH</w:t>
            </w:r>
            <w:r w:rsidRPr="00974E8B">
              <w:rPr>
                <w:rFonts w:ascii="Arial" w:hAnsi="Arial" w:cs="Arial"/>
                <w:sz w:val="20"/>
                <w:szCs w:val="20"/>
                <w:lang w:val="en-AU"/>
              </w:rPr>
              <w:fldChar w:fldCharType="end"/>
            </w:r>
          </w:p>
        </w:tc>
      </w:tr>
      <w:tr w:rsidR="00974E8B" w:rsidRPr="00974E8B" w14:paraId="165FE97E" w14:textId="77777777">
        <w:tc>
          <w:tcPr>
            <w:tcW w:w="3600" w:type="dxa"/>
            <w:tcBorders>
              <w:top w:val="nil"/>
              <w:left w:val="nil"/>
              <w:bottom w:val="nil"/>
              <w:right w:val="nil"/>
            </w:tcBorders>
          </w:tcPr>
          <w:p w14:paraId="6593B981"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F4071F0"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14:paraId="77E2F8E8" w14:textId="77777777">
        <w:tc>
          <w:tcPr>
            <w:tcW w:w="3600" w:type="dxa"/>
            <w:tcBorders>
              <w:top w:val="nil"/>
              <w:left w:val="nil"/>
              <w:bottom w:val="nil"/>
              <w:right w:val="nil"/>
            </w:tcBorders>
          </w:tcPr>
          <w:p w14:paraId="788D506D"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14:paraId="605354A4"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433D9EB5" w14:textId="77777777">
        <w:trPr>
          <w:trHeight w:val="230"/>
        </w:trPr>
        <w:tc>
          <w:tcPr>
            <w:tcW w:w="3600" w:type="dxa"/>
            <w:tcBorders>
              <w:top w:val="nil"/>
              <w:left w:val="nil"/>
              <w:bottom w:val="nil"/>
              <w:right w:val="nil"/>
            </w:tcBorders>
          </w:tcPr>
          <w:p w14:paraId="5973DA9C"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C96761A"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14:paraId="171749E2" w14:textId="77777777">
        <w:trPr>
          <w:trHeight w:val="230"/>
        </w:trPr>
        <w:tc>
          <w:tcPr>
            <w:tcW w:w="3600" w:type="dxa"/>
            <w:tcBorders>
              <w:top w:val="nil"/>
              <w:left w:val="nil"/>
              <w:bottom w:val="nil"/>
              <w:right w:val="nil"/>
            </w:tcBorders>
          </w:tcPr>
          <w:p w14:paraId="2DFE68BC"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14:paraId="1404CC1E"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14:paraId="5219F762" w14:textId="77777777">
        <w:trPr>
          <w:trHeight w:val="230"/>
        </w:trPr>
        <w:tc>
          <w:tcPr>
            <w:tcW w:w="3600" w:type="dxa"/>
            <w:tcBorders>
              <w:top w:val="nil"/>
              <w:left w:val="nil"/>
              <w:bottom w:val="nil"/>
              <w:right w:val="nil"/>
            </w:tcBorders>
          </w:tcPr>
          <w:p w14:paraId="737A124E"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2D1D24CF"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AE6939" w14:paraId="3F16F68E" w14:textId="77777777">
        <w:trPr>
          <w:trHeight w:val="230"/>
        </w:trPr>
        <w:tc>
          <w:tcPr>
            <w:tcW w:w="3600" w:type="dxa"/>
            <w:tcBorders>
              <w:top w:val="nil"/>
              <w:left w:val="nil"/>
              <w:bottom w:val="nil"/>
              <w:right w:val="nil"/>
            </w:tcBorders>
          </w:tcPr>
          <w:p w14:paraId="493450CE"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14:paraId="770CBF61" w14:textId="77777777" w:rsidR="00974E8B" w:rsidRPr="00DD0F4F" w:rsidRDefault="00DA5D93" w:rsidP="00974E8B">
            <w:pPr>
              <w:autoSpaceDE w:val="0"/>
              <w:autoSpaceDN w:val="0"/>
              <w:adjustRightInd w:val="0"/>
              <w:spacing w:after="0" w:line="240" w:lineRule="auto"/>
              <w:rPr>
                <w:rFonts w:ascii="Arial" w:eastAsia="Times New Roman" w:hAnsi="Arial" w:cs="Arial"/>
                <w:color w:val="000000"/>
                <w:sz w:val="20"/>
                <w:szCs w:val="20"/>
                <w:lang w:val="nl-NL"/>
              </w:rPr>
            </w:pPr>
            <w:r w:rsidRPr="00974E8B">
              <w:rPr>
                <w:rFonts w:ascii="Arial" w:hAnsi="Arial" w:cs="Arial"/>
                <w:sz w:val="20"/>
                <w:szCs w:val="20"/>
                <w:lang w:val="en-AU"/>
              </w:rPr>
              <w:fldChar w:fldCharType="begin" w:fldLock="1"/>
            </w:r>
            <w:r w:rsidR="00974E8B" w:rsidRPr="00DD0F4F">
              <w:rPr>
                <w:rFonts w:ascii="Arial" w:hAnsi="Arial" w:cs="Arial"/>
                <w:sz w:val="20"/>
                <w:szCs w:val="20"/>
                <w:lang w:val="nl-NL"/>
              </w:rPr>
              <w:instrText xml:space="preserve">MERGEFIELD </w:instrText>
            </w:r>
            <w:r w:rsidR="00974E8B" w:rsidRPr="00DD0F4F">
              <w:rPr>
                <w:rFonts w:ascii="Arial" w:eastAsia="Times New Roman" w:hAnsi="Arial" w:cs="Arial"/>
                <w:color w:val="000000"/>
                <w:sz w:val="20"/>
                <w:szCs w:val="20"/>
                <w:lang w:val="nl-NL"/>
              </w:rPr>
              <w:instrText>Element.Notes</w:instrText>
            </w:r>
            <w:r w:rsidRPr="00974E8B">
              <w:rPr>
                <w:rFonts w:ascii="Arial" w:hAnsi="Arial" w:cs="Arial"/>
                <w:sz w:val="20"/>
                <w:szCs w:val="20"/>
                <w:lang w:val="en-AU"/>
              </w:rPr>
              <w:fldChar w:fldCharType="end"/>
            </w:r>
            <w:r w:rsidR="00974E8B" w:rsidRPr="00DD0F4F">
              <w:rPr>
                <w:rFonts w:ascii="Arial" w:eastAsia="Times New Roman" w:hAnsi="Arial" w:cs="Arial"/>
                <w:color w:val="610E6A"/>
                <w:sz w:val="20"/>
                <w:szCs w:val="20"/>
                <w:lang w:val="nl-NL"/>
              </w:rPr>
              <w:t>Het deel van een functioneel afgebakend onderdeel binnen de organisatie dat haar activiteiten uitvoert binnen een VESTIGING VAN ZAAKBEHANDELENDE ORGANISATIE en die verantwoordelijk is voor de behandeling van zaken.</w:t>
            </w:r>
          </w:p>
        </w:tc>
      </w:tr>
      <w:tr w:rsidR="00974E8B" w:rsidRPr="00AE6939" w14:paraId="4146411D" w14:textId="77777777">
        <w:tc>
          <w:tcPr>
            <w:tcW w:w="3600" w:type="dxa"/>
            <w:tcBorders>
              <w:top w:val="nil"/>
              <w:left w:val="nil"/>
              <w:bottom w:val="nil"/>
              <w:right w:val="nil"/>
            </w:tcBorders>
          </w:tcPr>
          <w:p w14:paraId="6EFD8B69" w14:textId="77777777" w:rsidR="00974E8B" w:rsidRPr="00DD0F4F"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0FDA3595"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AE6939" w14:paraId="57376A5A" w14:textId="77777777">
        <w:tc>
          <w:tcPr>
            <w:tcW w:w="3600" w:type="dxa"/>
            <w:tcBorders>
              <w:top w:val="nil"/>
              <w:left w:val="nil"/>
              <w:bottom w:val="nil"/>
              <w:right w:val="nil"/>
            </w:tcBorders>
          </w:tcPr>
          <w:p w14:paraId="3F3CC0EA"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14:paraId="18C1A082"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het GFO Zaken 2004</w:t>
            </w:r>
          </w:p>
        </w:tc>
      </w:tr>
      <w:tr w:rsidR="00974E8B" w:rsidRPr="00AE6939" w14:paraId="4F19FFF0" w14:textId="77777777">
        <w:trPr>
          <w:trHeight w:val="230"/>
        </w:trPr>
        <w:tc>
          <w:tcPr>
            <w:tcW w:w="3600" w:type="dxa"/>
            <w:tcBorders>
              <w:top w:val="nil"/>
              <w:left w:val="nil"/>
              <w:bottom w:val="nil"/>
              <w:right w:val="nil"/>
            </w:tcBorders>
          </w:tcPr>
          <w:p w14:paraId="03F7D158" w14:textId="77777777" w:rsidR="00974E8B" w:rsidRPr="00DD0F4F"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5526DDDB"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974E8B" w14:paraId="5C98F0D1" w14:textId="77777777">
        <w:tc>
          <w:tcPr>
            <w:tcW w:w="3600" w:type="dxa"/>
            <w:tcBorders>
              <w:top w:val="nil"/>
              <w:left w:val="nil"/>
              <w:bottom w:val="nil"/>
              <w:right w:val="nil"/>
            </w:tcBorders>
          </w:tcPr>
          <w:p w14:paraId="337C6AD0"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14:paraId="471A721F"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1 juni 2008</w:t>
            </w:r>
          </w:p>
        </w:tc>
      </w:tr>
      <w:tr w:rsidR="00974E8B" w:rsidRPr="00974E8B" w14:paraId="47685DFE" w14:textId="77777777">
        <w:trPr>
          <w:trHeight w:val="260"/>
        </w:trPr>
        <w:tc>
          <w:tcPr>
            <w:tcW w:w="3600" w:type="dxa"/>
            <w:tcBorders>
              <w:top w:val="nil"/>
              <w:left w:val="nil"/>
              <w:bottom w:val="nil"/>
              <w:right w:val="nil"/>
            </w:tcBorders>
          </w:tcPr>
          <w:p w14:paraId="725B6ECB"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8B65F07"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14:paraId="2C4DC2F4" w14:textId="77777777">
        <w:tc>
          <w:tcPr>
            <w:tcW w:w="3600" w:type="dxa"/>
            <w:tcBorders>
              <w:top w:val="nil"/>
              <w:left w:val="nil"/>
              <w:bottom w:val="nil"/>
              <w:right w:val="nil"/>
            </w:tcBorders>
          </w:tcPr>
          <w:p w14:paraId="09EAB9EF"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0CEBC571"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Alleen organisatorische eenheden van de organisaties die zaken behandelen worden hier bedoeld (bijvoorbeeld afdelingen van gemeenten). Dus niet organisatorische eenheden van andere organisaties zoals de externe initiatoren van zaken (bijvoorbeeld de afdeling van een bedrijf die een vergunning aanvraagt).</w:t>
            </w:r>
          </w:p>
          <w:p w14:paraId="4C023BB1"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organisatorische eenheid zoals hier bedoeld is gehuisvest binnen één fysieke vestiging van de organisatie. Als een functioneel afgebakend onderdeel van de organisatie haar activiteiten uitvoert in meerdere vestigingen dan wordt die uitgewisseld als evenveel organisatorische eenheden als die vestigingen. Door de relatie naar VESTIGING VAN ZAAKBEHANDELENDE ORGANISATIE en daarmee via VESTIGING naar NIET NATUURLIJK PERSOON is bekend om welke zaakbehandelende organisatie het gaat.</w:t>
            </w:r>
          </w:p>
          <w:p w14:paraId="0CB8E59F"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Een organisatorische eenheid kan zowel groot als klein zijn. De ene organisatorische eenheid mag andere organisatorische eenheden bevatten, maar dit wordt niet gemodelleerd. We beperken ons tot het aangeven welke organisatorische eenheid welke rol heeft in een zaak en welke gegevens daarvan vanuit </w:t>
            </w:r>
            <w:r w:rsidRPr="00DD0F4F">
              <w:rPr>
                <w:rFonts w:ascii="Arial" w:eastAsia="Times New Roman" w:hAnsi="Arial" w:cs="Arial"/>
                <w:color w:val="000000"/>
                <w:sz w:val="20"/>
                <w:szCs w:val="20"/>
                <w:lang w:val="nl-NL"/>
              </w:rPr>
              <w:lastRenderedPageBreak/>
              <w:t xml:space="preserve">het oogpunt van een zaak relevant zijn. </w:t>
            </w:r>
            <w:r w:rsidRPr="00974E8B">
              <w:rPr>
                <w:rFonts w:ascii="Arial" w:eastAsia="Times New Roman" w:hAnsi="Arial" w:cs="Arial"/>
                <w:color w:val="000000"/>
                <w:sz w:val="20"/>
                <w:szCs w:val="20"/>
              </w:rPr>
              <w:t>ORGANISATORISCHE EENHEID is een specialisatie ('subtype') van BETROKKENE.</w:t>
            </w:r>
          </w:p>
        </w:tc>
      </w:tr>
      <w:tr w:rsidR="00974E8B" w:rsidRPr="00974E8B" w14:paraId="798949C9" w14:textId="77777777">
        <w:tc>
          <w:tcPr>
            <w:tcW w:w="3600" w:type="dxa"/>
            <w:tcBorders>
              <w:top w:val="nil"/>
              <w:left w:val="nil"/>
              <w:bottom w:val="nil"/>
              <w:right w:val="nil"/>
            </w:tcBorders>
          </w:tcPr>
          <w:p w14:paraId="3E3CDB57"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FB76422"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AE6939" w14:paraId="3969AC08" w14:textId="77777777">
        <w:tc>
          <w:tcPr>
            <w:tcW w:w="3600" w:type="dxa"/>
            <w:tcBorders>
              <w:top w:val="nil"/>
              <w:left w:val="nil"/>
              <w:bottom w:val="nil"/>
              <w:right w:val="nil"/>
            </w:tcBorders>
          </w:tcPr>
          <w:p w14:paraId="22E09144"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14:paraId="1C31B140" w14:textId="77777777" w:rsidR="00974E8B" w:rsidRPr="00DD0F4F" w:rsidRDefault="00FA0819" w:rsidP="00E15C5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Combinatie van (achtereenvolgens) de </w:t>
            </w:r>
            <w:r w:rsidR="00E15C54" w:rsidRPr="00DD0F4F">
              <w:rPr>
                <w:rFonts w:ascii="Arial" w:eastAsia="Times New Roman" w:hAnsi="Arial" w:cs="Arial"/>
                <w:color w:val="000000"/>
                <w:sz w:val="20"/>
                <w:szCs w:val="20"/>
                <w:lang w:val="nl-NL"/>
              </w:rPr>
              <w:t>Organisatie-identificatie</w:t>
            </w:r>
            <w:r w:rsidRPr="00DD0F4F">
              <w:rPr>
                <w:rFonts w:ascii="Arial" w:eastAsia="Times New Roman" w:hAnsi="Arial" w:cs="Arial"/>
                <w:color w:val="000000"/>
                <w:sz w:val="20"/>
                <w:szCs w:val="20"/>
                <w:lang w:val="nl-NL"/>
              </w:rPr>
              <w:t xml:space="preserve"> met </w:t>
            </w:r>
            <w:r w:rsidR="00974E8B" w:rsidRPr="00DD0F4F">
              <w:rPr>
                <w:rFonts w:ascii="Arial" w:eastAsia="Times New Roman" w:hAnsi="Arial" w:cs="Arial"/>
                <w:color w:val="000000"/>
                <w:sz w:val="20"/>
                <w:szCs w:val="20"/>
                <w:lang w:val="nl-NL"/>
              </w:rPr>
              <w:t>Organisatie</w:t>
            </w:r>
            <w:r w:rsidRPr="00DD0F4F">
              <w:rPr>
                <w:rFonts w:ascii="Arial" w:eastAsia="Times New Roman" w:hAnsi="Arial" w:cs="Arial"/>
                <w:color w:val="000000"/>
                <w:sz w:val="20"/>
                <w:szCs w:val="20"/>
                <w:lang w:val="nl-NL"/>
              </w:rPr>
              <w:t>-eenheid-</w:t>
            </w:r>
            <w:r w:rsidR="00974E8B" w:rsidRPr="00DD0F4F">
              <w:rPr>
                <w:rFonts w:ascii="Arial" w:eastAsia="Times New Roman" w:hAnsi="Arial" w:cs="Arial"/>
                <w:color w:val="000000"/>
                <w:sz w:val="20"/>
                <w:szCs w:val="20"/>
                <w:lang w:val="nl-NL"/>
              </w:rPr>
              <w:t>identificatie</w:t>
            </w:r>
          </w:p>
        </w:tc>
      </w:tr>
      <w:tr w:rsidR="00974E8B" w:rsidRPr="00AE6939" w14:paraId="37DD692F" w14:textId="77777777">
        <w:tc>
          <w:tcPr>
            <w:tcW w:w="3600" w:type="dxa"/>
            <w:tcBorders>
              <w:top w:val="nil"/>
              <w:left w:val="nil"/>
              <w:bottom w:val="nil"/>
              <w:right w:val="nil"/>
            </w:tcBorders>
          </w:tcPr>
          <w:p w14:paraId="25F98932" w14:textId="77777777" w:rsidR="00974E8B" w:rsidRPr="00DD0F4F"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71111848"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AE6939" w14:paraId="5749CD28" w14:textId="77777777">
        <w:tc>
          <w:tcPr>
            <w:tcW w:w="3600" w:type="dxa"/>
            <w:tcBorders>
              <w:top w:val="nil"/>
              <w:left w:val="nil"/>
              <w:bottom w:val="nil"/>
              <w:right w:val="nil"/>
            </w:tcBorders>
          </w:tcPr>
          <w:p w14:paraId="4419009F"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14:paraId="0E39B7B8"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organisatorische eenheden van de zaakbehandelende organisatie die betrokken zijn bij het zaakgericht werken betreffende geimplementeerde zaaktypen.</w:t>
            </w:r>
          </w:p>
        </w:tc>
      </w:tr>
      <w:tr w:rsidR="00974E8B" w:rsidRPr="00AE6939" w14:paraId="6155923D" w14:textId="77777777">
        <w:tc>
          <w:tcPr>
            <w:tcW w:w="3600" w:type="dxa"/>
            <w:tcBorders>
              <w:top w:val="nil"/>
              <w:left w:val="nil"/>
              <w:bottom w:val="nil"/>
              <w:right w:val="nil"/>
            </w:tcBorders>
          </w:tcPr>
          <w:p w14:paraId="45506407" w14:textId="77777777" w:rsidR="00974E8B" w:rsidRPr="00DD0F4F"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381A3AFB"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974E8B" w14:paraId="5D8221A8" w14:textId="77777777">
        <w:tc>
          <w:tcPr>
            <w:tcW w:w="3600" w:type="dxa"/>
            <w:tcBorders>
              <w:top w:val="nil"/>
              <w:left w:val="nil"/>
              <w:bottom w:val="nil"/>
              <w:right w:val="nil"/>
            </w:tcBorders>
          </w:tcPr>
          <w:p w14:paraId="2AD80CF2"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14:paraId="3D757123"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14:paraId="47989CD4" w14:textId="77777777">
        <w:tc>
          <w:tcPr>
            <w:tcW w:w="3600" w:type="dxa"/>
            <w:tcBorders>
              <w:top w:val="nil"/>
              <w:left w:val="nil"/>
              <w:bottom w:val="nil"/>
              <w:right w:val="nil"/>
            </w:tcBorders>
          </w:tcPr>
          <w:p w14:paraId="645210FB"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B625D0D"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r>
      <w:tr w:rsidR="00974E8B" w:rsidRPr="00974E8B" w14:paraId="5A13853E" w14:textId="77777777">
        <w:tc>
          <w:tcPr>
            <w:tcW w:w="3600" w:type="dxa"/>
            <w:tcBorders>
              <w:top w:val="nil"/>
              <w:left w:val="nil"/>
              <w:bottom w:val="nil"/>
              <w:right w:val="nil"/>
            </w:tcBorders>
          </w:tcPr>
          <w:p w14:paraId="44C55A71"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2662" w:name="BKM_59CD4AEE_EF70_4ac1_8728_80096C4DA80F"/>
            <w:bookmarkEnd w:id="2662"/>
            <w:r w:rsidRPr="00974E8B">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622B6A54"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Code</w:t>
            </w:r>
          </w:p>
        </w:tc>
        <w:tc>
          <w:tcPr>
            <w:tcW w:w="3330" w:type="dxa"/>
            <w:tcBorders>
              <w:top w:val="nil"/>
              <w:left w:val="nil"/>
              <w:bottom w:val="nil"/>
              <w:right w:val="nil"/>
            </w:tcBorders>
          </w:tcPr>
          <w:p w14:paraId="369B0B15"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7504F40D"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Herkomst</w:t>
            </w:r>
          </w:p>
        </w:tc>
      </w:tr>
      <w:tr w:rsidR="00974E8B" w:rsidRPr="00974E8B" w14:paraId="2EC5E3DD" w14:textId="77777777">
        <w:tc>
          <w:tcPr>
            <w:tcW w:w="3600" w:type="dxa"/>
            <w:tcBorders>
              <w:top w:val="nil"/>
              <w:left w:val="nil"/>
              <w:bottom w:val="nil"/>
              <w:right w:val="nil"/>
            </w:tcBorders>
          </w:tcPr>
          <w:p w14:paraId="39EB725E"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88F47A2"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0001</w:t>
            </w:r>
          </w:p>
        </w:tc>
        <w:tc>
          <w:tcPr>
            <w:tcW w:w="3330" w:type="dxa"/>
            <w:tcBorders>
              <w:top w:val="nil"/>
              <w:left w:val="nil"/>
              <w:bottom w:val="nil"/>
              <w:right w:val="nil"/>
            </w:tcBorders>
          </w:tcPr>
          <w:p w14:paraId="4BBBD044"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Organisatie</w:t>
            </w:r>
            <w:r w:rsidR="00FA0819">
              <w:rPr>
                <w:rFonts w:ascii="Arial" w:eastAsia="Times New Roman" w:hAnsi="Arial" w:cs="Arial"/>
                <w:color w:val="000000"/>
                <w:sz w:val="20"/>
                <w:szCs w:val="20"/>
              </w:rPr>
              <w:t>-eenheid-</w:t>
            </w:r>
            <w:r w:rsidR="00974E8B" w:rsidRPr="00974E8B">
              <w:rPr>
                <w:rFonts w:ascii="Arial" w:eastAsia="Times New Roman" w:hAnsi="Arial" w:cs="Arial"/>
                <w:color w:val="000000"/>
                <w:sz w:val="20"/>
                <w:szCs w:val="20"/>
              </w:rPr>
              <w:t>identificatie</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7F31A64D"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E15C54" w:rsidRPr="00974E8B" w14:paraId="525D7317" w14:textId="77777777">
        <w:tc>
          <w:tcPr>
            <w:tcW w:w="3600" w:type="dxa"/>
            <w:tcBorders>
              <w:top w:val="nil"/>
              <w:left w:val="nil"/>
              <w:bottom w:val="nil"/>
              <w:right w:val="nil"/>
            </w:tcBorders>
          </w:tcPr>
          <w:p w14:paraId="78C373EB" w14:textId="77777777" w:rsidR="00E15C54" w:rsidRPr="00974E8B" w:rsidRDefault="00E15C54" w:rsidP="00974E8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D42E804" w14:textId="77777777" w:rsidR="00E15C54" w:rsidRPr="00974E8B" w:rsidRDefault="00E15C54" w:rsidP="00974E8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ACBE628" w14:textId="77777777" w:rsidR="00E15C54" w:rsidRPr="00974E8B" w:rsidRDefault="00E15C54" w:rsidP="00974E8B">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Organisatie-identificatie</w:t>
            </w:r>
          </w:p>
        </w:tc>
        <w:tc>
          <w:tcPr>
            <w:tcW w:w="1350" w:type="dxa"/>
            <w:tcBorders>
              <w:top w:val="nil"/>
              <w:left w:val="nil"/>
              <w:bottom w:val="nil"/>
              <w:right w:val="nil"/>
            </w:tcBorders>
          </w:tcPr>
          <w:p w14:paraId="4B493405" w14:textId="77777777" w:rsidR="00E15C54" w:rsidRPr="00974E8B" w:rsidRDefault="00E15C54" w:rsidP="00974E8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974E8B" w:rsidRPr="00974E8B" w14:paraId="760DCFBA" w14:textId="77777777">
        <w:tc>
          <w:tcPr>
            <w:tcW w:w="3600" w:type="dxa"/>
            <w:tcBorders>
              <w:top w:val="nil"/>
              <w:left w:val="nil"/>
              <w:bottom w:val="nil"/>
              <w:right w:val="nil"/>
            </w:tcBorders>
          </w:tcPr>
          <w:p w14:paraId="661519F0"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2663" w:name="BKM_034DF486_CDDD_4f7a_B42A_3C6A19F2903E"/>
            <w:bookmarkEnd w:id="2663"/>
          </w:p>
        </w:tc>
        <w:tc>
          <w:tcPr>
            <w:tcW w:w="1080" w:type="dxa"/>
            <w:tcBorders>
              <w:top w:val="nil"/>
              <w:left w:val="nil"/>
              <w:bottom w:val="nil"/>
              <w:right w:val="nil"/>
            </w:tcBorders>
          </w:tcPr>
          <w:p w14:paraId="5290EB32"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8120</w:t>
            </w:r>
          </w:p>
        </w:tc>
        <w:tc>
          <w:tcPr>
            <w:tcW w:w="3330" w:type="dxa"/>
            <w:tcBorders>
              <w:top w:val="nil"/>
              <w:left w:val="nil"/>
              <w:bottom w:val="nil"/>
              <w:right w:val="nil"/>
            </w:tcBorders>
          </w:tcPr>
          <w:p w14:paraId="1C9BC34B"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Datum ontstaan</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1E9FDDD4"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7FBA46E0" w14:textId="77777777">
        <w:tc>
          <w:tcPr>
            <w:tcW w:w="3600" w:type="dxa"/>
            <w:tcBorders>
              <w:top w:val="nil"/>
              <w:left w:val="nil"/>
              <w:bottom w:val="nil"/>
              <w:right w:val="nil"/>
            </w:tcBorders>
          </w:tcPr>
          <w:p w14:paraId="0AE6F7E0"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2664" w:name="BKM_91E44BF9_97BF_4c2b_8835_9B5D61343BE3"/>
            <w:bookmarkEnd w:id="2664"/>
          </w:p>
        </w:tc>
        <w:tc>
          <w:tcPr>
            <w:tcW w:w="1080" w:type="dxa"/>
            <w:tcBorders>
              <w:top w:val="nil"/>
              <w:left w:val="nil"/>
              <w:bottom w:val="nil"/>
              <w:right w:val="nil"/>
            </w:tcBorders>
          </w:tcPr>
          <w:p w14:paraId="59C01607"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8130</w:t>
            </w:r>
          </w:p>
        </w:tc>
        <w:tc>
          <w:tcPr>
            <w:tcW w:w="3330" w:type="dxa"/>
            <w:tcBorders>
              <w:top w:val="nil"/>
              <w:left w:val="nil"/>
              <w:bottom w:val="nil"/>
              <w:right w:val="nil"/>
            </w:tcBorders>
          </w:tcPr>
          <w:p w14:paraId="3919F996"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Datum opheffing</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3488D0AD"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672AA0E2" w14:textId="77777777">
        <w:tc>
          <w:tcPr>
            <w:tcW w:w="3600" w:type="dxa"/>
            <w:tcBorders>
              <w:top w:val="nil"/>
              <w:left w:val="nil"/>
              <w:bottom w:val="nil"/>
              <w:right w:val="nil"/>
            </w:tcBorders>
          </w:tcPr>
          <w:p w14:paraId="283DEAE6"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2665" w:name="BKM_4AE8DAEC_78F6_4b89_8FE6_2BADE0E8D539"/>
            <w:bookmarkEnd w:id="2665"/>
          </w:p>
        </w:tc>
        <w:tc>
          <w:tcPr>
            <w:tcW w:w="1080" w:type="dxa"/>
            <w:tcBorders>
              <w:top w:val="nil"/>
              <w:left w:val="nil"/>
              <w:bottom w:val="nil"/>
              <w:right w:val="nil"/>
            </w:tcBorders>
          </w:tcPr>
          <w:p w14:paraId="6A694634"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9516</w:t>
            </w:r>
          </w:p>
        </w:tc>
        <w:tc>
          <w:tcPr>
            <w:tcW w:w="3330" w:type="dxa"/>
            <w:tcBorders>
              <w:top w:val="nil"/>
              <w:left w:val="nil"/>
              <w:bottom w:val="nil"/>
              <w:right w:val="nil"/>
            </w:tcBorders>
          </w:tcPr>
          <w:p w14:paraId="63B7321F"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E-mail adres</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060ACB6C"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31E47287" w14:textId="77777777">
        <w:tc>
          <w:tcPr>
            <w:tcW w:w="3600" w:type="dxa"/>
            <w:tcBorders>
              <w:top w:val="nil"/>
              <w:left w:val="nil"/>
              <w:bottom w:val="nil"/>
              <w:right w:val="nil"/>
            </w:tcBorders>
          </w:tcPr>
          <w:p w14:paraId="696AF636"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2666" w:name="BKM_8C18F19B_24D1_433d_B435_194735264036"/>
            <w:bookmarkEnd w:id="2666"/>
          </w:p>
        </w:tc>
        <w:tc>
          <w:tcPr>
            <w:tcW w:w="1080" w:type="dxa"/>
            <w:tcBorders>
              <w:top w:val="nil"/>
              <w:left w:val="nil"/>
              <w:bottom w:val="nil"/>
              <w:right w:val="nil"/>
            </w:tcBorders>
          </w:tcPr>
          <w:p w14:paraId="477455FA"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9527</w:t>
            </w:r>
          </w:p>
        </w:tc>
        <w:tc>
          <w:tcPr>
            <w:tcW w:w="3330" w:type="dxa"/>
            <w:tcBorders>
              <w:top w:val="nil"/>
              <w:left w:val="nil"/>
              <w:bottom w:val="nil"/>
              <w:right w:val="nil"/>
            </w:tcBorders>
          </w:tcPr>
          <w:p w14:paraId="551321EC"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Faxnummer</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5A094D39"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137A8D7F" w14:textId="77777777">
        <w:tc>
          <w:tcPr>
            <w:tcW w:w="3600" w:type="dxa"/>
            <w:tcBorders>
              <w:top w:val="nil"/>
              <w:left w:val="nil"/>
              <w:bottom w:val="nil"/>
              <w:right w:val="nil"/>
            </w:tcBorders>
          </w:tcPr>
          <w:p w14:paraId="240A7152"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2667" w:name="BKM_62135F33_66B8_435f_804E_C86312DEFA0D"/>
            <w:bookmarkEnd w:id="2667"/>
          </w:p>
        </w:tc>
        <w:tc>
          <w:tcPr>
            <w:tcW w:w="1080" w:type="dxa"/>
            <w:tcBorders>
              <w:top w:val="nil"/>
              <w:left w:val="nil"/>
              <w:bottom w:val="nil"/>
              <w:right w:val="nil"/>
            </w:tcBorders>
          </w:tcPr>
          <w:p w14:paraId="3FAA2D2F"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0002</w:t>
            </w:r>
          </w:p>
        </w:tc>
        <w:tc>
          <w:tcPr>
            <w:tcW w:w="3330" w:type="dxa"/>
            <w:tcBorders>
              <w:top w:val="nil"/>
              <w:left w:val="nil"/>
              <w:bottom w:val="nil"/>
              <w:right w:val="nil"/>
            </w:tcBorders>
          </w:tcPr>
          <w:p w14:paraId="7E94281B"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Naam</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14D39151"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5FC929E2" w14:textId="77777777">
        <w:tc>
          <w:tcPr>
            <w:tcW w:w="3600" w:type="dxa"/>
            <w:tcBorders>
              <w:top w:val="nil"/>
              <w:left w:val="nil"/>
              <w:bottom w:val="nil"/>
              <w:right w:val="nil"/>
            </w:tcBorders>
          </w:tcPr>
          <w:p w14:paraId="5F92F609"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2668" w:name="BKM_FE9B02D3_DE16_4c7f_8B02_166657BCFE77"/>
            <w:bookmarkEnd w:id="2668"/>
          </w:p>
        </w:tc>
        <w:tc>
          <w:tcPr>
            <w:tcW w:w="1080" w:type="dxa"/>
            <w:tcBorders>
              <w:top w:val="nil"/>
              <w:left w:val="nil"/>
              <w:bottom w:val="nil"/>
              <w:right w:val="nil"/>
            </w:tcBorders>
          </w:tcPr>
          <w:p w14:paraId="23F59A40"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0003</w:t>
            </w:r>
          </w:p>
        </w:tc>
        <w:tc>
          <w:tcPr>
            <w:tcW w:w="3330" w:type="dxa"/>
            <w:tcBorders>
              <w:top w:val="nil"/>
              <w:left w:val="nil"/>
              <w:bottom w:val="nil"/>
              <w:right w:val="nil"/>
            </w:tcBorders>
          </w:tcPr>
          <w:p w14:paraId="202B6111"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Naam verkort</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3B379E85"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30EC2A5F" w14:textId="77777777">
        <w:tc>
          <w:tcPr>
            <w:tcW w:w="3600" w:type="dxa"/>
            <w:tcBorders>
              <w:top w:val="nil"/>
              <w:left w:val="nil"/>
              <w:bottom w:val="nil"/>
              <w:right w:val="nil"/>
            </w:tcBorders>
          </w:tcPr>
          <w:p w14:paraId="4358AD93"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2669" w:name="BKM_BE46B281_992C_4153_94DF_6E8ADEB407CC"/>
            <w:bookmarkEnd w:id="2669"/>
          </w:p>
        </w:tc>
        <w:tc>
          <w:tcPr>
            <w:tcW w:w="1080" w:type="dxa"/>
            <w:tcBorders>
              <w:top w:val="nil"/>
              <w:left w:val="nil"/>
              <w:bottom w:val="nil"/>
              <w:right w:val="nil"/>
            </w:tcBorders>
          </w:tcPr>
          <w:p w14:paraId="3C07BE83"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0004</w:t>
            </w:r>
          </w:p>
        </w:tc>
        <w:tc>
          <w:tcPr>
            <w:tcW w:w="3330" w:type="dxa"/>
            <w:tcBorders>
              <w:top w:val="nil"/>
              <w:left w:val="nil"/>
              <w:bottom w:val="nil"/>
              <w:right w:val="nil"/>
            </w:tcBorders>
          </w:tcPr>
          <w:p w14:paraId="102486D4"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Omschrijving</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64552152"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508EC9C8" w14:textId="77777777">
        <w:tc>
          <w:tcPr>
            <w:tcW w:w="3600" w:type="dxa"/>
            <w:tcBorders>
              <w:top w:val="nil"/>
              <w:left w:val="nil"/>
              <w:bottom w:val="nil"/>
              <w:right w:val="nil"/>
            </w:tcBorders>
          </w:tcPr>
          <w:p w14:paraId="6F224158"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2670" w:name="BKM_7D7E7DCC_9938_43df_A3E6_CD6A6CD80564"/>
            <w:bookmarkEnd w:id="2670"/>
          </w:p>
        </w:tc>
        <w:tc>
          <w:tcPr>
            <w:tcW w:w="1080" w:type="dxa"/>
            <w:tcBorders>
              <w:top w:val="nil"/>
              <w:left w:val="nil"/>
              <w:bottom w:val="nil"/>
              <w:right w:val="nil"/>
            </w:tcBorders>
          </w:tcPr>
          <w:p w14:paraId="1031CE13"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9580</w:t>
            </w:r>
          </w:p>
        </w:tc>
        <w:tc>
          <w:tcPr>
            <w:tcW w:w="3330" w:type="dxa"/>
            <w:tcBorders>
              <w:top w:val="nil"/>
              <w:left w:val="nil"/>
              <w:bottom w:val="nil"/>
              <w:right w:val="nil"/>
            </w:tcBorders>
          </w:tcPr>
          <w:p w14:paraId="61BB612D"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Telefoonnummer</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6C8BF6FA"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40D416D5" w14:textId="77777777">
        <w:tc>
          <w:tcPr>
            <w:tcW w:w="3600" w:type="dxa"/>
            <w:tcBorders>
              <w:top w:val="nil"/>
              <w:left w:val="nil"/>
              <w:bottom w:val="nil"/>
              <w:right w:val="nil"/>
            </w:tcBorders>
          </w:tcPr>
          <w:p w14:paraId="10DFEC54"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2671" w:name="BKM_F40EF4CB_AF65_4c93_8B9D_7D78F5D0A0DC"/>
            <w:bookmarkEnd w:id="2671"/>
          </w:p>
        </w:tc>
        <w:tc>
          <w:tcPr>
            <w:tcW w:w="1080" w:type="dxa"/>
            <w:tcBorders>
              <w:top w:val="nil"/>
              <w:left w:val="nil"/>
              <w:bottom w:val="nil"/>
              <w:right w:val="nil"/>
            </w:tcBorders>
          </w:tcPr>
          <w:p w14:paraId="797A10DA"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0005</w:t>
            </w:r>
          </w:p>
        </w:tc>
        <w:tc>
          <w:tcPr>
            <w:tcW w:w="3330" w:type="dxa"/>
            <w:tcBorders>
              <w:top w:val="nil"/>
              <w:left w:val="nil"/>
              <w:bottom w:val="nil"/>
              <w:right w:val="nil"/>
            </w:tcBorders>
          </w:tcPr>
          <w:p w14:paraId="5AE58031"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Toelichting</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3173C187"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721341FF" w14:textId="77777777">
        <w:tc>
          <w:tcPr>
            <w:tcW w:w="3600" w:type="dxa"/>
            <w:tcBorders>
              <w:top w:val="nil"/>
              <w:left w:val="nil"/>
              <w:bottom w:val="nil"/>
              <w:right w:val="nil"/>
            </w:tcBorders>
          </w:tcPr>
          <w:p w14:paraId="237CCB76"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14:paraId="05963ECB"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14:paraId="6FF3ABD0"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Herkomst</w:t>
            </w:r>
          </w:p>
        </w:tc>
      </w:tr>
      <w:tr w:rsidR="00974E8B" w:rsidRPr="00974E8B" w14:paraId="0D05D0D7" w14:textId="77777777">
        <w:tc>
          <w:tcPr>
            <w:tcW w:w="3600" w:type="dxa"/>
            <w:tcBorders>
              <w:top w:val="nil"/>
              <w:left w:val="nil"/>
              <w:bottom w:val="nil"/>
              <w:right w:val="nil"/>
            </w:tcBorders>
          </w:tcPr>
          <w:p w14:paraId="67D7C227"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5B404F5F" w14:textId="77777777" w:rsidR="00974E8B" w:rsidRPr="00DD0F4F" w:rsidRDefault="00DA5D93" w:rsidP="00974E8B">
            <w:pPr>
              <w:autoSpaceDE w:val="0"/>
              <w:autoSpaceDN w:val="0"/>
              <w:adjustRightInd w:val="0"/>
              <w:spacing w:after="0" w:line="240" w:lineRule="auto"/>
              <w:rPr>
                <w:rFonts w:ascii="Arial" w:eastAsia="Times New Roman" w:hAnsi="Arial" w:cs="Arial"/>
                <w:color w:val="000000"/>
                <w:sz w:val="20"/>
                <w:szCs w:val="20"/>
                <w:lang w:val="nl-NL"/>
              </w:rPr>
            </w:pPr>
            <w:r w:rsidRPr="00974E8B">
              <w:rPr>
                <w:rFonts w:ascii="Arial" w:hAnsi="Arial" w:cs="Arial"/>
                <w:sz w:val="20"/>
                <w:szCs w:val="20"/>
                <w:lang w:val="en-AU"/>
              </w:rPr>
              <w:fldChar w:fldCharType="begin" w:fldLock="1"/>
            </w:r>
            <w:r w:rsidR="00974E8B" w:rsidRPr="00DD0F4F">
              <w:rPr>
                <w:rFonts w:ascii="Arial" w:hAnsi="Arial" w:cs="Arial"/>
                <w:sz w:val="20"/>
                <w:szCs w:val="20"/>
                <w:lang w:val="nl-NL"/>
              </w:rPr>
              <w:instrText xml:space="preserve">MERGEFIELD </w:instrText>
            </w:r>
            <w:r w:rsidR="00974E8B" w:rsidRPr="00DD0F4F">
              <w:rPr>
                <w:rFonts w:ascii="Arial" w:eastAsia="Times New Roman" w:hAnsi="Arial" w:cs="Arial"/>
                <w:color w:val="000000"/>
                <w:sz w:val="20"/>
                <w:szCs w:val="20"/>
                <w:lang w:val="nl-NL"/>
              </w:rPr>
              <w:instrText>Connector.Name</w:instrText>
            </w:r>
            <w:r w:rsidRPr="00974E8B">
              <w:rPr>
                <w:rFonts w:ascii="Arial" w:hAnsi="Arial" w:cs="Arial"/>
                <w:sz w:val="20"/>
                <w:szCs w:val="20"/>
                <w:lang w:val="en-AU"/>
              </w:rPr>
              <w:fldChar w:fldCharType="separate"/>
            </w:r>
            <w:r w:rsidR="00974E8B" w:rsidRPr="00DD0F4F">
              <w:rPr>
                <w:rFonts w:ascii="Arial" w:eastAsia="Times New Roman" w:hAnsi="Arial" w:cs="Arial"/>
                <w:color w:val="000000"/>
                <w:sz w:val="20"/>
                <w:szCs w:val="20"/>
                <w:lang w:val="nl-NL"/>
              </w:rPr>
              <w:t>is gehuisvest in</w:t>
            </w:r>
            <w:r w:rsidRPr="00974E8B">
              <w:rPr>
                <w:rFonts w:ascii="Arial" w:hAnsi="Arial" w:cs="Arial"/>
                <w:sz w:val="20"/>
                <w:szCs w:val="20"/>
                <w:lang w:val="en-AU"/>
              </w:rPr>
              <w:fldChar w:fldCharType="end"/>
            </w:r>
            <w:r w:rsidR="00974E8B" w:rsidRPr="00DD0F4F">
              <w:rPr>
                <w:rFonts w:ascii="Arial" w:eastAsia="Times New Roman" w:hAnsi="Arial" w:cs="Arial"/>
                <w:color w:val="000000"/>
                <w:sz w:val="20"/>
                <w:szCs w:val="20"/>
                <w:lang w:val="nl-NL"/>
              </w:rPr>
              <w:t xml:space="preserve">   </w:t>
            </w:r>
            <w:r w:rsidRPr="00974E8B">
              <w:rPr>
                <w:rFonts w:ascii="Arial" w:eastAsia="Times New Roman" w:hAnsi="Arial" w:cs="Arial"/>
                <w:color w:val="000000"/>
                <w:sz w:val="20"/>
                <w:szCs w:val="20"/>
              </w:rPr>
              <w:fldChar w:fldCharType="begin" w:fldLock="1"/>
            </w:r>
            <w:r w:rsidR="00974E8B" w:rsidRPr="00DD0F4F">
              <w:rPr>
                <w:rFonts w:ascii="Arial" w:eastAsia="Times New Roman" w:hAnsi="Arial" w:cs="Arial"/>
                <w:color w:val="000000"/>
                <w:sz w:val="20"/>
                <w:szCs w:val="20"/>
                <w:lang w:val="nl-NL"/>
              </w:rPr>
              <w:instrText>MERGEFIELD Element.Name</w:instrText>
            </w:r>
            <w:r w:rsidRPr="00974E8B">
              <w:rPr>
                <w:rFonts w:ascii="Arial" w:eastAsia="Times New Roman" w:hAnsi="Arial" w:cs="Arial"/>
                <w:color w:val="000000"/>
                <w:sz w:val="20"/>
                <w:szCs w:val="20"/>
              </w:rPr>
              <w:fldChar w:fldCharType="separate"/>
            </w:r>
            <w:r w:rsidR="00974E8B" w:rsidRPr="00DD0F4F">
              <w:rPr>
                <w:rFonts w:ascii="Arial" w:eastAsia="Times New Roman" w:hAnsi="Arial" w:cs="Arial"/>
                <w:color w:val="000000"/>
                <w:sz w:val="20"/>
                <w:szCs w:val="20"/>
                <w:lang w:val="nl-NL"/>
              </w:rPr>
              <w:t>VESTIGING VAN ZAAKBEHANDELENDE ORGANISATIE</w:t>
            </w:r>
            <w:r w:rsidRPr="00974E8B">
              <w:rPr>
                <w:rFonts w:ascii="Arial" w:eastAsia="Times New Roman" w:hAnsi="Arial" w:cs="Arial"/>
                <w:color w:val="000000"/>
                <w:sz w:val="20"/>
                <w:szCs w:val="20"/>
              </w:rPr>
              <w:fldChar w:fldCharType="end"/>
            </w:r>
            <w:r w:rsidR="00974E8B" w:rsidRPr="00DD0F4F">
              <w:rPr>
                <w:rFonts w:ascii="Arial" w:eastAsia="Times New Roman" w:hAnsi="Arial" w:cs="Arial"/>
                <w:color w:val="000000"/>
                <w:sz w:val="20"/>
                <w:szCs w:val="20"/>
                <w:lang w:val="nl-NL"/>
              </w:rPr>
              <w:t xml:space="preserve">  </w:t>
            </w:r>
          </w:p>
        </w:tc>
        <w:tc>
          <w:tcPr>
            <w:tcW w:w="1350" w:type="dxa"/>
            <w:tcBorders>
              <w:top w:val="nil"/>
              <w:left w:val="nil"/>
              <w:bottom w:val="nil"/>
              <w:right w:val="nil"/>
            </w:tcBorders>
          </w:tcPr>
          <w:p w14:paraId="4D31DD5B"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KING</w:t>
            </w:r>
          </w:p>
        </w:tc>
      </w:tr>
      <w:tr w:rsidR="00974E8B" w:rsidRPr="00AE6939" w14:paraId="1C253D59" w14:textId="77777777">
        <w:tc>
          <w:tcPr>
            <w:tcW w:w="3600" w:type="dxa"/>
            <w:tcBorders>
              <w:top w:val="nil"/>
              <w:left w:val="nil"/>
              <w:bottom w:val="nil"/>
              <w:right w:val="nil"/>
            </w:tcBorders>
          </w:tcPr>
          <w:p w14:paraId="33298759"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5B3A207F"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Connector.Name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is verantwoordelijke voor</w:t>
            </w:r>
            <w:r w:rsidRPr="00974E8B">
              <w:rPr>
                <w:rFonts w:ascii="Arial" w:hAnsi="Arial" w:cs="Arial"/>
                <w:sz w:val="20"/>
                <w:szCs w:val="20"/>
                <w:lang w:val="en-AU"/>
              </w:rPr>
              <w:fldChar w:fldCharType="end"/>
            </w:r>
            <w:r w:rsidR="00974E8B" w:rsidRPr="00974E8B">
              <w:rPr>
                <w:rFonts w:ascii="Arial" w:eastAsia="Times New Roman" w:hAnsi="Arial" w:cs="Arial"/>
                <w:color w:val="000000"/>
                <w:sz w:val="20"/>
                <w:szCs w:val="20"/>
              </w:rPr>
              <w:t xml:space="preserve">   </w:t>
            </w:r>
            <w:r w:rsidRPr="00974E8B">
              <w:rPr>
                <w:rFonts w:ascii="Arial" w:eastAsia="Times New Roman" w:hAnsi="Arial" w:cs="Arial"/>
                <w:color w:val="000000"/>
                <w:sz w:val="20"/>
                <w:szCs w:val="20"/>
              </w:rPr>
              <w:fldChar w:fldCharType="begin" w:fldLock="1"/>
            </w:r>
            <w:r w:rsidR="00974E8B" w:rsidRPr="00974E8B">
              <w:rPr>
                <w:rFonts w:ascii="Arial" w:eastAsia="Times New Roman" w:hAnsi="Arial" w:cs="Arial"/>
                <w:color w:val="000000"/>
                <w:sz w:val="20"/>
                <w:szCs w:val="20"/>
              </w:rPr>
              <w:instrText>MERGEFIELD Element.Name</w:instrText>
            </w:r>
            <w:r w:rsidRPr="00974E8B">
              <w:rPr>
                <w:rFonts w:ascii="Arial" w:eastAsia="Times New Roman" w:hAnsi="Arial" w:cs="Arial"/>
                <w:color w:val="000000"/>
                <w:sz w:val="20"/>
                <w:szCs w:val="20"/>
              </w:rPr>
              <w:fldChar w:fldCharType="separate"/>
            </w:r>
            <w:r w:rsidR="00974E8B" w:rsidRPr="00974E8B">
              <w:rPr>
                <w:rFonts w:ascii="Arial" w:eastAsia="Times New Roman" w:hAnsi="Arial" w:cs="Arial"/>
                <w:color w:val="000000"/>
                <w:sz w:val="20"/>
                <w:szCs w:val="20"/>
              </w:rPr>
              <w:t>ZAAKTYPE</w:t>
            </w:r>
            <w:r w:rsidRPr="00974E8B">
              <w:rPr>
                <w:rFonts w:ascii="Arial" w:eastAsia="Times New Roman" w:hAnsi="Arial" w:cs="Arial"/>
                <w:color w:val="000000"/>
                <w:sz w:val="20"/>
                <w:szCs w:val="20"/>
              </w:rPr>
              <w:fldChar w:fldCharType="end"/>
            </w:r>
            <w:r w:rsidR="00974E8B" w:rsidRPr="00974E8B">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5FFD86B2"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GFO Zaken 2004</w:t>
            </w:r>
          </w:p>
        </w:tc>
      </w:tr>
    </w:tbl>
    <w:p w14:paraId="5BAF3B46" w14:textId="77777777" w:rsidR="00974E8B" w:rsidRPr="00DD0F4F" w:rsidRDefault="00974E8B" w:rsidP="0044638F">
      <w:pPr>
        <w:rPr>
          <w:lang w:val="nl-NL"/>
        </w:rPr>
      </w:pPr>
    </w:p>
    <w:p w14:paraId="6C81D241" w14:textId="77777777" w:rsidR="00A87CAE" w:rsidRPr="00A87CAE" w:rsidRDefault="00A87CAE" w:rsidP="00A87CAE">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Attribuutsoort</w:t>
      </w:r>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 xml:space="preserve"> Organisatie</w:t>
      </w:r>
      <w:r>
        <w:rPr>
          <w:rFonts w:ascii="Arial" w:eastAsia="Times New Roman" w:hAnsi="Arial" w:cs="Arial"/>
          <w:b/>
          <w:color w:val="004080"/>
          <w:sz w:val="24"/>
          <w:szCs w:val="24"/>
          <w:lang w:eastAsia="nl-NL"/>
        </w:rPr>
        <w:t>-eenheid-</w:t>
      </w:r>
      <w:r w:rsidRPr="00A87CAE">
        <w:rPr>
          <w:rFonts w:ascii="Arial" w:eastAsia="Times New Roman" w:hAnsi="Arial" w:cs="Arial"/>
          <w:b/>
          <w:color w:val="004080"/>
          <w:sz w:val="24"/>
          <w:szCs w:val="24"/>
          <w:lang w:eastAsia="nl-NL"/>
        </w:rPr>
        <w:t>identificatie</w:t>
      </w:r>
    </w:p>
    <w:tbl>
      <w:tblPr>
        <w:tblW w:w="9464" w:type="dxa"/>
        <w:tblLayout w:type="fixed"/>
        <w:tblCellMar>
          <w:top w:w="113" w:type="dxa"/>
        </w:tblCellMar>
        <w:tblLook w:val="0000" w:firstRow="0" w:lastRow="0" w:firstColumn="0" w:lastColumn="0" w:noHBand="0" w:noVBand="0"/>
      </w:tblPr>
      <w:tblGrid>
        <w:gridCol w:w="3936"/>
        <w:gridCol w:w="5528"/>
      </w:tblGrid>
      <w:tr w:rsidR="00A87CAE" w14:paraId="0E32E323" w14:textId="77777777" w:rsidTr="00A87CAE">
        <w:trPr>
          <w:cantSplit/>
        </w:trPr>
        <w:tc>
          <w:tcPr>
            <w:tcW w:w="3936" w:type="dxa"/>
            <w:shd w:val="clear" w:color="auto" w:fill="auto"/>
          </w:tcPr>
          <w:p w14:paraId="4B6C020C"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Naam attribuutsoort</w:t>
            </w:r>
          </w:p>
        </w:tc>
        <w:tc>
          <w:tcPr>
            <w:tcW w:w="5528" w:type="dxa"/>
            <w:shd w:val="clear" w:color="auto" w:fill="auto"/>
          </w:tcPr>
          <w:p w14:paraId="099758B6"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Organisatie</w:t>
            </w:r>
            <w:r>
              <w:rPr>
                <w:rFonts w:ascii="Arial" w:eastAsia="Times New Roman" w:hAnsi="Arial" w:cs="Arial"/>
                <w:color w:val="000000"/>
                <w:sz w:val="20"/>
                <w:szCs w:val="20"/>
              </w:rPr>
              <w:t>-eenheid-</w:t>
            </w:r>
            <w:r w:rsidRPr="00A87CAE">
              <w:rPr>
                <w:rFonts w:ascii="Arial" w:eastAsia="Times New Roman" w:hAnsi="Arial" w:cs="Arial"/>
                <w:color w:val="000000"/>
                <w:sz w:val="20"/>
                <w:szCs w:val="20"/>
              </w:rPr>
              <w:t>identificatie</w:t>
            </w:r>
          </w:p>
        </w:tc>
      </w:tr>
      <w:tr w:rsidR="00A87CAE" w14:paraId="2DAA3C70" w14:textId="77777777" w:rsidTr="00A87CAE">
        <w:trPr>
          <w:cantSplit/>
        </w:trPr>
        <w:tc>
          <w:tcPr>
            <w:tcW w:w="3936" w:type="dxa"/>
            <w:shd w:val="clear" w:color="auto" w:fill="auto"/>
          </w:tcPr>
          <w:p w14:paraId="51405EDA"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Herkomst attribuutsoort</w:t>
            </w:r>
          </w:p>
        </w:tc>
        <w:tc>
          <w:tcPr>
            <w:tcW w:w="5528" w:type="dxa"/>
            <w:shd w:val="clear" w:color="auto" w:fill="auto"/>
          </w:tcPr>
          <w:p w14:paraId="2D83A052"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GFO Zaken 2004</w:t>
            </w:r>
          </w:p>
        </w:tc>
      </w:tr>
      <w:tr w:rsidR="00A87CAE" w14:paraId="4C6B425B" w14:textId="77777777" w:rsidTr="00A87CAE">
        <w:trPr>
          <w:cantSplit/>
        </w:trPr>
        <w:tc>
          <w:tcPr>
            <w:tcW w:w="3936" w:type="dxa"/>
            <w:shd w:val="clear" w:color="auto" w:fill="auto"/>
          </w:tcPr>
          <w:p w14:paraId="76DD5593"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 xml:space="preserve">Code attribuutsoort </w:t>
            </w:r>
          </w:p>
        </w:tc>
        <w:tc>
          <w:tcPr>
            <w:tcW w:w="5528" w:type="dxa"/>
            <w:shd w:val="clear" w:color="auto" w:fill="auto"/>
          </w:tcPr>
          <w:p w14:paraId="2428CDC8"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0001</w:t>
            </w:r>
          </w:p>
        </w:tc>
      </w:tr>
      <w:tr w:rsidR="00A87CAE" w14:paraId="428FB458" w14:textId="77777777" w:rsidTr="00A87CAE">
        <w:trPr>
          <w:cantSplit/>
        </w:trPr>
        <w:tc>
          <w:tcPr>
            <w:tcW w:w="3936" w:type="dxa"/>
            <w:shd w:val="clear" w:color="auto" w:fill="auto"/>
          </w:tcPr>
          <w:p w14:paraId="49DD6896"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XML-tag attribuutsoort</w:t>
            </w:r>
          </w:p>
        </w:tc>
        <w:tc>
          <w:tcPr>
            <w:tcW w:w="5528" w:type="dxa"/>
            <w:shd w:val="clear" w:color="auto" w:fill="auto"/>
          </w:tcPr>
          <w:p w14:paraId="4E021FED"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identificatie</w:t>
            </w:r>
          </w:p>
        </w:tc>
      </w:tr>
      <w:tr w:rsidR="00A87CAE" w:rsidRPr="00AE6939" w14:paraId="14BC04CF" w14:textId="77777777" w:rsidTr="00A87CAE">
        <w:trPr>
          <w:cantSplit/>
        </w:trPr>
        <w:tc>
          <w:tcPr>
            <w:tcW w:w="3936" w:type="dxa"/>
            <w:shd w:val="clear" w:color="auto" w:fill="auto"/>
          </w:tcPr>
          <w:p w14:paraId="1E06675E"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Definitie attribuutsoort</w:t>
            </w:r>
          </w:p>
        </w:tc>
        <w:tc>
          <w:tcPr>
            <w:tcW w:w="5528" w:type="dxa"/>
            <w:shd w:val="clear" w:color="auto" w:fill="auto"/>
          </w:tcPr>
          <w:p w14:paraId="76B83AFD" w14:textId="77777777" w:rsidR="00A87CAE" w:rsidRPr="00DD0F4F" w:rsidRDefault="00A87CAE" w:rsidP="00A87CA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korte identificatie van de organisatorische eenheid.</w:t>
            </w:r>
          </w:p>
        </w:tc>
      </w:tr>
      <w:tr w:rsidR="00A87CAE" w14:paraId="2F919194" w14:textId="77777777" w:rsidTr="00A87CAE">
        <w:trPr>
          <w:cantSplit/>
        </w:trPr>
        <w:tc>
          <w:tcPr>
            <w:tcW w:w="3936" w:type="dxa"/>
            <w:shd w:val="clear" w:color="auto" w:fill="auto"/>
          </w:tcPr>
          <w:p w14:paraId="0C112749"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Herkomst definitie attribuutsoort</w:t>
            </w:r>
          </w:p>
        </w:tc>
        <w:tc>
          <w:tcPr>
            <w:tcW w:w="5528" w:type="dxa"/>
            <w:shd w:val="clear" w:color="auto" w:fill="auto"/>
          </w:tcPr>
          <w:p w14:paraId="091CC3D6"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GFO Zaken 2004</w:t>
            </w:r>
          </w:p>
        </w:tc>
      </w:tr>
      <w:tr w:rsidR="00A87CAE" w14:paraId="13E48BFB" w14:textId="77777777" w:rsidTr="00A87CAE">
        <w:trPr>
          <w:cantSplit/>
        </w:trPr>
        <w:tc>
          <w:tcPr>
            <w:tcW w:w="3936" w:type="dxa"/>
            <w:shd w:val="clear" w:color="auto" w:fill="auto"/>
          </w:tcPr>
          <w:p w14:paraId="7E8AB460"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Datum opname attribuutsoort</w:t>
            </w:r>
          </w:p>
        </w:tc>
        <w:tc>
          <w:tcPr>
            <w:tcW w:w="5528" w:type="dxa"/>
            <w:shd w:val="clear" w:color="auto" w:fill="auto"/>
          </w:tcPr>
          <w:p w14:paraId="2A36D05F"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1 juni 2008</w:t>
            </w:r>
          </w:p>
        </w:tc>
      </w:tr>
      <w:tr w:rsidR="00A87CAE" w:rsidRPr="00AE6939" w14:paraId="2806324A" w14:textId="77777777" w:rsidTr="00A87CAE">
        <w:trPr>
          <w:cantSplit/>
        </w:trPr>
        <w:tc>
          <w:tcPr>
            <w:tcW w:w="3936" w:type="dxa"/>
            <w:shd w:val="clear" w:color="auto" w:fill="auto"/>
          </w:tcPr>
          <w:p w14:paraId="41DAC9E4"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lastRenderedPageBreak/>
              <w:t>Toelichting attribuutsoort</w:t>
            </w:r>
          </w:p>
        </w:tc>
        <w:tc>
          <w:tcPr>
            <w:tcW w:w="5528" w:type="dxa"/>
            <w:shd w:val="clear" w:color="auto" w:fill="auto"/>
          </w:tcPr>
          <w:p w14:paraId="01800207" w14:textId="77777777" w:rsidR="005F4985" w:rsidRPr="00DD0F4F" w:rsidRDefault="005F4985" w:rsidP="005F498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Deze attribuutsoort vormt tezamen met de Organisatie-dentificatie de unieke aanduiding van een Organisatorische eenheid voor geheel Nederland. </w:t>
            </w:r>
          </w:p>
          <w:p w14:paraId="26DA83FC" w14:textId="77777777" w:rsidR="00A87CAE" w:rsidRPr="00DD0F4F" w:rsidRDefault="00A87CAE" w:rsidP="005F498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zaakbehandelende organisatie kan hiervoor zelf een classificatie definiëren.</w:t>
            </w:r>
          </w:p>
        </w:tc>
      </w:tr>
      <w:tr w:rsidR="00A87CAE" w:rsidRPr="00AE6939" w14:paraId="53037147" w14:textId="77777777" w:rsidTr="00A87CAE">
        <w:trPr>
          <w:cantSplit/>
        </w:trPr>
        <w:tc>
          <w:tcPr>
            <w:tcW w:w="3936" w:type="dxa"/>
            <w:shd w:val="clear" w:color="auto" w:fill="auto"/>
          </w:tcPr>
          <w:p w14:paraId="10C41AC3"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Domein attribuutsoort</w:t>
            </w:r>
          </w:p>
        </w:tc>
        <w:tc>
          <w:tcPr>
            <w:tcW w:w="5528" w:type="dxa"/>
            <w:shd w:val="clear" w:color="auto" w:fill="auto"/>
          </w:tcPr>
          <w:p w14:paraId="4E436CD0" w14:textId="77777777" w:rsidR="00A87CAE" w:rsidRPr="00DD0F4F" w:rsidRDefault="00A87CAE" w:rsidP="00A87CA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Formaat:</w:t>
            </w:r>
            <w:r w:rsidRPr="00DD0F4F">
              <w:rPr>
                <w:rFonts w:ascii="Arial" w:eastAsia="Times New Roman" w:hAnsi="Arial" w:cs="Arial"/>
                <w:color w:val="000000"/>
                <w:sz w:val="20"/>
                <w:szCs w:val="20"/>
                <w:lang w:val="nl-NL"/>
              </w:rPr>
              <w:tab/>
              <w:t>AN24</w:t>
            </w:r>
          </w:p>
          <w:p w14:paraId="0BB25214" w14:textId="68F6827A" w:rsidR="00A87CAE" w:rsidRPr="00DD0F4F" w:rsidRDefault="00A87CAE" w:rsidP="00A87CAE">
            <w:pPr>
              <w:autoSpaceDE w:val="0"/>
              <w:autoSpaceDN w:val="0"/>
              <w:adjustRightInd w:val="0"/>
              <w:spacing w:after="0" w:line="240" w:lineRule="auto"/>
              <w:ind w:left="1872" w:hanging="1872"/>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Waardenverzameling: </w:t>
            </w:r>
            <w:r w:rsidRPr="00DD0F4F">
              <w:rPr>
                <w:rFonts w:ascii="Arial" w:eastAsia="Times New Roman" w:hAnsi="Arial" w:cs="Arial"/>
                <w:color w:val="000000"/>
                <w:sz w:val="20"/>
                <w:szCs w:val="20"/>
                <w:lang w:val="nl-NL"/>
              </w:rPr>
              <w:tab/>
              <w:t>alle alfanumerieke tekens m.u.v. diacrieten</w:t>
            </w:r>
          </w:p>
        </w:tc>
      </w:tr>
      <w:tr w:rsidR="00A87CAE" w14:paraId="6EB12C49" w14:textId="77777777" w:rsidTr="00A87CAE">
        <w:trPr>
          <w:cantSplit/>
        </w:trPr>
        <w:tc>
          <w:tcPr>
            <w:tcW w:w="3936" w:type="dxa"/>
            <w:shd w:val="clear" w:color="auto" w:fill="auto"/>
          </w:tcPr>
          <w:p w14:paraId="461D8A7B"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materiële historie</w:t>
            </w:r>
          </w:p>
        </w:tc>
        <w:tc>
          <w:tcPr>
            <w:tcW w:w="5528" w:type="dxa"/>
            <w:shd w:val="clear" w:color="auto" w:fill="auto"/>
          </w:tcPr>
          <w:p w14:paraId="76567AC7"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14:paraId="321D08EE" w14:textId="77777777" w:rsidTr="00A87CAE">
        <w:trPr>
          <w:cantSplit/>
        </w:trPr>
        <w:tc>
          <w:tcPr>
            <w:tcW w:w="3936" w:type="dxa"/>
            <w:shd w:val="clear" w:color="auto" w:fill="auto"/>
          </w:tcPr>
          <w:p w14:paraId="1DFCE070"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formele historie</w:t>
            </w:r>
          </w:p>
        </w:tc>
        <w:tc>
          <w:tcPr>
            <w:tcW w:w="5528" w:type="dxa"/>
            <w:shd w:val="clear" w:color="auto" w:fill="auto"/>
          </w:tcPr>
          <w:p w14:paraId="093ADC2B"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14:paraId="6236F2FC" w14:textId="77777777" w:rsidTr="00A87CAE">
        <w:trPr>
          <w:cantSplit/>
        </w:trPr>
        <w:tc>
          <w:tcPr>
            <w:tcW w:w="3936" w:type="dxa"/>
            <w:shd w:val="clear" w:color="auto" w:fill="auto"/>
          </w:tcPr>
          <w:p w14:paraId="1EEC6BDA"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Aanduiding gebeurtenis</w:t>
            </w:r>
          </w:p>
        </w:tc>
        <w:tc>
          <w:tcPr>
            <w:tcW w:w="5528" w:type="dxa"/>
            <w:shd w:val="clear" w:color="auto" w:fill="auto"/>
          </w:tcPr>
          <w:p w14:paraId="6EF2586B"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14:paraId="02FB9CE5" w14:textId="77777777" w:rsidTr="00A87CAE">
        <w:trPr>
          <w:cantSplit/>
        </w:trPr>
        <w:tc>
          <w:tcPr>
            <w:tcW w:w="3936" w:type="dxa"/>
            <w:shd w:val="clear" w:color="auto" w:fill="auto"/>
          </w:tcPr>
          <w:p w14:paraId="71149FF6"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Aanduiding brondocument</w:t>
            </w:r>
          </w:p>
        </w:tc>
        <w:tc>
          <w:tcPr>
            <w:tcW w:w="5528" w:type="dxa"/>
            <w:shd w:val="clear" w:color="auto" w:fill="auto"/>
          </w:tcPr>
          <w:p w14:paraId="3F498838"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14:paraId="12B2705F" w14:textId="77777777" w:rsidTr="00A87CAE">
        <w:trPr>
          <w:cantSplit/>
        </w:trPr>
        <w:tc>
          <w:tcPr>
            <w:tcW w:w="3936" w:type="dxa"/>
            <w:shd w:val="clear" w:color="auto" w:fill="auto"/>
          </w:tcPr>
          <w:p w14:paraId="09BEBAC9"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in onderzoek</w:t>
            </w:r>
          </w:p>
        </w:tc>
        <w:tc>
          <w:tcPr>
            <w:tcW w:w="5528" w:type="dxa"/>
            <w:shd w:val="clear" w:color="auto" w:fill="auto"/>
          </w:tcPr>
          <w:p w14:paraId="75107055"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14:paraId="02D10618" w14:textId="77777777" w:rsidTr="00A87CAE">
        <w:trPr>
          <w:cantSplit/>
        </w:trPr>
        <w:tc>
          <w:tcPr>
            <w:tcW w:w="3936" w:type="dxa"/>
            <w:shd w:val="clear" w:color="auto" w:fill="auto"/>
          </w:tcPr>
          <w:p w14:paraId="628DAEAC"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Aanduiding strijdigheid/nietigheid</w:t>
            </w:r>
          </w:p>
        </w:tc>
        <w:tc>
          <w:tcPr>
            <w:tcW w:w="5528" w:type="dxa"/>
            <w:shd w:val="clear" w:color="auto" w:fill="auto"/>
          </w:tcPr>
          <w:p w14:paraId="7072E53B"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14:paraId="737E98C8" w14:textId="77777777" w:rsidTr="00A87CAE">
        <w:trPr>
          <w:cantSplit/>
        </w:trPr>
        <w:tc>
          <w:tcPr>
            <w:tcW w:w="3936" w:type="dxa"/>
            <w:shd w:val="clear" w:color="auto" w:fill="auto"/>
          </w:tcPr>
          <w:p w14:paraId="27E36B5C"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kardinaliteit</w:t>
            </w:r>
          </w:p>
        </w:tc>
        <w:tc>
          <w:tcPr>
            <w:tcW w:w="5528" w:type="dxa"/>
            <w:shd w:val="clear" w:color="auto" w:fill="auto"/>
          </w:tcPr>
          <w:p w14:paraId="5A9A7B72"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1-1</w:t>
            </w:r>
          </w:p>
        </w:tc>
      </w:tr>
      <w:tr w:rsidR="00A87CAE" w14:paraId="0E1C1BF1" w14:textId="77777777" w:rsidTr="00A87CAE">
        <w:trPr>
          <w:cantSplit/>
        </w:trPr>
        <w:tc>
          <w:tcPr>
            <w:tcW w:w="3936" w:type="dxa"/>
            <w:shd w:val="clear" w:color="auto" w:fill="auto"/>
          </w:tcPr>
          <w:p w14:paraId="5AB81EBA"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authentiek</w:t>
            </w:r>
          </w:p>
        </w:tc>
        <w:tc>
          <w:tcPr>
            <w:tcW w:w="5528" w:type="dxa"/>
            <w:shd w:val="clear" w:color="auto" w:fill="auto"/>
          </w:tcPr>
          <w:p w14:paraId="647F98F7"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Gemeentelijk basisgegeven</w:t>
            </w:r>
          </w:p>
        </w:tc>
      </w:tr>
      <w:tr w:rsidR="00A87CAE" w14:paraId="454058B0" w14:textId="77777777" w:rsidTr="00A87CAE">
        <w:trPr>
          <w:cantSplit/>
        </w:trPr>
        <w:tc>
          <w:tcPr>
            <w:tcW w:w="3936" w:type="dxa"/>
            <w:shd w:val="clear" w:color="auto" w:fill="auto"/>
          </w:tcPr>
          <w:p w14:paraId="6768A8B7"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Regels attribuutsoort</w:t>
            </w:r>
          </w:p>
        </w:tc>
        <w:tc>
          <w:tcPr>
            <w:tcW w:w="5528" w:type="dxa"/>
            <w:shd w:val="clear" w:color="auto" w:fill="auto"/>
          </w:tcPr>
          <w:p w14:paraId="351D6F37"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w:t>
            </w:r>
          </w:p>
        </w:tc>
      </w:tr>
    </w:tbl>
    <w:p w14:paraId="50972B42" w14:textId="77777777" w:rsidR="00A87CAE" w:rsidRDefault="00A87CAE" w:rsidP="0044638F"/>
    <w:p w14:paraId="52635C37" w14:textId="77777777" w:rsidR="00E15C54" w:rsidRPr="0083120B" w:rsidRDefault="00E15C54" w:rsidP="00E15C54">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Organisatie-identificatie</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15C54" w:rsidRPr="00CD63CD" w14:paraId="4481D20F" w14:textId="77777777" w:rsidTr="00E15C54">
        <w:trPr>
          <w:trHeight w:val="232"/>
        </w:trPr>
        <w:tc>
          <w:tcPr>
            <w:tcW w:w="3780" w:type="dxa"/>
            <w:tcBorders>
              <w:top w:val="single" w:sz="4" w:space="0" w:color="auto"/>
              <w:left w:val="nil"/>
              <w:bottom w:val="nil"/>
              <w:right w:val="nil"/>
            </w:tcBorders>
          </w:tcPr>
          <w:p w14:paraId="48D590A2"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441A6AD9"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Organisatie-identificatie</w:t>
            </w:r>
          </w:p>
        </w:tc>
      </w:tr>
      <w:tr w:rsidR="00E15C54" w:rsidRPr="00CD63CD" w14:paraId="5EDFE76B" w14:textId="77777777" w:rsidTr="00E15C54">
        <w:trPr>
          <w:trHeight w:val="232"/>
        </w:trPr>
        <w:tc>
          <w:tcPr>
            <w:tcW w:w="3780" w:type="dxa"/>
            <w:tcBorders>
              <w:top w:val="nil"/>
              <w:left w:val="nil"/>
              <w:bottom w:val="nil"/>
              <w:right w:val="nil"/>
            </w:tcBorders>
          </w:tcPr>
          <w:p w14:paraId="43647160" w14:textId="77777777"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F5E473D"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14:paraId="59E1C4D0" w14:textId="77777777" w:rsidTr="00E15C54">
        <w:trPr>
          <w:trHeight w:val="232"/>
        </w:trPr>
        <w:tc>
          <w:tcPr>
            <w:tcW w:w="3780" w:type="dxa"/>
            <w:tcBorders>
              <w:top w:val="nil"/>
              <w:left w:val="nil"/>
              <w:bottom w:val="nil"/>
              <w:right w:val="nil"/>
            </w:tcBorders>
          </w:tcPr>
          <w:p w14:paraId="4EBDE23D"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659D2D5A"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E15C54" w:rsidRPr="00CD63CD" w14:paraId="2B4CAADD" w14:textId="77777777" w:rsidTr="00E15C54">
        <w:trPr>
          <w:trHeight w:val="232"/>
        </w:trPr>
        <w:tc>
          <w:tcPr>
            <w:tcW w:w="3780" w:type="dxa"/>
            <w:tcBorders>
              <w:top w:val="nil"/>
              <w:left w:val="nil"/>
              <w:bottom w:val="nil"/>
              <w:right w:val="nil"/>
            </w:tcBorders>
          </w:tcPr>
          <w:p w14:paraId="454847B6" w14:textId="77777777"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0F3FD65"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14:paraId="3C67E49A" w14:textId="77777777" w:rsidTr="00E15C54">
        <w:trPr>
          <w:trHeight w:val="232"/>
        </w:trPr>
        <w:tc>
          <w:tcPr>
            <w:tcW w:w="3780" w:type="dxa"/>
            <w:tcBorders>
              <w:top w:val="nil"/>
              <w:left w:val="nil"/>
              <w:bottom w:val="nil"/>
              <w:right w:val="nil"/>
            </w:tcBorders>
          </w:tcPr>
          <w:p w14:paraId="3743A958"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39C457C5"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14:paraId="43CF34C7" w14:textId="77777777" w:rsidTr="00E15C54">
        <w:trPr>
          <w:trHeight w:val="232"/>
        </w:trPr>
        <w:tc>
          <w:tcPr>
            <w:tcW w:w="3780" w:type="dxa"/>
            <w:tcBorders>
              <w:top w:val="nil"/>
              <w:left w:val="nil"/>
              <w:bottom w:val="nil"/>
              <w:right w:val="nil"/>
            </w:tcBorders>
          </w:tcPr>
          <w:p w14:paraId="78B9BF15" w14:textId="77777777"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8E4925A"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14:paraId="23792FF0" w14:textId="77777777" w:rsidTr="00E15C54">
        <w:trPr>
          <w:trHeight w:val="232"/>
        </w:trPr>
        <w:tc>
          <w:tcPr>
            <w:tcW w:w="3780" w:type="dxa"/>
            <w:tcBorders>
              <w:top w:val="nil"/>
              <w:left w:val="nil"/>
              <w:bottom w:val="nil"/>
              <w:right w:val="nil"/>
            </w:tcBorders>
          </w:tcPr>
          <w:p w14:paraId="7F2884F7"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5081ED4B"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organisatieId</w:t>
            </w:r>
          </w:p>
        </w:tc>
      </w:tr>
      <w:tr w:rsidR="00E15C54" w:rsidRPr="00CD63CD" w14:paraId="58A5BBB3" w14:textId="77777777" w:rsidTr="00E15C54">
        <w:trPr>
          <w:trHeight w:val="232"/>
        </w:trPr>
        <w:tc>
          <w:tcPr>
            <w:tcW w:w="3780" w:type="dxa"/>
            <w:tcBorders>
              <w:top w:val="nil"/>
              <w:left w:val="nil"/>
              <w:bottom w:val="nil"/>
              <w:right w:val="nil"/>
            </w:tcBorders>
          </w:tcPr>
          <w:p w14:paraId="7B30CDEB" w14:textId="77777777"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A58B85E"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AE6939" w14:paraId="2A4B6A4A" w14:textId="77777777" w:rsidTr="00E15C54">
        <w:trPr>
          <w:trHeight w:val="232"/>
        </w:trPr>
        <w:tc>
          <w:tcPr>
            <w:tcW w:w="3780" w:type="dxa"/>
            <w:tcBorders>
              <w:top w:val="nil"/>
              <w:left w:val="nil"/>
              <w:bottom w:val="nil"/>
              <w:right w:val="nil"/>
            </w:tcBorders>
          </w:tcPr>
          <w:p w14:paraId="691E9BCA"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564B8573" w14:textId="77777777" w:rsidR="00E15C54" w:rsidRPr="00DD0F4F" w:rsidRDefault="00DA5D93" w:rsidP="00E15C54">
            <w:pPr>
              <w:autoSpaceDE w:val="0"/>
              <w:autoSpaceDN w:val="0"/>
              <w:adjustRightInd w:val="0"/>
              <w:spacing w:after="0" w:line="240" w:lineRule="auto"/>
              <w:rPr>
                <w:rFonts w:ascii="Arial" w:eastAsia="Times New Roman" w:hAnsi="Arial" w:cs="Arial"/>
                <w:color w:val="000000"/>
                <w:sz w:val="20"/>
                <w:szCs w:val="20"/>
                <w:lang w:val="nl-NL"/>
              </w:rPr>
            </w:pPr>
            <w:r w:rsidRPr="00717312">
              <w:rPr>
                <w:rFonts w:ascii="Arial" w:hAnsi="Arial" w:cs="Arial"/>
                <w:sz w:val="20"/>
                <w:szCs w:val="20"/>
                <w:lang w:val="en-AU"/>
              </w:rPr>
              <w:fldChar w:fldCharType="begin" w:fldLock="1"/>
            </w:r>
            <w:r w:rsidR="00E15C54" w:rsidRPr="00DD0F4F">
              <w:rPr>
                <w:rFonts w:ascii="Arial" w:hAnsi="Arial" w:cs="Arial"/>
                <w:sz w:val="20"/>
                <w:szCs w:val="20"/>
                <w:lang w:val="nl-NL"/>
              </w:rPr>
              <w:instrText xml:space="preserve">MERGEFIELD </w:instrText>
            </w:r>
            <w:r w:rsidR="00E15C54"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00E15C54" w:rsidRPr="00DD0F4F">
              <w:rPr>
                <w:rFonts w:ascii="Arial" w:eastAsia="Times New Roman" w:hAnsi="Arial" w:cs="Arial"/>
                <w:color w:val="000000"/>
                <w:sz w:val="20"/>
                <w:szCs w:val="20"/>
                <w:lang w:val="nl-NL"/>
              </w:rPr>
              <w:t>Het RSIN van de organisatie zijnde een Niet-natuurlijk persoon  waarvan de ORGANISATORISCHE EENHEID deel uit maakt.</w:t>
            </w:r>
            <w:r w:rsidRPr="00717312">
              <w:rPr>
                <w:rFonts w:ascii="Arial" w:hAnsi="Arial" w:cs="Arial"/>
                <w:sz w:val="20"/>
                <w:szCs w:val="20"/>
                <w:lang w:val="en-AU"/>
              </w:rPr>
              <w:fldChar w:fldCharType="end"/>
            </w:r>
          </w:p>
        </w:tc>
      </w:tr>
      <w:tr w:rsidR="00E15C54" w:rsidRPr="00AE6939" w14:paraId="2FA7069F" w14:textId="77777777" w:rsidTr="00E15C54">
        <w:trPr>
          <w:trHeight w:val="232"/>
        </w:trPr>
        <w:tc>
          <w:tcPr>
            <w:tcW w:w="3780" w:type="dxa"/>
            <w:tcBorders>
              <w:top w:val="nil"/>
              <w:left w:val="nil"/>
              <w:bottom w:val="nil"/>
              <w:right w:val="nil"/>
            </w:tcBorders>
          </w:tcPr>
          <w:p w14:paraId="2A3966BC" w14:textId="77777777" w:rsidR="00E15C54" w:rsidRPr="00DD0F4F" w:rsidRDefault="00E15C54" w:rsidP="00E15C5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7270991" w14:textId="77777777" w:rsidR="00E15C54" w:rsidRPr="00DD0F4F" w:rsidRDefault="00E15C54" w:rsidP="00E15C54">
            <w:pPr>
              <w:autoSpaceDE w:val="0"/>
              <w:autoSpaceDN w:val="0"/>
              <w:adjustRightInd w:val="0"/>
              <w:spacing w:after="0" w:line="240" w:lineRule="auto"/>
              <w:rPr>
                <w:rFonts w:ascii="Arial" w:eastAsia="Times New Roman" w:hAnsi="Arial" w:cs="Arial"/>
                <w:color w:val="000000"/>
                <w:sz w:val="20"/>
                <w:szCs w:val="20"/>
                <w:lang w:val="nl-NL"/>
              </w:rPr>
            </w:pPr>
          </w:p>
        </w:tc>
      </w:tr>
      <w:tr w:rsidR="00E15C54" w:rsidRPr="00CD63CD" w14:paraId="45E59F22" w14:textId="77777777" w:rsidTr="00E15C54">
        <w:trPr>
          <w:trHeight w:val="232"/>
        </w:trPr>
        <w:tc>
          <w:tcPr>
            <w:tcW w:w="3780" w:type="dxa"/>
            <w:tcBorders>
              <w:top w:val="nil"/>
              <w:left w:val="nil"/>
              <w:bottom w:val="nil"/>
              <w:right w:val="nil"/>
            </w:tcBorders>
          </w:tcPr>
          <w:p w14:paraId="35B5E0D9"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1D7FAB91"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 xml:space="preserve">KING </w:t>
            </w:r>
          </w:p>
        </w:tc>
      </w:tr>
      <w:tr w:rsidR="00E15C54" w:rsidRPr="00CD63CD" w14:paraId="4C9FA606" w14:textId="77777777" w:rsidTr="00E15C54">
        <w:trPr>
          <w:trHeight w:val="232"/>
        </w:trPr>
        <w:tc>
          <w:tcPr>
            <w:tcW w:w="3780" w:type="dxa"/>
            <w:tcBorders>
              <w:top w:val="nil"/>
              <w:left w:val="nil"/>
              <w:bottom w:val="nil"/>
              <w:right w:val="nil"/>
            </w:tcBorders>
          </w:tcPr>
          <w:p w14:paraId="1516C3CE" w14:textId="77777777"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5627142"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14:paraId="4EA4A620" w14:textId="77777777" w:rsidTr="00E15C54">
        <w:trPr>
          <w:trHeight w:val="232"/>
        </w:trPr>
        <w:tc>
          <w:tcPr>
            <w:tcW w:w="3780" w:type="dxa"/>
            <w:tcBorders>
              <w:top w:val="nil"/>
              <w:left w:val="nil"/>
              <w:bottom w:val="nil"/>
              <w:right w:val="nil"/>
            </w:tcBorders>
          </w:tcPr>
          <w:p w14:paraId="23B12519"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5DE8FFA8"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p>
        </w:tc>
      </w:tr>
      <w:tr w:rsidR="00E15C54" w:rsidRPr="00CD63CD" w14:paraId="56001AD1" w14:textId="77777777" w:rsidTr="00E15C54">
        <w:trPr>
          <w:trHeight w:val="232"/>
        </w:trPr>
        <w:tc>
          <w:tcPr>
            <w:tcW w:w="3780" w:type="dxa"/>
            <w:tcBorders>
              <w:top w:val="nil"/>
              <w:left w:val="nil"/>
              <w:bottom w:val="nil"/>
              <w:right w:val="nil"/>
            </w:tcBorders>
          </w:tcPr>
          <w:p w14:paraId="1D85E827" w14:textId="77777777"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527E16E"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AE6939" w14:paraId="1B4E278C" w14:textId="77777777" w:rsidTr="00E15C54">
        <w:trPr>
          <w:trHeight w:val="232"/>
        </w:trPr>
        <w:tc>
          <w:tcPr>
            <w:tcW w:w="3780" w:type="dxa"/>
            <w:tcBorders>
              <w:top w:val="nil"/>
              <w:left w:val="nil"/>
              <w:bottom w:val="nil"/>
              <w:right w:val="nil"/>
            </w:tcBorders>
          </w:tcPr>
          <w:p w14:paraId="5D11A64E"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0925EB23" w14:textId="77777777" w:rsidR="00E15C54" w:rsidRPr="00DD0F4F" w:rsidRDefault="00E15C54" w:rsidP="00E15C5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betreft het RSIN (Rechtspersonen en Samenwerkingsverbanden InformatieNummer) zoals dat door de KvK in het NHR aan elk rechtspersoon en samenwerkingsverband is toegekend. Dit identificeert uniek de zaakbehandelende organisatie, zijnde een rechtspersoon of samenwerkingsverband. Het RSIN staat in het Handelsregister (NHR) en op het daaraan te ontlenen uittreksel.</w:t>
            </w:r>
          </w:p>
          <w:p w14:paraId="0EBA474E" w14:textId="77777777" w:rsidR="00E15C54" w:rsidRPr="00DD0F4F" w:rsidRDefault="00E15C54" w:rsidP="00A87CA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Deze attribuutsoort vormt tezamen met de </w:t>
            </w:r>
            <w:r w:rsidR="00A87CAE" w:rsidRPr="00DD0F4F">
              <w:rPr>
                <w:rFonts w:ascii="Arial" w:eastAsia="Times New Roman" w:hAnsi="Arial" w:cs="Arial"/>
                <w:color w:val="000000"/>
                <w:sz w:val="20"/>
                <w:szCs w:val="20"/>
                <w:lang w:val="nl-NL"/>
              </w:rPr>
              <w:t>Organisatie-eenheid-</w:t>
            </w:r>
            <w:r w:rsidRPr="00DD0F4F">
              <w:rPr>
                <w:rFonts w:ascii="Arial" w:eastAsia="Times New Roman" w:hAnsi="Arial" w:cs="Arial"/>
                <w:color w:val="000000"/>
                <w:sz w:val="20"/>
                <w:szCs w:val="20"/>
                <w:lang w:val="nl-NL"/>
              </w:rPr>
              <w:t xml:space="preserve">dentificatie de unieke aanduiding van een </w:t>
            </w:r>
            <w:r w:rsidR="00A87CAE" w:rsidRPr="00DD0F4F">
              <w:rPr>
                <w:rFonts w:ascii="Arial" w:eastAsia="Times New Roman" w:hAnsi="Arial" w:cs="Arial"/>
                <w:color w:val="000000"/>
                <w:sz w:val="20"/>
                <w:szCs w:val="20"/>
                <w:lang w:val="nl-NL"/>
              </w:rPr>
              <w:t>Organisatorische eenheid</w:t>
            </w:r>
            <w:r w:rsidRPr="00DD0F4F">
              <w:rPr>
                <w:rFonts w:ascii="Arial" w:eastAsia="Times New Roman" w:hAnsi="Arial" w:cs="Arial"/>
                <w:color w:val="000000"/>
                <w:sz w:val="20"/>
                <w:szCs w:val="20"/>
                <w:lang w:val="nl-NL"/>
              </w:rPr>
              <w:t xml:space="preserve"> voor geheel Nederland.</w:t>
            </w:r>
          </w:p>
        </w:tc>
      </w:tr>
      <w:tr w:rsidR="00E15C54" w:rsidRPr="00AE6939" w14:paraId="08CC41FF" w14:textId="77777777" w:rsidTr="00E15C54">
        <w:trPr>
          <w:trHeight w:val="232"/>
        </w:trPr>
        <w:tc>
          <w:tcPr>
            <w:tcW w:w="3780" w:type="dxa"/>
            <w:tcBorders>
              <w:top w:val="nil"/>
              <w:left w:val="nil"/>
              <w:bottom w:val="nil"/>
              <w:right w:val="nil"/>
            </w:tcBorders>
          </w:tcPr>
          <w:p w14:paraId="204FDFC8" w14:textId="77777777" w:rsidR="00E15C54" w:rsidRPr="00DD0F4F" w:rsidRDefault="00E15C54" w:rsidP="00E15C5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3348BECB" w14:textId="77777777" w:rsidR="00E15C54" w:rsidRPr="00DD0F4F" w:rsidRDefault="00E15C54" w:rsidP="00E15C54">
            <w:pPr>
              <w:autoSpaceDE w:val="0"/>
              <w:autoSpaceDN w:val="0"/>
              <w:adjustRightInd w:val="0"/>
              <w:spacing w:after="0" w:line="240" w:lineRule="auto"/>
              <w:rPr>
                <w:rFonts w:ascii="Arial" w:eastAsia="Times New Roman" w:hAnsi="Arial" w:cs="Arial"/>
                <w:color w:val="000000"/>
                <w:sz w:val="20"/>
                <w:szCs w:val="20"/>
                <w:lang w:val="nl-NL"/>
              </w:rPr>
            </w:pPr>
          </w:p>
        </w:tc>
      </w:tr>
      <w:tr w:rsidR="00E15C54" w:rsidRPr="00CD63CD" w14:paraId="4BB1CB93" w14:textId="77777777" w:rsidTr="00E15C54">
        <w:trPr>
          <w:trHeight w:val="232"/>
        </w:trPr>
        <w:tc>
          <w:tcPr>
            <w:tcW w:w="3780" w:type="dxa"/>
            <w:tcBorders>
              <w:top w:val="nil"/>
              <w:left w:val="nil"/>
              <w:bottom w:val="nil"/>
              <w:right w:val="nil"/>
            </w:tcBorders>
          </w:tcPr>
          <w:p w14:paraId="1F0C9BB8"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41BEB1A5"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N9</w:t>
            </w:r>
          </w:p>
        </w:tc>
      </w:tr>
      <w:tr w:rsidR="00E15C54" w:rsidRPr="00CD63CD" w14:paraId="47BE3646" w14:textId="77777777" w:rsidTr="00E15C54">
        <w:trPr>
          <w:trHeight w:val="232"/>
        </w:trPr>
        <w:tc>
          <w:tcPr>
            <w:tcW w:w="3780" w:type="dxa"/>
            <w:tcBorders>
              <w:top w:val="nil"/>
              <w:left w:val="nil"/>
              <w:bottom w:val="nil"/>
              <w:right w:val="nil"/>
            </w:tcBorders>
          </w:tcPr>
          <w:p w14:paraId="7EDBAEEC" w14:textId="77777777"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CD2A2D9"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AE6939" w14:paraId="3564B079" w14:textId="77777777" w:rsidTr="00E15C54">
        <w:trPr>
          <w:trHeight w:val="232"/>
        </w:trPr>
        <w:tc>
          <w:tcPr>
            <w:tcW w:w="3780" w:type="dxa"/>
            <w:tcBorders>
              <w:top w:val="nil"/>
              <w:left w:val="nil"/>
              <w:bottom w:val="nil"/>
              <w:right w:val="nil"/>
            </w:tcBorders>
          </w:tcPr>
          <w:p w14:paraId="6734F44B"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lastRenderedPageBreak/>
              <w:t>Waardenverzameling</w:t>
            </w:r>
          </w:p>
        </w:tc>
        <w:tc>
          <w:tcPr>
            <w:tcW w:w="5580" w:type="dxa"/>
            <w:tcBorders>
              <w:top w:val="nil"/>
              <w:left w:val="nil"/>
              <w:bottom w:val="nil"/>
              <w:right w:val="nil"/>
            </w:tcBorders>
          </w:tcPr>
          <w:p w14:paraId="758CCB6B" w14:textId="77777777" w:rsidR="00E15C54" w:rsidRPr="00DD0F4F" w:rsidRDefault="00E15C54" w:rsidP="00E15C5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in het NHR voorkomende unieke identificaties van rechtspersonen en samenwerkingsverbanden.</w:t>
            </w:r>
          </w:p>
        </w:tc>
      </w:tr>
      <w:tr w:rsidR="00E15C54" w:rsidRPr="00AE6939" w14:paraId="5A364C40" w14:textId="77777777" w:rsidTr="00E15C54">
        <w:trPr>
          <w:trHeight w:val="232"/>
        </w:trPr>
        <w:tc>
          <w:tcPr>
            <w:tcW w:w="3780" w:type="dxa"/>
            <w:tcBorders>
              <w:top w:val="nil"/>
              <w:left w:val="nil"/>
              <w:bottom w:val="nil"/>
              <w:right w:val="nil"/>
            </w:tcBorders>
          </w:tcPr>
          <w:p w14:paraId="72D2DB4F" w14:textId="77777777" w:rsidR="00E15C54" w:rsidRPr="00DD0F4F" w:rsidRDefault="00E15C54" w:rsidP="00E15C5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1E345F3C" w14:textId="77777777" w:rsidR="00E15C54" w:rsidRPr="00DD0F4F" w:rsidRDefault="00E15C54" w:rsidP="00E15C54">
            <w:pPr>
              <w:autoSpaceDE w:val="0"/>
              <w:autoSpaceDN w:val="0"/>
              <w:adjustRightInd w:val="0"/>
              <w:spacing w:after="0" w:line="240" w:lineRule="auto"/>
              <w:rPr>
                <w:rFonts w:ascii="Arial" w:eastAsia="Times New Roman" w:hAnsi="Arial" w:cs="Arial"/>
                <w:color w:val="000000"/>
                <w:sz w:val="20"/>
                <w:szCs w:val="20"/>
                <w:lang w:val="nl-NL"/>
              </w:rPr>
            </w:pPr>
          </w:p>
        </w:tc>
      </w:tr>
      <w:tr w:rsidR="00E15C54" w:rsidRPr="00CD63CD" w14:paraId="6F2931ED" w14:textId="77777777" w:rsidTr="00E15C54">
        <w:trPr>
          <w:trHeight w:val="232"/>
        </w:trPr>
        <w:tc>
          <w:tcPr>
            <w:tcW w:w="3780" w:type="dxa"/>
            <w:tcBorders>
              <w:top w:val="nil"/>
              <w:left w:val="nil"/>
              <w:bottom w:val="nil"/>
              <w:right w:val="nil"/>
            </w:tcBorders>
          </w:tcPr>
          <w:p w14:paraId="701809B7"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6539A2D8"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E15C54" w:rsidRPr="00CD63CD" w14:paraId="533184B6" w14:textId="77777777" w:rsidTr="00E15C54">
        <w:trPr>
          <w:trHeight w:val="232"/>
        </w:trPr>
        <w:tc>
          <w:tcPr>
            <w:tcW w:w="3780" w:type="dxa"/>
            <w:tcBorders>
              <w:top w:val="nil"/>
              <w:left w:val="nil"/>
              <w:bottom w:val="nil"/>
              <w:right w:val="nil"/>
            </w:tcBorders>
          </w:tcPr>
          <w:p w14:paraId="1A6D3BCC" w14:textId="77777777"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B9BCDC2"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14:paraId="1D8296ED" w14:textId="77777777" w:rsidTr="00E15C54">
        <w:trPr>
          <w:trHeight w:val="232"/>
        </w:trPr>
        <w:tc>
          <w:tcPr>
            <w:tcW w:w="3780" w:type="dxa"/>
            <w:tcBorders>
              <w:top w:val="nil"/>
              <w:left w:val="nil"/>
              <w:bottom w:val="nil"/>
              <w:right w:val="nil"/>
            </w:tcBorders>
          </w:tcPr>
          <w:p w14:paraId="2DBD1010"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491DF667" w14:textId="77777777" w:rsidR="00E15C54" w:rsidRPr="00CD63CD" w:rsidRDefault="005E1944" w:rsidP="00E15C54">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E15C54" w:rsidRPr="00CD63CD" w14:paraId="20CFC3B0" w14:textId="77777777" w:rsidTr="00E15C54">
        <w:trPr>
          <w:trHeight w:val="232"/>
        </w:trPr>
        <w:tc>
          <w:tcPr>
            <w:tcW w:w="3780" w:type="dxa"/>
            <w:tcBorders>
              <w:top w:val="nil"/>
              <w:left w:val="nil"/>
              <w:bottom w:val="nil"/>
              <w:right w:val="nil"/>
            </w:tcBorders>
          </w:tcPr>
          <w:p w14:paraId="35E4BCD8" w14:textId="77777777"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32D6D88"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14:paraId="63195C04" w14:textId="77777777" w:rsidTr="00E15C54">
        <w:trPr>
          <w:trHeight w:val="232"/>
        </w:trPr>
        <w:tc>
          <w:tcPr>
            <w:tcW w:w="3780" w:type="dxa"/>
            <w:tcBorders>
              <w:top w:val="nil"/>
              <w:left w:val="nil"/>
              <w:bottom w:val="nil"/>
              <w:right w:val="nil"/>
            </w:tcBorders>
          </w:tcPr>
          <w:p w14:paraId="5D930323"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6BEC4B80"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14:paraId="62A97A27" w14:textId="77777777" w:rsidTr="00E15C54">
        <w:trPr>
          <w:trHeight w:val="232"/>
        </w:trPr>
        <w:tc>
          <w:tcPr>
            <w:tcW w:w="3780" w:type="dxa"/>
            <w:tcBorders>
              <w:top w:val="nil"/>
              <w:left w:val="nil"/>
              <w:bottom w:val="nil"/>
              <w:right w:val="nil"/>
            </w:tcBorders>
          </w:tcPr>
          <w:p w14:paraId="5EEC02A8" w14:textId="77777777"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F2ED4E1"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14:paraId="423A1D47" w14:textId="77777777" w:rsidTr="00E15C54">
        <w:trPr>
          <w:trHeight w:val="232"/>
        </w:trPr>
        <w:tc>
          <w:tcPr>
            <w:tcW w:w="3780" w:type="dxa"/>
            <w:tcBorders>
              <w:top w:val="nil"/>
              <w:left w:val="nil"/>
              <w:bottom w:val="nil"/>
              <w:right w:val="nil"/>
            </w:tcBorders>
          </w:tcPr>
          <w:p w14:paraId="1AC00FC6"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5529DE18"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E15C54" w:rsidRPr="00CD63CD" w14:paraId="46242B2B" w14:textId="77777777" w:rsidTr="00E15C54">
        <w:trPr>
          <w:trHeight w:val="232"/>
        </w:trPr>
        <w:tc>
          <w:tcPr>
            <w:tcW w:w="3780" w:type="dxa"/>
            <w:tcBorders>
              <w:top w:val="nil"/>
              <w:left w:val="nil"/>
              <w:bottom w:val="nil"/>
              <w:right w:val="nil"/>
            </w:tcBorders>
          </w:tcPr>
          <w:p w14:paraId="4A820F79" w14:textId="77777777"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A987742"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14:paraId="462051FB" w14:textId="77777777" w:rsidTr="00E15C54">
        <w:trPr>
          <w:trHeight w:val="232"/>
        </w:trPr>
        <w:tc>
          <w:tcPr>
            <w:tcW w:w="3780" w:type="dxa"/>
            <w:tcBorders>
              <w:top w:val="nil"/>
              <w:left w:val="nil"/>
              <w:bottom w:val="nil"/>
              <w:right w:val="nil"/>
            </w:tcBorders>
          </w:tcPr>
          <w:p w14:paraId="7498E4C3"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288D0C5F"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E15C54" w:rsidRPr="00CD63CD" w14:paraId="758C6FC3" w14:textId="77777777" w:rsidTr="00E15C54">
        <w:trPr>
          <w:trHeight w:val="232"/>
        </w:trPr>
        <w:tc>
          <w:tcPr>
            <w:tcW w:w="3780" w:type="dxa"/>
            <w:tcBorders>
              <w:top w:val="nil"/>
              <w:left w:val="nil"/>
              <w:bottom w:val="nil"/>
              <w:right w:val="nil"/>
            </w:tcBorders>
          </w:tcPr>
          <w:p w14:paraId="60F5F03C" w14:textId="77777777"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60E16C5"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14:paraId="4FA7F02E" w14:textId="77777777" w:rsidTr="00E15C54">
        <w:trPr>
          <w:trHeight w:val="232"/>
        </w:trPr>
        <w:tc>
          <w:tcPr>
            <w:tcW w:w="3780" w:type="dxa"/>
            <w:tcBorders>
              <w:top w:val="nil"/>
              <w:left w:val="nil"/>
              <w:bottom w:val="nil"/>
              <w:right w:val="nil"/>
            </w:tcBorders>
          </w:tcPr>
          <w:p w14:paraId="27A870C5"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03FB02D2" w14:textId="77777777" w:rsidR="00E15C54" w:rsidRPr="00CD63CD" w:rsidRDefault="00DA5D93"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E15C54" w:rsidRPr="00CD63CD">
              <w:rPr>
                <w:rFonts w:ascii="Arial" w:hAnsi="Arial" w:cs="Arial"/>
                <w:sz w:val="20"/>
                <w:szCs w:val="20"/>
                <w:lang w:val="en-AU"/>
              </w:rPr>
              <w:instrText xml:space="preserve">MERGEFIELD </w:instrText>
            </w:r>
            <w:r w:rsidR="00E15C54"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E15C54"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E15C54"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E15C54"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E15C54"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p>
        </w:tc>
      </w:tr>
      <w:tr w:rsidR="00E15C54" w:rsidRPr="00CD63CD" w14:paraId="6AF1649C" w14:textId="77777777" w:rsidTr="00E15C54">
        <w:trPr>
          <w:trHeight w:val="232"/>
        </w:trPr>
        <w:tc>
          <w:tcPr>
            <w:tcW w:w="3780" w:type="dxa"/>
            <w:tcBorders>
              <w:top w:val="nil"/>
              <w:left w:val="nil"/>
              <w:bottom w:val="nil"/>
              <w:right w:val="nil"/>
            </w:tcBorders>
          </w:tcPr>
          <w:p w14:paraId="78B5EFE5" w14:textId="77777777"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6C12690"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14:paraId="2F49579E" w14:textId="77777777" w:rsidTr="00E15C54">
        <w:trPr>
          <w:trHeight w:val="232"/>
        </w:trPr>
        <w:tc>
          <w:tcPr>
            <w:tcW w:w="3780" w:type="dxa"/>
            <w:tcBorders>
              <w:top w:val="nil"/>
              <w:left w:val="nil"/>
              <w:bottom w:val="nil"/>
              <w:right w:val="nil"/>
            </w:tcBorders>
          </w:tcPr>
          <w:p w14:paraId="49ADB014"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2748CF67"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Gemeentelijk basisgegeven</w:t>
            </w:r>
          </w:p>
        </w:tc>
      </w:tr>
      <w:tr w:rsidR="00E15C54" w:rsidRPr="00CD63CD" w14:paraId="615105BC" w14:textId="77777777" w:rsidTr="00E15C54">
        <w:trPr>
          <w:trHeight w:val="232"/>
        </w:trPr>
        <w:tc>
          <w:tcPr>
            <w:tcW w:w="3780" w:type="dxa"/>
            <w:tcBorders>
              <w:top w:val="nil"/>
              <w:left w:val="nil"/>
              <w:right w:val="nil"/>
            </w:tcBorders>
          </w:tcPr>
          <w:p w14:paraId="2BB320E4" w14:textId="77777777"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1201922A" w14:textId="77777777"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14:paraId="0A9CBF3D" w14:textId="77777777" w:rsidTr="00E15C54">
        <w:trPr>
          <w:trHeight w:val="232"/>
        </w:trPr>
        <w:tc>
          <w:tcPr>
            <w:tcW w:w="3780" w:type="dxa"/>
            <w:tcBorders>
              <w:top w:val="nil"/>
              <w:left w:val="nil"/>
              <w:bottom w:val="single" w:sz="4" w:space="0" w:color="auto"/>
              <w:right w:val="nil"/>
            </w:tcBorders>
          </w:tcPr>
          <w:p w14:paraId="7C55EB23" w14:textId="77777777"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072AA8DC" w14:textId="77777777" w:rsidR="00E15C54" w:rsidRPr="00CD63CD" w:rsidRDefault="00A87CAE" w:rsidP="00E15C54">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p>
        </w:tc>
      </w:tr>
    </w:tbl>
    <w:p w14:paraId="3A614D4B" w14:textId="77777777" w:rsidR="00E15C54" w:rsidRPr="0044638F" w:rsidRDefault="00E15C54" w:rsidP="0044638F"/>
    <w:p w14:paraId="41DF10AF" w14:textId="77777777" w:rsidR="0038425A" w:rsidRDefault="00103274" w:rsidP="0038425A">
      <w:pPr>
        <w:pStyle w:val="Kop2"/>
        <w:rPr>
          <w:noProof/>
        </w:rPr>
      </w:pPr>
      <w:bookmarkStart w:id="2672" w:name="_Toc493816595"/>
      <w:bookmarkStart w:id="2673" w:name="_Toc493816705"/>
      <w:r w:rsidRPr="00BC0BAD">
        <w:rPr>
          <w:noProof/>
        </w:rPr>
        <w:t>R</w:t>
      </w:r>
      <w:r w:rsidR="005C4949">
        <w:rPr>
          <w:noProof/>
        </w:rPr>
        <w:t>OL</w:t>
      </w:r>
      <w:bookmarkEnd w:id="2672"/>
      <w:bookmarkEnd w:id="2673"/>
    </w:p>
    <w:p w14:paraId="258FECA2" w14:textId="77777777" w:rsidR="002D46B6" w:rsidRPr="00DD0F4F" w:rsidRDefault="00A76CD7" w:rsidP="002D46B6">
      <w:pPr>
        <w:rPr>
          <w:lang w:val="nl-NL"/>
        </w:rPr>
      </w:pPr>
      <w:r w:rsidRPr="00DD0F4F">
        <w:rPr>
          <w:lang w:val="nl-NL"/>
        </w:rPr>
        <w:t>Het</w:t>
      </w:r>
      <w:r w:rsidR="002D46B6" w:rsidRPr="00DD0F4F">
        <w:rPr>
          <w:lang w:val="nl-NL"/>
        </w:rPr>
        <w:t xml:space="preserve"> objecttype</w:t>
      </w:r>
      <w:r w:rsidRPr="00DD0F4F">
        <w:rPr>
          <w:lang w:val="nl-NL"/>
        </w:rPr>
        <w:t xml:space="preserve"> ROL is op </w:t>
      </w:r>
      <w:r w:rsidR="005A5EDD">
        <w:rPr>
          <w:lang w:val="nl-NL"/>
        </w:rPr>
        <w:t xml:space="preserve">vijf </w:t>
      </w:r>
      <w:r w:rsidRPr="00DD0F4F">
        <w:rPr>
          <w:lang w:val="nl-NL"/>
        </w:rPr>
        <w:t xml:space="preserve">punten aangepast. Allereerst is </w:t>
      </w:r>
      <w:r w:rsidR="005A5EDD">
        <w:rPr>
          <w:lang w:val="nl-NL"/>
        </w:rPr>
        <w:t xml:space="preserve">het een relatieklasse geworden en zijn dienovereenkomstig de relaties naar ZAAK en BETROKKENE vervallen. Verder is </w:t>
      </w:r>
      <w:r w:rsidRPr="00DD0F4F">
        <w:rPr>
          <w:lang w:val="nl-NL"/>
        </w:rPr>
        <w:t xml:space="preserve">de waardenverzameling van ‘Rolomschrijving generiek’ geoptimaliseerd. Tevens is een attribuutsoort omtrent machtiging toegevoegd. </w:t>
      </w:r>
      <w:r w:rsidR="005A5EDD">
        <w:rPr>
          <w:lang w:val="nl-NL"/>
        </w:rPr>
        <w:t xml:space="preserve">En ook zijn de relatiesoorten v.w.b. de correspondentieadressen vervangen door attribuutsoorten. </w:t>
      </w:r>
      <w:r w:rsidR="003770A8">
        <w:rPr>
          <w:lang w:val="nl-NL"/>
        </w:rPr>
        <w:t xml:space="preserve">Als gevolg daarvan zijn de objecttypen ADRESSEERBAAR OBJECT AANDUIDING en LAND komen te vervallen. </w:t>
      </w:r>
      <w:r w:rsidR="003770A8">
        <w:rPr>
          <w:lang w:val="nl-NL"/>
        </w:rPr>
        <w:br/>
      </w:r>
      <w:r w:rsidRPr="00DD0F4F">
        <w:rPr>
          <w:lang w:val="nl-NL"/>
        </w:rPr>
        <w:t xml:space="preserve">De consequenties voor het objecttype zijn hieronder vermeld. In de daarop volgende paragrafen gaan we nader in op </w:t>
      </w:r>
      <w:r w:rsidR="005A5EDD">
        <w:rPr>
          <w:lang w:val="nl-NL"/>
        </w:rPr>
        <w:t>enkel</w:t>
      </w:r>
      <w:r w:rsidRPr="00DD0F4F">
        <w:rPr>
          <w:lang w:val="nl-NL"/>
        </w:rPr>
        <w:t xml:space="preserve">e </w:t>
      </w:r>
      <w:r w:rsidR="005A5EDD">
        <w:rPr>
          <w:lang w:val="nl-NL"/>
        </w:rPr>
        <w:t xml:space="preserve">van de </w:t>
      </w:r>
      <w:r w:rsidRPr="00DD0F4F">
        <w:rPr>
          <w:lang w:val="nl-NL"/>
        </w:rPr>
        <w:t xml:space="preserve">genoemde aanpassingen.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367B3C" w14:paraId="79B0059C" w14:textId="77777777" w:rsidTr="00A76CD7">
        <w:tc>
          <w:tcPr>
            <w:tcW w:w="3600" w:type="dxa"/>
            <w:tcBorders>
              <w:top w:val="single" w:sz="4" w:space="0" w:color="auto"/>
              <w:left w:val="nil"/>
              <w:bottom w:val="nil"/>
              <w:right w:val="nil"/>
            </w:tcBorders>
          </w:tcPr>
          <w:p w14:paraId="1D75BB46" w14:textId="77777777" w:rsidR="00367B3C" w:rsidRDefault="00367B3C" w:rsidP="00367B3C">
            <w:pPr>
              <w:spacing w:after="0" w:line="240" w:lineRule="auto"/>
              <w:rPr>
                <w:rFonts w:eastAsia="Times New Roman"/>
              </w:rPr>
            </w:pPr>
            <w:bookmarkStart w:id="2674" w:name="BKM_6130C08C_49C3_4072_805C_7D095BB05857"/>
            <w:r>
              <w:rPr>
                <w:rFonts w:eastAsia="Times New Roman"/>
                <w:b/>
                <w:bCs/>
              </w:rPr>
              <w:t>Naam objecttype</w:t>
            </w:r>
          </w:p>
        </w:tc>
        <w:tc>
          <w:tcPr>
            <w:tcW w:w="5760" w:type="dxa"/>
            <w:gridSpan w:val="3"/>
            <w:tcBorders>
              <w:top w:val="single" w:sz="4" w:space="0" w:color="auto"/>
              <w:left w:val="nil"/>
              <w:bottom w:val="nil"/>
              <w:right w:val="nil"/>
            </w:tcBorders>
          </w:tcPr>
          <w:p w14:paraId="489E3DA7" w14:textId="77777777" w:rsidR="00367B3C" w:rsidRDefault="00DA5D93" w:rsidP="00367B3C">
            <w:pPr>
              <w:spacing w:after="0" w:line="240" w:lineRule="auto"/>
              <w:rPr>
                <w:rFonts w:eastAsia="Times New Roman"/>
              </w:rPr>
            </w:pPr>
            <w:r>
              <w:fldChar w:fldCharType="begin" w:fldLock="1"/>
            </w:r>
            <w:r w:rsidR="00367B3C">
              <w:instrText xml:space="preserve">MERGEFIELD </w:instrText>
            </w:r>
            <w:r w:rsidR="00367B3C">
              <w:rPr>
                <w:rFonts w:eastAsia="Times New Roman"/>
              </w:rPr>
              <w:instrText>Element.Name</w:instrText>
            </w:r>
            <w:r>
              <w:fldChar w:fldCharType="separate"/>
            </w:r>
            <w:r w:rsidR="00367B3C">
              <w:rPr>
                <w:rFonts w:eastAsia="Times New Roman"/>
              </w:rPr>
              <w:t>ROL</w:t>
            </w:r>
            <w:r>
              <w:fldChar w:fldCharType="end"/>
            </w:r>
          </w:p>
        </w:tc>
      </w:tr>
      <w:tr w:rsidR="00367B3C" w14:paraId="00B6706A" w14:textId="77777777" w:rsidTr="00A76CD7">
        <w:trPr>
          <w:trHeight w:val="114"/>
        </w:trPr>
        <w:tc>
          <w:tcPr>
            <w:tcW w:w="3600" w:type="dxa"/>
            <w:tcBorders>
              <w:top w:val="nil"/>
              <w:left w:val="nil"/>
              <w:bottom w:val="nil"/>
              <w:right w:val="nil"/>
            </w:tcBorders>
          </w:tcPr>
          <w:p w14:paraId="70D4189F" w14:textId="77777777"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14:paraId="13C17BC8" w14:textId="77777777" w:rsidR="00367B3C" w:rsidRDefault="00367B3C" w:rsidP="00367B3C">
            <w:pPr>
              <w:spacing w:after="0" w:line="240" w:lineRule="auto"/>
              <w:rPr>
                <w:rFonts w:eastAsia="Times New Roman"/>
              </w:rPr>
            </w:pPr>
          </w:p>
        </w:tc>
      </w:tr>
      <w:tr w:rsidR="00367B3C" w14:paraId="2E9E9877" w14:textId="77777777" w:rsidTr="00367B3C">
        <w:tc>
          <w:tcPr>
            <w:tcW w:w="3600" w:type="dxa"/>
            <w:tcBorders>
              <w:top w:val="nil"/>
              <w:left w:val="nil"/>
              <w:bottom w:val="nil"/>
              <w:right w:val="nil"/>
            </w:tcBorders>
          </w:tcPr>
          <w:p w14:paraId="7203544B" w14:textId="77777777" w:rsidR="00367B3C" w:rsidRDefault="00367B3C" w:rsidP="00367B3C">
            <w:pPr>
              <w:spacing w:after="0" w:line="240" w:lineRule="auto"/>
              <w:rPr>
                <w:rFonts w:eastAsia="Times New Roman"/>
              </w:rPr>
            </w:pPr>
            <w:r>
              <w:rPr>
                <w:rFonts w:eastAsia="Times New Roman"/>
                <w:b/>
                <w:bCs/>
              </w:rPr>
              <w:t>Mnemonic objecttype</w:t>
            </w:r>
          </w:p>
        </w:tc>
        <w:tc>
          <w:tcPr>
            <w:tcW w:w="5760" w:type="dxa"/>
            <w:gridSpan w:val="3"/>
            <w:tcBorders>
              <w:top w:val="nil"/>
              <w:left w:val="nil"/>
              <w:bottom w:val="nil"/>
              <w:right w:val="nil"/>
            </w:tcBorders>
          </w:tcPr>
          <w:p w14:paraId="04C5AD86" w14:textId="77777777" w:rsidR="00367B3C" w:rsidRDefault="00DA5D93" w:rsidP="00367B3C">
            <w:pPr>
              <w:spacing w:after="0" w:line="240" w:lineRule="auto"/>
              <w:rPr>
                <w:rFonts w:eastAsia="Times New Roman"/>
              </w:rPr>
            </w:pPr>
            <w:r>
              <w:fldChar w:fldCharType="begin" w:fldLock="1"/>
            </w:r>
            <w:r w:rsidR="00367B3C">
              <w:instrText xml:space="preserve">MERGEFIELD </w:instrText>
            </w:r>
            <w:r w:rsidR="00367B3C">
              <w:rPr>
                <w:rFonts w:eastAsia="Times New Roman"/>
              </w:rPr>
              <w:instrText>Element.Alias</w:instrText>
            </w:r>
            <w:r>
              <w:fldChar w:fldCharType="separate"/>
            </w:r>
            <w:r w:rsidR="00367B3C">
              <w:rPr>
                <w:rFonts w:eastAsia="Times New Roman"/>
              </w:rPr>
              <w:t>ROL</w:t>
            </w:r>
            <w:r>
              <w:fldChar w:fldCharType="end"/>
            </w:r>
          </w:p>
        </w:tc>
      </w:tr>
      <w:tr w:rsidR="00367B3C" w14:paraId="629149DC" w14:textId="77777777" w:rsidTr="00367B3C">
        <w:tc>
          <w:tcPr>
            <w:tcW w:w="3600" w:type="dxa"/>
            <w:tcBorders>
              <w:top w:val="nil"/>
              <w:left w:val="nil"/>
              <w:bottom w:val="nil"/>
              <w:right w:val="nil"/>
            </w:tcBorders>
          </w:tcPr>
          <w:p w14:paraId="154BDC35" w14:textId="77777777"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14:paraId="1A4BA1F7" w14:textId="77777777" w:rsidR="00367B3C" w:rsidRDefault="00367B3C" w:rsidP="00367B3C">
            <w:pPr>
              <w:spacing w:after="0" w:line="240" w:lineRule="auto"/>
              <w:rPr>
                <w:rFonts w:eastAsia="Times New Roman"/>
              </w:rPr>
            </w:pPr>
          </w:p>
        </w:tc>
      </w:tr>
      <w:tr w:rsidR="00367B3C" w14:paraId="70A23362" w14:textId="77777777" w:rsidTr="00367B3C">
        <w:tc>
          <w:tcPr>
            <w:tcW w:w="3600" w:type="dxa"/>
            <w:tcBorders>
              <w:top w:val="nil"/>
              <w:left w:val="nil"/>
              <w:bottom w:val="nil"/>
              <w:right w:val="nil"/>
            </w:tcBorders>
          </w:tcPr>
          <w:p w14:paraId="7ACB618C" w14:textId="77777777" w:rsidR="00367B3C" w:rsidRDefault="00367B3C" w:rsidP="00367B3C">
            <w:pPr>
              <w:spacing w:after="0" w:line="240" w:lineRule="auto"/>
              <w:rPr>
                <w:rFonts w:eastAsia="Times New Roman"/>
                <w:b/>
                <w:bCs/>
              </w:rPr>
            </w:pPr>
            <w:r>
              <w:rPr>
                <w:rFonts w:eastAsia="Times New Roman"/>
                <w:b/>
                <w:bCs/>
              </w:rPr>
              <w:t>Herkomst objecttype</w:t>
            </w:r>
          </w:p>
        </w:tc>
        <w:tc>
          <w:tcPr>
            <w:tcW w:w="5760" w:type="dxa"/>
            <w:gridSpan w:val="3"/>
            <w:tcBorders>
              <w:top w:val="nil"/>
              <w:left w:val="nil"/>
              <w:bottom w:val="nil"/>
              <w:right w:val="nil"/>
            </w:tcBorders>
          </w:tcPr>
          <w:p w14:paraId="676A35E3" w14:textId="77777777" w:rsidR="00367B3C" w:rsidRDefault="00367B3C" w:rsidP="00367B3C">
            <w:pPr>
              <w:spacing w:after="0" w:line="240" w:lineRule="auto"/>
              <w:rPr>
                <w:rFonts w:eastAsia="Times New Roman"/>
              </w:rPr>
            </w:pPr>
            <w:r>
              <w:rPr>
                <w:rFonts w:eastAsia="Times New Roman"/>
              </w:rPr>
              <w:t>KING</w:t>
            </w:r>
          </w:p>
        </w:tc>
      </w:tr>
      <w:tr w:rsidR="00367B3C" w14:paraId="1B007E35" w14:textId="77777777" w:rsidTr="00367B3C">
        <w:trPr>
          <w:trHeight w:val="230"/>
        </w:trPr>
        <w:tc>
          <w:tcPr>
            <w:tcW w:w="3600" w:type="dxa"/>
            <w:tcBorders>
              <w:top w:val="nil"/>
              <w:left w:val="nil"/>
              <w:bottom w:val="nil"/>
              <w:right w:val="nil"/>
            </w:tcBorders>
          </w:tcPr>
          <w:p w14:paraId="199A225A" w14:textId="77777777"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14:paraId="492491F7" w14:textId="77777777" w:rsidR="00367B3C" w:rsidRDefault="00367B3C" w:rsidP="00367B3C">
            <w:pPr>
              <w:spacing w:after="0" w:line="240" w:lineRule="auto"/>
              <w:rPr>
                <w:rFonts w:eastAsia="Times New Roman"/>
              </w:rPr>
            </w:pPr>
          </w:p>
        </w:tc>
      </w:tr>
      <w:tr w:rsidR="00367B3C" w14:paraId="37984EFF" w14:textId="77777777" w:rsidTr="00367B3C">
        <w:trPr>
          <w:trHeight w:val="230"/>
        </w:trPr>
        <w:tc>
          <w:tcPr>
            <w:tcW w:w="3600" w:type="dxa"/>
            <w:tcBorders>
              <w:top w:val="nil"/>
              <w:left w:val="nil"/>
              <w:bottom w:val="nil"/>
              <w:right w:val="nil"/>
            </w:tcBorders>
          </w:tcPr>
          <w:p w14:paraId="7CF68A0C" w14:textId="77777777" w:rsidR="00367B3C" w:rsidRDefault="00367B3C" w:rsidP="00367B3C">
            <w:pPr>
              <w:spacing w:after="0" w:line="240" w:lineRule="auto"/>
              <w:rPr>
                <w:rFonts w:eastAsia="Times New Roman"/>
                <w:b/>
                <w:bCs/>
              </w:rPr>
            </w:pPr>
            <w:r>
              <w:rPr>
                <w:rFonts w:eastAsia="Times New Roman"/>
                <w:b/>
                <w:bCs/>
              </w:rPr>
              <w:t>Code objecttype</w:t>
            </w:r>
          </w:p>
        </w:tc>
        <w:tc>
          <w:tcPr>
            <w:tcW w:w="5760" w:type="dxa"/>
            <w:gridSpan w:val="3"/>
            <w:tcBorders>
              <w:top w:val="nil"/>
              <w:left w:val="nil"/>
              <w:bottom w:val="nil"/>
              <w:right w:val="nil"/>
            </w:tcBorders>
          </w:tcPr>
          <w:p w14:paraId="191AE38D" w14:textId="77777777" w:rsidR="00367B3C" w:rsidRDefault="00367B3C" w:rsidP="00367B3C">
            <w:pPr>
              <w:spacing w:after="0" w:line="240" w:lineRule="auto"/>
              <w:rPr>
                <w:rFonts w:eastAsia="Times New Roman"/>
              </w:rPr>
            </w:pPr>
          </w:p>
        </w:tc>
      </w:tr>
      <w:tr w:rsidR="00367B3C" w14:paraId="40F15705" w14:textId="77777777" w:rsidTr="00367B3C">
        <w:trPr>
          <w:trHeight w:val="230"/>
        </w:trPr>
        <w:tc>
          <w:tcPr>
            <w:tcW w:w="3600" w:type="dxa"/>
            <w:tcBorders>
              <w:top w:val="nil"/>
              <w:left w:val="nil"/>
              <w:bottom w:val="nil"/>
              <w:right w:val="nil"/>
            </w:tcBorders>
          </w:tcPr>
          <w:p w14:paraId="691B5E02" w14:textId="77777777"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14:paraId="59F2569B" w14:textId="77777777" w:rsidR="00367B3C" w:rsidRDefault="00367B3C" w:rsidP="00367B3C">
            <w:pPr>
              <w:spacing w:after="0" w:line="240" w:lineRule="auto"/>
              <w:rPr>
                <w:rFonts w:eastAsia="Times New Roman"/>
              </w:rPr>
            </w:pPr>
          </w:p>
        </w:tc>
      </w:tr>
      <w:tr w:rsidR="00367B3C" w:rsidRPr="00AE6939" w14:paraId="76C3E385" w14:textId="77777777" w:rsidTr="00367B3C">
        <w:trPr>
          <w:trHeight w:val="230"/>
        </w:trPr>
        <w:tc>
          <w:tcPr>
            <w:tcW w:w="3600" w:type="dxa"/>
            <w:tcBorders>
              <w:top w:val="nil"/>
              <w:left w:val="nil"/>
              <w:bottom w:val="nil"/>
              <w:right w:val="nil"/>
            </w:tcBorders>
          </w:tcPr>
          <w:p w14:paraId="05A42513" w14:textId="77777777" w:rsidR="00367B3C" w:rsidRDefault="00367B3C" w:rsidP="00367B3C">
            <w:pPr>
              <w:spacing w:after="0" w:line="240" w:lineRule="auto"/>
              <w:rPr>
                <w:rFonts w:eastAsia="Times New Roman"/>
                <w:b/>
                <w:bCs/>
              </w:rPr>
            </w:pPr>
            <w:r>
              <w:rPr>
                <w:rFonts w:eastAsia="Times New Roman"/>
                <w:b/>
                <w:bCs/>
              </w:rPr>
              <w:t>Definitie objecttype</w:t>
            </w:r>
          </w:p>
        </w:tc>
        <w:tc>
          <w:tcPr>
            <w:tcW w:w="5760" w:type="dxa"/>
            <w:gridSpan w:val="3"/>
            <w:tcBorders>
              <w:top w:val="nil"/>
              <w:left w:val="nil"/>
              <w:bottom w:val="nil"/>
              <w:right w:val="nil"/>
            </w:tcBorders>
          </w:tcPr>
          <w:p w14:paraId="052EFD9B" w14:textId="77777777" w:rsidR="00367B3C" w:rsidRPr="00DD0F4F" w:rsidRDefault="00DA5D93" w:rsidP="00367B3C">
            <w:pPr>
              <w:spacing w:after="0" w:line="240" w:lineRule="auto"/>
              <w:rPr>
                <w:rFonts w:eastAsia="Times New Roman"/>
                <w:lang w:val="nl-NL"/>
              </w:rPr>
            </w:pPr>
            <w:r w:rsidRPr="00367B3C">
              <w:rPr>
                <w:rFonts w:eastAsia="Times New Roman"/>
              </w:rPr>
              <w:fldChar w:fldCharType="begin" w:fldLock="1"/>
            </w:r>
            <w:r w:rsidR="00367B3C" w:rsidRPr="00DD0F4F">
              <w:rPr>
                <w:rFonts w:eastAsia="Times New Roman"/>
                <w:lang w:val="nl-NL"/>
              </w:rPr>
              <w:instrText>MERGEFIELD Element.Notes</w:instrText>
            </w:r>
            <w:r w:rsidRPr="00367B3C">
              <w:rPr>
                <w:rFonts w:eastAsia="Times New Roman"/>
              </w:rPr>
              <w:fldChar w:fldCharType="end"/>
            </w:r>
            <w:r w:rsidR="00367B3C" w:rsidRPr="00DD0F4F">
              <w:rPr>
                <w:rFonts w:eastAsia="Times New Roman"/>
                <w:lang w:val="nl-NL"/>
              </w:rPr>
              <w:t>De taken, rechten en/of verplichtingen die een specifieke betrokkene heeft ten aanzien van een specifieke zaak</w:t>
            </w:r>
          </w:p>
        </w:tc>
      </w:tr>
      <w:tr w:rsidR="00367B3C" w:rsidRPr="00AE6939" w14:paraId="4C25B7FF" w14:textId="77777777" w:rsidTr="00367B3C">
        <w:tc>
          <w:tcPr>
            <w:tcW w:w="3600" w:type="dxa"/>
            <w:tcBorders>
              <w:top w:val="nil"/>
              <w:left w:val="nil"/>
              <w:bottom w:val="nil"/>
              <w:right w:val="nil"/>
            </w:tcBorders>
          </w:tcPr>
          <w:p w14:paraId="53FC58B5" w14:textId="77777777" w:rsidR="00367B3C" w:rsidRPr="00DD0F4F" w:rsidRDefault="00367B3C" w:rsidP="00367B3C">
            <w:pPr>
              <w:spacing w:after="0" w:line="240" w:lineRule="auto"/>
              <w:rPr>
                <w:rFonts w:eastAsia="Times New Roman"/>
                <w:b/>
                <w:bCs/>
                <w:lang w:val="nl-NL"/>
              </w:rPr>
            </w:pPr>
          </w:p>
        </w:tc>
        <w:tc>
          <w:tcPr>
            <w:tcW w:w="5760" w:type="dxa"/>
            <w:gridSpan w:val="3"/>
            <w:tcBorders>
              <w:top w:val="nil"/>
              <w:left w:val="nil"/>
              <w:bottom w:val="nil"/>
              <w:right w:val="nil"/>
            </w:tcBorders>
          </w:tcPr>
          <w:p w14:paraId="12E3E71B" w14:textId="77777777" w:rsidR="00367B3C" w:rsidRPr="00DD0F4F" w:rsidRDefault="00367B3C" w:rsidP="00367B3C">
            <w:pPr>
              <w:spacing w:after="0" w:line="240" w:lineRule="auto"/>
              <w:rPr>
                <w:rFonts w:eastAsia="Times New Roman"/>
                <w:lang w:val="nl-NL"/>
              </w:rPr>
            </w:pPr>
          </w:p>
        </w:tc>
      </w:tr>
      <w:tr w:rsidR="00367B3C" w14:paraId="61AAEC21" w14:textId="77777777" w:rsidTr="00367B3C">
        <w:tc>
          <w:tcPr>
            <w:tcW w:w="3600" w:type="dxa"/>
            <w:tcBorders>
              <w:top w:val="nil"/>
              <w:left w:val="nil"/>
              <w:bottom w:val="nil"/>
              <w:right w:val="nil"/>
            </w:tcBorders>
          </w:tcPr>
          <w:p w14:paraId="5E108C86" w14:textId="77777777" w:rsidR="00367B3C" w:rsidRDefault="00367B3C" w:rsidP="00367B3C">
            <w:pPr>
              <w:spacing w:after="0" w:line="240" w:lineRule="auto"/>
              <w:rPr>
                <w:rFonts w:eastAsia="Times New Roman"/>
                <w:b/>
                <w:bCs/>
              </w:rPr>
            </w:pPr>
            <w:r>
              <w:rPr>
                <w:rFonts w:eastAsia="Times New Roman"/>
                <w:b/>
                <w:bCs/>
              </w:rPr>
              <w:t>Herkomst definitie objecttype</w:t>
            </w:r>
          </w:p>
        </w:tc>
        <w:tc>
          <w:tcPr>
            <w:tcW w:w="5760" w:type="dxa"/>
            <w:gridSpan w:val="3"/>
            <w:tcBorders>
              <w:top w:val="nil"/>
              <w:left w:val="nil"/>
              <w:bottom w:val="nil"/>
              <w:right w:val="nil"/>
            </w:tcBorders>
          </w:tcPr>
          <w:p w14:paraId="3BEBD72F" w14:textId="77777777" w:rsidR="00367B3C" w:rsidRDefault="00367B3C" w:rsidP="00367B3C">
            <w:pPr>
              <w:spacing w:after="0" w:line="240" w:lineRule="auto"/>
              <w:rPr>
                <w:rFonts w:eastAsia="Times New Roman"/>
              </w:rPr>
            </w:pPr>
            <w:r>
              <w:rPr>
                <w:rFonts w:eastAsia="Times New Roman"/>
              </w:rPr>
              <w:t>KING</w:t>
            </w:r>
          </w:p>
        </w:tc>
      </w:tr>
      <w:tr w:rsidR="00367B3C" w14:paraId="559E55B7" w14:textId="77777777" w:rsidTr="00367B3C">
        <w:trPr>
          <w:trHeight w:val="230"/>
        </w:trPr>
        <w:tc>
          <w:tcPr>
            <w:tcW w:w="3600" w:type="dxa"/>
            <w:tcBorders>
              <w:top w:val="nil"/>
              <w:left w:val="nil"/>
              <w:bottom w:val="nil"/>
              <w:right w:val="nil"/>
            </w:tcBorders>
          </w:tcPr>
          <w:p w14:paraId="7531A7D2" w14:textId="77777777"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14:paraId="0D000A78" w14:textId="77777777" w:rsidR="00367B3C" w:rsidRDefault="00367B3C" w:rsidP="00367B3C">
            <w:pPr>
              <w:spacing w:after="0" w:line="240" w:lineRule="auto"/>
              <w:rPr>
                <w:rFonts w:eastAsia="Times New Roman"/>
              </w:rPr>
            </w:pPr>
          </w:p>
        </w:tc>
      </w:tr>
      <w:tr w:rsidR="00367B3C" w14:paraId="27EC4D86" w14:textId="77777777" w:rsidTr="00367B3C">
        <w:tc>
          <w:tcPr>
            <w:tcW w:w="3600" w:type="dxa"/>
            <w:tcBorders>
              <w:top w:val="nil"/>
              <w:left w:val="nil"/>
              <w:bottom w:val="nil"/>
              <w:right w:val="nil"/>
            </w:tcBorders>
          </w:tcPr>
          <w:p w14:paraId="364B2932" w14:textId="77777777" w:rsidR="00367B3C" w:rsidRDefault="00367B3C" w:rsidP="00367B3C">
            <w:pPr>
              <w:spacing w:after="0" w:line="240" w:lineRule="auto"/>
              <w:rPr>
                <w:rFonts w:eastAsia="Times New Roman"/>
                <w:b/>
                <w:bCs/>
              </w:rPr>
            </w:pPr>
            <w:r>
              <w:rPr>
                <w:rFonts w:eastAsia="Times New Roman"/>
                <w:b/>
                <w:bCs/>
              </w:rPr>
              <w:t>Datum opname objecttype</w:t>
            </w:r>
          </w:p>
        </w:tc>
        <w:tc>
          <w:tcPr>
            <w:tcW w:w="5760" w:type="dxa"/>
            <w:gridSpan w:val="3"/>
            <w:tcBorders>
              <w:top w:val="nil"/>
              <w:left w:val="nil"/>
              <w:bottom w:val="nil"/>
              <w:right w:val="nil"/>
            </w:tcBorders>
          </w:tcPr>
          <w:p w14:paraId="7C782339" w14:textId="77777777" w:rsidR="00367B3C" w:rsidRDefault="00367B3C" w:rsidP="00367B3C">
            <w:pPr>
              <w:spacing w:after="0" w:line="240" w:lineRule="auto"/>
              <w:rPr>
                <w:rFonts w:eastAsia="Times New Roman"/>
              </w:rPr>
            </w:pPr>
            <w:r>
              <w:rPr>
                <w:rFonts w:eastAsia="Times New Roman"/>
              </w:rPr>
              <w:t>1 juni 2008</w:t>
            </w:r>
          </w:p>
        </w:tc>
      </w:tr>
      <w:tr w:rsidR="00367B3C" w14:paraId="4C14F05C" w14:textId="77777777" w:rsidTr="00367B3C">
        <w:trPr>
          <w:trHeight w:val="260"/>
        </w:trPr>
        <w:tc>
          <w:tcPr>
            <w:tcW w:w="3600" w:type="dxa"/>
            <w:tcBorders>
              <w:top w:val="nil"/>
              <w:left w:val="nil"/>
              <w:bottom w:val="nil"/>
              <w:right w:val="nil"/>
            </w:tcBorders>
          </w:tcPr>
          <w:p w14:paraId="2F66E56C" w14:textId="77777777"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14:paraId="197C2E9D" w14:textId="77777777" w:rsidR="00367B3C" w:rsidRDefault="00367B3C" w:rsidP="00367B3C">
            <w:pPr>
              <w:spacing w:after="0" w:line="240" w:lineRule="auto"/>
              <w:rPr>
                <w:rFonts w:eastAsia="Times New Roman"/>
              </w:rPr>
            </w:pPr>
          </w:p>
        </w:tc>
      </w:tr>
      <w:tr w:rsidR="00367B3C" w:rsidRPr="00AE6939" w14:paraId="3BF5C35E" w14:textId="77777777" w:rsidTr="00367B3C">
        <w:tc>
          <w:tcPr>
            <w:tcW w:w="3600" w:type="dxa"/>
            <w:tcBorders>
              <w:top w:val="nil"/>
              <w:left w:val="nil"/>
              <w:bottom w:val="nil"/>
              <w:right w:val="nil"/>
            </w:tcBorders>
          </w:tcPr>
          <w:p w14:paraId="5A55E385" w14:textId="77777777" w:rsidR="00367B3C" w:rsidRDefault="00367B3C" w:rsidP="00367B3C">
            <w:pPr>
              <w:spacing w:after="0" w:line="240" w:lineRule="auto"/>
              <w:rPr>
                <w:rFonts w:eastAsia="Times New Roman"/>
                <w:b/>
                <w:bCs/>
              </w:rPr>
            </w:pPr>
            <w:r>
              <w:rPr>
                <w:rFonts w:eastAsia="Times New Roman"/>
                <w:b/>
                <w:bCs/>
              </w:rPr>
              <w:t>Toelichting objecttype</w:t>
            </w:r>
          </w:p>
        </w:tc>
        <w:tc>
          <w:tcPr>
            <w:tcW w:w="5760" w:type="dxa"/>
            <w:gridSpan w:val="3"/>
            <w:tcBorders>
              <w:top w:val="nil"/>
              <w:left w:val="nil"/>
              <w:bottom w:val="nil"/>
              <w:right w:val="nil"/>
            </w:tcBorders>
          </w:tcPr>
          <w:p w14:paraId="2C0646F3" w14:textId="53F8721D" w:rsidR="00367B3C" w:rsidRPr="00DD0F4F" w:rsidRDefault="00367B3C" w:rsidP="00367B3C">
            <w:pPr>
              <w:spacing w:after="0" w:line="240" w:lineRule="auto"/>
              <w:rPr>
                <w:rFonts w:eastAsia="Times New Roman"/>
                <w:lang w:val="nl-NL"/>
              </w:rPr>
            </w:pPr>
            <w:r w:rsidRPr="00DD0F4F">
              <w:rPr>
                <w:rFonts w:eastAsia="Times New Roman"/>
                <w:lang w:val="nl-NL"/>
              </w:rPr>
              <w:t xml:space="preserve">De ROL verbindt de zaak met de daarbij betrokken personen en organisaties. Het gaat daarbij om de aard van de betrokkenheid van zowel de, veelal externe, initiator van de zaak als de behandelaren van de zaak. De aard van de </w:t>
            </w:r>
            <w:r w:rsidRPr="00DD0F4F">
              <w:rPr>
                <w:rFonts w:eastAsia="Times New Roman"/>
                <w:lang w:val="nl-NL"/>
              </w:rPr>
              <w:lastRenderedPageBreak/>
              <w:t xml:space="preserve">betrokkenheid is dan ook divers: aanvrager, behandelaar, medebehandelaar, belanghebbende, indiener namens een ander, etcetera. </w:t>
            </w:r>
          </w:p>
          <w:p w14:paraId="07DCA5C2" w14:textId="77777777" w:rsidR="00367B3C" w:rsidRPr="00DD0F4F" w:rsidRDefault="00367B3C" w:rsidP="00367B3C">
            <w:pPr>
              <w:spacing w:after="0" w:line="240" w:lineRule="auto"/>
              <w:rPr>
                <w:rFonts w:eastAsia="Times New Roman"/>
                <w:lang w:val="nl-NL"/>
              </w:rPr>
            </w:pPr>
            <w:r w:rsidRPr="00DD0F4F">
              <w:rPr>
                <w:rFonts w:eastAsia="Times New Roman"/>
                <w:lang w:val="nl-NL"/>
              </w:rPr>
              <w:t>Het is overigens  niet ondenkbaar dat één betrokkene meer dan één rol heeft in één zaak. Bijvoorbeeld als aanvrager van de zaak en als beschikkinghouder van het besluit (zoals een vergunning) dat de uitkomst is van de zaak.</w:t>
            </w:r>
          </w:p>
          <w:p w14:paraId="36CFAFE9" w14:textId="77777777" w:rsidR="00367B3C" w:rsidRPr="00DD0F4F" w:rsidRDefault="00367B3C" w:rsidP="00367B3C">
            <w:pPr>
              <w:spacing w:after="0" w:line="240" w:lineRule="auto"/>
              <w:rPr>
                <w:rFonts w:eastAsia="Times New Roman"/>
                <w:lang w:val="nl-NL"/>
              </w:rPr>
            </w:pPr>
            <w:r w:rsidRPr="00DD0F4F">
              <w:rPr>
                <w:rFonts w:eastAsia="Times New Roman"/>
                <w:lang w:val="nl-NL"/>
              </w:rPr>
              <w:t>Elke zaakbehandelende organisatie kan diverse rolbenamingen (Rolomschrijving) hanteren. Om bij uitwisseling van zaakgegevens tussen organisaties te bereiken dat rolbenamingen juist geinterpreteerd worden, hebben we Rolomschrijving generiek toegevoegd. Dit bevat de landelijk gehanteerde rolbenamingen.</w:t>
            </w:r>
          </w:p>
          <w:p w14:paraId="589C4C78" w14:textId="77777777" w:rsidR="004A56CC" w:rsidRPr="00DD0F4F" w:rsidRDefault="004A56CC" w:rsidP="00367B3C">
            <w:pPr>
              <w:spacing w:after="0" w:line="240" w:lineRule="auto"/>
              <w:rPr>
                <w:rFonts w:eastAsia="Times New Roman"/>
                <w:lang w:val="nl-NL"/>
              </w:rPr>
            </w:pPr>
            <w:r w:rsidRPr="00DD0F4F">
              <w:rPr>
                <w:rFonts w:eastAsia="Times New Roman"/>
                <w:lang w:val="nl-NL"/>
              </w:rPr>
              <w:t xml:space="preserve">Indien er sprake is van machtiging door een betrokkene van een andere betrokken bij dezelfde zaak, dan kan dat bij de ROL gespecificeerd worden. </w:t>
            </w:r>
          </w:p>
          <w:p w14:paraId="7F2E74BA" w14:textId="77777777" w:rsidR="004A56CC" w:rsidRPr="00DD0F4F" w:rsidRDefault="00367B3C" w:rsidP="00367B3C">
            <w:pPr>
              <w:spacing w:after="0" w:line="240" w:lineRule="auto"/>
              <w:rPr>
                <w:rFonts w:eastAsia="Times New Roman"/>
                <w:lang w:val="nl-NL"/>
              </w:rPr>
            </w:pPr>
            <w:r w:rsidRPr="00DD0F4F">
              <w:rPr>
                <w:rFonts w:eastAsia="Times New Roman"/>
                <w:lang w:val="nl-NL"/>
              </w:rPr>
              <w:t xml:space="preserve">Indien de betrokkene bij een zaak een natuurlijk persoon, niet-natuurlijk persoon of vestiging (van een niet zaakbehandelende organisatie) is, kan het gewenst zijn de contactpersoon te kennen namens die betrokkene in die zaak. Deze hebben we dan ook opgenomen in ROL. </w:t>
            </w:r>
          </w:p>
          <w:p w14:paraId="3440FB4F" w14:textId="77777777" w:rsidR="00367B3C" w:rsidRPr="00DD0F4F" w:rsidRDefault="00367B3C" w:rsidP="00367B3C">
            <w:pPr>
              <w:spacing w:after="0" w:line="240" w:lineRule="auto"/>
              <w:rPr>
                <w:rFonts w:eastAsia="Times New Roman"/>
                <w:lang w:val="nl-NL"/>
              </w:rPr>
            </w:pPr>
            <w:r w:rsidRPr="00DD0F4F">
              <w:rPr>
                <w:rFonts w:eastAsia="Times New Roman"/>
                <w:lang w:val="nl-NL"/>
              </w:rPr>
              <w:t>Tevens hebben we de gegevens opgenomen van het correspondentieadres waarop de (externe) betrokkene (natuurlijk persoon,niet-natuurlijk persoon of vestiging van niet-zaakbehandelende organisatie) in zijn of haar rol bij de zaak heeft aangegeven schriftelijk te willen communiceren indien dit afwijkt van het correspondentie-adres zoals dat voor de betrokkene regulier geldt.</w:t>
            </w:r>
          </w:p>
        </w:tc>
      </w:tr>
      <w:tr w:rsidR="00367B3C" w:rsidRPr="00AE6939" w14:paraId="77469D0D" w14:textId="77777777" w:rsidTr="00367B3C">
        <w:tc>
          <w:tcPr>
            <w:tcW w:w="3600" w:type="dxa"/>
            <w:tcBorders>
              <w:top w:val="nil"/>
              <w:left w:val="nil"/>
              <w:bottom w:val="nil"/>
              <w:right w:val="nil"/>
            </w:tcBorders>
          </w:tcPr>
          <w:p w14:paraId="5E54B36E" w14:textId="77777777" w:rsidR="00367B3C" w:rsidRPr="00DD0F4F" w:rsidRDefault="00367B3C" w:rsidP="00367B3C">
            <w:pPr>
              <w:spacing w:after="0" w:line="240" w:lineRule="auto"/>
              <w:rPr>
                <w:rFonts w:eastAsia="Times New Roman"/>
                <w:b/>
                <w:bCs/>
                <w:lang w:val="nl-NL"/>
              </w:rPr>
            </w:pPr>
          </w:p>
        </w:tc>
        <w:tc>
          <w:tcPr>
            <w:tcW w:w="5760" w:type="dxa"/>
            <w:gridSpan w:val="3"/>
            <w:tcBorders>
              <w:top w:val="nil"/>
              <w:left w:val="nil"/>
              <w:bottom w:val="nil"/>
              <w:right w:val="nil"/>
            </w:tcBorders>
          </w:tcPr>
          <w:p w14:paraId="72746B55" w14:textId="77777777" w:rsidR="00367B3C" w:rsidRPr="00DD0F4F" w:rsidRDefault="00367B3C" w:rsidP="00367B3C">
            <w:pPr>
              <w:spacing w:after="0" w:line="240" w:lineRule="auto"/>
              <w:rPr>
                <w:rFonts w:eastAsia="Times New Roman"/>
                <w:lang w:val="nl-NL"/>
              </w:rPr>
            </w:pPr>
          </w:p>
        </w:tc>
      </w:tr>
      <w:bookmarkEnd w:id="2674"/>
      <w:tr w:rsidR="00BF167C" w14:paraId="2817D1B3" w14:textId="77777777" w:rsidTr="00367B3C">
        <w:tc>
          <w:tcPr>
            <w:tcW w:w="3600" w:type="dxa"/>
            <w:tcBorders>
              <w:top w:val="nil"/>
              <w:left w:val="nil"/>
              <w:bottom w:val="nil"/>
              <w:right w:val="nil"/>
            </w:tcBorders>
          </w:tcPr>
          <w:p w14:paraId="12BA1F5D" w14:textId="77777777" w:rsidR="00BF167C" w:rsidRDefault="00BF167C" w:rsidP="00367B3C">
            <w:pPr>
              <w:spacing w:after="0" w:line="240" w:lineRule="auto"/>
              <w:rPr>
                <w:rFonts w:eastAsia="Times New Roman"/>
                <w:b/>
                <w:bCs/>
              </w:rPr>
            </w:pPr>
            <w:r>
              <w:rPr>
                <w:rFonts w:eastAsia="Times New Roman"/>
                <w:b/>
                <w:bCs/>
              </w:rPr>
              <w:t>Kwaliteitsbegrip objecttype</w:t>
            </w:r>
          </w:p>
        </w:tc>
        <w:tc>
          <w:tcPr>
            <w:tcW w:w="5760" w:type="dxa"/>
            <w:gridSpan w:val="3"/>
            <w:tcBorders>
              <w:top w:val="nil"/>
              <w:left w:val="nil"/>
              <w:bottom w:val="nil"/>
              <w:right w:val="nil"/>
            </w:tcBorders>
          </w:tcPr>
          <w:p w14:paraId="0951F45A" w14:textId="77777777" w:rsidR="00BF167C" w:rsidRDefault="00BF167C" w:rsidP="00367B3C">
            <w:pPr>
              <w:spacing w:after="0" w:line="240" w:lineRule="auto"/>
              <w:rPr>
                <w:rFonts w:eastAsia="Times New Roman"/>
              </w:rPr>
            </w:pPr>
          </w:p>
        </w:tc>
      </w:tr>
      <w:tr w:rsidR="00BF167C" w14:paraId="3FD469C5" w14:textId="77777777" w:rsidTr="00367B3C">
        <w:tc>
          <w:tcPr>
            <w:tcW w:w="3600" w:type="dxa"/>
            <w:tcBorders>
              <w:top w:val="nil"/>
              <w:left w:val="nil"/>
              <w:bottom w:val="nil"/>
              <w:right w:val="nil"/>
            </w:tcBorders>
          </w:tcPr>
          <w:p w14:paraId="34D491ED" w14:textId="77777777" w:rsidR="00BF167C" w:rsidRDefault="00BF167C" w:rsidP="00367B3C">
            <w:pPr>
              <w:spacing w:after="0" w:line="240" w:lineRule="auto"/>
              <w:rPr>
                <w:rFonts w:eastAsia="Times New Roman"/>
                <w:b/>
                <w:bCs/>
              </w:rPr>
            </w:pPr>
          </w:p>
        </w:tc>
        <w:tc>
          <w:tcPr>
            <w:tcW w:w="5760" w:type="dxa"/>
            <w:gridSpan w:val="3"/>
            <w:tcBorders>
              <w:top w:val="nil"/>
              <w:left w:val="nil"/>
              <w:bottom w:val="nil"/>
              <w:right w:val="nil"/>
            </w:tcBorders>
          </w:tcPr>
          <w:p w14:paraId="59EEF907" w14:textId="77777777" w:rsidR="00BF167C" w:rsidRDefault="00BF167C" w:rsidP="00367B3C">
            <w:pPr>
              <w:spacing w:after="0" w:line="240" w:lineRule="auto"/>
              <w:rPr>
                <w:rFonts w:eastAsia="Times New Roman"/>
                <w:b/>
                <w:bCs/>
              </w:rPr>
            </w:pPr>
          </w:p>
        </w:tc>
      </w:tr>
      <w:tr w:rsidR="00BF167C" w14:paraId="335EB4C5" w14:textId="77777777" w:rsidTr="00367B3C">
        <w:tc>
          <w:tcPr>
            <w:tcW w:w="3600" w:type="dxa"/>
            <w:tcBorders>
              <w:top w:val="nil"/>
              <w:left w:val="nil"/>
              <w:bottom w:val="nil"/>
              <w:right w:val="nil"/>
            </w:tcBorders>
          </w:tcPr>
          <w:p w14:paraId="52EA7771" w14:textId="77777777" w:rsidR="00BF167C" w:rsidRDefault="00BF167C" w:rsidP="00367B3C">
            <w:pPr>
              <w:spacing w:after="0" w:line="240" w:lineRule="auto"/>
              <w:rPr>
                <w:rFonts w:ascii="Lucida Sans" w:eastAsia="Times New Roman" w:hAnsi="Lucida Sans" w:cs="Lucida Sans"/>
              </w:rPr>
            </w:pPr>
            <w:bookmarkStart w:id="2675" w:name="BKM_BC3A5A0E_34A5_4964_81A9_F3E1C0AE9FC9"/>
            <w:r>
              <w:rPr>
                <w:rFonts w:eastAsia="Times New Roman"/>
                <w:b/>
                <w:bCs/>
              </w:rPr>
              <w:t>Overzicht Attributen</w:t>
            </w:r>
          </w:p>
        </w:tc>
        <w:tc>
          <w:tcPr>
            <w:tcW w:w="1080" w:type="dxa"/>
            <w:tcBorders>
              <w:top w:val="nil"/>
              <w:left w:val="nil"/>
              <w:bottom w:val="nil"/>
              <w:right w:val="nil"/>
            </w:tcBorders>
          </w:tcPr>
          <w:p w14:paraId="07F511D5" w14:textId="77777777" w:rsidR="00BF167C" w:rsidRDefault="00BF167C" w:rsidP="00367B3C">
            <w:pPr>
              <w:spacing w:after="0" w:line="240" w:lineRule="auto"/>
              <w:rPr>
                <w:rFonts w:ascii="Lucida Sans" w:eastAsia="Times New Roman" w:hAnsi="Lucida Sans" w:cs="Lucida Sans"/>
              </w:rPr>
            </w:pPr>
            <w:r>
              <w:rPr>
                <w:rFonts w:eastAsia="Times New Roman"/>
                <w:i/>
                <w:iCs/>
              </w:rPr>
              <w:t>Code</w:t>
            </w:r>
          </w:p>
        </w:tc>
        <w:tc>
          <w:tcPr>
            <w:tcW w:w="3330" w:type="dxa"/>
            <w:tcBorders>
              <w:top w:val="nil"/>
              <w:left w:val="nil"/>
              <w:bottom w:val="nil"/>
              <w:right w:val="nil"/>
            </w:tcBorders>
          </w:tcPr>
          <w:p w14:paraId="5FB9BB72" w14:textId="77777777" w:rsidR="00BF167C" w:rsidRDefault="00BF167C" w:rsidP="00367B3C">
            <w:pPr>
              <w:spacing w:after="0" w:line="240" w:lineRule="auto"/>
              <w:rPr>
                <w:rFonts w:ascii="Lucida Sans" w:eastAsia="Times New Roman" w:hAnsi="Lucida Sans" w:cs="Lucida Sans"/>
              </w:rPr>
            </w:pPr>
            <w:r>
              <w:rPr>
                <w:rFonts w:eastAsia="Times New Roman"/>
                <w:i/>
                <w:iCs/>
              </w:rPr>
              <w:t>Gegevensnaam</w:t>
            </w:r>
          </w:p>
        </w:tc>
        <w:tc>
          <w:tcPr>
            <w:tcW w:w="1350" w:type="dxa"/>
            <w:tcBorders>
              <w:top w:val="nil"/>
              <w:left w:val="nil"/>
              <w:bottom w:val="nil"/>
              <w:right w:val="nil"/>
            </w:tcBorders>
          </w:tcPr>
          <w:p w14:paraId="7358DE8D" w14:textId="77777777" w:rsidR="00BF167C" w:rsidRDefault="00BF167C" w:rsidP="00367B3C">
            <w:pPr>
              <w:spacing w:after="0" w:line="240" w:lineRule="auto"/>
              <w:rPr>
                <w:rFonts w:ascii="Lucida Sans" w:eastAsia="Times New Roman" w:hAnsi="Lucida Sans" w:cs="Lucida Sans"/>
              </w:rPr>
            </w:pPr>
            <w:r>
              <w:rPr>
                <w:rFonts w:eastAsia="Times New Roman"/>
                <w:i/>
                <w:iCs/>
              </w:rPr>
              <w:t>Herkomst</w:t>
            </w:r>
          </w:p>
        </w:tc>
      </w:tr>
      <w:tr w:rsidR="00BF167C" w14:paraId="616F3BF3" w14:textId="77777777" w:rsidTr="00367B3C">
        <w:tc>
          <w:tcPr>
            <w:tcW w:w="3600" w:type="dxa"/>
            <w:tcBorders>
              <w:top w:val="nil"/>
              <w:left w:val="nil"/>
              <w:bottom w:val="nil"/>
              <w:right w:val="nil"/>
            </w:tcBorders>
          </w:tcPr>
          <w:p w14:paraId="5349B29F"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4D565B6C" w14:textId="77777777" w:rsidR="00BF167C" w:rsidRDefault="00BF167C" w:rsidP="00367B3C">
            <w:pPr>
              <w:spacing w:after="0" w:line="240" w:lineRule="auto"/>
              <w:rPr>
                <w:rFonts w:eastAsia="Times New Roman"/>
              </w:rPr>
            </w:pPr>
            <w:r>
              <w:rPr>
                <w:rFonts w:eastAsia="Times New Roman"/>
              </w:rPr>
              <w:t>0002</w:t>
            </w:r>
          </w:p>
        </w:tc>
        <w:tc>
          <w:tcPr>
            <w:tcW w:w="3330" w:type="dxa"/>
            <w:tcBorders>
              <w:top w:val="nil"/>
              <w:left w:val="nil"/>
              <w:bottom w:val="nil"/>
              <w:right w:val="nil"/>
            </w:tcBorders>
          </w:tcPr>
          <w:p w14:paraId="04FE1A07" w14:textId="77777777" w:rsidR="00BF167C" w:rsidRDefault="00DA5D93" w:rsidP="00367B3C">
            <w:pPr>
              <w:spacing w:after="0" w:line="240" w:lineRule="auto"/>
              <w:rPr>
                <w:rFonts w:eastAsia="Times New Roman"/>
              </w:rPr>
            </w:pPr>
            <w:r>
              <w:fldChar w:fldCharType="begin" w:fldLock="1"/>
            </w:r>
            <w:r w:rsidR="00BF167C">
              <w:instrText xml:space="preserve">MERGEFIELD </w:instrText>
            </w:r>
            <w:r w:rsidR="00BF167C">
              <w:rPr>
                <w:rFonts w:eastAsia="Times New Roman"/>
              </w:rPr>
              <w:instrText>Att.Name</w:instrText>
            </w:r>
            <w:r>
              <w:fldChar w:fldCharType="separate"/>
            </w:r>
            <w:r w:rsidR="00BF167C">
              <w:rPr>
                <w:rFonts w:eastAsia="Times New Roman"/>
              </w:rPr>
              <w:t>Rolomschrijving</w:t>
            </w:r>
            <w:r>
              <w:fldChar w:fldCharType="end"/>
            </w:r>
          </w:p>
        </w:tc>
        <w:tc>
          <w:tcPr>
            <w:tcW w:w="1350" w:type="dxa"/>
            <w:tcBorders>
              <w:top w:val="nil"/>
              <w:left w:val="nil"/>
              <w:bottom w:val="nil"/>
              <w:right w:val="nil"/>
            </w:tcBorders>
          </w:tcPr>
          <w:p w14:paraId="23391F37"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rPr>
              <w:t>GFO Zaken 2004</w:t>
            </w:r>
          </w:p>
        </w:tc>
        <w:bookmarkEnd w:id="2675"/>
      </w:tr>
      <w:tr w:rsidR="00BF167C" w14:paraId="604D93F7" w14:textId="77777777" w:rsidTr="00367B3C">
        <w:tc>
          <w:tcPr>
            <w:tcW w:w="3600" w:type="dxa"/>
            <w:tcBorders>
              <w:top w:val="nil"/>
              <w:left w:val="nil"/>
              <w:bottom w:val="nil"/>
              <w:right w:val="nil"/>
            </w:tcBorders>
          </w:tcPr>
          <w:p w14:paraId="035BB13F" w14:textId="77777777" w:rsidR="00BF167C" w:rsidRDefault="00BF167C" w:rsidP="00367B3C">
            <w:pPr>
              <w:spacing w:after="0" w:line="240" w:lineRule="auto"/>
              <w:rPr>
                <w:rFonts w:ascii="Lucida Sans" w:eastAsia="Times New Roman" w:hAnsi="Lucida Sans" w:cs="Lucida Sans"/>
              </w:rPr>
            </w:pPr>
            <w:bookmarkStart w:id="2676" w:name="BKM_936A95BE_EE7B_4a29_87CF_AACFD397E8FD"/>
          </w:p>
        </w:tc>
        <w:tc>
          <w:tcPr>
            <w:tcW w:w="1080" w:type="dxa"/>
            <w:tcBorders>
              <w:top w:val="nil"/>
              <w:left w:val="nil"/>
              <w:bottom w:val="nil"/>
              <w:right w:val="nil"/>
            </w:tcBorders>
          </w:tcPr>
          <w:p w14:paraId="6FAB7ACD"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2092FE2A" w14:textId="77777777" w:rsidR="00BF167C" w:rsidRDefault="00DA5D93" w:rsidP="00367B3C">
            <w:pPr>
              <w:spacing w:after="0" w:line="240" w:lineRule="auto"/>
              <w:rPr>
                <w:rFonts w:eastAsia="Times New Roman"/>
              </w:rPr>
            </w:pPr>
            <w:r>
              <w:fldChar w:fldCharType="begin" w:fldLock="1"/>
            </w:r>
            <w:r w:rsidR="00BF167C">
              <w:instrText xml:space="preserve">MERGEFIELD </w:instrText>
            </w:r>
            <w:r w:rsidR="00BF167C">
              <w:rPr>
                <w:rFonts w:eastAsia="Times New Roman"/>
              </w:rPr>
              <w:instrText>Att.Name</w:instrText>
            </w:r>
            <w:r>
              <w:fldChar w:fldCharType="separate"/>
            </w:r>
            <w:r w:rsidR="00BF167C">
              <w:rPr>
                <w:rFonts w:eastAsia="Times New Roman"/>
              </w:rPr>
              <w:t>Rolomschrijving generiek</w:t>
            </w:r>
            <w:r>
              <w:fldChar w:fldCharType="end"/>
            </w:r>
          </w:p>
        </w:tc>
        <w:tc>
          <w:tcPr>
            <w:tcW w:w="1350" w:type="dxa"/>
            <w:tcBorders>
              <w:top w:val="nil"/>
              <w:left w:val="nil"/>
              <w:bottom w:val="nil"/>
              <w:right w:val="nil"/>
            </w:tcBorders>
          </w:tcPr>
          <w:p w14:paraId="422D561E"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rPr>
              <w:t>KING</w:t>
            </w:r>
          </w:p>
        </w:tc>
        <w:bookmarkEnd w:id="2676"/>
      </w:tr>
      <w:tr w:rsidR="00BF167C" w14:paraId="7A948262" w14:textId="77777777" w:rsidTr="00367B3C">
        <w:tc>
          <w:tcPr>
            <w:tcW w:w="3600" w:type="dxa"/>
            <w:tcBorders>
              <w:top w:val="nil"/>
              <w:left w:val="nil"/>
              <w:bottom w:val="nil"/>
              <w:right w:val="nil"/>
            </w:tcBorders>
          </w:tcPr>
          <w:p w14:paraId="1B32471F" w14:textId="77777777" w:rsidR="00BF167C" w:rsidRDefault="00BF167C" w:rsidP="00367B3C">
            <w:pPr>
              <w:spacing w:after="0" w:line="240" w:lineRule="auto"/>
              <w:rPr>
                <w:rFonts w:ascii="Lucida Sans" w:eastAsia="Times New Roman" w:hAnsi="Lucida Sans" w:cs="Lucida Sans"/>
              </w:rPr>
            </w:pPr>
            <w:bookmarkStart w:id="2677" w:name="BKM_8FB12A63_BE9F_457e_9B98_B110A6CE7927"/>
          </w:p>
        </w:tc>
        <w:tc>
          <w:tcPr>
            <w:tcW w:w="1080" w:type="dxa"/>
            <w:tcBorders>
              <w:top w:val="nil"/>
              <w:left w:val="nil"/>
              <w:bottom w:val="nil"/>
              <w:right w:val="nil"/>
            </w:tcBorders>
          </w:tcPr>
          <w:p w14:paraId="72DF2250" w14:textId="77777777" w:rsidR="00BF167C" w:rsidRDefault="00BF167C" w:rsidP="00367B3C">
            <w:pPr>
              <w:spacing w:after="0" w:line="240" w:lineRule="auto"/>
              <w:rPr>
                <w:rFonts w:eastAsia="Times New Roman"/>
              </w:rPr>
            </w:pPr>
            <w:r>
              <w:rPr>
                <w:rFonts w:eastAsia="Times New Roman"/>
              </w:rPr>
              <w:t>0003</w:t>
            </w:r>
          </w:p>
        </w:tc>
        <w:tc>
          <w:tcPr>
            <w:tcW w:w="3330" w:type="dxa"/>
            <w:tcBorders>
              <w:top w:val="nil"/>
              <w:left w:val="nil"/>
              <w:bottom w:val="nil"/>
              <w:right w:val="nil"/>
            </w:tcBorders>
          </w:tcPr>
          <w:p w14:paraId="75343DC9" w14:textId="77777777" w:rsidR="00BF167C" w:rsidRDefault="00DA5D93" w:rsidP="00367B3C">
            <w:pPr>
              <w:spacing w:after="0" w:line="240" w:lineRule="auto"/>
              <w:rPr>
                <w:rFonts w:eastAsia="Times New Roman"/>
              </w:rPr>
            </w:pPr>
            <w:r>
              <w:fldChar w:fldCharType="begin" w:fldLock="1"/>
            </w:r>
            <w:r w:rsidR="00BF167C">
              <w:instrText xml:space="preserve">MERGEFIELD </w:instrText>
            </w:r>
            <w:r w:rsidR="00BF167C">
              <w:rPr>
                <w:rFonts w:eastAsia="Times New Roman"/>
              </w:rPr>
              <w:instrText>Att.Name</w:instrText>
            </w:r>
            <w:r>
              <w:fldChar w:fldCharType="separate"/>
            </w:r>
            <w:r w:rsidR="00BF167C">
              <w:rPr>
                <w:rFonts w:eastAsia="Times New Roman"/>
              </w:rPr>
              <w:t>Roltoelichting</w:t>
            </w:r>
            <w:r>
              <w:fldChar w:fldCharType="end"/>
            </w:r>
          </w:p>
        </w:tc>
        <w:tc>
          <w:tcPr>
            <w:tcW w:w="1350" w:type="dxa"/>
            <w:tcBorders>
              <w:top w:val="nil"/>
              <w:left w:val="nil"/>
              <w:bottom w:val="nil"/>
              <w:right w:val="nil"/>
            </w:tcBorders>
          </w:tcPr>
          <w:p w14:paraId="7033496B"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rPr>
              <w:t>GFO Zaken 2004</w:t>
            </w:r>
          </w:p>
        </w:tc>
        <w:bookmarkEnd w:id="2677"/>
      </w:tr>
      <w:tr w:rsidR="00BF167C" w14:paraId="40C59281" w14:textId="77777777" w:rsidTr="00367B3C">
        <w:tc>
          <w:tcPr>
            <w:tcW w:w="3600" w:type="dxa"/>
            <w:tcBorders>
              <w:top w:val="nil"/>
              <w:left w:val="nil"/>
              <w:bottom w:val="nil"/>
              <w:right w:val="nil"/>
            </w:tcBorders>
          </w:tcPr>
          <w:p w14:paraId="2E5AD4D3"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6DA379CB"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3384441A" w14:textId="77777777" w:rsidR="00BF167C" w:rsidRDefault="00DA5D93" w:rsidP="00367B3C">
            <w:pPr>
              <w:spacing w:after="0" w:line="240" w:lineRule="auto"/>
            </w:pPr>
            <w:r w:rsidRPr="0015040A">
              <w:rPr>
                <w:rFonts w:ascii="Arial" w:hAnsi="Arial" w:cs="Arial"/>
                <w:sz w:val="20"/>
                <w:szCs w:val="20"/>
                <w:lang w:val="en-AU"/>
              </w:rPr>
              <w:fldChar w:fldCharType="begin" w:fldLock="1"/>
            </w:r>
            <w:r w:rsidR="00BF167C" w:rsidRPr="0015040A">
              <w:rPr>
                <w:rFonts w:ascii="Arial" w:hAnsi="Arial" w:cs="Arial"/>
                <w:sz w:val="20"/>
                <w:szCs w:val="20"/>
                <w:lang w:val="en-AU"/>
              </w:rPr>
              <w:instrText xml:space="preserve">MERGEFIELD </w:instrText>
            </w:r>
            <w:r w:rsidR="00BF167C" w:rsidRPr="0015040A">
              <w:rPr>
                <w:rFonts w:ascii="Arial" w:eastAsia="Times New Roman" w:hAnsi="Arial" w:cs="Arial"/>
                <w:color w:val="000000"/>
                <w:sz w:val="20"/>
                <w:szCs w:val="20"/>
              </w:rPr>
              <w:instrText>Att.Name</w:instrText>
            </w:r>
            <w:r w:rsidRPr="0015040A">
              <w:rPr>
                <w:rFonts w:ascii="Arial" w:hAnsi="Arial" w:cs="Arial"/>
                <w:sz w:val="20"/>
                <w:szCs w:val="20"/>
                <w:lang w:val="en-AU"/>
              </w:rPr>
              <w:fldChar w:fldCharType="separate"/>
            </w:r>
            <w:r w:rsidR="00BF167C" w:rsidRPr="0015040A">
              <w:rPr>
                <w:rFonts w:ascii="Arial" w:eastAsia="Times New Roman" w:hAnsi="Arial" w:cs="Arial"/>
                <w:color w:val="000000"/>
                <w:sz w:val="20"/>
                <w:szCs w:val="20"/>
              </w:rPr>
              <w:t xml:space="preserve">Indicatie </w:t>
            </w:r>
            <w:r w:rsidR="00BF167C">
              <w:rPr>
                <w:rFonts w:ascii="Arial" w:eastAsia="Times New Roman" w:hAnsi="Arial" w:cs="Arial"/>
                <w:color w:val="000000"/>
                <w:sz w:val="20"/>
                <w:szCs w:val="20"/>
              </w:rPr>
              <w:t>machtiging</w:t>
            </w:r>
            <w:r w:rsidRPr="0015040A">
              <w:rPr>
                <w:rFonts w:ascii="Arial" w:hAnsi="Arial" w:cs="Arial"/>
                <w:sz w:val="20"/>
                <w:szCs w:val="20"/>
                <w:lang w:val="en-AU"/>
              </w:rPr>
              <w:fldChar w:fldCharType="end"/>
            </w:r>
          </w:p>
        </w:tc>
        <w:tc>
          <w:tcPr>
            <w:tcW w:w="1350" w:type="dxa"/>
            <w:tcBorders>
              <w:top w:val="nil"/>
              <w:left w:val="nil"/>
              <w:bottom w:val="nil"/>
              <w:right w:val="nil"/>
            </w:tcBorders>
          </w:tcPr>
          <w:p w14:paraId="74356DE3"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rPr>
              <w:t>KING</w:t>
            </w:r>
          </w:p>
        </w:tc>
      </w:tr>
      <w:tr w:rsidR="00BF167C" w14:paraId="4F9C11C6" w14:textId="77777777" w:rsidTr="00367B3C">
        <w:tc>
          <w:tcPr>
            <w:tcW w:w="3600" w:type="dxa"/>
            <w:tcBorders>
              <w:top w:val="nil"/>
              <w:left w:val="nil"/>
              <w:bottom w:val="nil"/>
              <w:right w:val="nil"/>
            </w:tcBorders>
          </w:tcPr>
          <w:p w14:paraId="76922E36" w14:textId="77777777" w:rsidR="00BF167C" w:rsidRDefault="00BF167C" w:rsidP="00367B3C">
            <w:pPr>
              <w:spacing w:after="0" w:line="240" w:lineRule="auto"/>
              <w:rPr>
                <w:rFonts w:ascii="Lucida Sans" w:eastAsia="Times New Roman" w:hAnsi="Lucida Sans" w:cs="Lucida Sans"/>
              </w:rPr>
            </w:pPr>
            <w:bookmarkStart w:id="2678" w:name="BKM_E6804EDA_3B9D_46eb_858B_A5F36DCCC22C"/>
          </w:p>
        </w:tc>
        <w:tc>
          <w:tcPr>
            <w:tcW w:w="1080" w:type="dxa"/>
            <w:tcBorders>
              <w:top w:val="nil"/>
              <w:left w:val="nil"/>
              <w:bottom w:val="nil"/>
              <w:right w:val="nil"/>
            </w:tcBorders>
          </w:tcPr>
          <w:p w14:paraId="6103B52B"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664A0DA8" w14:textId="77777777" w:rsidR="00BF167C" w:rsidRDefault="00DA5D93" w:rsidP="00367B3C">
            <w:pPr>
              <w:spacing w:after="0" w:line="240" w:lineRule="auto"/>
              <w:rPr>
                <w:rFonts w:eastAsia="Times New Roman"/>
              </w:rPr>
            </w:pPr>
            <w:r>
              <w:fldChar w:fldCharType="begin" w:fldLock="1"/>
            </w:r>
            <w:r w:rsidR="00BF167C">
              <w:instrText xml:space="preserve">MERGEFIELD </w:instrText>
            </w:r>
            <w:r w:rsidR="00BF167C">
              <w:rPr>
                <w:rFonts w:eastAsia="Times New Roman"/>
              </w:rPr>
              <w:instrText>Att.Name</w:instrText>
            </w:r>
            <w:r>
              <w:fldChar w:fldCharType="separate"/>
            </w:r>
            <w:r w:rsidR="00BF167C">
              <w:rPr>
                <w:rFonts w:eastAsia="Times New Roman"/>
              </w:rPr>
              <w:t>Contactpersoon</w:t>
            </w:r>
            <w:r>
              <w:fldChar w:fldCharType="end"/>
            </w:r>
          </w:p>
        </w:tc>
        <w:tc>
          <w:tcPr>
            <w:tcW w:w="1350" w:type="dxa"/>
            <w:tcBorders>
              <w:top w:val="nil"/>
              <w:left w:val="nil"/>
              <w:bottom w:val="nil"/>
              <w:right w:val="nil"/>
            </w:tcBorders>
          </w:tcPr>
          <w:p w14:paraId="41FADA78"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rPr>
              <w:t>KING</w:t>
            </w:r>
          </w:p>
        </w:tc>
        <w:bookmarkEnd w:id="2678"/>
      </w:tr>
      <w:tr w:rsidR="00BF167C" w14:paraId="69D66BDA" w14:textId="77777777" w:rsidTr="00367B3C">
        <w:tc>
          <w:tcPr>
            <w:tcW w:w="3600" w:type="dxa"/>
            <w:tcBorders>
              <w:top w:val="nil"/>
              <w:left w:val="nil"/>
              <w:bottom w:val="nil"/>
              <w:right w:val="nil"/>
            </w:tcBorders>
          </w:tcPr>
          <w:p w14:paraId="3162AD26"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31996AF0"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65A854BF" w14:textId="77777777" w:rsidR="00BF167C" w:rsidRDefault="00BF167C" w:rsidP="00367B3C">
            <w:pPr>
              <w:spacing w:after="0" w:line="240" w:lineRule="auto"/>
            </w:pPr>
            <w:r>
              <w:t>- Contactpersoonnaam</w:t>
            </w:r>
          </w:p>
        </w:tc>
        <w:tc>
          <w:tcPr>
            <w:tcW w:w="1350" w:type="dxa"/>
            <w:tcBorders>
              <w:top w:val="nil"/>
              <w:left w:val="nil"/>
              <w:bottom w:val="nil"/>
              <w:right w:val="nil"/>
            </w:tcBorders>
          </w:tcPr>
          <w:p w14:paraId="05C8223F" w14:textId="77777777" w:rsidR="00BF167C" w:rsidRDefault="00BF167C" w:rsidP="00367B3C">
            <w:pPr>
              <w:spacing w:after="0" w:line="240" w:lineRule="auto"/>
              <w:rPr>
                <w:rFonts w:ascii="Lucida Sans" w:eastAsia="Times New Roman" w:hAnsi="Lucida Sans" w:cs="Lucida Sans"/>
              </w:rPr>
            </w:pPr>
          </w:p>
        </w:tc>
      </w:tr>
      <w:tr w:rsidR="00BF167C" w14:paraId="03498F16" w14:textId="77777777" w:rsidTr="00367B3C">
        <w:tc>
          <w:tcPr>
            <w:tcW w:w="3600" w:type="dxa"/>
            <w:tcBorders>
              <w:top w:val="nil"/>
              <w:left w:val="nil"/>
              <w:bottom w:val="nil"/>
              <w:right w:val="nil"/>
            </w:tcBorders>
          </w:tcPr>
          <w:p w14:paraId="61F48766"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7CFB41E5"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4E1BF955" w14:textId="77777777" w:rsidR="00BF167C" w:rsidRDefault="00BF167C" w:rsidP="00367B3C">
            <w:pPr>
              <w:spacing w:after="0" w:line="240" w:lineRule="auto"/>
            </w:pPr>
            <w:r>
              <w:t>- Contactpersoon functie</w:t>
            </w:r>
          </w:p>
        </w:tc>
        <w:tc>
          <w:tcPr>
            <w:tcW w:w="1350" w:type="dxa"/>
            <w:tcBorders>
              <w:top w:val="nil"/>
              <w:left w:val="nil"/>
              <w:bottom w:val="nil"/>
              <w:right w:val="nil"/>
            </w:tcBorders>
          </w:tcPr>
          <w:p w14:paraId="2239178F" w14:textId="77777777" w:rsidR="00BF167C" w:rsidRDefault="00BF167C" w:rsidP="00367B3C">
            <w:pPr>
              <w:spacing w:after="0" w:line="240" w:lineRule="auto"/>
              <w:rPr>
                <w:rFonts w:ascii="Lucida Sans" w:eastAsia="Times New Roman" w:hAnsi="Lucida Sans" w:cs="Lucida Sans"/>
              </w:rPr>
            </w:pPr>
          </w:p>
        </w:tc>
      </w:tr>
      <w:tr w:rsidR="00BF167C" w14:paraId="48C2420D" w14:textId="77777777" w:rsidTr="00367B3C">
        <w:tc>
          <w:tcPr>
            <w:tcW w:w="3600" w:type="dxa"/>
            <w:tcBorders>
              <w:top w:val="nil"/>
              <w:left w:val="nil"/>
              <w:bottom w:val="nil"/>
              <w:right w:val="nil"/>
            </w:tcBorders>
          </w:tcPr>
          <w:p w14:paraId="3802F311"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6433B63B"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2EE2EB39" w14:textId="77777777" w:rsidR="00BF167C" w:rsidRDefault="00BF167C" w:rsidP="00367B3C">
            <w:pPr>
              <w:spacing w:after="0" w:line="240" w:lineRule="auto"/>
            </w:pPr>
            <w:r>
              <w:t>- Contactpersoon telefoonnummer</w:t>
            </w:r>
          </w:p>
        </w:tc>
        <w:tc>
          <w:tcPr>
            <w:tcW w:w="1350" w:type="dxa"/>
            <w:tcBorders>
              <w:top w:val="nil"/>
              <w:left w:val="nil"/>
              <w:bottom w:val="nil"/>
              <w:right w:val="nil"/>
            </w:tcBorders>
          </w:tcPr>
          <w:p w14:paraId="5266B1DD" w14:textId="77777777" w:rsidR="00BF167C" w:rsidRDefault="00BF167C" w:rsidP="00367B3C">
            <w:pPr>
              <w:spacing w:after="0" w:line="240" w:lineRule="auto"/>
              <w:rPr>
                <w:rFonts w:ascii="Lucida Sans" w:eastAsia="Times New Roman" w:hAnsi="Lucida Sans" w:cs="Lucida Sans"/>
              </w:rPr>
            </w:pPr>
          </w:p>
        </w:tc>
      </w:tr>
      <w:tr w:rsidR="00BF167C" w14:paraId="675B9C69" w14:textId="77777777" w:rsidTr="00367B3C">
        <w:tc>
          <w:tcPr>
            <w:tcW w:w="3600" w:type="dxa"/>
            <w:tcBorders>
              <w:top w:val="nil"/>
              <w:left w:val="nil"/>
              <w:bottom w:val="nil"/>
              <w:right w:val="nil"/>
            </w:tcBorders>
          </w:tcPr>
          <w:p w14:paraId="5F6CD399"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6CFE7D7B"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7A20BCE9" w14:textId="77777777" w:rsidR="00BF167C" w:rsidRDefault="00BF167C" w:rsidP="00367B3C">
            <w:pPr>
              <w:spacing w:after="0" w:line="240" w:lineRule="auto"/>
            </w:pPr>
            <w:r>
              <w:t>- Contactpersoon emailadres</w:t>
            </w:r>
          </w:p>
        </w:tc>
        <w:tc>
          <w:tcPr>
            <w:tcW w:w="1350" w:type="dxa"/>
            <w:tcBorders>
              <w:top w:val="nil"/>
              <w:left w:val="nil"/>
              <w:bottom w:val="nil"/>
              <w:right w:val="nil"/>
            </w:tcBorders>
          </w:tcPr>
          <w:p w14:paraId="54FC1FC5" w14:textId="77777777" w:rsidR="00BF167C" w:rsidRDefault="00BF167C" w:rsidP="00367B3C">
            <w:pPr>
              <w:spacing w:after="0" w:line="240" w:lineRule="auto"/>
              <w:rPr>
                <w:rFonts w:ascii="Lucida Sans" w:eastAsia="Times New Roman" w:hAnsi="Lucida Sans" w:cs="Lucida Sans"/>
              </w:rPr>
            </w:pPr>
          </w:p>
        </w:tc>
      </w:tr>
      <w:tr w:rsidR="00BF167C" w14:paraId="0330C6C6" w14:textId="77777777" w:rsidTr="00367B3C">
        <w:tc>
          <w:tcPr>
            <w:tcW w:w="3600" w:type="dxa"/>
            <w:tcBorders>
              <w:top w:val="nil"/>
              <w:left w:val="nil"/>
              <w:bottom w:val="nil"/>
              <w:right w:val="nil"/>
            </w:tcBorders>
          </w:tcPr>
          <w:p w14:paraId="408C4BCD" w14:textId="77777777" w:rsidR="00BF167C" w:rsidRDefault="00BF167C" w:rsidP="00367B3C">
            <w:pPr>
              <w:spacing w:after="0" w:line="240" w:lineRule="auto"/>
              <w:rPr>
                <w:rFonts w:ascii="Lucida Sans" w:eastAsia="Times New Roman" w:hAnsi="Lucida Sans" w:cs="Lucida Sans"/>
              </w:rPr>
            </w:pPr>
            <w:bookmarkStart w:id="2679" w:name="BKM_75DED149_6BB3_44ba_AF19_C14EA48C3AFE"/>
          </w:p>
        </w:tc>
        <w:tc>
          <w:tcPr>
            <w:tcW w:w="1080" w:type="dxa"/>
            <w:tcBorders>
              <w:top w:val="nil"/>
              <w:left w:val="nil"/>
              <w:bottom w:val="nil"/>
              <w:right w:val="nil"/>
            </w:tcBorders>
          </w:tcPr>
          <w:p w14:paraId="6144C146"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25B79769" w14:textId="77777777" w:rsidR="00BF167C" w:rsidRDefault="00DA5D93" w:rsidP="007D0030">
            <w:pPr>
              <w:spacing w:after="0" w:line="240" w:lineRule="auto"/>
              <w:rPr>
                <w:rFonts w:eastAsia="Times New Roman"/>
              </w:rPr>
            </w:pPr>
            <w:r>
              <w:rPr>
                <w:szCs w:val="24"/>
              </w:rPr>
              <w:fldChar w:fldCharType="begin" w:fldLock="1"/>
            </w:r>
            <w:r w:rsidR="00BF167C">
              <w:rPr>
                <w:szCs w:val="24"/>
              </w:rPr>
              <w:instrText xml:space="preserve">MERGEFIELD </w:instrText>
            </w:r>
            <w:r w:rsidR="00BF167C">
              <w:rPr>
                <w:rFonts w:ascii="Calibri" w:eastAsia="Times New Roman" w:hAnsi="Calibri"/>
                <w:szCs w:val="24"/>
                <w:lang w:val="nl-NL"/>
              </w:rPr>
              <w:instrText>Element.Name</w:instrText>
            </w:r>
            <w:r>
              <w:rPr>
                <w:szCs w:val="24"/>
              </w:rPr>
              <w:fldChar w:fldCharType="separate"/>
            </w:r>
            <w:r w:rsidR="00BF167C">
              <w:rPr>
                <w:rFonts w:ascii="Calibri" w:eastAsia="Times New Roman" w:hAnsi="Calibri"/>
                <w:szCs w:val="24"/>
                <w:lang w:val="nl-NL"/>
              </w:rPr>
              <w:t xml:space="preserve">Afwijkend binnenlands correspondentieadres </w:t>
            </w:r>
            <w:r>
              <w:rPr>
                <w:szCs w:val="24"/>
              </w:rPr>
              <w:fldChar w:fldCharType="end"/>
            </w:r>
          </w:p>
        </w:tc>
        <w:tc>
          <w:tcPr>
            <w:tcW w:w="1350" w:type="dxa"/>
            <w:tcBorders>
              <w:top w:val="nil"/>
              <w:left w:val="nil"/>
              <w:bottom w:val="nil"/>
              <w:right w:val="nil"/>
            </w:tcBorders>
          </w:tcPr>
          <w:p w14:paraId="0F387016"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rPr>
              <w:t>KING</w:t>
            </w:r>
          </w:p>
        </w:tc>
        <w:bookmarkEnd w:id="2679"/>
      </w:tr>
      <w:tr w:rsidR="00BF167C" w14:paraId="77E96DA4" w14:textId="77777777" w:rsidTr="00367B3C">
        <w:tc>
          <w:tcPr>
            <w:tcW w:w="3600" w:type="dxa"/>
            <w:tcBorders>
              <w:top w:val="nil"/>
              <w:left w:val="nil"/>
              <w:bottom w:val="nil"/>
              <w:right w:val="nil"/>
            </w:tcBorders>
          </w:tcPr>
          <w:p w14:paraId="0146580D"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02AC8E18"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30D3EF01" w14:textId="77777777" w:rsidR="00BF167C" w:rsidRDefault="00BF167C" w:rsidP="00367B3C">
            <w:pPr>
              <w:spacing w:after="0" w:line="240" w:lineRule="auto"/>
              <w:rPr>
                <w:szCs w:val="24"/>
              </w:rPr>
            </w:pPr>
            <w:r>
              <w:rPr>
                <w:szCs w:val="24"/>
              </w:rPr>
              <w:t xml:space="preserve">- </w:t>
            </w:r>
            <w:r w:rsidR="00DA5D93">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DA5D93">
              <w:rPr>
                <w:szCs w:val="24"/>
              </w:rPr>
              <w:fldChar w:fldCharType="separate"/>
            </w:r>
            <w:r>
              <w:rPr>
                <w:rFonts w:ascii="Calibri" w:eastAsia="Times New Roman" w:hAnsi="Calibri"/>
                <w:color w:val="0F0F0F"/>
                <w:szCs w:val="24"/>
                <w:lang w:val="nl-NL"/>
              </w:rPr>
              <w:t>Huisnummer</w:t>
            </w:r>
            <w:r w:rsidR="00DA5D93">
              <w:rPr>
                <w:szCs w:val="24"/>
              </w:rPr>
              <w:fldChar w:fldCharType="end"/>
            </w:r>
          </w:p>
        </w:tc>
        <w:tc>
          <w:tcPr>
            <w:tcW w:w="1350" w:type="dxa"/>
            <w:tcBorders>
              <w:top w:val="nil"/>
              <w:left w:val="nil"/>
              <w:bottom w:val="nil"/>
              <w:right w:val="nil"/>
            </w:tcBorders>
          </w:tcPr>
          <w:p w14:paraId="4D84BA3C" w14:textId="77777777" w:rsidR="00BF167C" w:rsidRDefault="00BF167C" w:rsidP="00367B3C">
            <w:pPr>
              <w:spacing w:after="0" w:line="240" w:lineRule="auto"/>
              <w:rPr>
                <w:rFonts w:ascii="Lucida Sans" w:eastAsia="Times New Roman" w:hAnsi="Lucida Sans" w:cs="Lucida Sans"/>
              </w:rPr>
            </w:pPr>
          </w:p>
        </w:tc>
      </w:tr>
      <w:tr w:rsidR="00BF167C" w14:paraId="25187C7E" w14:textId="77777777" w:rsidTr="00367B3C">
        <w:tc>
          <w:tcPr>
            <w:tcW w:w="3600" w:type="dxa"/>
            <w:tcBorders>
              <w:top w:val="nil"/>
              <w:left w:val="nil"/>
              <w:bottom w:val="nil"/>
              <w:right w:val="nil"/>
            </w:tcBorders>
          </w:tcPr>
          <w:p w14:paraId="51202D01"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5A6B6617"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65385B51" w14:textId="77777777" w:rsidR="00BF167C" w:rsidRDefault="00BF167C" w:rsidP="00367B3C">
            <w:pPr>
              <w:spacing w:after="0" w:line="240" w:lineRule="auto"/>
              <w:rPr>
                <w:szCs w:val="24"/>
              </w:rPr>
            </w:pPr>
            <w:r>
              <w:rPr>
                <w:szCs w:val="24"/>
              </w:rPr>
              <w:t xml:space="preserve">- </w:t>
            </w:r>
            <w:r w:rsidR="00DA5D93">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DA5D93">
              <w:rPr>
                <w:szCs w:val="24"/>
              </w:rPr>
              <w:fldChar w:fldCharType="separate"/>
            </w:r>
            <w:r>
              <w:rPr>
                <w:rFonts w:ascii="Calibri" w:eastAsia="Times New Roman" w:hAnsi="Calibri"/>
                <w:color w:val="0F0F0F"/>
                <w:szCs w:val="24"/>
                <w:lang w:val="nl-NL"/>
              </w:rPr>
              <w:t>Huisletter</w:t>
            </w:r>
            <w:r w:rsidR="00DA5D93">
              <w:rPr>
                <w:szCs w:val="24"/>
              </w:rPr>
              <w:fldChar w:fldCharType="end"/>
            </w:r>
          </w:p>
        </w:tc>
        <w:tc>
          <w:tcPr>
            <w:tcW w:w="1350" w:type="dxa"/>
            <w:tcBorders>
              <w:top w:val="nil"/>
              <w:left w:val="nil"/>
              <w:bottom w:val="nil"/>
              <w:right w:val="nil"/>
            </w:tcBorders>
          </w:tcPr>
          <w:p w14:paraId="3E141FE5" w14:textId="77777777" w:rsidR="00BF167C" w:rsidRDefault="00BF167C" w:rsidP="00367B3C">
            <w:pPr>
              <w:spacing w:after="0" w:line="240" w:lineRule="auto"/>
              <w:rPr>
                <w:rFonts w:ascii="Lucida Sans" w:eastAsia="Times New Roman" w:hAnsi="Lucida Sans" w:cs="Lucida Sans"/>
              </w:rPr>
            </w:pPr>
          </w:p>
        </w:tc>
      </w:tr>
      <w:tr w:rsidR="00BF167C" w14:paraId="0C50235C" w14:textId="77777777" w:rsidTr="00367B3C">
        <w:tc>
          <w:tcPr>
            <w:tcW w:w="3600" w:type="dxa"/>
            <w:tcBorders>
              <w:top w:val="nil"/>
              <w:left w:val="nil"/>
              <w:bottom w:val="nil"/>
              <w:right w:val="nil"/>
            </w:tcBorders>
          </w:tcPr>
          <w:p w14:paraId="376CC19E"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624CAE0D"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32BE18E4" w14:textId="77777777" w:rsidR="00BF167C" w:rsidRDefault="00BF167C" w:rsidP="00367B3C">
            <w:pPr>
              <w:spacing w:after="0" w:line="240" w:lineRule="auto"/>
              <w:rPr>
                <w:szCs w:val="24"/>
              </w:rPr>
            </w:pPr>
            <w:r>
              <w:rPr>
                <w:szCs w:val="24"/>
              </w:rPr>
              <w:t xml:space="preserve">- </w:t>
            </w:r>
            <w:r w:rsidR="00DA5D93">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DA5D93">
              <w:rPr>
                <w:szCs w:val="24"/>
              </w:rPr>
              <w:fldChar w:fldCharType="separate"/>
            </w:r>
            <w:r>
              <w:rPr>
                <w:rFonts w:ascii="Calibri" w:eastAsia="Times New Roman" w:hAnsi="Calibri"/>
                <w:color w:val="0F0F0F"/>
                <w:szCs w:val="24"/>
                <w:lang w:val="nl-NL"/>
              </w:rPr>
              <w:t>Huisnummertoevoeging</w:t>
            </w:r>
            <w:r w:rsidR="00DA5D93">
              <w:rPr>
                <w:szCs w:val="24"/>
              </w:rPr>
              <w:fldChar w:fldCharType="end"/>
            </w:r>
          </w:p>
        </w:tc>
        <w:tc>
          <w:tcPr>
            <w:tcW w:w="1350" w:type="dxa"/>
            <w:tcBorders>
              <w:top w:val="nil"/>
              <w:left w:val="nil"/>
              <w:bottom w:val="nil"/>
              <w:right w:val="nil"/>
            </w:tcBorders>
          </w:tcPr>
          <w:p w14:paraId="41CDB972" w14:textId="77777777" w:rsidR="00BF167C" w:rsidRDefault="00BF167C" w:rsidP="00367B3C">
            <w:pPr>
              <w:spacing w:after="0" w:line="240" w:lineRule="auto"/>
              <w:rPr>
                <w:rFonts w:ascii="Lucida Sans" w:eastAsia="Times New Roman" w:hAnsi="Lucida Sans" w:cs="Lucida Sans"/>
              </w:rPr>
            </w:pPr>
          </w:p>
        </w:tc>
      </w:tr>
      <w:tr w:rsidR="00BF167C" w14:paraId="4CD68831" w14:textId="77777777" w:rsidTr="00367B3C">
        <w:tc>
          <w:tcPr>
            <w:tcW w:w="3600" w:type="dxa"/>
            <w:tcBorders>
              <w:top w:val="nil"/>
              <w:left w:val="nil"/>
              <w:bottom w:val="nil"/>
              <w:right w:val="nil"/>
            </w:tcBorders>
          </w:tcPr>
          <w:p w14:paraId="796924D5"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51B70A38"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760FF682" w14:textId="77777777" w:rsidR="00BF167C" w:rsidRDefault="00BF167C" w:rsidP="00367B3C">
            <w:pPr>
              <w:spacing w:after="0" w:line="240" w:lineRule="auto"/>
              <w:rPr>
                <w:szCs w:val="24"/>
              </w:rPr>
            </w:pPr>
            <w:r>
              <w:rPr>
                <w:szCs w:val="24"/>
              </w:rPr>
              <w:t xml:space="preserve">- </w:t>
            </w:r>
            <w:r w:rsidR="00DA5D93">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DA5D93">
              <w:rPr>
                <w:szCs w:val="24"/>
              </w:rPr>
              <w:fldChar w:fldCharType="separate"/>
            </w:r>
            <w:r>
              <w:rPr>
                <w:rFonts w:ascii="Calibri" w:eastAsia="Times New Roman" w:hAnsi="Calibri"/>
                <w:color w:val="0F0F0F"/>
                <w:szCs w:val="24"/>
                <w:lang w:val="nl-NL"/>
              </w:rPr>
              <w:t>Naam openbare ruimte</w:t>
            </w:r>
            <w:r w:rsidR="00DA5D93">
              <w:rPr>
                <w:szCs w:val="24"/>
              </w:rPr>
              <w:fldChar w:fldCharType="end"/>
            </w:r>
          </w:p>
        </w:tc>
        <w:tc>
          <w:tcPr>
            <w:tcW w:w="1350" w:type="dxa"/>
            <w:tcBorders>
              <w:top w:val="nil"/>
              <w:left w:val="nil"/>
              <w:bottom w:val="nil"/>
              <w:right w:val="nil"/>
            </w:tcBorders>
          </w:tcPr>
          <w:p w14:paraId="5D70D635" w14:textId="77777777" w:rsidR="00BF167C" w:rsidRDefault="00BF167C" w:rsidP="00367B3C">
            <w:pPr>
              <w:spacing w:after="0" w:line="240" w:lineRule="auto"/>
              <w:rPr>
                <w:rFonts w:ascii="Lucida Sans" w:eastAsia="Times New Roman" w:hAnsi="Lucida Sans" w:cs="Lucida Sans"/>
              </w:rPr>
            </w:pPr>
          </w:p>
        </w:tc>
      </w:tr>
      <w:tr w:rsidR="00BF167C" w14:paraId="6E2B5D58" w14:textId="77777777" w:rsidTr="00367B3C">
        <w:tc>
          <w:tcPr>
            <w:tcW w:w="3600" w:type="dxa"/>
            <w:tcBorders>
              <w:top w:val="nil"/>
              <w:left w:val="nil"/>
              <w:bottom w:val="nil"/>
              <w:right w:val="nil"/>
            </w:tcBorders>
          </w:tcPr>
          <w:p w14:paraId="5D33B0F1"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2317F208"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68ACE6A2" w14:textId="77777777" w:rsidR="00BF167C" w:rsidRDefault="00BF167C" w:rsidP="00367B3C">
            <w:pPr>
              <w:spacing w:after="0" w:line="240" w:lineRule="auto"/>
              <w:rPr>
                <w:szCs w:val="24"/>
              </w:rPr>
            </w:pPr>
            <w:r>
              <w:rPr>
                <w:szCs w:val="24"/>
              </w:rPr>
              <w:t xml:space="preserve">- </w:t>
            </w:r>
            <w:r w:rsidR="00DA5D93">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DA5D93">
              <w:rPr>
                <w:szCs w:val="24"/>
              </w:rPr>
              <w:fldChar w:fldCharType="separate"/>
            </w:r>
            <w:r>
              <w:rPr>
                <w:rFonts w:ascii="Calibri" w:eastAsia="Times New Roman" w:hAnsi="Calibri"/>
                <w:color w:val="0F0F0F"/>
                <w:szCs w:val="24"/>
                <w:lang w:val="nl-NL"/>
              </w:rPr>
              <w:t>Postcode</w:t>
            </w:r>
            <w:r w:rsidR="00DA5D93">
              <w:rPr>
                <w:szCs w:val="24"/>
              </w:rPr>
              <w:fldChar w:fldCharType="end"/>
            </w:r>
          </w:p>
        </w:tc>
        <w:tc>
          <w:tcPr>
            <w:tcW w:w="1350" w:type="dxa"/>
            <w:tcBorders>
              <w:top w:val="nil"/>
              <w:left w:val="nil"/>
              <w:bottom w:val="nil"/>
              <w:right w:val="nil"/>
            </w:tcBorders>
          </w:tcPr>
          <w:p w14:paraId="4C18CADD" w14:textId="77777777" w:rsidR="00BF167C" w:rsidRDefault="00BF167C" w:rsidP="00367B3C">
            <w:pPr>
              <w:spacing w:after="0" w:line="240" w:lineRule="auto"/>
              <w:rPr>
                <w:rFonts w:ascii="Lucida Sans" w:eastAsia="Times New Roman" w:hAnsi="Lucida Sans" w:cs="Lucida Sans"/>
              </w:rPr>
            </w:pPr>
          </w:p>
        </w:tc>
      </w:tr>
      <w:tr w:rsidR="00BF167C" w14:paraId="3FE771CF" w14:textId="77777777" w:rsidTr="00367B3C">
        <w:tc>
          <w:tcPr>
            <w:tcW w:w="3600" w:type="dxa"/>
            <w:tcBorders>
              <w:top w:val="nil"/>
              <w:left w:val="nil"/>
              <w:bottom w:val="nil"/>
              <w:right w:val="nil"/>
            </w:tcBorders>
          </w:tcPr>
          <w:p w14:paraId="10A8E9BD"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3B1BB95F"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31A356D1" w14:textId="77777777" w:rsidR="00BF167C" w:rsidRDefault="00BF167C" w:rsidP="00367B3C">
            <w:pPr>
              <w:spacing w:after="0" w:line="240" w:lineRule="auto"/>
              <w:rPr>
                <w:szCs w:val="24"/>
              </w:rPr>
            </w:pPr>
            <w:r>
              <w:rPr>
                <w:szCs w:val="24"/>
              </w:rPr>
              <w:t xml:space="preserve">- </w:t>
            </w:r>
            <w:r w:rsidR="00DA5D93">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DA5D93">
              <w:rPr>
                <w:szCs w:val="24"/>
              </w:rPr>
              <w:fldChar w:fldCharType="separate"/>
            </w:r>
            <w:r>
              <w:rPr>
                <w:rFonts w:ascii="Calibri" w:eastAsia="Times New Roman" w:hAnsi="Calibri"/>
                <w:color w:val="0F0F0F"/>
                <w:szCs w:val="24"/>
                <w:lang w:val="nl-NL"/>
              </w:rPr>
              <w:t>Woonplaatsnaam</w:t>
            </w:r>
            <w:r w:rsidR="00DA5D93">
              <w:rPr>
                <w:szCs w:val="24"/>
              </w:rPr>
              <w:fldChar w:fldCharType="end"/>
            </w:r>
          </w:p>
        </w:tc>
        <w:tc>
          <w:tcPr>
            <w:tcW w:w="1350" w:type="dxa"/>
            <w:tcBorders>
              <w:top w:val="nil"/>
              <w:left w:val="nil"/>
              <w:bottom w:val="nil"/>
              <w:right w:val="nil"/>
            </w:tcBorders>
          </w:tcPr>
          <w:p w14:paraId="62465994" w14:textId="77777777" w:rsidR="00BF167C" w:rsidRDefault="00BF167C" w:rsidP="00367B3C">
            <w:pPr>
              <w:spacing w:after="0" w:line="240" w:lineRule="auto"/>
              <w:rPr>
                <w:rFonts w:ascii="Lucida Sans" w:eastAsia="Times New Roman" w:hAnsi="Lucida Sans" w:cs="Lucida Sans"/>
              </w:rPr>
            </w:pPr>
          </w:p>
        </w:tc>
      </w:tr>
      <w:tr w:rsidR="00BF167C" w14:paraId="43F47B06" w14:textId="77777777" w:rsidTr="00367B3C">
        <w:tc>
          <w:tcPr>
            <w:tcW w:w="3600" w:type="dxa"/>
            <w:tcBorders>
              <w:top w:val="nil"/>
              <w:left w:val="nil"/>
              <w:bottom w:val="nil"/>
              <w:right w:val="nil"/>
            </w:tcBorders>
          </w:tcPr>
          <w:p w14:paraId="2D05F362"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5856C0A1"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1328CC03" w14:textId="77777777" w:rsidR="00BF167C" w:rsidRDefault="00DA5D93" w:rsidP="005A5EDD">
            <w:pPr>
              <w:spacing w:after="0" w:line="240" w:lineRule="auto"/>
              <w:rPr>
                <w:rFonts w:eastAsia="Times New Roman"/>
              </w:rPr>
            </w:pPr>
            <w:r>
              <w:fldChar w:fldCharType="begin" w:fldLock="1"/>
            </w:r>
            <w:r w:rsidR="00BF167C">
              <w:instrText xml:space="preserve">MERGEFIELD </w:instrText>
            </w:r>
            <w:r w:rsidR="00BF167C">
              <w:rPr>
                <w:rFonts w:eastAsia="Times New Roman"/>
              </w:rPr>
              <w:instrText>Att.Name</w:instrText>
            </w:r>
            <w:r>
              <w:fldChar w:fldCharType="separate"/>
            </w:r>
            <w:r w:rsidR="00BF167C">
              <w:rPr>
                <w:rFonts w:eastAsia="Times New Roman"/>
              </w:rPr>
              <w:t>Afwijkend correspondentie postadres</w:t>
            </w:r>
            <w:r>
              <w:fldChar w:fldCharType="end"/>
            </w:r>
          </w:p>
        </w:tc>
        <w:tc>
          <w:tcPr>
            <w:tcW w:w="1350" w:type="dxa"/>
            <w:tcBorders>
              <w:top w:val="nil"/>
              <w:left w:val="nil"/>
              <w:bottom w:val="nil"/>
              <w:right w:val="nil"/>
            </w:tcBorders>
          </w:tcPr>
          <w:p w14:paraId="1F275BAB" w14:textId="77777777" w:rsidR="00BF167C" w:rsidRDefault="00BF167C" w:rsidP="005A5EDD">
            <w:pPr>
              <w:spacing w:after="0" w:line="240" w:lineRule="auto"/>
              <w:rPr>
                <w:rFonts w:ascii="Lucida Sans" w:eastAsia="Times New Roman" w:hAnsi="Lucida Sans" w:cs="Lucida Sans"/>
              </w:rPr>
            </w:pPr>
            <w:r>
              <w:rPr>
                <w:rFonts w:ascii="Lucida Sans" w:eastAsia="Times New Roman" w:hAnsi="Lucida Sans" w:cs="Lucida Sans"/>
              </w:rPr>
              <w:t>KING</w:t>
            </w:r>
          </w:p>
        </w:tc>
      </w:tr>
      <w:tr w:rsidR="00BF167C" w14:paraId="4E3ACC26" w14:textId="77777777" w:rsidTr="00367B3C">
        <w:tc>
          <w:tcPr>
            <w:tcW w:w="3600" w:type="dxa"/>
            <w:tcBorders>
              <w:top w:val="nil"/>
              <w:left w:val="nil"/>
              <w:bottom w:val="nil"/>
              <w:right w:val="nil"/>
            </w:tcBorders>
          </w:tcPr>
          <w:p w14:paraId="15206F19"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1852C45D"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3A43D2B1" w14:textId="77777777" w:rsidR="00BF167C" w:rsidRDefault="00BF167C" w:rsidP="00367B3C">
            <w:pPr>
              <w:spacing w:after="0" w:line="240" w:lineRule="auto"/>
            </w:pPr>
            <w:r>
              <w:t>- Postadrestype</w:t>
            </w:r>
          </w:p>
        </w:tc>
        <w:tc>
          <w:tcPr>
            <w:tcW w:w="1350" w:type="dxa"/>
            <w:tcBorders>
              <w:top w:val="nil"/>
              <w:left w:val="nil"/>
              <w:bottom w:val="nil"/>
              <w:right w:val="nil"/>
            </w:tcBorders>
          </w:tcPr>
          <w:p w14:paraId="56F69EE6" w14:textId="77777777" w:rsidR="00BF167C" w:rsidRDefault="00BF167C" w:rsidP="00367B3C">
            <w:pPr>
              <w:spacing w:after="0" w:line="240" w:lineRule="auto"/>
              <w:rPr>
                <w:rFonts w:ascii="Lucida Sans" w:eastAsia="Times New Roman" w:hAnsi="Lucida Sans" w:cs="Lucida Sans"/>
              </w:rPr>
            </w:pPr>
          </w:p>
        </w:tc>
      </w:tr>
      <w:tr w:rsidR="00BF167C" w14:paraId="0AB24E99" w14:textId="77777777" w:rsidTr="00367B3C">
        <w:tc>
          <w:tcPr>
            <w:tcW w:w="3600" w:type="dxa"/>
            <w:tcBorders>
              <w:top w:val="nil"/>
              <w:left w:val="nil"/>
              <w:bottom w:val="nil"/>
              <w:right w:val="nil"/>
            </w:tcBorders>
          </w:tcPr>
          <w:p w14:paraId="40B6AB8A"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3ADFAFE4"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326B80BE" w14:textId="77777777" w:rsidR="00BF167C" w:rsidRDefault="00BF167C" w:rsidP="00367B3C">
            <w:pPr>
              <w:spacing w:after="0" w:line="240" w:lineRule="auto"/>
            </w:pPr>
            <w:r>
              <w:t>- Postbus- of antwoordnummer</w:t>
            </w:r>
          </w:p>
        </w:tc>
        <w:tc>
          <w:tcPr>
            <w:tcW w:w="1350" w:type="dxa"/>
            <w:tcBorders>
              <w:top w:val="nil"/>
              <w:left w:val="nil"/>
              <w:bottom w:val="nil"/>
              <w:right w:val="nil"/>
            </w:tcBorders>
          </w:tcPr>
          <w:p w14:paraId="6136B45D" w14:textId="77777777" w:rsidR="00BF167C" w:rsidRDefault="00BF167C" w:rsidP="00367B3C">
            <w:pPr>
              <w:spacing w:after="0" w:line="240" w:lineRule="auto"/>
              <w:rPr>
                <w:rFonts w:ascii="Lucida Sans" w:eastAsia="Times New Roman" w:hAnsi="Lucida Sans" w:cs="Lucida Sans"/>
              </w:rPr>
            </w:pPr>
          </w:p>
        </w:tc>
      </w:tr>
      <w:tr w:rsidR="00BF167C" w14:paraId="1E9DFABA" w14:textId="77777777" w:rsidTr="00367B3C">
        <w:tc>
          <w:tcPr>
            <w:tcW w:w="3600" w:type="dxa"/>
            <w:tcBorders>
              <w:top w:val="nil"/>
              <w:left w:val="nil"/>
              <w:bottom w:val="nil"/>
              <w:right w:val="nil"/>
            </w:tcBorders>
          </w:tcPr>
          <w:p w14:paraId="757DEBE4"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7ACF7F63"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0556F905" w14:textId="77777777" w:rsidR="00BF167C" w:rsidRDefault="00BF167C" w:rsidP="00367B3C">
            <w:pPr>
              <w:spacing w:after="0" w:line="240" w:lineRule="auto"/>
            </w:pPr>
            <w:r>
              <w:t>- Postadres postcode</w:t>
            </w:r>
          </w:p>
        </w:tc>
        <w:tc>
          <w:tcPr>
            <w:tcW w:w="1350" w:type="dxa"/>
            <w:tcBorders>
              <w:top w:val="nil"/>
              <w:left w:val="nil"/>
              <w:bottom w:val="nil"/>
              <w:right w:val="nil"/>
            </w:tcBorders>
          </w:tcPr>
          <w:p w14:paraId="749BF8A0" w14:textId="77777777" w:rsidR="00BF167C" w:rsidRDefault="00BF167C" w:rsidP="00367B3C">
            <w:pPr>
              <w:spacing w:after="0" w:line="240" w:lineRule="auto"/>
              <w:rPr>
                <w:rFonts w:ascii="Lucida Sans" w:eastAsia="Times New Roman" w:hAnsi="Lucida Sans" w:cs="Lucida Sans"/>
              </w:rPr>
            </w:pPr>
          </w:p>
        </w:tc>
      </w:tr>
      <w:tr w:rsidR="00BF167C" w14:paraId="7E6C493D" w14:textId="77777777" w:rsidTr="00367B3C">
        <w:tc>
          <w:tcPr>
            <w:tcW w:w="3600" w:type="dxa"/>
            <w:tcBorders>
              <w:top w:val="nil"/>
              <w:left w:val="nil"/>
              <w:bottom w:val="nil"/>
              <w:right w:val="nil"/>
            </w:tcBorders>
          </w:tcPr>
          <w:p w14:paraId="2DA87AED"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3380A945"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69EA875E" w14:textId="77777777" w:rsidR="00BF167C" w:rsidRDefault="00BF167C" w:rsidP="00367B3C">
            <w:pPr>
              <w:spacing w:after="0" w:line="240" w:lineRule="auto"/>
            </w:pPr>
            <w:r>
              <w:t>- Woonplaatsnaam</w:t>
            </w:r>
          </w:p>
        </w:tc>
        <w:tc>
          <w:tcPr>
            <w:tcW w:w="1350" w:type="dxa"/>
            <w:tcBorders>
              <w:top w:val="nil"/>
              <w:left w:val="nil"/>
              <w:bottom w:val="nil"/>
              <w:right w:val="nil"/>
            </w:tcBorders>
          </w:tcPr>
          <w:p w14:paraId="6558100A" w14:textId="77777777" w:rsidR="00BF167C" w:rsidRDefault="00BF167C" w:rsidP="00367B3C">
            <w:pPr>
              <w:spacing w:after="0" w:line="240" w:lineRule="auto"/>
              <w:rPr>
                <w:rFonts w:ascii="Lucida Sans" w:eastAsia="Times New Roman" w:hAnsi="Lucida Sans" w:cs="Lucida Sans"/>
              </w:rPr>
            </w:pPr>
          </w:p>
        </w:tc>
      </w:tr>
      <w:tr w:rsidR="00BF167C" w14:paraId="2F28A6C3" w14:textId="77777777" w:rsidTr="00367B3C">
        <w:tc>
          <w:tcPr>
            <w:tcW w:w="3600" w:type="dxa"/>
            <w:tcBorders>
              <w:top w:val="nil"/>
              <w:left w:val="nil"/>
              <w:bottom w:val="nil"/>
              <w:right w:val="nil"/>
            </w:tcBorders>
          </w:tcPr>
          <w:p w14:paraId="1B42A1CC" w14:textId="77777777" w:rsidR="00BF167C" w:rsidRDefault="00BF167C" w:rsidP="00367B3C">
            <w:pPr>
              <w:spacing w:after="0" w:line="240" w:lineRule="auto"/>
              <w:rPr>
                <w:rFonts w:ascii="Lucida Sans" w:eastAsia="Times New Roman" w:hAnsi="Lucida Sans" w:cs="Lucida Sans"/>
              </w:rPr>
            </w:pPr>
            <w:bookmarkStart w:id="2680" w:name="BKM_000C70FC_6312_44cc_9BAD_E2210DBA4100"/>
          </w:p>
        </w:tc>
        <w:tc>
          <w:tcPr>
            <w:tcW w:w="1080" w:type="dxa"/>
            <w:tcBorders>
              <w:top w:val="nil"/>
              <w:left w:val="nil"/>
              <w:bottom w:val="nil"/>
              <w:right w:val="nil"/>
            </w:tcBorders>
          </w:tcPr>
          <w:p w14:paraId="6645D3AB"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1FD628AE" w14:textId="77777777" w:rsidR="00BF167C" w:rsidRDefault="00DA5D93" w:rsidP="00367B3C">
            <w:pPr>
              <w:spacing w:after="0" w:line="240" w:lineRule="auto"/>
              <w:rPr>
                <w:rFonts w:eastAsia="Times New Roman"/>
              </w:rPr>
            </w:pPr>
            <w:r>
              <w:fldChar w:fldCharType="begin" w:fldLock="1"/>
            </w:r>
            <w:r w:rsidR="00BF167C">
              <w:instrText xml:space="preserve">MERGEFIELD </w:instrText>
            </w:r>
            <w:r w:rsidR="00BF167C">
              <w:rPr>
                <w:rFonts w:eastAsia="Times New Roman"/>
              </w:rPr>
              <w:instrText>Att.Name</w:instrText>
            </w:r>
            <w:r>
              <w:fldChar w:fldCharType="separate"/>
            </w:r>
            <w:r w:rsidR="00BF167C">
              <w:rPr>
                <w:rFonts w:eastAsia="Times New Roman"/>
              </w:rPr>
              <w:t>Afwijkend buitenlands correspondentieadres</w:t>
            </w:r>
            <w:r>
              <w:fldChar w:fldCharType="end"/>
            </w:r>
          </w:p>
        </w:tc>
        <w:tc>
          <w:tcPr>
            <w:tcW w:w="1350" w:type="dxa"/>
            <w:tcBorders>
              <w:top w:val="nil"/>
              <w:left w:val="nil"/>
              <w:bottom w:val="nil"/>
              <w:right w:val="nil"/>
            </w:tcBorders>
          </w:tcPr>
          <w:p w14:paraId="75E361B7"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rPr>
              <w:t>KING</w:t>
            </w:r>
          </w:p>
        </w:tc>
        <w:bookmarkEnd w:id="2680"/>
      </w:tr>
      <w:tr w:rsidR="00BF167C" w14:paraId="1EFB5EAB" w14:textId="77777777" w:rsidTr="00367B3C">
        <w:tc>
          <w:tcPr>
            <w:tcW w:w="3600" w:type="dxa"/>
            <w:tcBorders>
              <w:top w:val="nil"/>
              <w:left w:val="nil"/>
              <w:bottom w:val="nil"/>
              <w:right w:val="nil"/>
            </w:tcBorders>
          </w:tcPr>
          <w:p w14:paraId="4592554A"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19DED88B"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15260C1D" w14:textId="77777777" w:rsidR="00BF167C" w:rsidRDefault="00BF167C" w:rsidP="00367B3C">
            <w:pPr>
              <w:spacing w:after="0" w:line="240" w:lineRule="auto"/>
            </w:pPr>
            <w:r>
              <w:t>- Adres buitenland 1</w:t>
            </w:r>
          </w:p>
        </w:tc>
        <w:tc>
          <w:tcPr>
            <w:tcW w:w="1350" w:type="dxa"/>
            <w:tcBorders>
              <w:top w:val="nil"/>
              <w:left w:val="nil"/>
              <w:bottom w:val="nil"/>
              <w:right w:val="nil"/>
            </w:tcBorders>
          </w:tcPr>
          <w:p w14:paraId="6FAB702D" w14:textId="77777777" w:rsidR="00BF167C" w:rsidRDefault="00BF167C" w:rsidP="00367B3C">
            <w:pPr>
              <w:spacing w:after="0" w:line="240" w:lineRule="auto"/>
              <w:rPr>
                <w:rFonts w:ascii="Lucida Sans" w:eastAsia="Times New Roman" w:hAnsi="Lucida Sans" w:cs="Lucida Sans"/>
              </w:rPr>
            </w:pPr>
          </w:p>
        </w:tc>
      </w:tr>
      <w:tr w:rsidR="00BF167C" w14:paraId="341848BF" w14:textId="77777777" w:rsidTr="00367B3C">
        <w:tc>
          <w:tcPr>
            <w:tcW w:w="3600" w:type="dxa"/>
            <w:tcBorders>
              <w:top w:val="nil"/>
              <w:left w:val="nil"/>
              <w:bottom w:val="nil"/>
              <w:right w:val="nil"/>
            </w:tcBorders>
          </w:tcPr>
          <w:p w14:paraId="2C6B8463"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33C2A1A2"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4CBF8B42" w14:textId="77777777" w:rsidR="00BF167C" w:rsidRDefault="00BF167C" w:rsidP="00367B3C">
            <w:pPr>
              <w:spacing w:after="0" w:line="240" w:lineRule="auto"/>
            </w:pPr>
            <w:r>
              <w:t>- Adres buitenland 2</w:t>
            </w:r>
          </w:p>
        </w:tc>
        <w:tc>
          <w:tcPr>
            <w:tcW w:w="1350" w:type="dxa"/>
            <w:tcBorders>
              <w:top w:val="nil"/>
              <w:left w:val="nil"/>
              <w:bottom w:val="nil"/>
              <w:right w:val="nil"/>
            </w:tcBorders>
          </w:tcPr>
          <w:p w14:paraId="6B4E40C9" w14:textId="77777777" w:rsidR="00BF167C" w:rsidRDefault="00BF167C" w:rsidP="00367B3C">
            <w:pPr>
              <w:spacing w:after="0" w:line="240" w:lineRule="auto"/>
              <w:rPr>
                <w:rFonts w:ascii="Lucida Sans" w:eastAsia="Times New Roman" w:hAnsi="Lucida Sans" w:cs="Lucida Sans"/>
              </w:rPr>
            </w:pPr>
          </w:p>
        </w:tc>
      </w:tr>
      <w:tr w:rsidR="00BF167C" w14:paraId="5E626836" w14:textId="77777777" w:rsidTr="00367B3C">
        <w:tc>
          <w:tcPr>
            <w:tcW w:w="3600" w:type="dxa"/>
            <w:tcBorders>
              <w:top w:val="nil"/>
              <w:left w:val="nil"/>
              <w:bottom w:val="nil"/>
              <w:right w:val="nil"/>
            </w:tcBorders>
          </w:tcPr>
          <w:p w14:paraId="22AB8641"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294A2E4D"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1DDF0CC7" w14:textId="77777777" w:rsidR="00BF167C" w:rsidRDefault="00BF167C" w:rsidP="00367B3C">
            <w:pPr>
              <w:spacing w:after="0" w:line="240" w:lineRule="auto"/>
            </w:pPr>
            <w:r>
              <w:t>- Adres buitenland 3</w:t>
            </w:r>
          </w:p>
        </w:tc>
        <w:tc>
          <w:tcPr>
            <w:tcW w:w="1350" w:type="dxa"/>
            <w:tcBorders>
              <w:top w:val="nil"/>
              <w:left w:val="nil"/>
              <w:bottom w:val="nil"/>
              <w:right w:val="nil"/>
            </w:tcBorders>
          </w:tcPr>
          <w:p w14:paraId="10F9E8BE" w14:textId="77777777" w:rsidR="00BF167C" w:rsidRDefault="00BF167C" w:rsidP="00367B3C">
            <w:pPr>
              <w:spacing w:after="0" w:line="240" w:lineRule="auto"/>
              <w:rPr>
                <w:rFonts w:ascii="Lucida Sans" w:eastAsia="Times New Roman" w:hAnsi="Lucida Sans" w:cs="Lucida Sans"/>
              </w:rPr>
            </w:pPr>
          </w:p>
        </w:tc>
      </w:tr>
      <w:tr w:rsidR="00BF167C" w14:paraId="5BB4DA05" w14:textId="77777777" w:rsidTr="00367B3C">
        <w:tc>
          <w:tcPr>
            <w:tcW w:w="3600" w:type="dxa"/>
            <w:tcBorders>
              <w:top w:val="nil"/>
              <w:left w:val="nil"/>
              <w:bottom w:val="nil"/>
              <w:right w:val="nil"/>
            </w:tcBorders>
          </w:tcPr>
          <w:p w14:paraId="0044B963"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6788AF4E"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01BA20DA" w14:textId="77777777" w:rsidR="00BF167C" w:rsidRDefault="00BF167C" w:rsidP="00367B3C">
            <w:pPr>
              <w:spacing w:after="0" w:line="240" w:lineRule="auto"/>
            </w:pPr>
            <w:r>
              <w:t>- Land postadres</w:t>
            </w:r>
          </w:p>
        </w:tc>
        <w:tc>
          <w:tcPr>
            <w:tcW w:w="1350" w:type="dxa"/>
            <w:tcBorders>
              <w:top w:val="nil"/>
              <w:left w:val="nil"/>
              <w:bottom w:val="nil"/>
              <w:right w:val="nil"/>
            </w:tcBorders>
          </w:tcPr>
          <w:p w14:paraId="5C8B0111" w14:textId="77777777" w:rsidR="00BF167C" w:rsidRDefault="00BF167C" w:rsidP="00367B3C">
            <w:pPr>
              <w:spacing w:after="0" w:line="240" w:lineRule="auto"/>
              <w:rPr>
                <w:rFonts w:ascii="Lucida Sans" w:eastAsia="Times New Roman" w:hAnsi="Lucida Sans" w:cs="Lucida Sans"/>
              </w:rPr>
            </w:pPr>
          </w:p>
        </w:tc>
      </w:tr>
      <w:tr w:rsidR="00BF167C" w14:paraId="6344957E" w14:textId="77777777" w:rsidTr="00A76CD7">
        <w:tc>
          <w:tcPr>
            <w:tcW w:w="3600" w:type="dxa"/>
            <w:tcBorders>
              <w:top w:val="nil"/>
              <w:left w:val="nil"/>
              <w:right w:val="nil"/>
            </w:tcBorders>
          </w:tcPr>
          <w:p w14:paraId="441CD16D" w14:textId="77777777" w:rsidR="00BF167C" w:rsidRDefault="00BF167C" w:rsidP="00367B3C">
            <w:pPr>
              <w:spacing w:after="0" w:line="240" w:lineRule="auto"/>
              <w:rPr>
                <w:rFonts w:ascii="Lucida Sans" w:eastAsia="Times New Roman" w:hAnsi="Lucida Sans" w:cs="Lucida Sans"/>
              </w:rPr>
            </w:pPr>
            <w:r>
              <w:rPr>
                <w:rFonts w:eastAsia="Times New Roman"/>
                <w:b/>
                <w:bCs/>
              </w:rPr>
              <w:t>Overzicht relaties</w:t>
            </w:r>
          </w:p>
        </w:tc>
        <w:tc>
          <w:tcPr>
            <w:tcW w:w="4410" w:type="dxa"/>
            <w:gridSpan w:val="2"/>
            <w:tcBorders>
              <w:top w:val="nil"/>
              <w:left w:val="nil"/>
              <w:right w:val="nil"/>
            </w:tcBorders>
          </w:tcPr>
          <w:p w14:paraId="209B13BF"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i/>
                <w:iCs/>
              </w:rPr>
              <w:t>Relatienaam incl. gerelateerd type</w:t>
            </w:r>
          </w:p>
        </w:tc>
        <w:tc>
          <w:tcPr>
            <w:tcW w:w="1350" w:type="dxa"/>
            <w:tcBorders>
              <w:top w:val="nil"/>
              <w:left w:val="nil"/>
              <w:right w:val="nil"/>
            </w:tcBorders>
          </w:tcPr>
          <w:p w14:paraId="7851555C"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i/>
                <w:iCs/>
              </w:rPr>
              <w:t>Herkomst</w:t>
            </w:r>
          </w:p>
        </w:tc>
      </w:tr>
      <w:tr w:rsidR="00BF167C" w14:paraId="26290D8C" w14:textId="77777777" w:rsidTr="004E2082">
        <w:tc>
          <w:tcPr>
            <w:tcW w:w="3600" w:type="dxa"/>
            <w:tcBorders>
              <w:top w:val="nil"/>
              <w:left w:val="nil"/>
              <w:bottom w:val="nil"/>
              <w:right w:val="nil"/>
            </w:tcBorders>
          </w:tcPr>
          <w:p w14:paraId="5927F257" w14:textId="77777777" w:rsidR="00BF167C" w:rsidRDefault="00BF167C" w:rsidP="00367B3C">
            <w:pPr>
              <w:spacing w:after="0" w:line="240" w:lineRule="auto"/>
              <w:rPr>
                <w:rFonts w:ascii="Lucida Sans" w:eastAsia="Times New Roman" w:hAnsi="Lucida Sans" w:cs="Lucida Sans"/>
              </w:rPr>
            </w:pPr>
          </w:p>
        </w:tc>
        <w:tc>
          <w:tcPr>
            <w:tcW w:w="4410" w:type="dxa"/>
            <w:gridSpan w:val="2"/>
            <w:tcBorders>
              <w:top w:val="nil"/>
              <w:left w:val="nil"/>
              <w:bottom w:val="nil"/>
              <w:right w:val="nil"/>
            </w:tcBorders>
          </w:tcPr>
          <w:p w14:paraId="6C88DF33" w14:textId="77777777" w:rsidR="00BF167C" w:rsidRDefault="00DA5D93" w:rsidP="00367B3C">
            <w:pPr>
              <w:spacing w:after="0" w:line="240" w:lineRule="auto"/>
              <w:rPr>
                <w:rFonts w:ascii="Lucida Sans" w:eastAsia="Times New Roman" w:hAnsi="Lucida Sans" w:cs="Lucida Sans"/>
              </w:rPr>
            </w:pPr>
            <w:r>
              <w:fldChar w:fldCharType="begin" w:fldLock="1"/>
            </w:r>
            <w:r w:rsidR="00BF167C">
              <w:instrText xml:space="preserve">MERGEFIELD </w:instrText>
            </w:r>
            <w:r w:rsidR="00BF167C">
              <w:rPr>
                <w:rFonts w:eastAsia="Times New Roman"/>
              </w:rPr>
              <w:instrText>Connector.Name</w:instrText>
            </w:r>
            <w:r>
              <w:fldChar w:fldCharType="separate"/>
            </w:r>
            <w:r w:rsidR="00BF167C">
              <w:rPr>
                <w:rFonts w:eastAsia="Times New Roman"/>
              </w:rPr>
              <w:t>zet als betrokkene</w:t>
            </w:r>
            <w:r>
              <w:fldChar w:fldCharType="end"/>
            </w:r>
            <w:r w:rsidR="00BF167C">
              <w:rPr>
                <w:rFonts w:eastAsia="Times New Roman"/>
              </w:rPr>
              <w:t xml:space="preserve">   </w:t>
            </w:r>
            <w:r>
              <w:rPr>
                <w:rFonts w:eastAsia="Times New Roman"/>
              </w:rPr>
              <w:fldChar w:fldCharType="begin" w:fldLock="1"/>
            </w:r>
            <w:r w:rsidR="00BF167C">
              <w:rPr>
                <w:rFonts w:eastAsia="Times New Roman"/>
              </w:rPr>
              <w:instrText>MERGEFIELD Element.Name</w:instrText>
            </w:r>
            <w:r>
              <w:rPr>
                <w:rFonts w:eastAsia="Times New Roman"/>
              </w:rPr>
              <w:fldChar w:fldCharType="separate"/>
            </w:r>
            <w:r w:rsidR="00BF167C">
              <w:rPr>
                <w:rFonts w:eastAsia="Times New Roman"/>
              </w:rPr>
              <w:t>STATUS</w:t>
            </w:r>
            <w:r>
              <w:rPr>
                <w:rFonts w:eastAsia="Times New Roman"/>
              </w:rPr>
              <w:fldChar w:fldCharType="end"/>
            </w:r>
            <w:r w:rsidR="00BF167C">
              <w:rPr>
                <w:rFonts w:eastAsia="Times New Roman"/>
              </w:rPr>
              <w:t xml:space="preserve"> </w:t>
            </w:r>
            <w:r w:rsidR="00BF167C">
              <w:rPr>
                <w:rFonts w:ascii="Lucida Sans" w:eastAsia="Times New Roman" w:hAnsi="Lucida Sans" w:cs="Lucida Sans"/>
              </w:rPr>
              <w:t xml:space="preserve"> </w:t>
            </w:r>
          </w:p>
        </w:tc>
        <w:tc>
          <w:tcPr>
            <w:tcW w:w="1350" w:type="dxa"/>
            <w:tcBorders>
              <w:top w:val="nil"/>
              <w:left w:val="nil"/>
              <w:bottom w:val="nil"/>
              <w:right w:val="nil"/>
            </w:tcBorders>
          </w:tcPr>
          <w:p w14:paraId="59E7A16F"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rPr>
              <w:t>KING</w:t>
            </w:r>
          </w:p>
        </w:tc>
      </w:tr>
    </w:tbl>
    <w:p w14:paraId="6BEF2743" w14:textId="77777777" w:rsidR="00367B3C" w:rsidRPr="002D46B6" w:rsidRDefault="00367B3C" w:rsidP="00367B3C"/>
    <w:p w14:paraId="50C227AE" w14:textId="77777777" w:rsidR="007953C3" w:rsidRDefault="007953C3" w:rsidP="007953C3">
      <w:pPr>
        <w:pStyle w:val="Kop3"/>
        <w:rPr>
          <w:noProof/>
        </w:rPr>
      </w:pPr>
      <w:bookmarkStart w:id="2681" w:name="_Toc493816596"/>
      <w:bookmarkStart w:id="2682" w:name="_Ref361131915"/>
      <w:bookmarkStart w:id="2683" w:name="_Toc493816706"/>
      <w:r>
        <w:rPr>
          <w:noProof/>
        </w:rPr>
        <w:t>Meerdere initiatoren</w:t>
      </w:r>
      <w:bookmarkEnd w:id="2681"/>
      <w:bookmarkEnd w:id="2683"/>
    </w:p>
    <w:p w14:paraId="43791F3E" w14:textId="77777777" w:rsidR="007953C3" w:rsidRDefault="007953C3" w:rsidP="007953C3">
      <w:pPr>
        <w:rPr>
          <w:rFonts w:ascii="Arial" w:hAnsi="Arial" w:cs="Arial"/>
          <w:sz w:val="20"/>
          <w:szCs w:val="20"/>
          <w:lang w:val="nl-NL"/>
        </w:rPr>
      </w:pPr>
      <w:r w:rsidRPr="00DD0F4F">
        <w:rPr>
          <w:lang w:val="nl-NL"/>
        </w:rPr>
        <w:t>Het RGBZ staat als BETROKKENEn bij een ZAAK slechts één betrokkene toe in de rol van initiator (d.m.v. een desbetreffende regel bij de attribuutsoort ‘</w:t>
      </w:r>
      <w:r w:rsidR="00DA5D93" w:rsidRPr="003C0274">
        <w:rPr>
          <w:rFonts w:ascii="Arial" w:hAnsi="Arial" w:cs="Arial"/>
          <w:sz w:val="20"/>
          <w:szCs w:val="20"/>
        </w:rPr>
        <w:fldChar w:fldCharType="begin" w:fldLock="1"/>
      </w:r>
      <w:r w:rsidRPr="00DD0F4F">
        <w:rPr>
          <w:rFonts w:ascii="Arial" w:hAnsi="Arial" w:cs="Arial"/>
          <w:sz w:val="20"/>
          <w:szCs w:val="20"/>
          <w:lang w:val="nl-NL"/>
        </w:rPr>
        <w:instrText xml:space="preserve">MERGEFIELD </w:instrText>
      </w:r>
      <w:r w:rsidRPr="00DD0F4F">
        <w:rPr>
          <w:rFonts w:ascii="Arial" w:eastAsia="Times New Roman" w:hAnsi="Arial" w:cs="Arial"/>
          <w:color w:val="000000"/>
          <w:sz w:val="20"/>
          <w:szCs w:val="20"/>
          <w:lang w:val="nl-NL"/>
        </w:rPr>
        <w:instrText>Att.Name</w:instrText>
      </w:r>
      <w:r w:rsidR="00DA5D93" w:rsidRPr="003C0274">
        <w:rPr>
          <w:rFonts w:ascii="Arial" w:hAnsi="Arial" w:cs="Arial"/>
          <w:sz w:val="20"/>
          <w:szCs w:val="20"/>
        </w:rPr>
        <w:fldChar w:fldCharType="separate"/>
      </w:r>
      <w:r w:rsidRPr="00DD0F4F">
        <w:rPr>
          <w:rFonts w:ascii="Arial" w:eastAsia="Times New Roman" w:hAnsi="Arial" w:cs="Arial"/>
          <w:color w:val="000000"/>
          <w:sz w:val="20"/>
          <w:szCs w:val="20"/>
          <w:lang w:val="nl-NL"/>
        </w:rPr>
        <w:t>Rolomschrijving generiek</w:t>
      </w:r>
      <w:r w:rsidR="00DA5D93" w:rsidRPr="003C0274">
        <w:rPr>
          <w:rFonts w:ascii="Arial" w:hAnsi="Arial" w:cs="Arial"/>
          <w:sz w:val="20"/>
          <w:szCs w:val="20"/>
        </w:rPr>
        <w:fldChar w:fldCharType="end"/>
      </w:r>
      <w:r w:rsidRPr="00DD0F4F">
        <w:rPr>
          <w:rFonts w:ascii="Arial" w:hAnsi="Arial" w:cs="Arial"/>
          <w:sz w:val="20"/>
          <w:szCs w:val="20"/>
          <w:lang w:val="nl-NL"/>
        </w:rPr>
        <w:t xml:space="preserve">’). In de praktijk zijn er evenwel situaties waarin sprake is van meerdere initiatoren van een zaak: de huwelijksaangifte door de beide partners, een bezwaar dat door drie personen ingediend wordt, een brief van alle bewoners (met naam en adres en handtekening) van een straat, et cetera. Om in deze situaties te kunnen voorzien moet het RGBZ hierop aangepast worden. </w:t>
      </w:r>
      <w:r>
        <w:rPr>
          <w:rFonts w:ascii="Arial" w:hAnsi="Arial" w:cs="Arial"/>
          <w:sz w:val="20"/>
          <w:szCs w:val="20"/>
          <w:lang w:val="nl-NL"/>
        </w:rPr>
        <w:t xml:space="preserve">Enkele mogelijkheden zijn overwogen: het toestaan van meerdere betrokkenen in de rol van initiator, een betrokkene als een groep van subjecten (waardoor er nog steeds één betrokken bij een zaak is in de rol van initiator) en een nieuw roltype: mede-initiator. Uiteindelijk is gekozen voor de laatstgenoemde oplossing. Reden daarvoor is dat de andere oplossingen complexer zijn en daardoor een forse verandering met zich mee brengen in de informatievoorziening bij gemeenten. Geoordeeld is dat dit niet opweegt tegen het relatief kleine aantal gevallen waarin zich de situatie met meerdere initiatoren voordoet.  </w:t>
      </w:r>
    </w:p>
    <w:p w14:paraId="18B06FFB" w14:textId="77777777" w:rsidR="007953C3" w:rsidRPr="005561F3" w:rsidRDefault="007953C3" w:rsidP="007953C3">
      <w:pPr>
        <w:rPr>
          <w:lang w:val="nl-NL"/>
        </w:rPr>
      </w:pPr>
      <w:r w:rsidRPr="005561F3">
        <w:rPr>
          <w:lang w:val="nl-NL"/>
        </w:rPr>
        <w:t>De consequentie van deze wijziging, het nieuwe roltype ‘Mede-initiator’, specificeren we in de volgende paragraaf.</w:t>
      </w:r>
    </w:p>
    <w:p w14:paraId="43C4BD96" w14:textId="77777777" w:rsidR="005C4949" w:rsidRDefault="005C4949" w:rsidP="005C4949">
      <w:pPr>
        <w:pStyle w:val="Kop3"/>
        <w:rPr>
          <w:noProof/>
        </w:rPr>
      </w:pPr>
      <w:bookmarkStart w:id="2684" w:name="_Toc493816597"/>
      <w:bookmarkStart w:id="2685" w:name="_Toc493816707"/>
      <w:r>
        <w:rPr>
          <w:noProof/>
        </w:rPr>
        <w:t>Roltype</w:t>
      </w:r>
      <w:r w:rsidR="00D0706E">
        <w:rPr>
          <w:noProof/>
        </w:rPr>
        <w:t xml:space="preserve"> generiek</w:t>
      </w:r>
      <w:bookmarkEnd w:id="2682"/>
      <w:bookmarkEnd w:id="2684"/>
      <w:bookmarkEnd w:id="2685"/>
    </w:p>
    <w:p w14:paraId="6DA9EF51" w14:textId="77777777" w:rsidR="00103274" w:rsidRPr="00DD0F4F" w:rsidRDefault="00AB3520" w:rsidP="00103274">
      <w:pPr>
        <w:rPr>
          <w:noProof/>
          <w:lang w:val="nl-NL"/>
        </w:rPr>
      </w:pPr>
      <w:r w:rsidRPr="00DD0F4F">
        <w:rPr>
          <w:noProof/>
          <w:lang w:val="nl-NL"/>
        </w:rPr>
        <w:t xml:space="preserve">Zowel in de GEMMA-procesarchitectuur als in het RGBZ komt het begrip ‘ Rol’ voor. Geconstateerd  is dat de enumeraties daarvan, de domeinwaarden, verschillen tussen beide modellen. Dit is ongewenst, het leidt tot verwarring bij gemeenten (en leveranciers) die hun processen op basis van de procesmodellen zaakgericht willen inrichten en uitvoeren. Afstemming is bovendien noodzakelijk aangezien ‘rollen’ </w:t>
      </w:r>
      <w:r w:rsidR="00313E69">
        <w:rPr>
          <w:noProof/>
          <w:lang w:val="nl-NL"/>
        </w:rPr>
        <w:t>gedefinieerd zijn</w:t>
      </w:r>
      <w:r w:rsidRPr="00DD0F4F">
        <w:rPr>
          <w:noProof/>
          <w:lang w:val="nl-NL"/>
        </w:rPr>
        <w:t xml:space="preserve"> in de ZTC2. Dit leidt tot aanpassing van de </w:t>
      </w:r>
      <w:r w:rsidR="00BC0BAD" w:rsidRPr="00DD0F4F">
        <w:rPr>
          <w:noProof/>
          <w:lang w:val="nl-NL"/>
        </w:rPr>
        <w:t>waardenverzameling van het attribuut ‘Rolomschrijving generiek’ van de relatieklasse ROL zoals hieronder vermeld.</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56602" w:rsidRPr="00D56602" w14:paraId="28BCE037" w14:textId="77777777" w:rsidTr="00F31C58">
        <w:trPr>
          <w:trHeight w:val="215"/>
        </w:trPr>
        <w:tc>
          <w:tcPr>
            <w:tcW w:w="3690" w:type="dxa"/>
            <w:tcBorders>
              <w:top w:val="single" w:sz="4" w:space="0" w:color="auto"/>
            </w:tcBorders>
          </w:tcPr>
          <w:p w14:paraId="2B4EEFBC"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Naam attribuutsoort</w:t>
            </w:r>
          </w:p>
        </w:tc>
        <w:tc>
          <w:tcPr>
            <w:tcW w:w="5670" w:type="dxa"/>
            <w:tcBorders>
              <w:top w:val="single" w:sz="4" w:space="0" w:color="auto"/>
            </w:tcBorders>
          </w:tcPr>
          <w:p w14:paraId="0E4FDC23" w14:textId="77777777" w:rsidR="00D56602" w:rsidRPr="00D56602" w:rsidRDefault="00DA5D93"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Att.Name</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Rolomschrijving generiek</w:t>
            </w:r>
            <w:r w:rsidRPr="00D56602">
              <w:rPr>
                <w:rFonts w:ascii="Arial" w:hAnsi="Arial" w:cs="Arial"/>
                <w:sz w:val="20"/>
                <w:szCs w:val="20"/>
                <w:lang w:val="en-AU"/>
              </w:rPr>
              <w:fldChar w:fldCharType="end"/>
            </w:r>
          </w:p>
        </w:tc>
      </w:tr>
      <w:tr w:rsidR="00D56602" w:rsidRPr="00D56602" w14:paraId="76E35007" w14:textId="77777777" w:rsidTr="00F31C58">
        <w:tc>
          <w:tcPr>
            <w:tcW w:w="3690" w:type="dxa"/>
          </w:tcPr>
          <w:p w14:paraId="70F26BFA"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1F255966"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11778EF2" w14:textId="77777777" w:rsidTr="00F31C58">
        <w:tc>
          <w:tcPr>
            <w:tcW w:w="3690" w:type="dxa"/>
          </w:tcPr>
          <w:p w14:paraId="098222AB"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Herkomst attribuutsoort</w:t>
            </w:r>
          </w:p>
        </w:tc>
        <w:tc>
          <w:tcPr>
            <w:tcW w:w="5670" w:type="dxa"/>
          </w:tcPr>
          <w:p w14:paraId="6078B2FD"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KING</w:t>
            </w:r>
          </w:p>
        </w:tc>
      </w:tr>
      <w:tr w:rsidR="00D56602" w:rsidRPr="00D56602" w14:paraId="258F2A2D" w14:textId="77777777" w:rsidTr="00F31C58">
        <w:tc>
          <w:tcPr>
            <w:tcW w:w="3690" w:type="dxa"/>
          </w:tcPr>
          <w:p w14:paraId="32B39722"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2EB9B630"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6B51446B" w14:textId="77777777" w:rsidTr="00F31C58">
        <w:tc>
          <w:tcPr>
            <w:tcW w:w="3690" w:type="dxa"/>
          </w:tcPr>
          <w:p w14:paraId="0051D8EB"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lastRenderedPageBreak/>
              <w:t>Code attribuutsoort</w:t>
            </w:r>
          </w:p>
        </w:tc>
        <w:tc>
          <w:tcPr>
            <w:tcW w:w="5670" w:type="dxa"/>
          </w:tcPr>
          <w:p w14:paraId="5EFB574E"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p>
        </w:tc>
      </w:tr>
      <w:tr w:rsidR="00D56602" w:rsidRPr="00D56602" w14:paraId="28060CEA" w14:textId="77777777" w:rsidTr="00F31C58">
        <w:tc>
          <w:tcPr>
            <w:tcW w:w="3690" w:type="dxa"/>
          </w:tcPr>
          <w:p w14:paraId="27BAB97B"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416A59DB"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11753F75" w14:textId="77777777" w:rsidTr="00F31C58">
        <w:tc>
          <w:tcPr>
            <w:tcW w:w="3690" w:type="dxa"/>
          </w:tcPr>
          <w:p w14:paraId="0B2A2522"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XML-tag attribuutsoort</w:t>
            </w:r>
          </w:p>
        </w:tc>
        <w:tc>
          <w:tcPr>
            <w:tcW w:w="5670" w:type="dxa"/>
          </w:tcPr>
          <w:p w14:paraId="6ADF3EB3" w14:textId="77777777" w:rsidR="00D56602" w:rsidRPr="00D56602" w:rsidRDefault="00DA5D93"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Att.Alias</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rolomschrijvingGeneriek</w:t>
            </w:r>
            <w:r w:rsidRPr="00D56602">
              <w:rPr>
                <w:rFonts w:ascii="Arial" w:hAnsi="Arial" w:cs="Arial"/>
                <w:sz w:val="20"/>
                <w:szCs w:val="20"/>
                <w:lang w:val="en-AU"/>
              </w:rPr>
              <w:fldChar w:fldCharType="end"/>
            </w:r>
          </w:p>
        </w:tc>
      </w:tr>
      <w:tr w:rsidR="00D56602" w:rsidRPr="00D56602" w14:paraId="2A89B5E5" w14:textId="77777777" w:rsidTr="00F31C58">
        <w:trPr>
          <w:trHeight w:val="260"/>
        </w:trPr>
        <w:tc>
          <w:tcPr>
            <w:tcW w:w="3690" w:type="dxa"/>
          </w:tcPr>
          <w:p w14:paraId="5A102AAB"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3941C0AE"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AE6939" w14:paraId="7CF3BCC7" w14:textId="77777777" w:rsidTr="00F31C58">
        <w:tc>
          <w:tcPr>
            <w:tcW w:w="3690" w:type="dxa"/>
          </w:tcPr>
          <w:p w14:paraId="0013CE23"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Definitie attribuutsoort</w:t>
            </w:r>
          </w:p>
        </w:tc>
        <w:tc>
          <w:tcPr>
            <w:tcW w:w="5670" w:type="dxa"/>
          </w:tcPr>
          <w:p w14:paraId="12D7D42F" w14:textId="77777777" w:rsidR="00D56602" w:rsidRPr="00DD0F4F" w:rsidRDefault="00DA5D93" w:rsidP="00D56602">
            <w:pPr>
              <w:autoSpaceDE w:val="0"/>
              <w:autoSpaceDN w:val="0"/>
              <w:adjustRightInd w:val="0"/>
              <w:spacing w:after="0" w:line="240" w:lineRule="auto"/>
              <w:rPr>
                <w:rFonts w:ascii="Arial" w:eastAsia="Times New Roman" w:hAnsi="Arial" w:cs="Arial"/>
                <w:color w:val="000000"/>
                <w:sz w:val="20"/>
                <w:szCs w:val="20"/>
                <w:lang w:val="nl-NL"/>
              </w:rPr>
            </w:pPr>
            <w:r w:rsidRPr="00D56602">
              <w:rPr>
                <w:rFonts w:ascii="Arial" w:hAnsi="Arial" w:cs="Arial"/>
                <w:sz w:val="20"/>
                <w:szCs w:val="20"/>
                <w:lang w:val="en-AU"/>
              </w:rPr>
              <w:fldChar w:fldCharType="begin" w:fldLock="1"/>
            </w:r>
            <w:r w:rsidR="00D56602" w:rsidRPr="00DD0F4F">
              <w:rPr>
                <w:rFonts w:ascii="Arial" w:hAnsi="Arial" w:cs="Arial"/>
                <w:sz w:val="20"/>
                <w:szCs w:val="20"/>
                <w:lang w:val="nl-NL"/>
              </w:rPr>
              <w:instrText xml:space="preserve">MERGEFIELD </w:instrText>
            </w:r>
            <w:r w:rsidR="00D56602" w:rsidRPr="00DD0F4F">
              <w:rPr>
                <w:rFonts w:ascii="Arial" w:eastAsia="Times New Roman" w:hAnsi="Arial" w:cs="Arial"/>
                <w:color w:val="000000"/>
                <w:sz w:val="20"/>
                <w:szCs w:val="20"/>
                <w:lang w:val="nl-NL"/>
              </w:rPr>
              <w:instrText>Att.Notes</w:instrText>
            </w:r>
            <w:r w:rsidRPr="00D56602">
              <w:rPr>
                <w:rFonts w:ascii="Arial" w:hAnsi="Arial" w:cs="Arial"/>
                <w:sz w:val="20"/>
                <w:szCs w:val="20"/>
                <w:lang w:val="en-AU"/>
              </w:rPr>
              <w:fldChar w:fldCharType="end"/>
            </w:r>
            <w:r w:rsidR="00D56602" w:rsidRPr="00DD0F4F">
              <w:rPr>
                <w:rFonts w:ascii="Arial" w:eastAsia="Times New Roman" w:hAnsi="Arial" w:cs="Arial"/>
                <w:color w:val="610E6A"/>
                <w:sz w:val="20"/>
                <w:szCs w:val="20"/>
                <w:lang w:val="nl-NL"/>
              </w:rPr>
              <w:t>Algemeen gehanteerde benaming van de aard van de ROL</w:t>
            </w:r>
          </w:p>
        </w:tc>
      </w:tr>
      <w:tr w:rsidR="00D56602" w:rsidRPr="00AE6939" w14:paraId="30D6FB17" w14:textId="77777777" w:rsidTr="00F31C58">
        <w:trPr>
          <w:trHeight w:val="230"/>
        </w:trPr>
        <w:tc>
          <w:tcPr>
            <w:tcW w:w="3690" w:type="dxa"/>
          </w:tcPr>
          <w:p w14:paraId="2D9E2482" w14:textId="77777777"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14:paraId="26EB6D90" w14:textId="77777777"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r>
      <w:tr w:rsidR="00D56602" w:rsidRPr="00D56602" w14:paraId="6E1D66B7" w14:textId="77777777" w:rsidTr="00F31C58">
        <w:trPr>
          <w:trHeight w:val="230"/>
        </w:trPr>
        <w:tc>
          <w:tcPr>
            <w:tcW w:w="3690" w:type="dxa"/>
          </w:tcPr>
          <w:p w14:paraId="426B69A9"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Herkomst definitie attribuutsoort</w:t>
            </w:r>
          </w:p>
        </w:tc>
        <w:tc>
          <w:tcPr>
            <w:tcW w:w="5670" w:type="dxa"/>
          </w:tcPr>
          <w:p w14:paraId="2DC15D19"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KING</w:t>
            </w:r>
          </w:p>
        </w:tc>
      </w:tr>
      <w:tr w:rsidR="00D56602" w:rsidRPr="00D56602" w14:paraId="09DE5202" w14:textId="77777777" w:rsidTr="00F31C58">
        <w:tc>
          <w:tcPr>
            <w:tcW w:w="3690" w:type="dxa"/>
          </w:tcPr>
          <w:p w14:paraId="78FA6420"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38E02453"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119B611F" w14:textId="77777777" w:rsidTr="00F31C58">
        <w:tc>
          <w:tcPr>
            <w:tcW w:w="3690" w:type="dxa"/>
          </w:tcPr>
          <w:p w14:paraId="30FCBFA3"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Datum opname attribuutsoort</w:t>
            </w:r>
          </w:p>
        </w:tc>
        <w:tc>
          <w:tcPr>
            <w:tcW w:w="5670" w:type="dxa"/>
          </w:tcPr>
          <w:p w14:paraId="6B50B0CC"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22-05-09</w:t>
            </w:r>
          </w:p>
        </w:tc>
      </w:tr>
      <w:tr w:rsidR="00D56602" w:rsidRPr="00D56602" w14:paraId="1EE67D57" w14:textId="77777777" w:rsidTr="00F31C58">
        <w:tc>
          <w:tcPr>
            <w:tcW w:w="3690" w:type="dxa"/>
          </w:tcPr>
          <w:p w14:paraId="10E9A207"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6DF9B01F"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AE6939" w14:paraId="6A23B849" w14:textId="77777777" w:rsidTr="00F31C58">
        <w:tc>
          <w:tcPr>
            <w:tcW w:w="3690" w:type="dxa"/>
          </w:tcPr>
          <w:p w14:paraId="0B6331A0"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Toelichting attribuutsoort</w:t>
            </w:r>
          </w:p>
        </w:tc>
        <w:tc>
          <w:tcPr>
            <w:tcW w:w="5670" w:type="dxa"/>
          </w:tcPr>
          <w:p w14:paraId="77737162" w14:textId="77777777" w:rsidR="00D56602" w:rsidRPr="00DD0F4F" w:rsidRDefault="00D56602" w:rsidP="00D5660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hier om de benaming van een rol bij een zaak zoals deze landelijk wordt toegepast. Deze kan afwijken van de door de zaakbehandelende organisatie(s) gehanteerde benaming, de Rolomschrijving.</w:t>
            </w:r>
          </w:p>
          <w:p w14:paraId="22D1A787" w14:textId="77777777" w:rsidR="00D56602" w:rsidRPr="00DD0F4F" w:rsidRDefault="00D56602" w:rsidP="00D5660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gemachtigde is niet als rol onderkend maar als eigenschap van de wijze waarop een betrokkene zijn of haar rol uitoefent.</w:t>
            </w:r>
          </w:p>
          <w:p w14:paraId="6014A14F" w14:textId="77777777" w:rsidR="00D56602" w:rsidRPr="00DD0F4F" w:rsidRDefault="00D56602" w:rsidP="00A506F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formulering van de definitie van de Belanghebbende is  afgeleid van de belanghebbende in de AWB maar breder gesteld.</w:t>
            </w:r>
          </w:p>
          <w:p w14:paraId="127D478B" w14:textId="77777777" w:rsidR="00D56602" w:rsidRPr="00DD0F4F" w:rsidRDefault="00D56602" w:rsidP="00A506F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V.w.b. de Initiator, indien het gaat om dienstverlening aan burgers en bedrijven wordt ook wel de term ‘klant’ gehanteerd. Met het oog op andere dan dienstverleningszaken kiezen we hier een meer algemenere term.</w:t>
            </w:r>
            <w:r w:rsidR="00313E69">
              <w:rPr>
                <w:rFonts w:ascii="Arial" w:eastAsia="Times New Roman" w:hAnsi="Arial" w:cs="Arial"/>
                <w:color w:val="000000"/>
                <w:sz w:val="20"/>
                <w:szCs w:val="20"/>
                <w:lang w:val="nl-NL"/>
              </w:rPr>
              <w:t xml:space="preserve"> </w:t>
            </w:r>
            <w:r w:rsidR="00E25C61">
              <w:rPr>
                <w:rFonts w:ascii="Arial" w:eastAsia="Times New Roman" w:hAnsi="Arial" w:cs="Arial"/>
                <w:color w:val="000000"/>
                <w:sz w:val="20"/>
                <w:szCs w:val="20"/>
                <w:lang w:val="nl-NL"/>
              </w:rPr>
              <w:br/>
              <w:t xml:space="preserve">Bij sommige zaken (huwelijk, bezwaar van meerdere burgers e.d.) is sprake van meerdere initiatoren terwijl het RGBZ slechts één initiator per zaak kent. In dergelijke situaties is voorzien doordat naast de (ene) initiator ook betrokkenen in de rol van ‘Mede-initiator’ onderkend worden.  </w:t>
            </w:r>
            <w:r w:rsidRPr="00DD0F4F">
              <w:rPr>
                <w:rFonts w:ascii="Arial" w:eastAsia="Times New Roman" w:hAnsi="Arial" w:cs="Arial"/>
                <w:color w:val="000000"/>
                <w:sz w:val="20"/>
                <w:szCs w:val="20"/>
                <w:lang w:val="nl-NL"/>
              </w:rPr>
              <w:t xml:space="preserve"> </w:t>
            </w:r>
          </w:p>
          <w:p w14:paraId="6B2E4BED" w14:textId="77777777" w:rsidR="00D56602" w:rsidRPr="00DD0F4F" w:rsidRDefault="00D56602" w:rsidP="00A506F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V.w.b. de Klantcontacter, met betrekking tot het zaakgericht werken betreft dit veelal het verzorgen van de intake van een vraag naar een product of dienst, het informeren over de voortgang van de behandeling van de zaak en het leveren van de uitkomst van de zaak. </w:t>
            </w:r>
          </w:p>
        </w:tc>
      </w:tr>
      <w:tr w:rsidR="00D56602" w:rsidRPr="00AE6939" w14:paraId="09192673" w14:textId="77777777" w:rsidTr="00F31C58">
        <w:tc>
          <w:tcPr>
            <w:tcW w:w="3690" w:type="dxa"/>
          </w:tcPr>
          <w:p w14:paraId="7761A5A7" w14:textId="77777777"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14:paraId="781CEF66" w14:textId="77777777"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r>
      <w:tr w:rsidR="00D56602" w:rsidRPr="00D56602" w14:paraId="32F55E5B" w14:textId="77777777" w:rsidTr="00F31C58">
        <w:tc>
          <w:tcPr>
            <w:tcW w:w="3690" w:type="dxa"/>
          </w:tcPr>
          <w:p w14:paraId="24E4D023"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Formaat attribuutsoort</w:t>
            </w:r>
          </w:p>
        </w:tc>
        <w:tc>
          <w:tcPr>
            <w:tcW w:w="5670" w:type="dxa"/>
          </w:tcPr>
          <w:p w14:paraId="791197B1" w14:textId="77777777" w:rsidR="00D56602" w:rsidRPr="00D56602" w:rsidRDefault="00DA5D93"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Att.Type</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AN40</w:t>
            </w:r>
            <w:r w:rsidRPr="00D56602">
              <w:rPr>
                <w:rFonts w:ascii="Arial" w:hAnsi="Arial" w:cs="Arial"/>
                <w:sz w:val="20"/>
                <w:szCs w:val="20"/>
                <w:lang w:val="en-AU"/>
              </w:rPr>
              <w:fldChar w:fldCharType="end"/>
            </w:r>
          </w:p>
        </w:tc>
      </w:tr>
      <w:tr w:rsidR="00D56602" w:rsidRPr="00D56602" w14:paraId="56392C7E" w14:textId="77777777" w:rsidTr="00F31C58">
        <w:trPr>
          <w:trHeight w:val="230"/>
        </w:trPr>
        <w:tc>
          <w:tcPr>
            <w:tcW w:w="3690" w:type="dxa"/>
          </w:tcPr>
          <w:p w14:paraId="0A31A90C"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2E2ED8A0"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AE6939" w14:paraId="60C18CED" w14:textId="77777777" w:rsidTr="00F31C58">
        <w:trPr>
          <w:trHeight w:val="230"/>
        </w:trPr>
        <w:tc>
          <w:tcPr>
            <w:tcW w:w="3690" w:type="dxa"/>
          </w:tcPr>
          <w:p w14:paraId="6A6CCAB8"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Waardenverzameling</w:t>
            </w:r>
          </w:p>
        </w:tc>
        <w:tc>
          <w:tcPr>
            <w:tcW w:w="5670" w:type="dxa"/>
          </w:tcPr>
          <w:p w14:paraId="6AA9D2BA" w14:textId="77777777" w:rsidR="00D56602" w:rsidRPr="00DD0F4F" w:rsidRDefault="00D56602" w:rsidP="00A506FA">
            <w:pPr>
              <w:pStyle w:val="Lijstalinea"/>
              <w:numPr>
                <w:ilvl w:val="0"/>
                <w:numId w:val="2"/>
              </w:numPr>
              <w:autoSpaceDE w:val="0"/>
              <w:autoSpaceDN w:val="0"/>
              <w:adjustRightInd w:val="0"/>
              <w:spacing w:after="0" w:line="240" w:lineRule="auto"/>
              <w:ind w:left="341" w:hanging="284"/>
              <w:rPr>
                <w:rFonts w:ascii="Arial" w:hAnsi="Arial" w:cs="Arial"/>
                <w:noProof/>
                <w:sz w:val="20"/>
                <w:szCs w:val="20"/>
                <w:lang w:val="nl-NL"/>
              </w:rPr>
            </w:pPr>
            <w:r w:rsidRPr="00DD0F4F">
              <w:rPr>
                <w:rFonts w:ascii="Arial" w:eastAsia="Times New Roman" w:hAnsi="Arial" w:cs="Arial"/>
                <w:i/>
                <w:color w:val="000000"/>
                <w:sz w:val="20"/>
                <w:szCs w:val="20"/>
                <w:lang w:val="nl-NL"/>
              </w:rPr>
              <w:t>Adviseur</w:t>
            </w:r>
            <w:r w:rsidRPr="00DD0F4F">
              <w:rPr>
                <w:rFonts w:ascii="Arial" w:eastAsia="Times New Roman" w:hAnsi="Arial" w:cs="Arial"/>
                <w:color w:val="000000"/>
                <w:sz w:val="20"/>
                <w:szCs w:val="20"/>
                <w:lang w:val="nl-NL"/>
              </w:rPr>
              <w:t xml:space="preserve"> (</w:t>
            </w:r>
            <w:r w:rsidRPr="00DD0F4F">
              <w:rPr>
                <w:rFonts w:ascii="Arial" w:hAnsi="Arial" w:cs="Arial"/>
                <w:noProof/>
                <w:sz w:val="20"/>
                <w:szCs w:val="20"/>
                <w:lang w:val="nl-NL"/>
              </w:rPr>
              <w:t>Kennis in dienst stellen van de behandeling van (een deel van) een zaak)</w:t>
            </w:r>
          </w:p>
          <w:p w14:paraId="10061A44" w14:textId="77777777" w:rsidR="00D56602" w:rsidRPr="00DD0F4F"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lang w:val="nl-NL"/>
              </w:rPr>
            </w:pPr>
            <w:r w:rsidRPr="00DD0F4F">
              <w:rPr>
                <w:rFonts w:ascii="Arial" w:eastAsia="Times New Roman" w:hAnsi="Arial" w:cs="Arial"/>
                <w:i/>
                <w:color w:val="000000"/>
                <w:sz w:val="20"/>
                <w:szCs w:val="20"/>
                <w:lang w:val="nl-NL"/>
              </w:rPr>
              <w:t>Behandelaar</w:t>
            </w:r>
            <w:r w:rsidRPr="00DD0F4F">
              <w:rPr>
                <w:rFonts w:ascii="Arial" w:hAnsi="Arial" w:cs="Arial"/>
                <w:noProof/>
                <w:sz w:val="20"/>
                <w:szCs w:val="20"/>
                <w:lang w:val="nl-NL"/>
              </w:rPr>
              <w:t xml:space="preserve"> (De vakinhoudelijke behandeling doen van (een deel van) een zaak)</w:t>
            </w:r>
          </w:p>
          <w:p w14:paraId="552A5D5F" w14:textId="77777777" w:rsidR="00D56602" w:rsidRPr="00DD0F4F" w:rsidRDefault="00D56602" w:rsidP="00A506FA">
            <w:pPr>
              <w:pStyle w:val="Lijstalinea"/>
              <w:numPr>
                <w:ilvl w:val="0"/>
                <w:numId w:val="2"/>
              </w:numPr>
              <w:autoSpaceDE w:val="0"/>
              <w:autoSpaceDN w:val="0"/>
              <w:adjustRightInd w:val="0"/>
              <w:spacing w:after="0" w:line="240" w:lineRule="auto"/>
              <w:ind w:left="341" w:hanging="284"/>
              <w:rPr>
                <w:rFonts w:ascii="Arial" w:hAnsi="Arial" w:cs="Arial"/>
                <w:noProof/>
                <w:sz w:val="20"/>
                <w:szCs w:val="20"/>
                <w:lang w:val="nl-NL"/>
              </w:rPr>
            </w:pPr>
            <w:r w:rsidRPr="00DD0F4F">
              <w:rPr>
                <w:rFonts w:ascii="Arial" w:eastAsia="Times New Roman" w:hAnsi="Arial" w:cs="Arial"/>
                <w:i/>
                <w:color w:val="000000"/>
                <w:sz w:val="20"/>
                <w:szCs w:val="20"/>
                <w:lang w:val="nl-NL"/>
              </w:rPr>
              <w:t>Belanghebbende</w:t>
            </w:r>
            <w:r w:rsidRPr="00DD0F4F">
              <w:rPr>
                <w:rFonts w:ascii="Arial" w:eastAsia="Times New Roman" w:hAnsi="Arial" w:cs="Arial"/>
                <w:color w:val="000000"/>
                <w:sz w:val="20"/>
                <w:szCs w:val="20"/>
                <w:lang w:val="nl-NL"/>
              </w:rPr>
              <w:t xml:space="preserve"> (</w:t>
            </w:r>
            <w:r w:rsidRPr="00DD0F4F">
              <w:rPr>
                <w:rFonts w:ascii="Arial" w:hAnsi="Arial" w:cs="Arial"/>
                <w:noProof/>
                <w:sz w:val="20"/>
                <w:szCs w:val="20"/>
                <w:lang w:val="nl-NL"/>
              </w:rPr>
              <w:t>Vanuit eigen en objectief belang rechtstreeks betrokken zijn bij of geïnformeerd willen worden over de behandeling en/of de uitkomst van een zaak)</w:t>
            </w:r>
          </w:p>
          <w:p w14:paraId="554CE7F7" w14:textId="77777777" w:rsidR="00D56602" w:rsidRPr="00DD0F4F"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lang w:val="nl-NL"/>
              </w:rPr>
            </w:pPr>
            <w:r w:rsidRPr="00DD0F4F">
              <w:rPr>
                <w:rFonts w:ascii="Arial" w:eastAsia="Times New Roman" w:hAnsi="Arial" w:cs="Arial"/>
                <w:i/>
                <w:color w:val="000000"/>
                <w:sz w:val="20"/>
                <w:szCs w:val="20"/>
                <w:lang w:val="nl-NL"/>
              </w:rPr>
              <w:t>Beslisser</w:t>
            </w:r>
            <w:r w:rsidRPr="00DD0F4F">
              <w:rPr>
                <w:rFonts w:ascii="Arial" w:hAnsi="Arial" w:cs="Arial"/>
                <w:noProof/>
                <w:sz w:val="20"/>
                <w:szCs w:val="20"/>
                <w:lang w:val="nl-NL"/>
              </w:rPr>
              <w:t xml:space="preserve"> (Nemen van besluiten die voor de uitkomst van een zaak noodzakelijk zijn)</w:t>
            </w:r>
          </w:p>
          <w:p w14:paraId="7FDCEDF6" w14:textId="77777777" w:rsidR="00D56602" w:rsidRPr="00DD0F4F" w:rsidRDefault="00D56602" w:rsidP="00A506FA">
            <w:pPr>
              <w:pStyle w:val="Lijstalinea"/>
              <w:numPr>
                <w:ilvl w:val="0"/>
                <w:numId w:val="2"/>
              </w:numPr>
              <w:autoSpaceDE w:val="0"/>
              <w:autoSpaceDN w:val="0"/>
              <w:adjustRightInd w:val="0"/>
              <w:spacing w:after="0" w:line="240" w:lineRule="auto"/>
              <w:ind w:left="341" w:hanging="284"/>
              <w:rPr>
                <w:rFonts w:ascii="Arial" w:hAnsi="Arial" w:cs="Arial"/>
                <w:noProof/>
                <w:sz w:val="20"/>
                <w:szCs w:val="20"/>
                <w:lang w:val="nl-NL"/>
              </w:rPr>
            </w:pPr>
            <w:r w:rsidRPr="00DD0F4F">
              <w:rPr>
                <w:rFonts w:ascii="Arial" w:eastAsia="Times New Roman" w:hAnsi="Arial" w:cs="Arial"/>
                <w:i/>
                <w:color w:val="000000"/>
                <w:sz w:val="20"/>
                <w:szCs w:val="20"/>
                <w:lang w:val="nl-NL"/>
              </w:rPr>
              <w:t>Initiator</w:t>
            </w:r>
            <w:r w:rsidRPr="00DD0F4F">
              <w:rPr>
                <w:rFonts w:ascii="Arial" w:eastAsia="Times New Roman" w:hAnsi="Arial" w:cs="Arial"/>
                <w:color w:val="000000"/>
                <w:sz w:val="20"/>
                <w:szCs w:val="20"/>
                <w:lang w:val="nl-NL"/>
              </w:rPr>
              <w:t xml:space="preserve"> (</w:t>
            </w:r>
            <w:r w:rsidRPr="00DD0F4F">
              <w:rPr>
                <w:rFonts w:ascii="Arial" w:hAnsi="Arial" w:cs="Arial"/>
                <w:noProof/>
                <w:sz w:val="20"/>
                <w:szCs w:val="20"/>
                <w:lang w:val="nl-NL"/>
              </w:rPr>
              <w:t>Aanleiding geven tot de start van een zaak)</w:t>
            </w:r>
          </w:p>
          <w:p w14:paraId="59A1EFAD" w14:textId="77777777" w:rsidR="00D56602" w:rsidRPr="00E25C61"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lang w:val="nl-NL"/>
              </w:rPr>
            </w:pPr>
            <w:r w:rsidRPr="00DD0F4F">
              <w:rPr>
                <w:rFonts w:ascii="Arial" w:eastAsia="Times New Roman" w:hAnsi="Arial" w:cs="Arial"/>
                <w:i/>
                <w:color w:val="000000"/>
                <w:sz w:val="20"/>
                <w:szCs w:val="20"/>
                <w:lang w:val="nl-NL"/>
              </w:rPr>
              <w:t>Klantcontacter</w:t>
            </w:r>
            <w:r w:rsidRPr="00DD0F4F">
              <w:rPr>
                <w:rFonts w:ascii="Arial" w:hAnsi="Arial" w:cs="Arial"/>
                <w:noProof/>
                <w:sz w:val="20"/>
                <w:szCs w:val="20"/>
                <w:lang w:val="nl-NL"/>
              </w:rPr>
              <w:t xml:space="preserve"> (Het eerste aanspreekpunt zijn voor vragen van burgers en bedrijven in het kader van de dienstverlening door de organisatie aan burgers en bedrijven)</w:t>
            </w:r>
          </w:p>
          <w:p w14:paraId="3474B39D" w14:textId="77777777" w:rsidR="00E25C61" w:rsidRPr="00DD0F4F" w:rsidRDefault="00E25C61"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lang w:val="nl-NL"/>
              </w:rPr>
            </w:pPr>
            <w:r w:rsidRPr="00E25C61">
              <w:rPr>
                <w:rFonts w:ascii="Arial" w:eastAsia="Times New Roman" w:hAnsi="Arial" w:cs="Arial"/>
                <w:i/>
                <w:color w:val="000000"/>
                <w:sz w:val="20"/>
                <w:szCs w:val="20"/>
                <w:lang w:val="nl-NL"/>
              </w:rPr>
              <w:t>Mede-initiator</w:t>
            </w:r>
            <w:r>
              <w:rPr>
                <w:rFonts w:ascii="Arial" w:eastAsia="Times New Roman" w:hAnsi="Arial" w:cs="Arial"/>
                <w:color w:val="000000"/>
                <w:sz w:val="20"/>
                <w:szCs w:val="20"/>
                <w:lang w:val="nl-NL"/>
              </w:rPr>
              <w:t xml:space="preserve"> (</w:t>
            </w:r>
            <w:r w:rsidR="00394EF5">
              <w:rPr>
                <w:rFonts w:ascii="Arial" w:eastAsia="Times New Roman" w:hAnsi="Arial" w:cs="Arial"/>
                <w:color w:val="000000"/>
                <w:sz w:val="20"/>
                <w:szCs w:val="20"/>
                <w:lang w:val="nl-NL"/>
              </w:rPr>
              <w:t>Gezamenlijk met anderen aan</w:t>
            </w:r>
            <w:r w:rsidR="00394EF5" w:rsidRPr="00DD0F4F">
              <w:rPr>
                <w:rFonts w:ascii="Arial" w:hAnsi="Arial" w:cs="Arial"/>
                <w:noProof/>
                <w:sz w:val="20"/>
                <w:szCs w:val="20"/>
                <w:lang w:val="nl-NL"/>
              </w:rPr>
              <w:t>leiding geven tot de start van een zaak</w:t>
            </w:r>
            <w:r w:rsidR="00394EF5">
              <w:rPr>
                <w:rFonts w:ascii="Arial" w:hAnsi="Arial" w:cs="Arial"/>
                <w:noProof/>
                <w:sz w:val="20"/>
                <w:szCs w:val="20"/>
                <w:lang w:val="nl-NL"/>
              </w:rPr>
              <w:t>)</w:t>
            </w:r>
          </w:p>
          <w:p w14:paraId="55BA2245" w14:textId="4E4A7F8A" w:rsidR="00D56602" w:rsidRPr="00DD0F4F"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lang w:val="nl-NL"/>
              </w:rPr>
            </w:pPr>
            <w:r w:rsidRPr="00DD0F4F">
              <w:rPr>
                <w:rFonts w:ascii="Arial" w:eastAsia="Times New Roman" w:hAnsi="Arial" w:cs="Arial"/>
                <w:i/>
                <w:color w:val="000000"/>
                <w:sz w:val="20"/>
                <w:szCs w:val="20"/>
                <w:lang w:val="nl-NL"/>
              </w:rPr>
              <w:t>Zaakcoördinator</w:t>
            </w:r>
            <w:r w:rsidRPr="00DD0F4F">
              <w:rPr>
                <w:rFonts w:ascii="Arial" w:eastAsia="Times New Roman" w:hAnsi="Arial" w:cs="Arial"/>
                <w:color w:val="000000"/>
                <w:sz w:val="20"/>
                <w:szCs w:val="20"/>
                <w:lang w:val="nl-NL"/>
              </w:rPr>
              <w:t xml:space="preserve"> (</w:t>
            </w:r>
            <w:r w:rsidRPr="00DD0F4F">
              <w:rPr>
                <w:rFonts w:ascii="Arial" w:hAnsi="Arial" w:cs="Arial"/>
                <w:noProof/>
                <w:sz w:val="20"/>
                <w:szCs w:val="20"/>
                <w:lang w:val="nl-NL"/>
              </w:rPr>
              <w:t>Er voor zorg dragen dat de behandeling van de zaak in samenhang uitgevoerd wordt conform de daarover gemaakte afspraken)</w:t>
            </w:r>
          </w:p>
        </w:tc>
      </w:tr>
      <w:tr w:rsidR="00D56602" w:rsidRPr="00AE6939" w14:paraId="24BEA79C" w14:textId="77777777" w:rsidTr="00F31C58">
        <w:trPr>
          <w:trHeight w:val="215"/>
        </w:trPr>
        <w:tc>
          <w:tcPr>
            <w:tcW w:w="3690" w:type="dxa"/>
          </w:tcPr>
          <w:p w14:paraId="7C485475" w14:textId="77777777"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14:paraId="7DDD1013" w14:textId="77777777"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r>
      <w:tr w:rsidR="00D56602" w:rsidRPr="00D56602" w14:paraId="5394C6F6" w14:textId="77777777" w:rsidTr="00F31C58">
        <w:trPr>
          <w:trHeight w:val="215"/>
        </w:trPr>
        <w:tc>
          <w:tcPr>
            <w:tcW w:w="3690" w:type="dxa"/>
          </w:tcPr>
          <w:p w14:paraId="4130C524"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materiële historie</w:t>
            </w:r>
          </w:p>
        </w:tc>
        <w:tc>
          <w:tcPr>
            <w:tcW w:w="5670" w:type="dxa"/>
          </w:tcPr>
          <w:p w14:paraId="0707DC22"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14:paraId="35A5BBB3" w14:textId="77777777" w:rsidTr="00F31C58">
        <w:trPr>
          <w:trHeight w:val="230"/>
        </w:trPr>
        <w:tc>
          <w:tcPr>
            <w:tcW w:w="3690" w:type="dxa"/>
          </w:tcPr>
          <w:p w14:paraId="0DA1B791"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100BF43F"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3A38DB26" w14:textId="77777777" w:rsidTr="00F31C58">
        <w:trPr>
          <w:trHeight w:val="230"/>
        </w:trPr>
        <w:tc>
          <w:tcPr>
            <w:tcW w:w="3690" w:type="dxa"/>
          </w:tcPr>
          <w:p w14:paraId="321E9F50"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formele historie</w:t>
            </w:r>
          </w:p>
        </w:tc>
        <w:tc>
          <w:tcPr>
            <w:tcW w:w="5670" w:type="dxa"/>
          </w:tcPr>
          <w:p w14:paraId="5BD29F5F"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14:paraId="0F6D4F3A" w14:textId="77777777" w:rsidTr="00F31C58">
        <w:trPr>
          <w:trHeight w:val="230"/>
        </w:trPr>
        <w:tc>
          <w:tcPr>
            <w:tcW w:w="3690" w:type="dxa"/>
          </w:tcPr>
          <w:p w14:paraId="323C2044"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47AE93EA"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39AD65E4" w14:textId="77777777" w:rsidTr="00F31C58">
        <w:trPr>
          <w:trHeight w:val="230"/>
        </w:trPr>
        <w:tc>
          <w:tcPr>
            <w:tcW w:w="3690" w:type="dxa"/>
          </w:tcPr>
          <w:p w14:paraId="6F852807"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Aanduiding brondocument</w:t>
            </w:r>
          </w:p>
        </w:tc>
        <w:tc>
          <w:tcPr>
            <w:tcW w:w="5670" w:type="dxa"/>
          </w:tcPr>
          <w:p w14:paraId="625D8B14"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p>
        </w:tc>
      </w:tr>
      <w:tr w:rsidR="00D56602" w:rsidRPr="00D56602" w14:paraId="247FB170" w14:textId="77777777" w:rsidTr="00F31C58">
        <w:trPr>
          <w:trHeight w:val="230"/>
        </w:trPr>
        <w:tc>
          <w:tcPr>
            <w:tcW w:w="3690" w:type="dxa"/>
          </w:tcPr>
          <w:p w14:paraId="4C2ABDAF"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1EBBC4F5"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6647AF4D" w14:textId="77777777" w:rsidTr="00F31C58">
        <w:trPr>
          <w:trHeight w:val="230"/>
        </w:trPr>
        <w:tc>
          <w:tcPr>
            <w:tcW w:w="3690" w:type="dxa"/>
          </w:tcPr>
          <w:p w14:paraId="51C6E5A3"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in onderzoek</w:t>
            </w:r>
          </w:p>
        </w:tc>
        <w:tc>
          <w:tcPr>
            <w:tcW w:w="5670" w:type="dxa"/>
          </w:tcPr>
          <w:p w14:paraId="566470C9"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14:paraId="6A765955" w14:textId="77777777" w:rsidTr="00F31C58">
        <w:trPr>
          <w:trHeight w:val="230"/>
        </w:trPr>
        <w:tc>
          <w:tcPr>
            <w:tcW w:w="3690" w:type="dxa"/>
          </w:tcPr>
          <w:p w14:paraId="671D0678"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5F8E2034"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4549D303" w14:textId="77777777" w:rsidTr="00F31C58">
        <w:trPr>
          <w:trHeight w:val="230"/>
        </w:trPr>
        <w:tc>
          <w:tcPr>
            <w:tcW w:w="3690" w:type="dxa"/>
          </w:tcPr>
          <w:p w14:paraId="594E080A"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Aanduiding strijdigheid/nietigheid</w:t>
            </w:r>
          </w:p>
        </w:tc>
        <w:tc>
          <w:tcPr>
            <w:tcW w:w="5670" w:type="dxa"/>
          </w:tcPr>
          <w:p w14:paraId="219752A2"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14:paraId="19A918FC" w14:textId="77777777" w:rsidTr="00F31C58">
        <w:trPr>
          <w:trHeight w:val="230"/>
        </w:trPr>
        <w:tc>
          <w:tcPr>
            <w:tcW w:w="3690" w:type="dxa"/>
          </w:tcPr>
          <w:p w14:paraId="3C3102D7"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3F46C966"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0B1292BA" w14:textId="77777777" w:rsidTr="00F31C58">
        <w:trPr>
          <w:trHeight w:val="230"/>
        </w:trPr>
        <w:tc>
          <w:tcPr>
            <w:tcW w:w="3690" w:type="dxa"/>
          </w:tcPr>
          <w:p w14:paraId="0730479A"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kardinaliteit</w:t>
            </w:r>
          </w:p>
        </w:tc>
        <w:tc>
          <w:tcPr>
            <w:tcW w:w="5670" w:type="dxa"/>
          </w:tcPr>
          <w:p w14:paraId="6237A06E" w14:textId="77777777" w:rsidR="00D56602" w:rsidRPr="00D56602" w:rsidRDefault="00DA5D93"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Att.LowerBound</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1</w:t>
            </w:r>
            <w:r w:rsidRPr="00D56602">
              <w:rPr>
                <w:rFonts w:ascii="Arial" w:hAnsi="Arial" w:cs="Arial"/>
                <w:sz w:val="20"/>
                <w:szCs w:val="20"/>
                <w:lang w:val="en-AU"/>
              </w:rPr>
              <w:fldChar w:fldCharType="end"/>
            </w:r>
            <w:r w:rsidR="00D56602" w:rsidRPr="00D56602">
              <w:rPr>
                <w:rFonts w:ascii="Arial" w:eastAsia="Times New Roman" w:hAnsi="Arial" w:cs="Arial"/>
                <w:color w:val="000000"/>
                <w:sz w:val="20"/>
                <w:szCs w:val="20"/>
              </w:rPr>
              <w:t xml:space="preserve"> - </w:t>
            </w:r>
            <w:r w:rsidRPr="00D56602">
              <w:rPr>
                <w:rFonts w:ascii="Arial" w:eastAsia="Times New Roman" w:hAnsi="Arial" w:cs="Arial"/>
                <w:color w:val="000000"/>
                <w:sz w:val="20"/>
                <w:szCs w:val="20"/>
              </w:rPr>
              <w:fldChar w:fldCharType="begin" w:fldLock="1"/>
            </w:r>
            <w:r w:rsidR="00D56602" w:rsidRPr="00D56602">
              <w:rPr>
                <w:rFonts w:ascii="Arial" w:eastAsia="Times New Roman" w:hAnsi="Arial" w:cs="Arial"/>
                <w:color w:val="000000"/>
                <w:sz w:val="20"/>
                <w:szCs w:val="20"/>
              </w:rPr>
              <w:instrText>MERGEFIELD Att.UpperBound</w:instrText>
            </w:r>
            <w:r w:rsidRPr="00D56602">
              <w:rPr>
                <w:rFonts w:ascii="Arial" w:eastAsia="Times New Roman" w:hAnsi="Arial" w:cs="Arial"/>
                <w:color w:val="000000"/>
                <w:sz w:val="20"/>
                <w:szCs w:val="20"/>
              </w:rPr>
              <w:fldChar w:fldCharType="separate"/>
            </w:r>
            <w:r w:rsidR="00D56602" w:rsidRPr="00D56602">
              <w:rPr>
                <w:rFonts w:ascii="Arial" w:eastAsia="Times New Roman" w:hAnsi="Arial" w:cs="Arial"/>
                <w:color w:val="000000"/>
                <w:sz w:val="20"/>
                <w:szCs w:val="20"/>
              </w:rPr>
              <w:t>1</w:t>
            </w:r>
            <w:r w:rsidRPr="00D56602">
              <w:rPr>
                <w:rFonts w:ascii="Arial" w:eastAsia="Times New Roman" w:hAnsi="Arial" w:cs="Arial"/>
                <w:color w:val="000000"/>
                <w:sz w:val="20"/>
                <w:szCs w:val="20"/>
              </w:rPr>
              <w:fldChar w:fldCharType="end"/>
            </w:r>
          </w:p>
        </w:tc>
      </w:tr>
      <w:tr w:rsidR="00D56602" w:rsidRPr="00D56602" w14:paraId="26999EE0" w14:textId="77777777" w:rsidTr="00F31C58">
        <w:trPr>
          <w:trHeight w:val="230"/>
        </w:trPr>
        <w:tc>
          <w:tcPr>
            <w:tcW w:w="3690" w:type="dxa"/>
          </w:tcPr>
          <w:p w14:paraId="62939939"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536A0DA0"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6521D4E2" w14:textId="77777777" w:rsidTr="00F31C58">
        <w:trPr>
          <w:trHeight w:val="230"/>
        </w:trPr>
        <w:tc>
          <w:tcPr>
            <w:tcW w:w="3690" w:type="dxa"/>
          </w:tcPr>
          <w:p w14:paraId="6E70B27E"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authentiek</w:t>
            </w:r>
          </w:p>
        </w:tc>
        <w:tc>
          <w:tcPr>
            <w:tcW w:w="5670" w:type="dxa"/>
          </w:tcPr>
          <w:p w14:paraId="747C71AC"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Gemeentelijk basisgegeven</w:t>
            </w:r>
          </w:p>
        </w:tc>
      </w:tr>
      <w:tr w:rsidR="00D56602" w:rsidRPr="00D56602" w14:paraId="1A534B2D" w14:textId="77777777" w:rsidTr="00F31C58">
        <w:trPr>
          <w:trHeight w:val="230"/>
        </w:trPr>
        <w:tc>
          <w:tcPr>
            <w:tcW w:w="3690" w:type="dxa"/>
          </w:tcPr>
          <w:p w14:paraId="5DF0D69D"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7B66302E"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AE6939" w14:paraId="4D65BA0B" w14:textId="77777777" w:rsidTr="00F31C58">
        <w:trPr>
          <w:trHeight w:val="230"/>
        </w:trPr>
        <w:tc>
          <w:tcPr>
            <w:tcW w:w="3690" w:type="dxa"/>
            <w:tcBorders>
              <w:bottom w:val="single" w:sz="4" w:space="0" w:color="auto"/>
            </w:tcBorders>
          </w:tcPr>
          <w:p w14:paraId="0877B792"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r w:rsidRPr="00D56602">
              <w:rPr>
                <w:rFonts w:ascii="Arial" w:eastAsia="Times New Roman" w:hAnsi="Arial" w:cs="Arial"/>
                <w:b/>
                <w:bCs/>
                <w:color w:val="000000"/>
                <w:sz w:val="20"/>
                <w:szCs w:val="20"/>
              </w:rPr>
              <w:t>Regels attribuutsoort</w:t>
            </w:r>
          </w:p>
        </w:tc>
        <w:tc>
          <w:tcPr>
            <w:tcW w:w="5670" w:type="dxa"/>
            <w:tcBorders>
              <w:bottom w:val="single" w:sz="4" w:space="0" w:color="auto"/>
            </w:tcBorders>
          </w:tcPr>
          <w:p w14:paraId="73CA14AF" w14:textId="77777777" w:rsidR="00D56602" w:rsidRPr="00DD0F4F" w:rsidRDefault="00D56602" w:rsidP="00D5660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Bij een ZAAK kan maximaal één ROL met als Rolomschrijving generiek 'Initiator' voor</w:t>
            </w:r>
            <w:r w:rsidR="00334791" w:rsidRPr="00DD0F4F">
              <w:rPr>
                <w:rFonts w:ascii="Arial" w:eastAsia="Times New Roman" w:hAnsi="Arial" w:cs="Arial"/>
                <w:color w:val="000000"/>
                <w:sz w:val="20"/>
                <w:szCs w:val="20"/>
                <w:lang w:val="nl-NL"/>
              </w:rPr>
              <w:t xml:space="preserve"> </w:t>
            </w:r>
            <w:r w:rsidRPr="00DD0F4F">
              <w:rPr>
                <w:rFonts w:ascii="Arial" w:eastAsia="Times New Roman" w:hAnsi="Arial" w:cs="Arial"/>
                <w:color w:val="000000"/>
                <w:sz w:val="20"/>
                <w:szCs w:val="20"/>
                <w:lang w:val="nl-NL"/>
              </w:rPr>
              <w:t>komen.</w:t>
            </w:r>
          </w:p>
          <w:p w14:paraId="2A8863B4" w14:textId="1B0BA6B4" w:rsidR="00D56602" w:rsidRPr="00DD0F4F" w:rsidRDefault="00D56602" w:rsidP="00A506F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Bij een ZAAK kan maximaal één ROL met als Rolomschrijving generiek '</w:t>
            </w:r>
            <w:r w:rsidR="00A506FA" w:rsidRPr="00DD0F4F">
              <w:rPr>
                <w:rFonts w:ascii="Arial" w:eastAsia="Times New Roman" w:hAnsi="Arial" w:cs="Arial"/>
                <w:color w:val="000000"/>
                <w:sz w:val="20"/>
                <w:szCs w:val="20"/>
                <w:lang w:val="nl-NL"/>
              </w:rPr>
              <w:t>Zaakcoördinator</w:t>
            </w:r>
            <w:r w:rsidRPr="00DD0F4F">
              <w:rPr>
                <w:rFonts w:ascii="Arial" w:eastAsia="Times New Roman" w:hAnsi="Arial" w:cs="Arial"/>
                <w:color w:val="000000"/>
                <w:sz w:val="20"/>
                <w:szCs w:val="20"/>
                <w:lang w:val="nl-NL"/>
              </w:rPr>
              <w:t>' voor</w:t>
            </w:r>
            <w:r w:rsidR="00A506FA" w:rsidRPr="00DD0F4F">
              <w:rPr>
                <w:rFonts w:ascii="Arial" w:eastAsia="Times New Roman" w:hAnsi="Arial" w:cs="Arial"/>
                <w:color w:val="000000"/>
                <w:sz w:val="20"/>
                <w:szCs w:val="20"/>
                <w:lang w:val="nl-NL"/>
              </w:rPr>
              <w:t xml:space="preserve"> </w:t>
            </w:r>
            <w:r w:rsidRPr="00DD0F4F">
              <w:rPr>
                <w:rFonts w:ascii="Arial" w:eastAsia="Times New Roman" w:hAnsi="Arial" w:cs="Arial"/>
                <w:color w:val="000000"/>
                <w:sz w:val="20"/>
                <w:szCs w:val="20"/>
                <w:lang w:val="nl-NL"/>
              </w:rPr>
              <w:t>komen.</w:t>
            </w:r>
          </w:p>
        </w:tc>
      </w:tr>
    </w:tbl>
    <w:p w14:paraId="529F270A" w14:textId="77777777" w:rsidR="00A506FA" w:rsidRPr="00DD0F4F" w:rsidRDefault="00A506FA" w:rsidP="0038425A">
      <w:pPr>
        <w:rPr>
          <w:noProof/>
          <w:lang w:val="nl-NL"/>
        </w:rPr>
      </w:pPr>
    </w:p>
    <w:p w14:paraId="3EA98BD1" w14:textId="77777777" w:rsidR="006B6D1B" w:rsidRDefault="006B6D1B" w:rsidP="006B6D1B">
      <w:pPr>
        <w:pStyle w:val="Kop3"/>
        <w:rPr>
          <w:noProof/>
        </w:rPr>
      </w:pPr>
      <w:bookmarkStart w:id="2686" w:name="_Toc493816598"/>
      <w:bookmarkStart w:id="2687" w:name="_Toc493816708"/>
      <w:r>
        <w:rPr>
          <w:noProof/>
        </w:rPr>
        <w:t>Gemachtigde</w:t>
      </w:r>
      <w:bookmarkEnd w:id="2686"/>
      <w:bookmarkEnd w:id="2687"/>
    </w:p>
    <w:p w14:paraId="09659AF5" w14:textId="7453CBD5" w:rsidR="006B6D1B" w:rsidRPr="00DD0F4F" w:rsidRDefault="006B6D1B" w:rsidP="006B6D1B">
      <w:pPr>
        <w:rPr>
          <w:noProof/>
          <w:lang w:val="nl-NL"/>
        </w:rPr>
      </w:pPr>
      <w:r w:rsidRPr="00DD0F4F">
        <w:rPr>
          <w:noProof/>
          <w:lang w:val="nl-NL"/>
        </w:rPr>
        <w:t>Een betrokkene bij een zaak kan een ander machtigen om zijn of haar belangen bij de zaak voor hem of haar te waarborgen. Om informatie over gemachtigden uit te kunnen wisselen, was in een roltype ‘Gemachtigde’ voorzien. Dit roltpye is van andere aard dan de andere roltypen en verhoudt zich niet tot de roltypen in de procesarchi</w:t>
      </w:r>
      <w:del w:id="2688" w:author="Arjan Kloosterboer" w:date="2017-09-22T04:10:00Z">
        <w:r w:rsidRPr="00DD0F4F">
          <w:rPr>
            <w:noProof/>
            <w:lang w:val="nl-NL"/>
          </w:rPr>
          <w:delText>e</w:delText>
        </w:r>
      </w:del>
      <w:r w:rsidR="003635AC">
        <w:rPr>
          <w:noProof/>
          <w:lang w:val="nl-NL"/>
        </w:rPr>
        <w:t>t</w:t>
      </w:r>
      <w:ins w:id="2689" w:author="Arjan Kloosterboer" w:date="2017-09-22T04:10:00Z">
        <w:r w:rsidR="003635AC">
          <w:rPr>
            <w:noProof/>
            <w:lang w:val="nl-NL"/>
          </w:rPr>
          <w:t>e</w:t>
        </w:r>
      </w:ins>
      <w:r w:rsidRPr="00DD0F4F">
        <w:rPr>
          <w:noProof/>
          <w:lang w:val="nl-NL"/>
        </w:rPr>
        <w:t>ctuur. Vandaar dat we dit roltype hebben laten vervallen en de attribuutsoort ‘Indicatie machtig</w:t>
      </w:r>
      <w:r w:rsidR="00391858" w:rsidRPr="00DD0F4F">
        <w:rPr>
          <w:noProof/>
          <w:lang w:val="nl-NL"/>
        </w:rPr>
        <w:t>ing</w:t>
      </w:r>
      <w:r w:rsidRPr="00DD0F4F">
        <w:rPr>
          <w:noProof/>
          <w:lang w:val="nl-NL"/>
        </w:rPr>
        <w:t>’ hebben toegevoegd aan het objecttype ROL.</w:t>
      </w:r>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6B6D1B" w:rsidRPr="0015040A" w14:paraId="2A3896A5" w14:textId="77777777" w:rsidTr="00372AFB">
        <w:trPr>
          <w:trHeight w:val="215"/>
        </w:trPr>
        <w:tc>
          <w:tcPr>
            <w:tcW w:w="3690" w:type="dxa"/>
            <w:tcBorders>
              <w:top w:val="single" w:sz="4" w:space="0" w:color="auto"/>
            </w:tcBorders>
          </w:tcPr>
          <w:p w14:paraId="19F66E2A"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Naam attribuutsoort</w:t>
            </w:r>
          </w:p>
        </w:tc>
        <w:tc>
          <w:tcPr>
            <w:tcW w:w="5670" w:type="dxa"/>
            <w:tcBorders>
              <w:top w:val="single" w:sz="4" w:space="0" w:color="auto"/>
            </w:tcBorders>
          </w:tcPr>
          <w:p w14:paraId="1DED0DD6" w14:textId="77777777" w:rsidR="006B6D1B" w:rsidRPr="0015040A" w:rsidRDefault="00DA5D93" w:rsidP="009A74DC">
            <w:pPr>
              <w:autoSpaceDE w:val="0"/>
              <w:autoSpaceDN w:val="0"/>
              <w:adjustRightInd w:val="0"/>
              <w:spacing w:after="0" w:line="240" w:lineRule="auto"/>
              <w:rPr>
                <w:rFonts w:ascii="Arial" w:eastAsia="Times New Roman" w:hAnsi="Arial" w:cs="Arial"/>
                <w:color w:val="000000"/>
                <w:sz w:val="20"/>
                <w:szCs w:val="20"/>
              </w:rPr>
            </w:pPr>
            <w:r w:rsidRPr="0015040A">
              <w:rPr>
                <w:rFonts w:ascii="Arial" w:hAnsi="Arial" w:cs="Arial"/>
                <w:sz w:val="20"/>
                <w:szCs w:val="20"/>
                <w:lang w:val="en-AU"/>
              </w:rPr>
              <w:fldChar w:fldCharType="begin" w:fldLock="1"/>
            </w:r>
            <w:r w:rsidR="006B6D1B" w:rsidRPr="0015040A">
              <w:rPr>
                <w:rFonts w:ascii="Arial" w:hAnsi="Arial" w:cs="Arial"/>
                <w:sz w:val="20"/>
                <w:szCs w:val="20"/>
                <w:lang w:val="en-AU"/>
              </w:rPr>
              <w:instrText xml:space="preserve">MERGEFIELD </w:instrText>
            </w:r>
            <w:r w:rsidR="006B6D1B" w:rsidRPr="0015040A">
              <w:rPr>
                <w:rFonts w:ascii="Arial" w:eastAsia="Times New Roman" w:hAnsi="Arial" w:cs="Arial"/>
                <w:color w:val="000000"/>
                <w:sz w:val="20"/>
                <w:szCs w:val="20"/>
              </w:rPr>
              <w:instrText>Att.Name</w: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t xml:space="preserve">Indicatie </w:t>
            </w:r>
            <w:r w:rsidR="009A74DC">
              <w:rPr>
                <w:rFonts w:ascii="Arial" w:eastAsia="Times New Roman" w:hAnsi="Arial" w:cs="Arial"/>
                <w:color w:val="000000"/>
                <w:sz w:val="20"/>
                <w:szCs w:val="20"/>
              </w:rPr>
              <w:t>machtiging</w:t>
            </w:r>
            <w:r w:rsidRPr="0015040A">
              <w:rPr>
                <w:rFonts w:ascii="Arial" w:hAnsi="Arial" w:cs="Arial"/>
                <w:sz w:val="20"/>
                <w:szCs w:val="20"/>
                <w:lang w:val="en-AU"/>
              </w:rPr>
              <w:fldChar w:fldCharType="end"/>
            </w:r>
          </w:p>
        </w:tc>
      </w:tr>
      <w:tr w:rsidR="006B6D1B" w:rsidRPr="0015040A" w14:paraId="273994CC" w14:textId="77777777" w:rsidTr="00372AFB">
        <w:tc>
          <w:tcPr>
            <w:tcW w:w="3690" w:type="dxa"/>
          </w:tcPr>
          <w:p w14:paraId="57F811DB"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62D1D732"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21698E12" w14:textId="77777777" w:rsidTr="00372AFB">
        <w:tc>
          <w:tcPr>
            <w:tcW w:w="3690" w:type="dxa"/>
          </w:tcPr>
          <w:p w14:paraId="670E24B5"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Herkomst attribuutsoort</w:t>
            </w:r>
          </w:p>
        </w:tc>
        <w:tc>
          <w:tcPr>
            <w:tcW w:w="5670" w:type="dxa"/>
          </w:tcPr>
          <w:p w14:paraId="24A3225A"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color w:val="000000"/>
                <w:sz w:val="20"/>
                <w:szCs w:val="20"/>
              </w:rPr>
              <w:t>KING</w:t>
            </w:r>
          </w:p>
        </w:tc>
      </w:tr>
      <w:tr w:rsidR="006B6D1B" w:rsidRPr="0015040A" w14:paraId="0EF39902" w14:textId="77777777" w:rsidTr="00372AFB">
        <w:tc>
          <w:tcPr>
            <w:tcW w:w="3690" w:type="dxa"/>
          </w:tcPr>
          <w:p w14:paraId="697C04EE"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55D607BC"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08784E94" w14:textId="77777777" w:rsidTr="00372AFB">
        <w:tc>
          <w:tcPr>
            <w:tcW w:w="3690" w:type="dxa"/>
          </w:tcPr>
          <w:p w14:paraId="32418FCF"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Code attribuutsoort</w:t>
            </w:r>
          </w:p>
        </w:tc>
        <w:tc>
          <w:tcPr>
            <w:tcW w:w="5670" w:type="dxa"/>
          </w:tcPr>
          <w:p w14:paraId="1836C6E0"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p>
        </w:tc>
      </w:tr>
      <w:tr w:rsidR="006B6D1B" w:rsidRPr="0015040A" w14:paraId="4E3A74E2" w14:textId="77777777" w:rsidTr="00372AFB">
        <w:tc>
          <w:tcPr>
            <w:tcW w:w="3690" w:type="dxa"/>
          </w:tcPr>
          <w:p w14:paraId="0A6B3705"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4E2A7795"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3020D8AF" w14:textId="77777777" w:rsidTr="00372AFB">
        <w:tc>
          <w:tcPr>
            <w:tcW w:w="3690" w:type="dxa"/>
          </w:tcPr>
          <w:p w14:paraId="33A2CF34"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XML-tag attribuutsoort</w:t>
            </w:r>
          </w:p>
        </w:tc>
        <w:tc>
          <w:tcPr>
            <w:tcW w:w="5670" w:type="dxa"/>
          </w:tcPr>
          <w:p w14:paraId="07F3D436" w14:textId="77777777" w:rsidR="006B6D1B" w:rsidRPr="0015040A" w:rsidRDefault="00DA5D93" w:rsidP="009A74DC">
            <w:pPr>
              <w:autoSpaceDE w:val="0"/>
              <w:autoSpaceDN w:val="0"/>
              <w:adjustRightInd w:val="0"/>
              <w:spacing w:after="0" w:line="240" w:lineRule="auto"/>
              <w:rPr>
                <w:rFonts w:ascii="Arial" w:eastAsia="Times New Roman" w:hAnsi="Arial" w:cs="Arial"/>
                <w:color w:val="000000"/>
                <w:sz w:val="20"/>
                <w:szCs w:val="20"/>
              </w:rPr>
            </w:pPr>
            <w:r w:rsidRPr="0015040A">
              <w:rPr>
                <w:rFonts w:ascii="Arial" w:hAnsi="Arial" w:cs="Arial"/>
                <w:sz w:val="20"/>
                <w:szCs w:val="20"/>
                <w:lang w:val="en-AU"/>
              </w:rPr>
              <w:fldChar w:fldCharType="begin" w:fldLock="1"/>
            </w:r>
            <w:r w:rsidR="006B6D1B" w:rsidRPr="0015040A">
              <w:rPr>
                <w:rFonts w:ascii="Arial" w:hAnsi="Arial" w:cs="Arial"/>
                <w:sz w:val="20"/>
                <w:szCs w:val="20"/>
                <w:lang w:val="en-AU"/>
              </w:rPr>
              <w:instrText xml:space="preserve">MERGEFIELD </w:instrText>
            </w:r>
            <w:r w:rsidR="006B6D1B" w:rsidRPr="0015040A">
              <w:rPr>
                <w:rFonts w:ascii="Arial" w:eastAsia="Times New Roman" w:hAnsi="Arial" w:cs="Arial"/>
                <w:color w:val="000000"/>
                <w:sz w:val="20"/>
                <w:szCs w:val="20"/>
              </w:rPr>
              <w:instrText>Att.Alias</w: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t>indicatie</w:t>
            </w:r>
            <w:r w:rsidR="009A74DC">
              <w:rPr>
                <w:rFonts w:ascii="Arial" w:eastAsia="Times New Roman" w:hAnsi="Arial" w:cs="Arial"/>
                <w:color w:val="000000"/>
                <w:sz w:val="20"/>
                <w:szCs w:val="20"/>
              </w:rPr>
              <w:t>M</w:t>
            </w:r>
            <w:r w:rsidR="006B6D1B" w:rsidRPr="0015040A">
              <w:rPr>
                <w:rFonts w:ascii="Arial" w:eastAsia="Times New Roman" w:hAnsi="Arial" w:cs="Arial"/>
                <w:color w:val="000000"/>
                <w:sz w:val="20"/>
                <w:szCs w:val="20"/>
              </w:rPr>
              <w:t>achtig</w:t>
            </w:r>
            <w:r w:rsidRPr="0015040A">
              <w:rPr>
                <w:rFonts w:ascii="Arial" w:hAnsi="Arial" w:cs="Arial"/>
                <w:sz w:val="20"/>
                <w:szCs w:val="20"/>
                <w:lang w:val="en-AU"/>
              </w:rPr>
              <w:fldChar w:fldCharType="end"/>
            </w:r>
            <w:r w:rsidR="009A74DC">
              <w:rPr>
                <w:rFonts w:ascii="Arial" w:hAnsi="Arial" w:cs="Arial"/>
                <w:sz w:val="20"/>
                <w:szCs w:val="20"/>
                <w:lang w:val="en-AU"/>
              </w:rPr>
              <w:t>ing</w:t>
            </w:r>
          </w:p>
        </w:tc>
      </w:tr>
      <w:tr w:rsidR="006B6D1B" w:rsidRPr="0015040A" w14:paraId="5F8C2119" w14:textId="77777777" w:rsidTr="00372AFB">
        <w:trPr>
          <w:trHeight w:val="260"/>
        </w:trPr>
        <w:tc>
          <w:tcPr>
            <w:tcW w:w="3690" w:type="dxa"/>
          </w:tcPr>
          <w:p w14:paraId="77258CD5"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7698D0B8"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AE6939" w14:paraId="3AB58F74" w14:textId="77777777" w:rsidTr="00372AFB">
        <w:tc>
          <w:tcPr>
            <w:tcW w:w="3690" w:type="dxa"/>
          </w:tcPr>
          <w:p w14:paraId="1DDE9879"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Definitie attribuutsoort</w:t>
            </w:r>
          </w:p>
        </w:tc>
        <w:tc>
          <w:tcPr>
            <w:tcW w:w="5670" w:type="dxa"/>
          </w:tcPr>
          <w:p w14:paraId="7F8C0C01" w14:textId="77777777" w:rsidR="006B6D1B" w:rsidRPr="00DD0F4F" w:rsidRDefault="00DA5D93" w:rsidP="00372AFB">
            <w:pPr>
              <w:autoSpaceDE w:val="0"/>
              <w:autoSpaceDN w:val="0"/>
              <w:adjustRightInd w:val="0"/>
              <w:spacing w:after="0" w:line="240" w:lineRule="auto"/>
              <w:rPr>
                <w:rFonts w:ascii="Arial" w:eastAsia="Times New Roman" w:hAnsi="Arial" w:cs="Arial"/>
                <w:color w:val="000000"/>
                <w:sz w:val="20"/>
                <w:szCs w:val="20"/>
                <w:lang w:val="nl-NL"/>
              </w:rPr>
            </w:pPr>
            <w:r w:rsidRPr="0015040A">
              <w:rPr>
                <w:rFonts w:ascii="Arial" w:hAnsi="Arial" w:cs="Arial"/>
                <w:sz w:val="20"/>
                <w:szCs w:val="20"/>
                <w:lang w:val="en-AU"/>
              </w:rPr>
              <w:fldChar w:fldCharType="begin" w:fldLock="1"/>
            </w:r>
            <w:r w:rsidR="006B6D1B" w:rsidRPr="00DD0F4F">
              <w:rPr>
                <w:rFonts w:ascii="Arial" w:hAnsi="Arial" w:cs="Arial"/>
                <w:sz w:val="20"/>
                <w:szCs w:val="20"/>
                <w:lang w:val="nl-NL"/>
              </w:rPr>
              <w:instrText xml:space="preserve">MERGEFIELD </w:instrText>
            </w:r>
            <w:r w:rsidR="006B6D1B" w:rsidRPr="00DD0F4F">
              <w:rPr>
                <w:rFonts w:ascii="Arial" w:eastAsia="Times New Roman" w:hAnsi="Arial" w:cs="Arial"/>
                <w:color w:val="000000"/>
                <w:sz w:val="20"/>
                <w:szCs w:val="20"/>
                <w:lang w:val="nl-NL"/>
              </w:rPr>
              <w:instrText>Att.Notes</w:instrText>
            </w:r>
            <w:r w:rsidRPr="0015040A">
              <w:rPr>
                <w:rFonts w:ascii="Arial" w:hAnsi="Arial" w:cs="Arial"/>
                <w:sz w:val="20"/>
                <w:szCs w:val="20"/>
                <w:lang w:val="en-AU"/>
              </w:rPr>
              <w:fldChar w:fldCharType="separate"/>
            </w:r>
            <w:r w:rsidR="006B6D1B" w:rsidRPr="00DD0F4F">
              <w:rPr>
                <w:rFonts w:ascii="Arial" w:eastAsia="Times New Roman" w:hAnsi="Arial" w:cs="Arial"/>
                <w:color w:val="000000"/>
                <w:sz w:val="20"/>
                <w:szCs w:val="20"/>
                <w:lang w:val="nl-NL"/>
              </w:rPr>
              <w:t>Indicatie of de BETROKKENE in de ROL bij de ZAAK optreedt als gemachtigde van</w:t>
            </w:r>
            <w:r w:rsidR="009A74DC" w:rsidRPr="00DD0F4F">
              <w:rPr>
                <w:rFonts w:ascii="Arial" w:eastAsia="Times New Roman" w:hAnsi="Arial" w:cs="Arial"/>
                <w:color w:val="000000"/>
                <w:sz w:val="20"/>
                <w:szCs w:val="20"/>
                <w:lang w:val="nl-NL"/>
              </w:rPr>
              <w:t>, of machtiginggever aan</w:t>
            </w:r>
            <w:r w:rsidR="006B6D1B" w:rsidRPr="00DD0F4F">
              <w:rPr>
                <w:rFonts w:ascii="Arial" w:eastAsia="Times New Roman" w:hAnsi="Arial" w:cs="Arial"/>
                <w:color w:val="000000"/>
                <w:sz w:val="20"/>
                <w:szCs w:val="20"/>
                <w:lang w:val="nl-NL"/>
              </w:rPr>
              <w:t xml:space="preserve"> een andere BETROKKENE bij die ZAAK</w:t>
            </w:r>
            <w:r w:rsidRPr="0015040A">
              <w:rPr>
                <w:rFonts w:ascii="Arial" w:hAnsi="Arial" w:cs="Arial"/>
                <w:sz w:val="20"/>
                <w:szCs w:val="20"/>
                <w:lang w:val="en-AU"/>
              </w:rPr>
              <w:fldChar w:fldCharType="end"/>
            </w:r>
          </w:p>
        </w:tc>
      </w:tr>
      <w:tr w:rsidR="006B6D1B" w:rsidRPr="00AE6939" w14:paraId="58C95D33" w14:textId="77777777" w:rsidTr="00372AFB">
        <w:trPr>
          <w:trHeight w:val="230"/>
        </w:trPr>
        <w:tc>
          <w:tcPr>
            <w:tcW w:w="3690" w:type="dxa"/>
          </w:tcPr>
          <w:p w14:paraId="624D302D" w14:textId="77777777"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14:paraId="463E22C9" w14:textId="77777777"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r>
      <w:tr w:rsidR="006B6D1B" w:rsidRPr="0015040A" w14:paraId="3D4EF5E1" w14:textId="77777777" w:rsidTr="00372AFB">
        <w:trPr>
          <w:trHeight w:val="230"/>
        </w:trPr>
        <w:tc>
          <w:tcPr>
            <w:tcW w:w="3690" w:type="dxa"/>
          </w:tcPr>
          <w:p w14:paraId="400941BF"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Herkomst definitie attribuutsoort</w:t>
            </w:r>
          </w:p>
        </w:tc>
        <w:tc>
          <w:tcPr>
            <w:tcW w:w="5670" w:type="dxa"/>
          </w:tcPr>
          <w:p w14:paraId="3E2C1C85"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color w:val="000000"/>
                <w:sz w:val="20"/>
                <w:szCs w:val="20"/>
              </w:rPr>
              <w:t>KING</w:t>
            </w:r>
          </w:p>
        </w:tc>
      </w:tr>
      <w:tr w:rsidR="006B6D1B" w:rsidRPr="0015040A" w14:paraId="204A750C" w14:textId="77777777" w:rsidTr="00372AFB">
        <w:tc>
          <w:tcPr>
            <w:tcW w:w="3690" w:type="dxa"/>
          </w:tcPr>
          <w:p w14:paraId="193B913B"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1D3F4BC5"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168EA3B5" w14:textId="77777777" w:rsidTr="00372AFB">
        <w:tc>
          <w:tcPr>
            <w:tcW w:w="3690" w:type="dxa"/>
          </w:tcPr>
          <w:p w14:paraId="637914D7"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Datum opname attribuutsoort</w:t>
            </w:r>
          </w:p>
        </w:tc>
        <w:tc>
          <w:tcPr>
            <w:tcW w:w="5670" w:type="dxa"/>
          </w:tcPr>
          <w:p w14:paraId="372160E3"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color w:val="000000"/>
                <w:sz w:val="20"/>
                <w:szCs w:val="20"/>
              </w:rPr>
              <w:t>1-1-2013</w:t>
            </w:r>
          </w:p>
        </w:tc>
      </w:tr>
      <w:tr w:rsidR="006B6D1B" w:rsidRPr="0015040A" w14:paraId="3B1AAB4B" w14:textId="77777777" w:rsidTr="00372AFB">
        <w:tc>
          <w:tcPr>
            <w:tcW w:w="3690" w:type="dxa"/>
          </w:tcPr>
          <w:p w14:paraId="792B15EA"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04F4B6EF"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AE6939" w14:paraId="5BE4BED7" w14:textId="77777777" w:rsidTr="00372AFB">
        <w:tc>
          <w:tcPr>
            <w:tcW w:w="3690" w:type="dxa"/>
          </w:tcPr>
          <w:p w14:paraId="092A2621"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Toelichting attribuutsoort</w:t>
            </w:r>
          </w:p>
        </w:tc>
        <w:tc>
          <w:tcPr>
            <w:tcW w:w="5670" w:type="dxa"/>
          </w:tcPr>
          <w:p w14:paraId="31057736" w14:textId="77777777" w:rsidR="009A74DC" w:rsidRPr="00DD0F4F" w:rsidRDefault="006B6D1B" w:rsidP="009A74D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betrokkene bij een zaak kan een ander machtigen om zijn of haar belangen bij de zaak voor hem of haar te waarborgen. De gemachtigde wordt dan tevens een betrokkene bij de zaak. Dat kan in diverse rollen. Zo kan de gemachtigde de initiator zijn, en niet degene die eigenlijk de zaak 'had willen aanspannen' (bijvoorbeeld een bezwaarzaak) als alle communicatie via de gemachtigde loopt (hij/zij dient als gemachtigde bijvoorbeeld het bezwaar in; met hem of haar wordt over de zaak gecommuniceerd). Degene op wie het </w:t>
            </w:r>
            <w:r w:rsidRPr="00DD0F4F">
              <w:rPr>
                <w:rFonts w:ascii="Arial" w:eastAsia="Times New Roman" w:hAnsi="Arial" w:cs="Arial"/>
                <w:color w:val="000000"/>
                <w:sz w:val="20"/>
                <w:szCs w:val="20"/>
                <w:lang w:val="nl-NL"/>
              </w:rPr>
              <w:lastRenderedPageBreak/>
              <w:t xml:space="preserve">bezwaar betrekking heeft kan dan in de rol van belanghebbende aan de zaak gerelateerd worden. </w:t>
            </w:r>
          </w:p>
          <w:p w14:paraId="39BB2770" w14:textId="77777777" w:rsidR="006B6D1B" w:rsidRPr="00DD0F4F" w:rsidRDefault="006B6D1B" w:rsidP="009A74D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In de ROL.Toelichting kan desgewenst nadere informatie over machtiginggever </w:t>
            </w:r>
            <w:r w:rsidR="009A74DC" w:rsidRPr="00DD0F4F">
              <w:rPr>
                <w:rFonts w:ascii="Arial" w:eastAsia="Times New Roman" w:hAnsi="Arial" w:cs="Arial"/>
                <w:color w:val="000000"/>
                <w:sz w:val="20"/>
                <w:szCs w:val="20"/>
                <w:lang w:val="nl-NL"/>
              </w:rPr>
              <w:t>of</w:t>
            </w:r>
            <w:r w:rsidRPr="00DD0F4F">
              <w:rPr>
                <w:rFonts w:ascii="Arial" w:eastAsia="Times New Roman" w:hAnsi="Arial" w:cs="Arial"/>
                <w:color w:val="000000"/>
                <w:sz w:val="20"/>
                <w:szCs w:val="20"/>
                <w:lang w:val="nl-NL"/>
              </w:rPr>
              <w:t xml:space="preserve"> gemachtigde vermeld worden.</w:t>
            </w:r>
          </w:p>
        </w:tc>
      </w:tr>
      <w:tr w:rsidR="006B6D1B" w:rsidRPr="00AE6939" w14:paraId="160E4F93" w14:textId="77777777" w:rsidTr="00372AFB">
        <w:tc>
          <w:tcPr>
            <w:tcW w:w="3690" w:type="dxa"/>
          </w:tcPr>
          <w:p w14:paraId="717A1F0F" w14:textId="77777777"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14:paraId="7506844C" w14:textId="77777777"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r>
      <w:tr w:rsidR="006B6D1B" w:rsidRPr="0015040A" w14:paraId="1CFB6640" w14:textId="77777777" w:rsidTr="00372AFB">
        <w:tc>
          <w:tcPr>
            <w:tcW w:w="3690" w:type="dxa"/>
          </w:tcPr>
          <w:p w14:paraId="3E0F6689"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Formaat attribuutsoort</w:t>
            </w:r>
          </w:p>
        </w:tc>
        <w:tc>
          <w:tcPr>
            <w:tcW w:w="5670" w:type="dxa"/>
          </w:tcPr>
          <w:p w14:paraId="6FDD6F15" w14:textId="77777777" w:rsidR="006B6D1B" w:rsidRPr="0015040A" w:rsidRDefault="009A74DC" w:rsidP="00372AFB">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A15</w:t>
            </w:r>
          </w:p>
        </w:tc>
      </w:tr>
      <w:tr w:rsidR="006B6D1B" w:rsidRPr="0015040A" w14:paraId="2D64B784" w14:textId="77777777" w:rsidTr="00372AFB">
        <w:trPr>
          <w:trHeight w:val="230"/>
        </w:trPr>
        <w:tc>
          <w:tcPr>
            <w:tcW w:w="3690" w:type="dxa"/>
          </w:tcPr>
          <w:p w14:paraId="738E7532"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3B32F819"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AE6939" w14:paraId="2D81BBD8" w14:textId="77777777" w:rsidTr="00372AFB">
        <w:trPr>
          <w:trHeight w:val="230"/>
        </w:trPr>
        <w:tc>
          <w:tcPr>
            <w:tcW w:w="3690" w:type="dxa"/>
          </w:tcPr>
          <w:p w14:paraId="0BE11407"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Waardenverzameling</w:t>
            </w:r>
          </w:p>
        </w:tc>
        <w:tc>
          <w:tcPr>
            <w:tcW w:w="5670" w:type="dxa"/>
          </w:tcPr>
          <w:p w14:paraId="54CA188C" w14:textId="77777777" w:rsidR="006B6D1B" w:rsidRPr="00DD0F4F" w:rsidRDefault="009A74DC" w:rsidP="00372AF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“gemachtigde” (de betrokkene in de rol bij de zaak is door een andere betrokkene bij dezelfde zaak gemachtigd om namens hem of haar te handelen).</w:t>
            </w:r>
          </w:p>
          <w:p w14:paraId="681CA20D" w14:textId="77777777" w:rsidR="009A74DC" w:rsidRPr="00DD0F4F" w:rsidRDefault="009A74DC" w:rsidP="009A74D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“machtiginggever” (de betrokkene in de rol bij de zaak heeft een andere betrokkene bij dezelfde zaak gemachtigd om namens hem of haar te handelen)</w:t>
            </w:r>
          </w:p>
        </w:tc>
      </w:tr>
      <w:tr w:rsidR="006B6D1B" w:rsidRPr="00AE6939" w14:paraId="352EF600" w14:textId="77777777" w:rsidTr="00372AFB">
        <w:trPr>
          <w:trHeight w:val="215"/>
        </w:trPr>
        <w:tc>
          <w:tcPr>
            <w:tcW w:w="3690" w:type="dxa"/>
          </w:tcPr>
          <w:p w14:paraId="65100F41" w14:textId="77777777"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14:paraId="34261CE3" w14:textId="77777777"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r>
      <w:tr w:rsidR="006B6D1B" w:rsidRPr="0015040A" w14:paraId="48A6782C" w14:textId="77777777" w:rsidTr="00372AFB">
        <w:trPr>
          <w:trHeight w:val="215"/>
        </w:trPr>
        <w:tc>
          <w:tcPr>
            <w:tcW w:w="3690" w:type="dxa"/>
          </w:tcPr>
          <w:p w14:paraId="65A0270E"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Indicatie materiële historie</w:t>
            </w:r>
          </w:p>
        </w:tc>
        <w:tc>
          <w:tcPr>
            <w:tcW w:w="5670" w:type="dxa"/>
          </w:tcPr>
          <w:p w14:paraId="4C0721BF"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color w:val="000000"/>
                <w:sz w:val="20"/>
                <w:szCs w:val="20"/>
              </w:rPr>
              <w:t>Ja</w:t>
            </w:r>
          </w:p>
        </w:tc>
      </w:tr>
      <w:tr w:rsidR="006B6D1B" w:rsidRPr="0015040A" w14:paraId="4D590001" w14:textId="77777777" w:rsidTr="00372AFB">
        <w:trPr>
          <w:trHeight w:val="230"/>
        </w:trPr>
        <w:tc>
          <w:tcPr>
            <w:tcW w:w="3690" w:type="dxa"/>
          </w:tcPr>
          <w:p w14:paraId="355D1D61"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503CF392"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286137ED" w14:textId="77777777" w:rsidTr="00372AFB">
        <w:trPr>
          <w:trHeight w:val="230"/>
        </w:trPr>
        <w:tc>
          <w:tcPr>
            <w:tcW w:w="3690" w:type="dxa"/>
          </w:tcPr>
          <w:p w14:paraId="6A6209A4"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Indicatie formele historie</w:t>
            </w:r>
          </w:p>
        </w:tc>
        <w:tc>
          <w:tcPr>
            <w:tcW w:w="5670" w:type="dxa"/>
          </w:tcPr>
          <w:p w14:paraId="4E18CC44"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color w:val="000000"/>
                <w:sz w:val="20"/>
                <w:szCs w:val="20"/>
              </w:rPr>
              <w:t>Nee</w:t>
            </w:r>
          </w:p>
        </w:tc>
      </w:tr>
      <w:tr w:rsidR="006B6D1B" w:rsidRPr="0015040A" w14:paraId="4BE9435B" w14:textId="77777777" w:rsidTr="00372AFB">
        <w:trPr>
          <w:trHeight w:val="230"/>
        </w:trPr>
        <w:tc>
          <w:tcPr>
            <w:tcW w:w="3690" w:type="dxa"/>
          </w:tcPr>
          <w:p w14:paraId="34AB562A"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2C1565A5"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61A5DFA7" w14:textId="77777777" w:rsidTr="00372AFB">
        <w:trPr>
          <w:trHeight w:val="230"/>
        </w:trPr>
        <w:tc>
          <w:tcPr>
            <w:tcW w:w="3690" w:type="dxa"/>
          </w:tcPr>
          <w:p w14:paraId="4EC9E0C9"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Aanduiding brondocument</w:t>
            </w:r>
          </w:p>
        </w:tc>
        <w:tc>
          <w:tcPr>
            <w:tcW w:w="5670" w:type="dxa"/>
          </w:tcPr>
          <w:p w14:paraId="31C159FC"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p>
        </w:tc>
      </w:tr>
      <w:tr w:rsidR="006B6D1B" w:rsidRPr="0015040A" w14:paraId="16DAFCD8" w14:textId="77777777" w:rsidTr="00372AFB">
        <w:trPr>
          <w:trHeight w:val="230"/>
        </w:trPr>
        <w:tc>
          <w:tcPr>
            <w:tcW w:w="3690" w:type="dxa"/>
          </w:tcPr>
          <w:p w14:paraId="3381F1F8"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1B2C8AF1"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29237D4D" w14:textId="77777777" w:rsidTr="00372AFB">
        <w:trPr>
          <w:trHeight w:val="230"/>
        </w:trPr>
        <w:tc>
          <w:tcPr>
            <w:tcW w:w="3690" w:type="dxa"/>
          </w:tcPr>
          <w:p w14:paraId="6A22B445"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Indicatie in onderzoek</w:t>
            </w:r>
          </w:p>
        </w:tc>
        <w:tc>
          <w:tcPr>
            <w:tcW w:w="5670" w:type="dxa"/>
          </w:tcPr>
          <w:p w14:paraId="506AB80C"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color w:val="000000"/>
                <w:sz w:val="20"/>
                <w:szCs w:val="20"/>
              </w:rPr>
              <w:t>Nee</w:t>
            </w:r>
          </w:p>
        </w:tc>
      </w:tr>
      <w:tr w:rsidR="006B6D1B" w:rsidRPr="0015040A" w14:paraId="1EEBC82A" w14:textId="77777777" w:rsidTr="00372AFB">
        <w:trPr>
          <w:trHeight w:val="230"/>
        </w:trPr>
        <w:tc>
          <w:tcPr>
            <w:tcW w:w="3690" w:type="dxa"/>
          </w:tcPr>
          <w:p w14:paraId="518ABDC0"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529E533A"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7659C95F" w14:textId="77777777" w:rsidTr="00372AFB">
        <w:trPr>
          <w:trHeight w:val="230"/>
        </w:trPr>
        <w:tc>
          <w:tcPr>
            <w:tcW w:w="3690" w:type="dxa"/>
          </w:tcPr>
          <w:p w14:paraId="566AC2E8"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Aanduiding strijdigheid/nietigheid</w:t>
            </w:r>
          </w:p>
        </w:tc>
        <w:tc>
          <w:tcPr>
            <w:tcW w:w="5670" w:type="dxa"/>
          </w:tcPr>
          <w:p w14:paraId="58C41B57"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color w:val="000000"/>
                <w:sz w:val="20"/>
                <w:szCs w:val="20"/>
              </w:rPr>
              <w:t>Nee</w:t>
            </w:r>
          </w:p>
        </w:tc>
      </w:tr>
      <w:tr w:rsidR="006B6D1B" w:rsidRPr="0015040A" w14:paraId="1684A5F3" w14:textId="77777777" w:rsidTr="00372AFB">
        <w:trPr>
          <w:trHeight w:val="230"/>
        </w:trPr>
        <w:tc>
          <w:tcPr>
            <w:tcW w:w="3690" w:type="dxa"/>
          </w:tcPr>
          <w:p w14:paraId="6D8F2982"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283864ED"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4AE614EB" w14:textId="77777777" w:rsidTr="00372AFB">
        <w:trPr>
          <w:trHeight w:val="230"/>
        </w:trPr>
        <w:tc>
          <w:tcPr>
            <w:tcW w:w="3690" w:type="dxa"/>
          </w:tcPr>
          <w:p w14:paraId="79DF2A8C"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Indicatie kardinaliteit</w:t>
            </w:r>
          </w:p>
        </w:tc>
        <w:tc>
          <w:tcPr>
            <w:tcW w:w="5670" w:type="dxa"/>
          </w:tcPr>
          <w:p w14:paraId="017043CF" w14:textId="77777777" w:rsidR="006B6D1B" w:rsidRPr="0015040A" w:rsidRDefault="00AD6474" w:rsidP="00AD6474">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0</w:t>
            </w:r>
            <w:r w:rsidR="006B6D1B" w:rsidRPr="0015040A">
              <w:rPr>
                <w:rFonts w:ascii="Arial" w:eastAsia="Times New Roman" w:hAnsi="Arial" w:cs="Arial"/>
                <w:color w:val="000000"/>
                <w:sz w:val="20"/>
                <w:szCs w:val="20"/>
              </w:rPr>
              <w:t xml:space="preserve"> - </w:t>
            </w:r>
            <w:r w:rsidR="00DA5D93" w:rsidRPr="0015040A">
              <w:rPr>
                <w:rFonts w:ascii="Arial" w:eastAsia="Times New Roman" w:hAnsi="Arial" w:cs="Arial"/>
                <w:color w:val="000000"/>
                <w:sz w:val="20"/>
                <w:szCs w:val="20"/>
              </w:rPr>
              <w:fldChar w:fldCharType="begin" w:fldLock="1"/>
            </w:r>
            <w:r w:rsidR="006B6D1B" w:rsidRPr="0015040A">
              <w:rPr>
                <w:rFonts w:ascii="Arial" w:eastAsia="Times New Roman" w:hAnsi="Arial" w:cs="Arial"/>
                <w:color w:val="000000"/>
                <w:sz w:val="20"/>
                <w:szCs w:val="20"/>
              </w:rPr>
              <w:instrText>MERGEFIELD Att.UpperBound</w:instrText>
            </w:r>
            <w:r w:rsidR="00DA5D93" w:rsidRPr="0015040A">
              <w:rPr>
                <w:rFonts w:ascii="Arial" w:eastAsia="Times New Roman" w:hAnsi="Arial" w:cs="Arial"/>
                <w:color w:val="000000"/>
                <w:sz w:val="20"/>
                <w:szCs w:val="20"/>
              </w:rPr>
              <w:fldChar w:fldCharType="separate"/>
            </w:r>
            <w:r w:rsidR="006B6D1B" w:rsidRPr="0015040A">
              <w:rPr>
                <w:rFonts w:ascii="Arial" w:eastAsia="Times New Roman" w:hAnsi="Arial" w:cs="Arial"/>
                <w:color w:val="000000"/>
                <w:sz w:val="20"/>
                <w:szCs w:val="20"/>
              </w:rPr>
              <w:t>1</w:t>
            </w:r>
            <w:r w:rsidR="00DA5D93" w:rsidRPr="0015040A">
              <w:rPr>
                <w:rFonts w:ascii="Arial" w:eastAsia="Times New Roman" w:hAnsi="Arial" w:cs="Arial"/>
                <w:color w:val="000000"/>
                <w:sz w:val="20"/>
                <w:szCs w:val="20"/>
              </w:rPr>
              <w:fldChar w:fldCharType="end"/>
            </w:r>
          </w:p>
        </w:tc>
      </w:tr>
      <w:tr w:rsidR="006B6D1B" w:rsidRPr="0015040A" w14:paraId="79176C62" w14:textId="77777777" w:rsidTr="00372AFB">
        <w:trPr>
          <w:trHeight w:val="230"/>
        </w:trPr>
        <w:tc>
          <w:tcPr>
            <w:tcW w:w="3690" w:type="dxa"/>
          </w:tcPr>
          <w:p w14:paraId="77BD6877"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385D9484"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07BB2227" w14:textId="77777777" w:rsidTr="00372AFB">
        <w:trPr>
          <w:trHeight w:val="230"/>
        </w:trPr>
        <w:tc>
          <w:tcPr>
            <w:tcW w:w="3690" w:type="dxa"/>
          </w:tcPr>
          <w:p w14:paraId="12A5E30A"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Indicatie authentiek</w:t>
            </w:r>
          </w:p>
        </w:tc>
        <w:tc>
          <w:tcPr>
            <w:tcW w:w="5670" w:type="dxa"/>
          </w:tcPr>
          <w:p w14:paraId="0103BECB" w14:textId="77777777" w:rsidR="006B6D1B" w:rsidRPr="0015040A" w:rsidRDefault="000A1102" w:rsidP="00372AFB">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Gemeentelijk basisgegeven</w:t>
            </w:r>
          </w:p>
        </w:tc>
      </w:tr>
      <w:tr w:rsidR="006B6D1B" w:rsidRPr="0015040A" w14:paraId="0664E18D" w14:textId="77777777" w:rsidTr="00372AFB">
        <w:trPr>
          <w:trHeight w:val="230"/>
        </w:trPr>
        <w:tc>
          <w:tcPr>
            <w:tcW w:w="3690" w:type="dxa"/>
          </w:tcPr>
          <w:p w14:paraId="3119F2AF"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4B7FF19D"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38368C91" w14:textId="77777777" w:rsidTr="00372AFB">
        <w:trPr>
          <w:trHeight w:val="230"/>
        </w:trPr>
        <w:tc>
          <w:tcPr>
            <w:tcW w:w="3690" w:type="dxa"/>
            <w:tcBorders>
              <w:bottom w:val="single" w:sz="4" w:space="0" w:color="auto"/>
            </w:tcBorders>
          </w:tcPr>
          <w:p w14:paraId="672DA15B"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r w:rsidRPr="0015040A">
              <w:rPr>
                <w:rFonts w:ascii="Arial" w:eastAsia="Times New Roman" w:hAnsi="Arial" w:cs="Arial"/>
                <w:b/>
                <w:bCs/>
                <w:color w:val="000000"/>
                <w:sz w:val="20"/>
                <w:szCs w:val="20"/>
              </w:rPr>
              <w:t>Regels attribuutsoort</w:t>
            </w:r>
          </w:p>
        </w:tc>
        <w:tc>
          <w:tcPr>
            <w:tcW w:w="5670" w:type="dxa"/>
            <w:tcBorders>
              <w:bottom w:val="single" w:sz="4" w:space="0" w:color="auto"/>
            </w:tcBorders>
          </w:tcPr>
          <w:p w14:paraId="5C9416AB"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bl>
    <w:p w14:paraId="1FBB667A" w14:textId="77777777" w:rsidR="006B6D1B" w:rsidRDefault="006B6D1B" w:rsidP="0038425A">
      <w:pPr>
        <w:rPr>
          <w:noProof/>
        </w:rPr>
      </w:pPr>
    </w:p>
    <w:p w14:paraId="73571AF4" w14:textId="77777777" w:rsidR="00952560" w:rsidRDefault="00C34301" w:rsidP="00952560">
      <w:pPr>
        <w:pStyle w:val="Kop2"/>
        <w:rPr>
          <w:noProof/>
        </w:rPr>
      </w:pPr>
      <w:bookmarkStart w:id="2690" w:name="_Toc493816599"/>
      <w:bookmarkStart w:id="2691" w:name="_Toc493816709"/>
      <w:r>
        <w:rPr>
          <w:noProof/>
        </w:rPr>
        <w:t>SAMENGESTELD INFORMATIE</w:t>
      </w:r>
      <w:r w:rsidR="00952560">
        <w:rPr>
          <w:noProof/>
        </w:rPr>
        <w:t>OBJECT</w:t>
      </w:r>
      <w:bookmarkEnd w:id="2690"/>
      <w:bookmarkEnd w:id="2691"/>
    </w:p>
    <w:p w14:paraId="6FB1EB2A" w14:textId="77777777" w:rsidR="00952560" w:rsidRDefault="00952560" w:rsidP="00952560">
      <w:r w:rsidRPr="00DD0F4F">
        <w:rPr>
          <w:lang w:val="nl-NL"/>
        </w:rPr>
        <w:t xml:space="preserve">Dit is de nieuwe naam voor het huidige objecttype SAMENGESTELD DOCUMENT. </w:t>
      </w:r>
      <w:r>
        <w:t>Zie verde</w:t>
      </w:r>
      <w:r w:rsidR="00C34301">
        <w:t>r de toelichting bij INFORMATIE</w:t>
      </w:r>
      <w:r>
        <w:t xml:space="preserve">OBJECT. </w:t>
      </w:r>
    </w:p>
    <w:tbl>
      <w:tblPr>
        <w:tblW w:w="0" w:type="auto"/>
        <w:tblInd w:w="60" w:type="dxa"/>
        <w:tblLayout w:type="fixed"/>
        <w:tblCellMar>
          <w:left w:w="60" w:type="dxa"/>
          <w:right w:w="60" w:type="dxa"/>
        </w:tblCellMar>
        <w:tblLook w:val="0000" w:firstRow="0" w:lastRow="0" w:firstColumn="0" w:lastColumn="0" w:noHBand="0" w:noVBand="0"/>
      </w:tblPr>
      <w:tblGrid>
        <w:gridCol w:w="3600"/>
        <w:gridCol w:w="4410"/>
        <w:gridCol w:w="1350"/>
      </w:tblGrid>
      <w:tr w:rsidR="00952560" w:rsidRPr="00952560" w14:paraId="6AFE5381" w14:textId="77777777" w:rsidTr="00AB019F">
        <w:tc>
          <w:tcPr>
            <w:tcW w:w="3600" w:type="dxa"/>
            <w:tcBorders>
              <w:top w:val="single" w:sz="4" w:space="0" w:color="auto"/>
              <w:left w:val="nil"/>
              <w:bottom w:val="nil"/>
              <w:right w:val="nil"/>
            </w:tcBorders>
          </w:tcPr>
          <w:p w14:paraId="17979316"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Naam objecttype</w:t>
            </w:r>
          </w:p>
        </w:tc>
        <w:tc>
          <w:tcPr>
            <w:tcW w:w="5760" w:type="dxa"/>
            <w:gridSpan w:val="2"/>
            <w:tcBorders>
              <w:top w:val="single" w:sz="4" w:space="0" w:color="auto"/>
              <w:left w:val="nil"/>
              <w:bottom w:val="nil"/>
              <w:right w:val="nil"/>
            </w:tcBorders>
          </w:tcPr>
          <w:p w14:paraId="2CF26AF7" w14:textId="229F41C3" w:rsidR="00952560" w:rsidRPr="00952560" w:rsidRDefault="00DA5D93"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Element.Name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 xml:space="preserve">SAMENGESTELD </w:t>
            </w:r>
            <w:r w:rsidRPr="00952560">
              <w:rPr>
                <w:rFonts w:ascii="Arial" w:hAnsi="Arial" w:cs="Arial"/>
                <w:sz w:val="20"/>
                <w:szCs w:val="20"/>
                <w:lang w:val="en-AU"/>
              </w:rPr>
              <w:fldChar w:fldCharType="end"/>
            </w:r>
            <w:r w:rsidR="00952560">
              <w:rPr>
                <w:rFonts w:ascii="Arial" w:hAnsi="Arial" w:cs="Arial"/>
                <w:sz w:val="20"/>
                <w:szCs w:val="20"/>
                <w:lang w:val="en-AU"/>
              </w:rPr>
              <w:t>INFORMATIEOBJECT</w:t>
            </w:r>
          </w:p>
        </w:tc>
      </w:tr>
      <w:tr w:rsidR="00952560" w:rsidRPr="00952560" w14:paraId="322998AE" w14:textId="77777777">
        <w:tc>
          <w:tcPr>
            <w:tcW w:w="3600" w:type="dxa"/>
            <w:tcBorders>
              <w:top w:val="nil"/>
              <w:left w:val="nil"/>
              <w:bottom w:val="nil"/>
              <w:right w:val="nil"/>
            </w:tcBorders>
          </w:tcPr>
          <w:p w14:paraId="39D66A88"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71C1C82F"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69BEFC01" w14:textId="77777777">
        <w:tc>
          <w:tcPr>
            <w:tcW w:w="3600" w:type="dxa"/>
            <w:tcBorders>
              <w:top w:val="nil"/>
              <w:left w:val="nil"/>
              <w:bottom w:val="nil"/>
              <w:right w:val="nil"/>
            </w:tcBorders>
          </w:tcPr>
          <w:p w14:paraId="00D30A61"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Mnemonic objecttype</w:t>
            </w:r>
          </w:p>
        </w:tc>
        <w:tc>
          <w:tcPr>
            <w:tcW w:w="5760" w:type="dxa"/>
            <w:gridSpan w:val="2"/>
            <w:tcBorders>
              <w:top w:val="nil"/>
              <w:left w:val="nil"/>
              <w:bottom w:val="nil"/>
              <w:right w:val="nil"/>
            </w:tcBorders>
          </w:tcPr>
          <w:p w14:paraId="3B41E36F" w14:textId="77777777" w:rsidR="00952560" w:rsidRPr="00952560" w:rsidRDefault="00DA5D93"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Element.Alias</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SDC</w:t>
            </w:r>
            <w:r w:rsidRPr="00952560">
              <w:rPr>
                <w:rFonts w:ascii="Arial" w:hAnsi="Arial" w:cs="Arial"/>
                <w:sz w:val="20"/>
                <w:szCs w:val="20"/>
                <w:lang w:val="en-AU"/>
              </w:rPr>
              <w:fldChar w:fldCharType="end"/>
            </w:r>
          </w:p>
        </w:tc>
      </w:tr>
      <w:tr w:rsidR="00952560" w:rsidRPr="00952560" w14:paraId="65C10C9E" w14:textId="77777777">
        <w:tc>
          <w:tcPr>
            <w:tcW w:w="3600" w:type="dxa"/>
            <w:tcBorders>
              <w:top w:val="nil"/>
              <w:left w:val="nil"/>
              <w:bottom w:val="nil"/>
              <w:right w:val="nil"/>
            </w:tcBorders>
          </w:tcPr>
          <w:p w14:paraId="5ED6A022"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6ACA1629"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60D1E026" w14:textId="77777777">
        <w:tc>
          <w:tcPr>
            <w:tcW w:w="3600" w:type="dxa"/>
            <w:tcBorders>
              <w:top w:val="nil"/>
              <w:left w:val="nil"/>
              <w:bottom w:val="nil"/>
              <w:right w:val="nil"/>
            </w:tcBorders>
          </w:tcPr>
          <w:p w14:paraId="3A0DEEA1"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Herkomst objecttype</w:t>
            </w:r>
          </w:p>
        </w:tc>
        <w:tc>
          <w:tcPr>
            <w:tcW w:w="5760" w:type="dxa"/>
            <w:gridSpan w:val="2"/>
            <w:tcBorders>
              <w:top w:val="nil"/>
              <w:left w:val="nil"/>
              <w:bottom w:val="nil"/>
              <w:right w:val="nil"/>
            </w:tcBorders>
          </w:tcPr>
          <w:p w14:paraId="4388592D"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r w:rsidR="00952560" w:rsidRPr="00952560" w14:paraId="3C45DA55" w14:textId="77777777">
        <w:trPr>
          <w:trHeight w:val="230"/>
        </w:trPr>
        <w:tc>
          <w:tcPr>
            <w:tcW w:w="3600" w:type="dxa"/>
            <w:tcBorders>
              <w:top w:val="nil"/>
              <w:left w:val="nil"/>
              <w:bottom w:val="nil"/>
              <w:right w:val="nil"/>
            </w:tcBorders>
          </w:tcPr>
          <w:p w14:paraId="6E90F29C"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49B83E96"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062BE744" w14:textId="77777777">
        <w:trPr>
          <w:trHeight w:val="230"/>
        </w:trPr>
        <w:tc>
          <w:tcPr>
            <w:tcW w:w="3600" w:type="dxa"/>
            <w:tcBorders>
              <w:top w:val="nil"/>
              <w:left w:val="nil"/>
              <w:bottom w:val="nil"/>
              <w:right w:val="nil"/>
            </w:tcBorders>
          </w:tcPr>
          <w:p w14:paraId="5ED5C08D"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Code objecttype</w:t>
            </w:r>
          </w:p>
        </w:tc>
        <w:tc>
          <w:tcPr>
            <w:tcW w:w="5760" w:type="dxa"/>
            <w:gridSpan w:val="2"/>
            <w:tcBorders>
              <w:top w:val="nil"/>
              <w:left w:val="nil"/>
              <w:bottom w:val="nil"/>
              <w:right w:val="nil"/>
            </w:tcBorders>
          </w:tcPr>
          <w:p w14:paraId="4948BA9D"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7A336A8B" w14:textId="77777777">
        <w:trPr>
          <w:trHeight w:val="230"/>
        </w:trPr>
        <w:tc>
          <w:tcPr>
            <w:tcW w:w="3600" w:type="dxa"/>
            <w:tcBorders>
              <w:top w:val="nil"/>
              <w:left w:val="nil"/>
              <w:bottom w:val="nil"/>
              <w:right w:val="nil"/>
            </w:tcBorders>
          </w:tcPr>
          <w:p w14:paraId="5D53C117"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712381B2"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AE6939" w14:paraId="128CB1F2" w14:textId="77777777">
        <w:trPr>
          <w:trHeight w:val="230"/>
        </w:trPr>
        <w:tc>
          <w:tcPr>
            <w:tcW w:w="3600" w:type="dxa"/>
            <w:tcBorders>
              <w:top w:val="nil"/>
              <w:left w:val="nil"/>
              <w:bottom w:val="nil"/>
              <w:right w:val="nil"/>
            </w:tcBorders>
          </w:tcPr>
          <w:p w14:paraId="218B5175"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Definitie objecttype</w:t>
            </w:r>
          </w:p>
        </w:tc>
        <w:tc>
          <w:tcPr>
            <w:tcW w:w="5760" w:type="dxa"/>
            <w:gridSpan w:val="2"/>
            <w:tcBorders>
              <w:top w:val="nil"/>
              <w:left w:val="nil"/>
              <w:bottom w:val="nil"/>
              <w:right w:val="nil"/>
            </w:tcBorders>
          </w:tcPr>
          <w:p w14:paraId="78C0ABD3" w14:textId="7385388B" w:rsidR="00952560" w:rsidRPr="00DD0F4F" w:rsidRDefault="00DA5D93" w:rsidP="00952560">
            <w:pPr>
              <w:autoSpaceDE w:val="0"/>
              <w:autoSpaceDN w:val="0"/>
              <w:adjustRightInd w:val="0"/>
              <w:spacing w:after="0" w:line="240" w:lineRule="auto"/>
              <w:rPr>
                <w:rFonts w:ascii="Arial" w:eastAsia="Times New Roman" w:hAnsi="Arial" w:cs="Arial"/>
                <w:color w:val="000000"/>
                <w:sz w:val="20"/>
                <w:szCs w:val="20"/>
                <w:lang w:val="nl-NL"/>
              </w:rPr>
            </w:pPr>
            <w:r w:rsidRPr="00952560">
              <w:rPr>
                <w:rFonts w:ascii="Arial" w:hAnsi="Arial" w:cs="Arial"/>
                <w:sz w:val="20"/>
                <w:szCs w:val="20"/>
                <w:lang w:val="en-AU"/>
              </w:rPr>
              <w:fldChar w:fldCharType="begin" w:fldLock="1"/>
            </w:r>
            <w:r w:rsidR="00952560" w:rsidRPr="00DD0F4F">
              <w:rPr>
                <w:rFonts w:ascii="Arial" w:hAnsi="Arial" w:cs="Arial"/>
                <w:sz w:val="20"/>
                <w:szCs w:val="20"/>
                <w:lang w:val="nl-NL"/>
              </w:rPr>
              <w:instrText xml:space="preserve">MERGEFIELD </w:instrText>
            </w:r>
            <w:r w:rsidR="00952560" w:rsidRPr="00DD0F4F">
              <w:rPr>
                <w:rFonts w:ascii="Arial" w:eastAsia="Times New Roman" w:hAnsi="Arial" w:cs="Arial"/>
                <w:color w:val="000000"/>
                <w:sz w:val="20"/>
                <w:szCs w:val="20"/>
                <w:lang w:val="nl-NL"/>
              </w:rPr>
              <w:instrText>Element.Notes</w:instrText>
            </w:r>
            <w:r w:rsidRPr="00952560">
              <w:rPr>
                <w:rFonts w:ascii="Arial" w:hAnsi="Arial" w:cs="Arial"/>
                <w:sz w:val="20"/>
                <w:szCs w:val="20"/>
                <w:lang w:val="en-AU"/>
              </w:rPr>
              <w:fldChar w:fldCharType="end"/>
            </w:r>
            <w:r w:rsidR="00952560" w:rsidRPr="00DD0F4F">
              <w:rPr>
                <w:rFonts w:ascii="Arial" w:eastAsia="Times New Roman" w:hAnsi="Arial" w:cs="Arial"/>
                <w:color w:val="610E6A"/>
                <w:sz w:val="20"/>
                <w:szCs w:val="20"/>
                <w:lang w:val="nl-NL"/>
              </w:rPr>
              <w:t xml:space="preserve">Een </w:t>
            </w:r>
            <w:r w:rsidR="00952560" w:rsidRPr="00DD0F4F">
              <w:rPr>
                <w:rFonts w:ascii="Arial" w:hAnsi="Arial" w:cs="Arial"/>
                <w:sz w:val="20"/>
                <w:szCs w:val="20"/>
                <w:lang w:val="nl-NL"/>
              </w:rPr>
              <w:t>INFORMATIEOBJECT</w:t>
            </w:r>
            <w:r w:rsidR="00952560" w:rsidRPr="00DD0F4F">
              <w:rPr>
                <w:rFonts w:ascii="Arial" w:eastAsia="Times New Roman" w:hAnsi="Arial" w:cs="Arial"/>
                <w:color w:val="610E6A"/>
                <w:sz w:val="20"/>
                <w:szCs w:val="20"/>
                <w:lang w:val="nl-NL"/>
              </w:rPr>
              <w:t xml:space="preserve"> waarbinnen twee of meer ENKELVOUDIGe </w:t>
            </w:r>
            <w:r w:rsidR="00952560" w:rsidRPr="00DD0F4F">
              <w:rPr>
                <w:rFonts w:ascii="Arial" w:hAnsi="Arial" w:cs="Arial"/>
                <w:sz w:val="20"/>
                <w:szCs w:val="20"/>
                <w:lang w:val="nl-NL"/>
              </w:rPr>
              <w:t xml:space="preserve"> INFORMATIEOBJECT</w:t>
            </w:r>
            <w:r w:rsidR="00952560" w:rsidRPr="00DD0F4F">
              <w:rPr>
                <w:rFonts w:ascii="Arial" w:eastAsia="Times New Roman" w:hAnsi="Arial" w:cs="Arial"/>
                <w:color w:val="610E6A"/>
                <w:sz w:val="20"/>
                <w:szCs w:val="20"/>
                <w:lang w:val="nl-NL"/>
              </w:rPr>
              <w:t>en onderscheiden worden die vanwege gezamenlijke vervaardiging en/of ontvangst en/of vanwege aard en/of omvang als één geheel beschouwd moeten worden dan wel behandeld worden.,</w:t>
            </w:r>
          </w:p>
        </w:tc>
      </w:tr>
      <w:tr w:rsidR="00952560" w:rsidRPr="00AE6939" w14:paraId="5A5B38A3" w14:textId="77777777">
        <w:tc>
          <w:tcPr>
            <w:tcW w:w="3600" w:type="dxa"/>
            <w:tcBorders>
              <w:top w:val="nil"/>
              <w:left w:val="nil"/>
              <w:bottom w:val="nil"/>
              <w:right w:val="nil"/>
            </w:tcBorders>
          </w:tcPr>
          <w:p w14:paraId="3A9340CB" w14:textId="77777777" w:rsidR="00952560" w:rsidRPr="00DD0F4F" w:rsidRDefault="00952560" w:rsidP="00952560">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2"/>
            <w:tcBorders>
              <w:top w:val="nil"/>
              <w:left w:val="nil"/>
              <w:bottom w:val="nil"/>
              <w:right w:val="nil"/>
            </w:tcBorders>
          </w:tcPr>
          <w:p w14:paraId="3E298835" w14:textId="77777777" w:rsidR="00952560" w:rsidRPr="00DD0F4F" w:rsidRDefault="00952560" w:rsidP="00952560">
            <w:pPr>
              <w:autoSpaceDE w:val="0"/>
              <w:autoSpaceDN w:val="0"/>
              <w:adjustRightInd w:val="0"/>
              <w:spacing w:after="0" w:line="240" w:lineRule="auto"/>
              <w:rPr>
                <w:rFonts w:ascii="Arial" w:eastAsia="Times New Roman" w:hAnsi="Arial" w:cs="Arial"/>
                <w:color w:val="000000"/>
                <w:sz w:val="20"/>
                <w:szCs w:val="20"/>
                <w:lang w:val="nl-NL"/>
              </w:rPr>
            </w:pPr>
          </w:p>
        </w:tc>
      </w:tr>
      <w:tr w:rsidR="00952560" w:rsidRPr="00952560" w14:paraId="0AB72A27" w14:textId="77777777">
        <w:tc>
          <w:tcPr>
            <w:tcW w:w="3600" w:type="dxa"/>
            <w:tcBorders>
              <w:top w:val="nil"/>
              <w:left w:val="nil"/>
              <w:bottom w:val="nil"/>
              <w:right w:val="nil"/>
            </w:tcBorders>
          </w:tcPr>
          <w:p w14:paraId="7898A7D1"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Herkomst definitie objecttype</w:t>
            </w:r>
          </w:p>
        </w:tc>
        <w:tc>
          <w:tcPr>
            <w:tcW w:w="5760" w:type="dxa"/>
            <w:gridSpan w:val="2"/>
            <w:tcBorders>
              <w:top w:val="nil"/>
              <w:left w:val="nil"/>
              <w:bottom w:val="nil"/>
              <w:right w:val="nil"/>
            </w:tcBorders>
          </w:tcPr>
          <w:p w14:paraId="136AFEA1"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r w:rsidR="00952560" w:rsidRPr="00952560" w14:paraId="5B026138" w14:textId="77777777">
        <w:trPr>
          <w:trHeight w:val="230"/>
        </w:trPr>
        <w:tc>
          <w:tcPr>
            <w:tcW w:w="3600" w:type="dxa"/>
            <w:tcBorders>
              <w:top w:val="nil"/>
              <w:left w:val="nil"/>
              <w:bottom w:val="nil"/>
              <w:right w:val="nil"/>
            </w:tcBorders>
          </w:tcPr>
          <w:p w14:paraId="2FD8CE78"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2B75A331"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27A262BB" w14:textId="77777777">
        <w:tc>
          <w:tcPr>
            <w:tcW w:w="3600" w:type="dxa"/>
            <w:tcBorders>
              <w:top w:val="nil"/>
              <w:left w:val="nil"/>
              <w:bottom w:val="nil"/>
              <w:right w:val="nil"/>
            </w:tcBorders>
          </w:tcPr>
          <w:p w14:paraId="05589A0F"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Datum opname objecttype</w:t>
            </w:r>
          </w:p>
        </w:tc>
        <w:tc>
          <w:tcPr>
            <w:tcW w:w="5760" w:type="dxa"/>
            <w:gridSpan w:val="2"/>
            <w:tcBorders>
              <w:top w:val="nil"/>
              <w:left w:val="nil"/>
              <w:bottom w:val="nil"/>
              <w:right w:val="nil"/>
            </w:tcBorders>
          </w:tcPr>
          <w:p w14:paraId="331AD677"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1 oktober 2008</w:t>
            </w:r>
          </w:p>
        </w:tc>
      </w:tr>
      <w:tr w:rsidR="00952560" w:rsidRPr="00952560" w14:paraId="784230F8" w14:textId="77777777">
        <w:trPr>
          <w:trHeight w:val="260"/>
        </w:trPr>
        <w:tc>
          <w:tcPr>
            <w:tcW w:w="3600" w:type="dxa"/>
            <w:tcBorders>
              <w:top w:val="nil"/>
              <w:left w:val="nil"/>
              <w:bottom w:val="nil"/>
              <w:right w:val="nil"/>
            </w:tcBorders>
          </w:tcPr>
          <w:p w14:paraId="1BB26F0F"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275B6519"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2C7B998F" w14:textId="77777777">
        <w:tc>
          <w:tcPr>
            <w:tcW w:w="3600" w:type="dxa"/>
            <w:tcBorders>
              <w:top w:val="nil"/>
              <w:left w:val="nil"/>
              <w:bottom w:val="nil"/>
              <w:right w:val="nil"/>
            </w:tcBorders>
          </w:tcPr>
          <w:p w14:paraId="1E5D7F79"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lastRenderedPageBreak/>
              <w:t>Toelichting objecttype</w:t>
            </w:r>
          </w:p>
        </w:tc>
        <w:tc>
          <w:tcPr>
            <w:tcW w:w="5760" w:type="dxa"/>
            <w:gridSpan w:val="2"/>
            <w:tcBorders>
              <w:top w:val="nil"/>
              <w:left w:val="nil"/>
              <w:bottom w:val="nil"/>
              <w:right w:val="nil"/>
            </w:tcBorders>
          </w:tcPr>
          <w:p w14:paraId="03F015A9" w14:textId="501FF4B1"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Een SAMENGESTELD </w:t>
            </w:r>
            <w:r w:rsidRPr="00DD0F4F">
              <w:rPr>
                <w:rFonts w:ascii="Arial" w:hAnsi="Arial" w:cs="Arial"/>
                <w:sz w:val="20"/>
                <w:szCs w:val="20"/>
                <w:lang w:val="nl-NL"/>
              </w:rPr>
              <w:t>INFORMATIEOBJECT</w:t>
            </w:r>
            <w:r w:rsidRPr="00DD0F4F">
              <w:rPr>
                <w:rFonts w:ascii="Arial" w:eastAsia="Times New Roman" w:hAnsi="Arial" w:cs="Arial"/>
                <w:color w:val="000000"/>
                <w:sz w:val="20"/>
                <w:szCs w:val="20"/>
                <w:lang w:val="nl-NL"/>
              </w:rPr>
              <w:t xml:space="preserve"> is een specialisatie van </w:t>
            </w:r>
            <w:r w:rsidRPr="00DD0F4F">
              <w:rPr>
                <w:rFonts w:ascii="Arial" w:hAnsi="Arial" w:cs="Arial"/>
                <w:sz w:val="20"/>
                <w:szCs w:val="20"/>
                <w:lang w:val="nl-NL"/>
              </w:rPr>
              <w:t>INFORMATIEOBJECT</w:t>
            </w:r>
            <w:r w:rsidRPr="00DD0F4F">
              <w:rPr>
                <w:rFonts w:ascii="Arial" w:eastAsia="Times New Roman" w:hAnsi="Arial" w:cs="Arial"/>
                <w:color w:val="000000"/>
                <w:sz w:val="20"/>
                <w:szCs w:val="20"/>
                <w:lang w:val="nl-NL"/>
              </w:rPr>
              <w:t xml:space="preserve">. </w:t>
            </w:r>
            <w:r w:rsidRPr="00952560">
              <w:rPr>
                <w:rFonts w:ascii="Arial" w:eastAsia="Times New Roman" w:hAnsi="Arial" w:cs="Arial"/>
                <w:color w:val="000000"/>
                <w:sz w:val="20"/>
                <w:szCs w:val="20"/>
              </w:rPr>
              <w:t>Zie de toelichting bij dat objecttype.</w:t>
            </w:r>
          </w:p>
        </w:tc>
      </w:tr>
      <w:tr w:rsidR="00952560" w:rsidRPr="00952560" w14:paraId="2A9AE43B" w14:textId="77777777">
        <w:tc>
          <w:tcPr>
            <w:tcW w:w="3600" w:type="dxa"/>
            <w:tcBorders>
              <w:top w:val="nil"/>
              <w:left w:val="nil"/>
              <w:bottom w:val="nil"/>
              <w:right w:val="nil"/>
            </w:tcBorders>
          </w:tcPr>
          <w:p w14:paraId="1CBEE063"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61B2FCD8"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12AB3F86" w14:textId="77777777">
        <w:tc>
          <w:tcPr>
            <w:tcW w:w="3600" w:type="dxa"/>
            <w:tcBorders>
              <w:top w:val="nil"/>
              <w:left w:val="nil"/>
              <w:bottom w:val="nil"/>
              <w:right w:val="nil"/>
            </w:tcBorders>
          </w:tcPr>
          <w:p w14:paraId="13326548"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Unieke aanduiding objecttype</w:t>
            </w:r>
          </w:p>
        </w:tc>
        <w:tc>
          <w:tcPr>
            <w:tcW w:w="5760" w:type="dxa"/>
            <w:gridSpan w:val="2"/>
            <w:tcBorders>
              <w:top w:val="nil"/>
              <w:left w:val="nil"/>
              <w:bottom w:val="nil"/>
              <w:right w:val="nil"/>
            </w:tcBorders>
          </w:tcPr>
          <w:p w14:paraId="0F643754" w14:textId="6F2D425D" w:rsidR="00952560" w:rsidRPr="00952560" w:rsidRDefault="001647B0" w:rsidP="0095256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Unieke aanduiding </w:t>
            </w:r>
            <w:r>
              <w:rPr>
                <w:rFonts w:ascii="Arial" w:hAnsi="Arial" w:cs="Arial"/>
                <w:sz w:val="20"/>
                <w:szCs w:val="20"/>
                <w:lang w:val="en-AU"/>
              </w:rPr>
              <w:t>INFORMATIEOBJECT</w:t>
            </w:r>
          </w:p>
        </w:tc>
      </w:tr>
      <w:tr w:rsidR="00952560" w:rsidRPr="00952560" w14:paraId="560325C2" w14:textId="77777777">
        <w:tc>
          <w:tcPr>
            <w:tcW w:w="3600" w:type="dxa"/>
            <w:tcBorders>
              <w:top w:val="nil"/>
              <w:left w:val="nil"/>
              <w:bottom w:val="nil"/>
              <w:right w:val="nil"/>
            </w:tcBorders>
          </w:tcPr>
          <w:p w14:paraId="4EB0BF63"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6DAB0C48"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3BECC3AB" w14:textId="77777777">
        <w:tc>
          <w:tcPr>
            <w:tcW w:w="3600" w:type="dxa"/>
            <w:tcBorders>
              <w:top w:val="nil"/>
              <w:left w:val="nil"/>
              <w:bottom w:val="nil"/>
              <w:right w:val="nil"/>
            </w:tcBorders>
          </w:tcPr>
          <w:p w14:paraId="51CC6A34"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Populatie objecttype</w:t>
            </w:r>
          </w:p>
        </w:tc>
        <w:tc>
          <w:tcPr>
            <w:tcW w:w="5760" w:type="dxa"/>
            <w:gridSpan w:val="2"/>
            <w:tcBorders>
              <w:top w:val="nil"/>
              <w:left w:val="nil"/>
              <w:bottom w:val="nil"/>
              <w:right w:val="nil"/>
            </w:tcBorders>
          </w:tcPr>
          <w:p w14:paraId="2A1327DB" w14:textId="3657EAE3"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 xml:space="preserve">Zie </w:t>
            </w:r>
            <w:r>
              <w:rPr>
                <w:rFonts w:ascii="Arial" w:hAnsi="Arial" w:cs="Arial"/>
                <w:sz w:val="20"/>
                <w:szCs w:val="20"/>
                <w:lang w:val="en-AU"/>
              </w:rPr>
              <w:t>INFORMATIEOBJECT</w:t>
            </w:r>
          </w:p>
        </w:tc>
      </w:tr>
      <w:tr w:rsidR="00952560" w:rsidRPr="00952560" w14:paraId="4ED8C8E6" w14:textId="77777777">
        <w:tc>
          <w:tcPr>
            <w:tcW w:w="3600" w:type="dxa"/>
            <w:tcBorders>
              <w:top w:val="nil"/>
              <w:left w:val="nil"/>
              <w:bottom w:val="nil"/>
              <w:right w:val="nil"/>
            </w:tcBorders>
          </w:tcPr>
          <w:p w14:paraId="051B3910"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0068C84C"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6F0918C2" w14:textId="77777777">
        <w:tc>
          <w:tcPr>
            <w:tcW w:w="3600" w:type="dxa"/>
            <w:tcBorders>
              <w:top w:val="nil"/>
              <w:left w:val="nil"/>
              <w:bottom w:val="nil"/>
              <w:right w:val="nil"/>
            </w:tcBorders>
          </w:tcPr>
          <w:p w14:paraId="6DA00FB9"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Kwaliteitsbegrip objecttype</w:t>
            </w:r>
          </w:p>
        </w:tc>
        <w:tc>
          <w:tcPr>
            <w:tcW w:w="5760" w:type="dxa"/>
            <w:gridSpan w:val="2"/>
            <w:tcBorders>
              <w:top w:val="nil"/>
              <w:left w:val="nil"/>
              <w:bottom w:val="nil"/>
              <w:right w:val="nil"/>
            </w:tcBorders>
          </w:tcPr>
          <w:p w14:paraId="30881136"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3CF32C38" w14:textId="77777777">
        <w:tc>
          <w:tcPr>
            <w:tcW w:w="3600" w:type="dxa"/>
            <w:tcBorders>
              <w:top w:val="nil"/>
              <w:left w:val="nil"/>
              <w:bottom w:val="nil"/>
              <w:right w:val="nil"/>
            </w:tcBorders>
          </w:tcPr>
          <w:p w14:paraId="4B07CA01"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04DD6833"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r>
      <w:tr w:rsidR="00952560" w:rsidRPr="00952560" w14:paraId="05BAF7AA" w14:textId="77777777">
        <w:tc>
          <w:tcPr>
            <w:tcW w:w="3600" w:type="dxa"/>
            <w:tcBorders>
              <w:top w:val="nil"/>
              <w:left w:val="nil"/>
              <w:bottom w:val="nil"/>
              <w:right w:val="nil"/>
            </w:tcBorders>
          </w:tcPr>
          <w:p w14:paraId="57F422F4"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Overzicht relaties</w:t>
            </w:r>
          </w:p>
        </w:tc>
        <w:tc>
          <w:tcPr>
            <w:tcW w:w="4410" w:type="dxa"/>
            <w:tcBorders>
              <w:top w:val="nil"/>
              <w:left w:val="nil"/>
              <w:bottom w:val="nil"/>
              <w:right w:val="nil"/>
            </w:tcBorders>
          </w:tcPr>
          <w:p w14:paraId="4BEDD6D6"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14:paraId="7E57B4AB"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i/>
                <w:iCs/>
                <w:color w:val="000000"/>
                <w:sz w:val="20"/>
                <w:szCs w:val="20"/>
              </w:rPr>
              <w:t>Herkomst</w:t>
            </w:r>
          </w:p>
        </w:tc>
      </w:tr>
      <w:tr w:rsidR="00952560" w:rsidRPr="00952560" w14:paraId="2F106E53" w14:textId="77777777" w:rsidTr="00AB019F">
        <w:tc>
          <w:tcPr>
            <w:tcW w:w="3600" w:type="dxa"/>
            <w:tcBorders>
              <w:top w:val="nil"/>
              <w:left w:val="nil"/>
              <w:right w:val="nil"/>
            </w:tcBorders>
          </w:tcPr>
          <w:p w14:paraId="70BBEBD4"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c>
          <w:tcPr>
            <w:tcW w:w="4410" w:type="dxa"/>
            <w:tcBorders>
              <w:top w:val="nil"/>
              <w:left w:val="nil"/>
              <w:right w:val="nil"/>
            </w:tcBorders>
          </w:tcPr>
          <w:p w14:paraId="74531142" w14:textId="18ADE414" w:rsidR="00952560" w:rsidRPr="00952560" w:rsidRDefault="00DA5D93"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Connector.Name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is specialisatie van</w:t>
            </w:r>
            <w:r w:rsidRPr="00952560">
              <w:rPr>
                <w:rFonts w:ascii="Arial" w:hAnsi="Arial" w:cs="Arial"/>
                <w:sz w:val="20"/>
                <w:szCs w:val="20"/>
                <w:lang w:val="en-AU"/>
              </w:rPr>
              <w:fldChar w:fldCharType="end"/>
            </w:r>
            <w:r w:rsidR="00952560" w:rsidRPr="00952560">
              <w:rPr>
                <w:rFonts w:ascii="Arial" w:eastAsia="Times New Roman" w:hAnsi="Arial" w:cs="Arial"/>
                <w:color w:val="000000"/>
                <w:sz w:val="20"/>
                <w:szCs w:val="20"/>
              </w:rPr>
              <w:t xml:space="preserve">   </w:t>
            </w:r>
            <w:r w:rsidR="00952560">
              <w:rPr>
                <w:rFonts w:ascii="Arial" w:hAnsi="Arial" w:cs="Arial"/>
                <w:sz w:val="20"/>
                <w:szCs w:val="20"/>
                <w:lang w:val="en-AU"/>
              </w:rPr>
              <w:t xml:space="preserve"> INFORMATIEOBJECT</w:t>
            </w:r>
          </w:p>
        </w:tc>
        <w:tc>
          <w:tcPr>
            <w:tcW w:w="1350" w:type="dxa"/>
            <w:tcBorders>
              <w:top w:val="nil"/>
              <w:left w:val="nil"/>
              <w:right w:val="nil"/>
            </w:tcBorders>
          </w:tcPr>
          <w:p w14:paraId="31CA0AE3"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7A6287D1" w14:textId="77777777" w:rsidTr="00AB019F">
        <w:tc>
          <w:tcPr>
            <w:tcW w:w="3600" w:type="dxa"/>
            <w:tcBorders>
              <w:top w:val="nil"/>
              <w:left w:val="nil"/>
              <w:bottom w:val="single" w:sz="4" w:space="0" w:color="auto"/>
              <w:right w:val="nil"/>
            </w:tcBorders>
          </w:tcPr>
          <w:p w14:paraId="2465210C"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c>
          <w:tcPr>
            <w:tcW w:w="4410" w:type="dxa"/>
            <w:tcBorders>
              <w:top w:val="nil"/>
              <w:left w:val="nil"/>
              <w:bottom w:val="single" w:sz="4" w:space="0" w:color="auto"/>
              <w:right w:val="nil"/>
            </w:tcBorders>
          </w:tcPr>
          <w:p w14:paraId="56B19A5B" w14:textId="6213A1DD" w:rsidR="00952560" w:rsidRPr="00952560" w:rsidRDefault="00DA5D93"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Connector.Name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omvat</w:t>
            </w:r>
            <w:r w:rsidRPr="00952560">
              <w:rPr>
                <w:rFonts w:ascii="Arial" w:hAnsi="Arial" w:cs="Arial"/>
                <w:sz w:val="20"/>
                <w:szCs w:val="20"/>
                <w:lang w:val="en-AU"/>
              </w:rPr>
              <w:fldChar w:fldCharType="end"/>
            </w:r>
            <w:r w:rsidR="00952560" w:rsidRPr="00952560">
              <w:rPr>
                <w:rFonts w:ascii="Arial" w:eastAsia="Times New Roman" w:hAnsi="Arial" w:cs="Arial"/>
                <w:color w:val="000000"/>
                <w:sz w:val="20"/>
                <w:szCs w:val="20"/>
              </w:rPr>
              <w:t xml:space="preserve">   </w:t>
            </w:r>
            <w:r w:rsidRPr="00952560">
              <w:rPr>
                <w:rFonts w:ascii="Arial" w:eastAsia="Times New Roman" w:hAnsi="Arial" w:cs="Arial"/>
                <w:color w:val="000000"/>
                <w:sz w:val="20"/>
                <w:szCs w:val="20"/>
              </w:rPr>
              <w:fldChar w:fldCharType="begin" w:fldLock="1"/>
            </w:r>
            <w:r w:rsidR="00952560" w:rsidRPr="00952560">
              <w:rPr>
                <w:rFonts w:ascii="Arial" w:eastAsia="Times New Roman" w:hAnsi="Arial" w:cs="Arial"/>
                <w:color w:val="000000"/>
                <w:sz w:val="20"/>
                <w:szCs w:val="20"/>
              </w:rPr>
              <w:instrText>MERGEFIELD Element.Name</w:instrText>
            </w:r>
            <w:r w:rsidRPr="00952560">
              <w:rPr>
                <w:rFonts w:ascii="Arial" w:eastAsia="Times New Roman" w:hAnsi="Arial" w:cs="Arial"/>
                <w:color w:val="000000"/>
                <w:sz w:val="20"/>
                <w:szCs w:val="20"/>
              </w:rPr>
              <w:fldChar w:fldCharType="separate"/>
            </w:r>
            <w:r w:rsidR="00952560" w:rsidRPr="00952560">
              <w:rPr>
                <w:rFonts w:ascii="Arial" w:eastAsia="Times New Roman" w:hAnsi="Arial" w:cs="Arial"/>
                <w:color w:val="000000"/>
                <w:sz w:val="20"/>
                <w:szCs w:val="20"/>
              </w:rPr>
              <w:t xml:space="preserve">ENKELVOUDIG </w:t>
            </w:r>
            <w:r w:rsidRPr="00952560">
              <w:rPr>
                <w:rFonts w:ascii="Arial" w:eastAsia="Times New Roman" w:hAnsi="Arial" w:cs="Arial"/>
                <w:color w:val="000000"/>
                <w:sz w:val="20"/>
                <w:szCs w:val="20"/>
              </w:rPr>
              <w:fldChar w:fldCharType="end"/>
            </w:r>
            <w:r w:rsidR="00952560">
              <w:rPr>
                <w:rFonts w:ascii="Arial" w:hAnsi="Arial" w:cs="Arial"/>
                <w:sz w:val="20"/>
                <w:szCs w:val="20"/>
                <w:lang w:val="en-AU"/>
              </w:rPr>
              <w:t xml:space="preserve"> INFORMATIEOBJECT</w:t>
            </w:r>
            <w:r w:rsidR="00952560" w:rsidRPr="00952560">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14:paraId="767B7C75"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bl>
    <w:p w14:paraId="31014BBF" w14:textId="77777777" w:rsidR="00952560" w:rsidRDefault="00952560" w:rsidP="0038425A">
      <w:pPr>
        <w:rPr>
          <w:noProof/>
        </w:rPr>
      </w:pPr>
    </w:p>
    <w:p w14:paraId="19C3AABE" w14:textId="77777777" w:rsidR="003616C8" w:rsidRDefault="003616C8" w:rsidP="003616C8">
      <w:pPr>
        <w:pStyle w:val="Kop2"/>
        <w:rPr>
          <w:noProof/>
        </w:rPr>
      </w:pPr>
      <w:bookmarkStart w:id="2692" w:name="_Toc493816600"/>
      <w:bookmarkStart w:id="2693" w:name="_Toc493816710"/>
      <w:r>
        <w:rPr>
          <w:noProof/>
        </w:rPr>
        <w:t>STATUSTYPE</w:t>
      </w:r>
      <w:bookmarkEnd w:id="2692"/>
      <w:bookmarkEnd w:id="2693"/>
    </w:p>
    <w:p w14:paraId="0279F206" w14:textId="77777777" w:rsidR="006B01A0" w:rsidRPr="00DD0F4F" w:rsidRDefault="006B01A0" w:rsidP="006B01A0">
      <w:pPr>
        <w:rPr>
          <w:lang w:val="nl-NL"/>
        </w:rPr>
      </w:pPr>
      <w:r w:rsidRPr="00DD0F4F">
        <w:rPr>
          <w:lang w:val="nl-NL"/>
        </w:rPr>
        <w:t xml:space="preserve">In deze paragraaf benoemen we de wijzigingen op het objecttype </w:t>
      </w:r>
      <w:r>
        <w:rPr>
          <w:lang w:val="nl-NL"/>
        </w:rPr>
        <w:t>STATUSTYPE</w:t>
      </w:r>
      <w:r w:rsidRPr="00DD0F4F">
        <w:rPr>
          <w:lang w:val="nl-NL"/>
        </w:rPr>
        <w:t xml:space="preserve">. De consequenties hiervan op het niveau van het objecttype specificeren we hieronder. De consequenties voor de attribuut- en relatiesoorten specificeren we in de volgende paragrafen, bij de beschrijvingen van de wijzigingen.  </w:t>
      </w:r>
    </w:p>
    <w:tbl>
      <w:tblPr>
        <w:tblW w:w="0" w:type="auto"/>
        <w:tblLayout w:type="fixed"/>
        <w:tblCellMar>
          <w:top w:w="113" w:type="dxa"/>
        </w:tblCellMar>
        <w:tblLook w:val="0000" w:firstRow="0" w:lastRow="0" w:firstColumn="0" w:lastColumn="0" w:noHBand="0" w:noVBand="0"/>
      </w:tblPr>
      <w:tblGrid>
        <w:gridCol w:w="2573"/>
        <w:gridCol w:w="6355"/>
      </w:tblGrid>
      <w:tr w:rsidR="006B01A0" w14:paraId="5365B4A2" w14:textId="77777777" w:rsidTr="006B01A0">
        <w:trPr>
          <w:cantSplit/>
        </w:trPr>
        <w:tc>
          <w:tcPr>
            <w:tcW w:w="2573" w:type="dxa"/>
            <w:tcBorders>
              <w:top w:val="single" w:sz="4" w:space="0" w:color="auto"/>
            </w:tcBorders>
            <w:shd w:val="clear" w:color="auto" w:fill="auto"/>
          </w:tcPr>
          <w:p w14:paraId="1B469019"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Naam objecttype</w:t>
            </w:r>
          </w:p>
        </w:tc>
        <w:tc>
          <w:tcPr>
            <w:tcW w:w="6355" w:type="dxa"/>
            <w:tcBorders>
              <w:top w:val="single" w:sz="4" w:space="0" w:color="auto"/>
            </w:tcBorders>
            <w:shd w:val="clear" w:color="auto" w:fill="auto"/>
          </w:tcPr>
          <w:p w14:paraId="7D12C03C"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STATUSTYPE</w:t>
            </w:r>
          </w:p>
        </w:tc>
      </w:tr>
      <w:tr w:rsidR="006B01A0" w14:paraId="4DE39C2F" w14:textId="77777777" w:rsidTr="00A044C0">
        <w:trPr>
          <w:cantSplit/>
        </w:trPr>
        <w:tc>
          <w:tcPr>
            <w:tcW w:w="2573" w:type="dxa"/>
            <w:shd w:val="clear" w:color="auto" w:fill="auto"/>
          </w:tcPr>
          <w:p w14:paraId="7FCF87FC"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Mnemonic objecttype</w:t>
            </w:r>
          </w:p>
        </w:tc>
        <w:tc>
          <w:tcPr>
            <w:tcW w:w="6355" w:type="dxa"/>
            <w:shd w:val="clear" w:color="auto" w:fill="auto"/>
          </w:tcPr>
          <w:p w14:paraId="57A0C648"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STT</w:t>
            </w:r>
          </w:p>
        </w:tc>
      </w:tr>
      <w:tr w:rsidR="006B01A0" w14:paraId="2F65E928" w14:textId="77777777" w:rsidTr="00A044C0">
        <w:trPr>
          <w:cantSplit/>
        </w:trPr>
        <w:tc>
          <w:tcPr>
            <w:tcW w:w="2573" w:type="dxa"/>
            <w:shd w:val="clear" w:color="auto" w:fill="auto"/>
          </w:tcPr>
          <w:p w14:paraId="2FEBA3B9"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Herkomst objecttype</w:t>
            </w:r>
          </w:p>
        </w:tc>
        <w:tc>
          <w:tcPr>
            <w:tcW w:w="6355" w:type="dxa"/>
            <w:shd w:val="clear" w:color="auto" w:fill="auto"/>
          </w:tcPr>
          <w:p w14:paraId="7DF4B237"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KING</w:t>
            </w:r>
          </w:p>
        </w:tc>
      </w:tr>
      <w:tr w:rsidR="006B01A0" w:rsidRPr="00AE6939" w14:paraId="1E2C8F4E" w14:textId="77777777" w:rsidTr="00A044C0">
        <w:trPr>
          <w:cantSplit/>
        </w:trPr>
        <w:tc>
          <w:tcPr>
            <w:tcW w:w="2573" w:type="dxa"/>
            <w:shd w:val="clear" w:color="auto" w:fill="auto"/>
          </w:tcPr>
          <w:p w14:paraId="73AE8310"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Definitie objecttype</w:t>
            </w:r>
          </w:p>
        </w:tc>
        <w:tc>
          <w:tcPr>
            <w:tcW w:w="6355" w:type="dxa"/>
            <w:shd w:val="clear" w:color="auto" w:fill="auto"/>
          </w:tcPr>
          <w:p w14:paraId="08E6ED5C"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Generieke aanduiding van de aard van een STATUS</w:t>
            </w:r>
          </w:p>
        </w:tc>
      </w:tr>
      <w:tr w:rsidR="006B01A0" w14:paraId="747E473F" w14:textId="77777777" w:rsidTr="00A044C0">
        <w:trPr>
          <w:cantSplit/>
        </w:trPr>
        <w:tc>
          <w:tcPr>
            <w:tcW w:w="2573" w:type="dxa"/>
            <w:shd w:val="clear" w:color="auto" w:fill="auto"/>
          </w:tcPr>
          <w:p w14:paraId="2E82759C"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Herkomst definitie objecttype</w:t>
            </w:r>
          </w:p>
        </w:tc>
        <w:tc>
          <w:tcPr>
            <w:tcW w:w="6355" w:type="dxa"/>
            <w:shd w:val="clear" w:color="auto" w:fill="auto"/>
          </w:tcPr>
          <w:p w14:paraId="5DE6A614"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KING</w:t>
            </w:r>
          </w:p>
        </w:tc>
      </w:tr>
      <w:tr w:rsidR="006B01A0" w14:paraId="31575DFC" w14:textId="77777777" w:rsidTr="00A044C0">
        <w:trPr>
          <w:cantSplit/>
        </w:trPr>
        <w:tc>
          <w:tcPr>
            <w:tcW w:w="2573" w:type="dxa"/>
            <w:shd w:val="clear" w:color="auto" w:fill="auto"/>
          </w:tcPr>
          <w:p w14:paraId="2B803100"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Datum opname objecttype</w:t>
            </w:r>
          </w:p>
        </w:tc>
        <w:tc>
          <w:tcPr>
            <w:tcW w:w="6355" w:type="dxa"/>
            <w:shd w:val="clear" w:color="auto" w:fill="auto"/>
          </w:tcPr>
          <w:p w14:paraId="6FE4A33D"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1 juni 2008</w:t>
            </w:r>
          </w:p>
        </w:tc>
      </w:tr>
      <w:tr w:rsidR="006B01A0" w:rsidRPr="00AE6939" w14:paraId="4F2422AF" w14:textId="77777777" w:rsidTr="00A044C0">
        <w:trPr>
          <w:cantSplit/>
        </w:trPr>
        <w:tc>
          <w:tcPr>
            <w:tcW w:w="2573" w:type="dxa"/>
            <w:shd w:val="clear" w:color="auto" w:fill="auto"/>
          </w:tcPr>
          <w:p w14:paraId="7FBD6C14"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Toelichting objecttype</w:t>
            </w:r>
          </w:p>
        </w:tc>
        <w:tc>
          <w:tcPr>
            <w:tcW w:w="6355" w:type="dxa"/>
            <w:shd w:val="clear" w:color="auto" w:fill="auto"/>
          </w:tcPr>
          <w:p w14:paraId="20E82BCF"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Zaken van eenzelfde zaaktype doorlopen alle dezelfde statussen, tenzij de zaak voortijdig beeindigd wordt. Met STATUSTYPE worden deze statussen benoemd bij het desbetreffende zaaktype. </w:t>
            </w:r>
          </w:p>
          <w:p w14:paraId="05E57773"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De attribuutsoort ‘Doorlooptijd status’ is niet bedoeld om daarmee voor een individuele zaak de statussen te plannen maar om geïnteresseerden informatie te verschaffen over de termijn waarop normaliter een volgende status bereikt wordt.  </w:t>
            </w:r>
          </w:p>
        </w:tc>
      </w:tr>
      <w:tr w:rsidR="006B01A0" w:rsidRPr="00AE6939" w14:paraId="355C3264" w14:textId="77777777" w:rsidTr="00A044C0">
        <w:trPr>
          <w:cantSplit/>
        </w:trPr>
        <w:tc>
          <w:tcPr>
            <w:tcW w:w="2573" w:type="dxa"/>
            <w:shd w:val="clear" w:color="auto" w:fill="auto"/>
          </w:tcPr>
          <w:p w14:paraId="38537E59"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Unieke aanduiding objecttype</w:t>
            </w:r>
          </w:p>
        </w:tc>
        <w:tc>
          <w:tcPr>
            <w:tcW w:w="6355" w:type="dxa"/>
            <w:shd w:val="clear" w:color="auto" w:fill="auto"/>
          </w:tcPr>
          <w:p w14:paraId="7622EFF3"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Combinatie van de unieke aanduiding van het gerelateerde ZAAKTYPE met het Statustypevolgnummer</w:t>
            </w:r>
          </w:p>
        </w:tc>
      </w:tr>
      <w:tr w:rsidR="006B01A0" w14:paraId="678B92E2" w14:textId="77777777" w:rsidTr="00A044C0">
        <w:trPr>
          <w:cantSplit/>
        </w:trPr>
        <w:tc>
          <w:tcPr>
            <w:tcW w:w="2573" w:type="dxa"/>
            <w:shd w:val="clear" w:color="auto" w:fill="auto"/>
          </w:tcPr>
          <w:p w14:paraId="2D05FC92"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Populatie objecttype</w:t>
            </w:r>
          </w:p>
        </w:tc>
        <w:tc>
          <w:tcPr>
            <w:tcW w:w="6355" w:type="dxa"/>
            <w:shd w:val="clear" w:color="auto" w:fill="auto"/>
          </w:tcPr>
          <w:p w14:paraId="59B74980"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p>
        </w:tc>
      </w:tr>
      <w:tr w:rsidR="006B01A0" w14:paraId="69172560" w14:textId="77777777" w:rsidTr="00A044C0">
        <w:trPr>
          <w:cantSplit/>
        </w:trPr>
        <w:tc>
          <w:tcPr>
            <w:tcW w:w="2573" w:type="dxa"/>
            <w:shd w:val="clear" w:color="auto" w:fill="auto"/>
          </w:tcPr>
          <w:p w14:paraId="708ECAB4"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Kwaliteitsbegrip objecttype</w:t>
            </w:r>
          </w:p>
        </w:tc>
        <w:tc>
          <w:tcPr>
            <w:tcW w:w="6355" w:type="dxa"/>
            <w:shd w:val="clear" w:color="auto" w:fill="auto"/>
          </w:tcPr>
          <w:p w14:paraId="31035D18"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p>
        </w:tc>
      </w:tr>
      <w:tr w:rsidR="006B01A0" w:rsidRPr="00AE6939" w14:paraId="6534C883" w14:textId="77777777" w:rsidTr="006B01A0">
        <w:tc>
          <w:tcPr>
            <w:tcW w:w="2573" w:type="dxa"/>
            <w:shd w:val="clear" w:color="auto" w:fill="auto"/>
          </w:tcPr>
          <w:p w14:paraId="3801D4E7"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Overzicht attributen</w:t>
            </w:r>
          </w:p>
        </w:tc>
        <w:tc>
          <w:tcPr>
            <w:tcW w:w="6355" w:type="dxa"/>
            <w:shd w:val="clear" w:color="auto" w:fill="auto"/>
          </w:tcPr>
          <w:p w14:paraId="39517384"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Code</w:t>
            </w:r>
            <w:r w:rsidRPr="005561F3">
              <w:rPr>
                <w:rFonts w:ascii="Arial" w:eastAsia="Times New Roman" w:hAnsi="Arial" w:cs="Arial"/>
                <w:color w:val="000000"/>
                <w:sz w:val="20"/>
                <w:szCs w:val="20"/>
                <w:lang w:val="nl-NL"/>
              </w:rPr>
              <w:tab/>
              <w:t>Gegevensnaam</w:t>
            </w:r>
            <w:r w:rsidRPr="005561F3">
              <w:rPr>
                <w:rFonts w:ascii="Arial" w:eastAsia="Times New Roman" w:hAnsi="Arial" w:cs="Arial"/>
                <w:color w:val="000000"/>
                <w:sz w:val="20"/>
                <w:szCs w:val="20"/>
                <w:lang w:val="nl-NL"/>
              </w:rPr>
              <w:tab/>
            </w:r>
            <w:r w:rsidR="00946F5C" w:rsidRPr="005561F3">
              <w:rPr>
                <w:rFonts w:ascii="Arial" w:eastAsia="Times New Roman" w:hAnsi="Arial" w:cs="Arial"/>
                <w:color w:val="000000"/>
                <w:sz w:val="20"/>
                <w:szCs w:val="20"/>
                <w:lang w:val="nl-NL"/>
              </w:rPr>
              <w:tab/>
            </w:r>
            <w:r w:rsidR="00946F5C" w:rsidRPr="005561F3">
              <w:rPr>
                <w:rFonts w:ascii="Arial" w:eastAsia="Times New Roman" w:hAnsi="Arial" w:cs="Arial"/>
                <w:color w:val="000000"/>
                <w:sz w:val="20"/>
                <w:szCs w:val="20"/>
                <w:lang w:val="nl-NL"/>
              </w:rPr>
              <w:tab/>
            </w:r>
            <w:r w:rsidR="00946F5C"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Herkomst</w:t>
            </w:r>
          </w:p>
          <w:p w14:paraId="04C96161"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0002</w:t>
            </w:r>
            <w:r w:rsidRPr="005561F3">
              <w:rPr>
                <w:rFonts w:ascii="Arial" w:eastAsia="Times New Roman" w:hAnsi="Arial" w:cs="Arial"/>
                <w:color w:val="000000"/>
                <w:sz w:val="20"/>
                <w:szCs w:val="20"/>
                <w:lang w:val="nl-NL"/>
              </w:rPr>
              <w:tab/>
              <w:t>Statustype-omschrijving</w:t>
            </w:r>
            <w:r w:rsidRPr="005561F3">
              <w:rPr>
                <w:rFonts w:ascii="Arial" w:eastAsia="Times New Roman" w:hAnsi="Arial" w:cs="Arial"/>
                <w:color w:val="000000"/>
                <w:sz w:val="20"/>
                <w:szCs w:val="20"/>
                <w:lang w:val="nl-NL"/>
              </w:rPr>
              <w:tab/>
            </w:r>
            <w:r w:rsidR="00946F5C" w:rsidRPr="005561F3">
              <w:rPr>
                <w:rFonts w:ascii="Arial" w:eastAsia="Times New Roman" w:hAnsi="Arial" w:cs="Arial"/>
                <w:color w:val="000000"/>
                <w:sz w:val="20"/>
                <w:szCs w:val="20"/>
                <w:lang w:val="nl-NL"/>
              </w:rPr>
              <w:tab/>
            </w:r>
            <w:r w:rsidR="00946F5C"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GFO Zaken</w:t>
            </w:r>
          </w:p>
          <w:p w14:paraId="3CA97239"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0001</w:t>
            </w:r>
            <w:r w:rsidRPr="005561F3">
              <w:rPr>
                <w:rFonts w:ascii="Arial" w:eastAsia="Times New Roman" w:hAnsi="Arial" w:cs="Arial"/>
                <w:color w:val="000000"/>
                <w:sz w:val="20"/>
                <w:szCs w:val="20"/>
                <w:lang w:val="nl-NL"/>
              </w:rPr>
              <w:tab/>
              <w:t>Statustypevolgnummer</w:t>
            </w:r>
            <w:r w:rsidRPr="005561F3">
              <w:rPr>
                <w:rFonts w:ascii="Arial" w:eastAsia="Times New Roman" w:hAnsi="Arial" w:cs="Arial"/>
                <w:color w:val="000000"/>
                <w:sz w:val="20"/>
                <w:szCs w:val="20"/>
                <w:lang w:val="nl-NL"/>
              </w:rPr>
              <w:tab/>
            </w:r>
            <w:r w:rsidR="00946F5C" w:rsidRPr="005561F3">
              <w:rPr>
                <w:rFonts w:ascii="Arial" w:eastAsia="Times New Roman" w:hAnsi="Arial" w:cs="Arial"/>
                <w:color w:val="000000"/>
                <w:sz w:val="20"/>
                <w:szCs w:val="20"/>
                <w:lang w:val="nl-NL"/>
              </w:rPr>
              <w:tab/>
            </w:r>
            <w:r w:rsidR="00946F5C"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GFO Zaken</w:t>
            </w:r>
          </w:p>
          <w:p w14:paraId="4B8FC016"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b/>
              <w:t>Doorlooptijd status</w:t>
            </w:r>
            <w:r w:rsidRPr="005561F3">
              <w:rPr>
                <w:rFonts w:ascii="Arial" w:eastAsia="Times New Roman" w:hAnsi="Arial" w:cs="Arial"/>
                <w:color w:val="000000"/>
                <w:sz w:val="20"/>
                <w:szCs w:val="20"/>
                <w:lang w:val="nl-NL"/>
              </w:rPr>
              <w:tab/>
            </w:r>
            <w:r w:rsidR="00946F5C" w:rsidRPr="005561F3">
              <w:rPr>
                <w:rFonts w:ascii="Arial" w:eastAsia="Times New Roman" w:hAnsi="Arial" w:cs="Arial"/>
                <w:color w:val="000000"/>
                <w:sz w:val="20"/>
                <w:szCs w:val="20"/>
                <w:lang w:val="nl-NL"/>
              </w:rPr>
              <w:tab/>
            </w:r>
            <w:r w:rsidR="00946F5C"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KING</w:t>
            </w:r>
          </w:p>
          <w:p w14:paraId="64C8DB7D" w14:textId="77777777" w:rsidR="00946F5C" w:rsidRPr="005561F3" w:rsidRDefault="00946F5C"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b/>
            </w:r>
            <w:r w:rsidR="005C5A75" w:rsidRPr="005561F3">
              <w:rPr>
                <w:rFonts w:ascii="Arial" w:eastAsia="Times New Roman" w:hAnsi="Arial" w:cs="Arial"/>
                <w:color w:val="000000"/>
                <w:sz w:val="20"/>
                <w:szCs w:val="20"/>
                <w:lang w:val="nl-NL"/>
              </w:rPr>
              <w:t>- Periodeduur</w:t>
            </w:r>
            <w:r w:rsidR="005C5A75"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ZTC</w:t>
            </w:r>
          </w:p>
          <w:p w14:paraId="08993FE7" w14:textId="77777777" w:rsidR="005C5A75" w:rsidRPr="005561F3" w:rsidRDefault="005C5A75"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b/>
              <w:t>- Periode-eenheid</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ZTC</w:t>
            </w:r>
          </w:p>
          <w:p w14:paraId="7A352D33"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b/>
              <w:t>Statustype-omschrijving generiek</w:t>
            </w:r>
            <w:r w:rsidRPr="005561F3">
              <w:rPr>
                <w:rFonts w:ascii="Arial" w:eastAsia="Times New Roman" w:hAnsi="Arial" w:cs="Arial"/>
                <w:color w:val="000000"/>
                <w:sz w:val="20"/>
                <w:szCs w:val="20"/>
                <w:lang w:val="nl-NL"/>
              </w:rPr>
              <w:tab/>
              <w:t>KING</w:t>
            </w:r>
          </w:p>
          <w:p w14:paraId="6513E4C7"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b/>
              <w:t>Datum begin geldigheid statustype</w:t>
            </w:r>
            <w:r w:rsidRPr="005561F3">
              <w:rPr>
                <w:rFonts w:ascii="Arial" w:eastAsia="Times New Roman" w:hAnsi="Arial" w:cs="Arial"/>
                <w:color w:val="000000"/>
                <w:sz w:val="20"/>
                <w:szCs w:val="20"/>
                <w:lang w:val="nl-NL"/>
              </w:rPr>
              <w:tab/>
              <w:t>KING</w:t>
            </w:r>
          </w:p>
          <w:p w14:paraId="473C8BD2"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lastRenderedPageBreak/>
              <w:tab/>
              <w:t>Datum einde geldigheid statustype</w:t>
            </w:r>
            <w:r w:rsidRPr="005561F3">
              <w:rPr>
                <w:rFonts w:ascii="Arial" w:eastAsia="Times New Roman" w:hAnsi="Arial" w:cs="Arial"/>
                <w:color w:val="000000"/>
                <w:sz w:val="20"/>
                <w:szCs w:val="20"/>
                <w:lang w:val="nl-NL"/>
              </w:rPr>
              <w:tab/>
              <w:t>KING</w:t>
            </w:r>
          </w:p>
          <w:p w14:paraId="78CCD5D8"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p>
        </w:tc>
      </w:tr>
      <w:tr w:rsidR="006B01A0" w14:paraId="24A24571" w14:textId="77777777" w:rsidTr="006B01A0">
        <w:tc>
          <w:tcPr>
            <w:tcW w:w="2573" w:type="dxa"/>
            <w:tcBorders>
              <w:bottom w:val="single" w:sz="4" w:space="0" w:color="auto"/>
            </w:tcBorders>
            <w:shd w:val="clear" w:color="auto" w:fill="auto"/>
          </w:tcPr>
          <w:p w14:paraId="34FD2BF9"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lastRenderedPageBreak/>
              <w:t>Overzicht relaties</w:t>
            </w:r>
          </w:p>
        </w:tc>
        <w:tc>
          <w:tcPr>
            <w:tcW w:w="6355" w:type="dxa"/>
            <w:tcBorders>
              <w:bottom w:val="single" w:sz="4" w:space="0" w:color="auto"/>
            </w:tcBorders>
            <w:shd w:val="clear" w:color="auto" w:fill="auto"/>
          </w:tcPr>
          <w:p w14:paraId="6F8CB5E3"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Relatienaam incl. gerelateerd objecttype</w:t>
            </w:r>
            <w:r w:rsidRPr="005561F3">
              <w:rPr>
                <w:rFonts w:ascii="Arial" w:eastAsia="Times New Roman" w:hAnsi="Arial" w:cs="Arial"/>
                <w:color w:val="000000"/>
                <w:sz w:val="20"/>
                <w:szCs w:val="20"/>
                <w:lang w:val="nl-NL"/>
              </w:rPr>
              <w:tab/>
              <w:t>Herkomst</w:t>
            </w:r>
          </w:p>
          <w:p w14:paraId="042ABBC8"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heeft STATUSsen</w:t>
            </w:r>
            <w:r w:rsidRPr="005561F3">
              <w:rPr>
                <w:rFonts w:ascii="Arial" w:eastAsia="Times New Roman" w:hAnsi="Arial" w:cs="Arial"/>
                <w:color w:val="000000"/>
                <w:sz w:val="20"/>
                <w:szCs w:val="20"/>
                <w:lang w:val="nl-NL"/>
              </w:rPr>
              <w:tab/>
              <w:t>KING</w:t>
            </w:r>
          </w:p>
          <w:p w14:paraId="767293F0"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is van ZAAKTYPE</w:t>
            </w:r>
            <w:r w:rsidRPr="006B01A0">
              <w:rPr>
                <w:rFonts w:ascii="Arial" w:eastAsia="Times New Roman" w:hAnsi="Arial" w:cs="Arial"/>
                <w:color w:val="000000"/>
                <w:sz w:val="20"/>
                <w:szCs w:val="20"/>
              </w:rPr>
              <w:tab/>
              <w:t>KING</w:t>
            </w:r>
          </w:p>
        </w:tc>
      </w:tr>
    </w:tbl>
    <w:p w14:paraId="004EBF38" w14:textId="77777777" w:rsidR="006B01A0" w:rsidRDefault="006B01A0" w:rsidP="006B01A0">
      <w:pPr>
        <w:spacing w:before="120"/>
        <w:rPr>
          <w:lang w:val="nl-NL"/>
        </w:rPr>
      </w:pPr>
      <w:r w:rsidRPr="0047625A">
        <w:rPr>
          <w:lang w:val="nl-NL"/>
        </w:rPr>
        <w:t xml:space="preserve">Zie </w:t>
      </w:r>
      <w:r>
        <w:rPr>
          <w:lang w:val="nl-NL"/>
        </w:rPr>
        <w:t>het</w:t>
      </w:r>
      <w:r w:rsidRPr="0047625A">
        <w:rPr>
          <w:lang w:val="nl-NL"/>
        </w:rPr>
        <w:t xml:space="preserve"> </w:t>
      </w:r>
      <w:r>
        <w:rPr>
          <w:lang w:val="nl-NL"/>
        </w:rPr>
        <w:t>Im</w:t>
      </w:r>
      <w:r w:rsidRPr="0047625A">
        <w:rPr>
          <w:lang w:val="nl-NL"/>
        </w:rPr>
        <w:t>ZTC voor beschrijving van het object.</w:t>
      </w:r>
    </w:p>
    <w:p w14:paraId="680A7F8A" w14:textId="77777777" w:rsidR="006B01A0" w:rsidRPr="00862276" w:rsidRDefault="006B01A0" w:rsidP="006B01A0">
      <w:pPr>
        <w:pStyle w:val="Kop3"/>
        <w:rPr>
          <w:noProof/>
        </w:rPr>
      </w:pPr>
      <w:bookmarkStart w:id="2694" w:name="_Toc493816601"/>
      <w:bookmarkStart w:id="2695" w:name="_Toc493816711"/>
      <w:r w:rsidRPr="00862276">
        <w:rPr>
          <w:noProof/>
        </w:rPr>
        <w:t>Unieke aanduiding</w:t>
      </w:r>
      <w:bookmarkEnd w:id="2694"/>
      <w:bookmarkEnd w:id="2695"/>
    </w:p>
    <w:p w14:paraId="75CBB3D0" w14:textId="77777777" w:rsidR="006B01A0" w:rsidRDefault="006B01A0" w:rsidP="006B01A0">
      <w:pPr>
        <w:rPr>
          <w:lang w:val="nl-NL"/>
        </w:rPr>
      </w:pPr>
      <w:r w:rsidRPr="00DD0F4F">
        <w:rPr>
          <w:lang w:val="nl-NL"/>
        </w:rPr>
        <w:t>De unieke aanduiding van een STATUSTYPE wordt gevormd door de unieke aanduiding van het gerelateerde ZAAKTYPE i.c.m. het Statustypevolgnummer. Dit blijft zo. Qua specificatie verandert er dus niets. Wel verandert de unieke aanduiding van STATUSTYPE inhoudelijk omdat de unieke aanduiding van ZAAKTYPE gewijzigd is. Deze gaat bestaan uit de combinatie van Domein (een afkorting waarmee wordt aangegeven voor welk domein in de CATALOGUS ZAAKTYPEn zijn uitgewerkt), RSIN (het door een kamer toegekend uniek nummer voor de INGESCHREVEN NIET-NATUURLIJK PERSOON die de eigenaar is van de CATALOGUS) en Zaaktype-identificatie.</w:t>
      </w:r>
    </w:p>
    <w:p w14:paraId="22BE2342" w14:textId="77777777" w:rsidR="006B01A0" w:rsidRDefault="006B01A0" w:rsidP="006B01A0">
      <w:pPr>
        <w:rPr>
          <w:lang w:val="nl-NL"/>
        </w:rPr>
      </w:pPr>
      <w:r w:rsidRPr="0047625A">
        <w:rPr>
          <w:lang w:val="nl-NL"/>
        </w:rPr>
        <w:t xml:space="preserve">Zie </w:t>
      </w:r>
      <w:r>
        <w:rPr>
          <w:lang w:val="nl-NL"/>
        </w:rPr>
        <w:t>het Im</w:t>
      </w:r>
      <w:r w:rsidRPr="0047625A">
        <w:rPr>
          <w:lang w:val="nl-NL"/>
        </w:rPr>
        <w:t xml:space="preserve"> ZTC voor beschrijving van de attributen.</w:t>
      </w:r>
    </w:p>
    <w:p w14:paraId="735B55A5" w14:textId="77777777" w:rsidR="006B01A0" w:rsidRPr="00862276" w:rsidRDefault="006B01A0" w:rsidP="006B01A0">
      <w:pPr>
        <w:pStyle w:val="Kop3"/>
        <w:rPr>
          <w:noProof/>
        </w:rPr>
      </w:pPr>
      <w:bookmarkStart w:id="2696" w:name="_Toc493816602"/>
      <w:bookmarkStart w:id="2697" w:name="_Toc493816712"/>
      <w:r w:rsidRPr="00862276">
        <w:rPr>
          <w:noProof/>
        </w:rPr>
        <w:t>Termijnen</w:t>
      </w:r>
      <w:bookmarkEnd w:id="2696"/>
      <w:bookmarkEnd w:id="2697"/>
    </w:p>
    <w:p w14:paraId="11F17D66" w14:textId="77777777" w:rsidR="006B01A0" w:rsidRDefault="006B01A0" w:rsidP="006B01A0">
      <w:pPr>
        <w:rPr>
          <w:lang w:val="nl-NL"/>
        </w:rPr>
      </w:pPr>
      <w:r w:rsidRPr="00862276">
        <w:rPr>
          <w:lang w:val="nl-NL"/>
        </w:rPr>
        <w:t>Zowel in het RGBZ als in het ImZTC komen attributen voor waarmee de tijdsduur van een termijn aangegeven kan worden: 'Doorlooptijd status'</w:t>
      </w:r>
      <w:r>
        <w:rPr>
          <w:lang w:val="nl-NL"/>
        </w:rPr>
        <w:t xml:space="preserve"> bij Statustype (en </w:t>
      </w:r>
      <w:r w:rsidRPr="00862276">
        <w:rPr>
          <w:lang w:val="nl-NL"/>
        </w:rPr>
        <w:t>'Doorlooptijd behandeling' en 'Servicenorm behandeling' bij het Zaaktype</w:t>
      </w:r>
      <w:r>
        <w:rPr>
          <w:lang w:val="nl-NL"/>
        </w:rPr>
        <w:t>)</w:t>
      </w:r>
      <w:r w:rsidRPr="00862276">
        <w:rPr>
          <w:lang w:val="nl-NL"/>
        </w:rPr>
        <w:t xml:space="preserve">. In RGBZ 1.0 (anno 2010) zijn deze termijnen gesteld in werkbare dagen. In het ImZTC (anno 2013) zijn deze gesteld in kalenderdagen. De reden </w:t>
      </w:r>
      <w:r>
        <w:rPr>
          <w:lang w:val="nl-NL"/>
        </w:rPr>
        <w:t>voor het doorvoeren van</w:t>
      </w:r>
      <w:r w:rsidRPr="00862276">
        <w:rPr>
          <w:lang w:val="nl-NL"/>
        </w:rPr>
        <w:t xml:space="preserve"> deze wijziging (t.o.v. het RGBZ 1.0) </w:t>
      </w:r>
      <w:r>
        <w:rPr>
          <w:lang w:val="nl-NL"/>
        </w:rPr>
        <w:t>wa</w:t>
      </w:r>
      <w:r w:rsidRPr="00862276">
        <w:rPr>
          <w:lang w:val="nl-NL"/>
        </w:rPr>
        <w:t xml:space="preserve">s </w:t>
      </w:r>
      <w:r>
        <w:rPr>
          <w:lang w:val="nl-NL"/>
        </w:rPr>
        <w:t xml:space="preserve">gelegen in </w:t>
      </w:r>
      <w:r w:rsidRPr="00862276">
        <w:rPr>
          <w:lang w:val="nl-NL"/>
        </w:rPr>
        <w:t xml:space="preserve">de AWB </w:t>
      </w:r>
      <w:r>
        <w:rPr>
          <w:lang w:val="nl-NL"/>
        </w:rPr>
        <w:t xml:space="preserve">(Algemene Wet Bestuursrecht) </w:t>
      </w:r>
      <w:r w:rsidRPr="00862276">
        <w:rPr>
          <w:lang w:val="nl-NL"/>
        </w:rPr>
        <w:t xml:space="preserve">waar men het bijvoorbeeld heeft over een termijn van 6 weken (of 42 dagen). </w:t>
      </w:r>
      <w:r>
        <w:rPr>
          <w:lang w:val="nl-NL"/>
        </w:rPr>
        <w:t>In de praktijk blijkt evenwel een</w:t>
      </w:r>
      <w:r w:rsidRPr="00862276">
        <w:rPr>
          <w:lang w:val="nl-NL"/>
        </w:rPr>
        <w:t xml:space="preserve"> behoefte om een doorlooptijd (ook) in werkbare dagen te kunnen specificeren. </w:t>
      </w:r>
      <w:r>
        <w:rPr>
          <w:lang w:val="nl-NL"/>
        </w:rPr>
        <w:t>Hiervan is sprake in bepaalde specifieke wetgeving, zoals de Wet op de lijkbezorging. Om beide varianten te kunnen ondersteunen is het noodzakelijk om van een termijn</w:t>
      </w:r>
      <w:r w:rsidRPr="00862276">
        <w:rPr>
          <w:lang w:val="nl-NL"/>
        </w:rPr>
        <w:t xml:space="preserve"> aan te kunnen geven wat de eenheid </w:t>
      </w:r>
      <w:r>
        <w:rPr>
          <w:lang w:val="nl-NL"/>
        </w:rPr>
        <w:t xml:space="preserve">daarvan </w:t>
      </w:r>
      <w:r w:rsidRPr="00862276">
        <w:rPr>
          <w:lang w:val="nl-NL"/>
        </w:rPr>
        <w:t xml:space="preserve">is: werkdagen, kalenderdagen, </w:t>
      </w:r>
      <w:r w:rsidR="00BC2154">
        <w:rPr>
          <w:lang w:val="nl-NL"/>
        </w:rPr>
        <w:t xml:space="preserve">weken, </w:t>
      </w:r>
      <w:r w:rsidRPr="00862276">
        <w:rPr>
          <w:lang w:val="nl-NL"/>
        </w:rPr>
        <w:t xml:space="preserve">maanden of jaren. </w:t>
      </w:r>
      <w:r>
        <w:rPr>
          <w:lang w:val="nl-NL"/>
        </w:rPr>
        <w:t>Dit betekent de toevoeging van een eenheid-attribuut bij elk termijn-attribuut</w:t>
      </w:r>
      <w:r w:rsidR="00D9252C">
        <w:rPr>
          <w:lang w:val="nl-NL"/>
        </w:rPr>
        <w:t xml:space="preserve"> en het onderbrengen van beide attribuutsoorten in een groepattribuutsoort</w:t>
      </w:r>
      <w:r w:rsidRPr="00862276">
        <w:rPr>
          <w:lang w:val="nl-NL"/>
        </w:rPr>
        <w:t>.</w:t>
      </w:r>
    </w:p>
    <w:p w14:paraId="78647F9A" w14:textId="263589E2" w:rsidR="005C5A75" w:rsidRPr="005C5A75" w:rsidRDefault="005C5A75" w:rsidP="005C5A75">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5C5A75">
        <w:rPr>
          <w:rFonts w:ascii="Arial" w:eastAsia="Times New Roman" w:hAnsi="Arial" w:cs="Arial"/>
          <w:b/>
          <w:bCs/>
          <w:color w:val="004080"/>
          <w:sz w:val="24"/>
          <w:szCs w:val="24"/>
        </w:rPr>
        <w:t>«</w:t>
      </w:r>
      <w:r>
        <w:rPr>
          <w:rFonts w:ascii="Arial" w:eastAsia="Times New Roman" w:hAnsi="Arial" w:cs="Arial"/>
          <w:b/>
          <w:bCs/>
          <w:color w:val="004080"/>
          <w:sz w:val="24"/>
          <w:szCs w:val="24"/>
        </w:rPr>
        <w:t>Groepa</w:t>
      </w:r>
      <w:r w:rsidRPr="005C5A75">
        <w:rPr>
          <w:rFonts w:ascii="Arial" w:eastAsia="Times New Roman" w:hAnsi="Arial" w:cs="Arial"/>
          <w:b/>
          <w:bCs/>
          <w:color w:val="004080"/>
          <w:sz w:val="24"/>
          <w:szCs w:val="24"/>
        </w:rPr>
        <w:t>ttribuutsoort</w:t>
      </w:r>
      <w:r w:rsidR="003111A4" w:rsidRPr="005C5A75">
        <w:rPr>
          <w:rFonts w:ascii="Arial" w:eastAsia="Times New Roman" w:hAnsi="Arial" w:cs="Arial"/>
          <w:b/>
          <w:bCs/>
          <w:color w:val="004080"/>
          <w:sz w:val="24"/>
          <w:szCs w:val="24"/>
        </w:rPr>
        <w:t>»</w:t>
      </w:r>
      <w:r w:rsidRPr="005C5A75">
        <w:rPr>
          <w:rFonts w:ascii="Arial" w:eastAsia="Times New Roman" w:hAnsi="Arial" w:cs="Arial"/>
          <w:b/>
          <w:bCs/>
          <w:color w:val="004080"/>
          <w:sz w:val="24"/>
          <w:szCs w:val="24"/>
        </w:rPr>
        <w:t xml:space="preserve"> Doorlooptijd status</w:t>
      </w:r>
    </w:p>
    <w:tbl>
      <w:tblPr>
        <w:tblW w:w="0" w:type="auto"/>
        <w:tblLayout w:type="fixed"/>
        <w:tblCellMar>
          <w:top w:w="113" w:type="dxa"/>
        </w:tblCellMar>
        <w:tblLook w:val="0000" w:firstRow="0" w:lastRow="0" w:firstColumn="0" w:lastColumn="0" w:noHBand="0" w:noVBand="0"/>
      </w:tblPr>
      <w:tblGrid>
        <w:gridCol w:w="2808"/>
        <w:gridCol w:w="6120"/>
      </w:tblGrid>
      <w:tr w:rsidR="005C5A75" w14:paraId="2A503D90" w14:textId="77777777" w:rsidTr="005C5A75">
        <w:trPr>
          <w:cantSplit/>
        </w:trPr>
        <w:tc>
          <w:tcPr>
            <w:tcW w:w="2808" w:type="dxa"/>
            <w:tcBorders>
              <w:top w:val="single" w:sz="4" w:space="0" w:color="auto"/>
            </w:tcBorders>
            <w:shd w:val="clear" w:color="auto" w:fill="auto"/>
          </w:tcPr>
          <w:p w14:paraId="42803713"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Naam attribuutsoort</w:t>
            </w:r>
          </w:p>
        </w:tc>
        <w:tc>
          <w:tcPr>
            <w:tcW w:w="6120" w:type="dxa"/>
            <w:tcBorders>
              <w:top w:val="single" w:sz="4" w:space="0" w:color="auto"/>
            </w:tcBorders>
            <w:shd w:val="clear" w:color="auto" w:fill="auto"/>
          </w:tcPr>
          <w:p w14:paraId="4BCD9EC1"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Doorlooptijd status</w:t>
            </w:r>
          </w:p>
        </w:tc>
      </w:tr>
      <w:tr w:rsidR="005C5A75" w14:paraId="7D3E5703" w14:textId="77777777" w:rsidTr="00C05BD1">
        <w:trPr>
          <w:cantSplit/>
        </w:trPr>
        <w:tc>
          <w:tcPr>
            <w:tcW w:w="2808" w:type="dxa"/>
            <w:shd w:val="clear" w:color="auto" w:fill="auto"/>
          </w:tcPr>
          <w:p w14:paraId="635682EB"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Herkomst attribuutsoort</w:t>
            </w:r>
          </w:p>
        </w:tc>
        <w:tc>
          <w:tcPr>
            <w:tcW w:w="6120" w:type="dxa"/>
            <w:shd w:val="clear" w:color="auto" w:fill="auto"/>
          </w:tcPr>
          <w:p w14:paraId="08E967C3" w14:textId="6EF75A79"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5C5A75" w14:paraId="3333B71D" w14:textId="77777777" w:rsidTr="00C05BD1">
        <w:trPr>
          <w:cantSplit/>
        </w:trPr>
        <w:tc>
          <w:tcPr>
            <w:tcW w:w="2808" w:type="dxa"/>
            <w:shd w:val="clear" w:color="auto" w:fill="auto"/>
          </w:tcPr>
          <w:p w14:paraId="5B9D109D"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 xml:space="preserve">Code attribuutsoort </w:t>
            </w:r>
          </w:p>
        </w:tc>
        <w:tc>
          <w:tcPr>
            <w:tcW w:w="6120" w:type="dxa"/>
            <w:shd w:val="clear" w:color="auto" w:fill="auto"/>
          </w:tcPr>
          <w:p w14:paraId="3393410F"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p>
        </w:tc>
      </w:tr>
      <w:tr w:rsidR="005C5A75" w14:paraId="17DF0D47" w14:textId="77777777" w:rsidTr="00C05BD1">
        <w:trPr>
          <w:cantSplit/>
        </w:trPr>
        <w:tc>
          <w:tcPr>
            <w:tcW w:w="2808" w:type="dxa"/>
            <w:shd w:val="clear" w:color="auto" w:fill="auto"/>
          </w:tcPr>
          <w:p w14:paraId="6204A521"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XML-tag attribuutsoort</w:t>
            </w:r>
          </w:p>
        </w:tc>
        <w:tc>
          <w:tcPr>
            <w:tcW w:w="6120" w:type="dxa"/>
            <w:shd w:val="clear" w:color="auto" w:fill="auto"/>
          </w:tcPr>
          <w:p w14:paraId="673FDBC5"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doorlooptijd</w:t>
            </w:r>
          </w:p>
        </w:tc>
      </w:tr>
      <w:tr w:rsidR="005C5A75" w:rsidRPr="00AE6939" w14:paraId="2652372C" w14:textId="77777777" w:rsidTr="00C05BD1">
        <w:trPr>
          <w:cantSplit/>
        </w:trPr>
        <w:tc>
          <w:tcPr>
            <w:tcW w:w="2808" w:type="dxa"/>
            <w:shd w:val="clear" w:color="auto" w:fill="auto"/>
          </w:tcPr>
          <w:p w14:paraId="630D282B"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Definitie attribuutsoort</w:t>
            </w:r>
          </w:p>
        </w:tc>
        <w:tc>
          <w:tcPr>
            <w:tcW w:w="6120" w:type="dxa"/>
            <w:shd w:val="clear" w:color="auto" w:fill="auto"/>
          </w:tcPr>
          <w:p w14:paraId="0ACAEF7D" w14:textId="77777777" w:rsidR="005C5A75" w:rsidRPr="005561F3" w:rsidRDefault="005C5A75" w:rsidP="005C5A75">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De door de zaakbehandelende organisatie(s) gestelde norm voor de doorlooptijd voor het bereiken van STATUSsen van dit STATUSTYPE bij het desbetreffende ZAAKTYPE.</w:t>
            </w:r>
          </w:p>
        </w:tc>
      </w:tr>
      <w:tr w:rsidR="005C5A75" w14:paraId="73BA1009" w14:textId="77777777" w:rsidTr="00C05BD1">
        <w:trPr>
          <w:cantSplit/>
        </w:trPr>
        <w:tc>
          <w:tcPr>
            <w:tcW w:w="2808" w:type="dxa"/>
            <w:shd w:val="clear" w:color="auto" w:fill="auto"/>
          </w:tcPr>
          <w:p w14:paraId="3B1B65A2"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Herkomst definitie attribuutsoort</w:t>
            </w:r>
          </w:p>
        </w:tc>
        <w:tc>
          <w:tcPr>
            <w:tcW w:w="6120" w:type="dxa"/>
            <w:shd w:val="clear" w:color="auto" w:fill="auto"/>
          </w:tcPr>
          <w:p w14:paraId="2516B8BE" w14:textId="2256B6B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5C5A75" w14:paraId="1DBB9154" w14:textId="77777777" w:rsidTr="00C05BD1">
        <w:trPr>
          <w:cantSplit/>
        </w:trPr>
        <w:tc>
          <w:tcPr>
            <w:tcW w:w="2808" w:type="dxa"/>
            <w:shd w:val="clear" w:color="auto" w:fill="auto"/>
          </w:tcPr>
          <w:p w14:paraId="44062041"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lastRenderedPageBreak/>
              <w:t>Datum opname attribuutsoort</w:t>
            </w:r>
          </w:p>
        </w:tc>
        <w:tc>
          <w:tcPr>
            <w:tcW w:w="6120" w:type="dxa"/>
            <w:shd w:val="clear" w:color="auto" w:fill="auto"/>
          </w:tcPr>
          <w:p w14:paraId="3A104889"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1 juni 2008</w:t>
            </w:r>
          </w:p>
        </w:tc>
      </w:tr>
      <w:tr w:rsidR="005C5A75" w:rsidRPr="00AE6939" w14:paraId="27041211" w14:textId="77777777" w:rsidTr="00C05BD1">
        <w:trPr>
          <w:cantSplit/>
        </w:trPr>
        <w:tc>
          <w:tcPr>
            <w:tcW w:w="2808" w:type="dxa"/>
            <w:shd w:val="clear" w:color="auto" w:fill="auto"/>
          </w:tcPr>
          <w:p w14:paraId="3FC30A06"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Toelichting attribuutsoort</w:t>
            </w:r>
          </w:p>
        </w:tc>
        <w:tc>
          <w:tcPr>
            <w:tcW w:w="6120" w:type="dxa"/>
            <w:shd w:val="clear" w:color="auto" w:fill="auto"/>
          </w:tcPr>
          <w:p w14:paraId="38645F19" w14:textId="77777777" w:rsidR="005C5A75" w:rsidRPr="005561F3" w:rsidRDefault="005C5A75" w:rsidP="005C5A75">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De zaakbehandelende organisatie(s) bepaalt zelf de hardheid van deze norm: verwachting, servicenorm of harde norm.</w:t>
            </w:r>
          </w:p>
          <w:p w14:paraId="7DA11087" w14:textId="77777777" w:rsidR="005C5A75" w:rsidRPr="005561F3" w:rsidRDefault="005C5A75" w:rsidP="005C5A75">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Calibri" w:hAnsi="Calibri" w:cs="Arial"/>
                <w:color w:val="0F0F0F"/>
                <w:szCs w:val="24"/>
                <w:lang w:val="nl-NL"/>
              </w:rPr>
              <w:t>De doorlooptijd wordt gespecificeerd met twee attribuutsoorten: voor de duur van de periode (bijvoorbeeld 3) en voor de eenheid waarin de duur gesteld is (bijvoorbeeld werkdagen).</w:t>
            </w:r>
          </w:p>
        </w:tc>
      </w:tr>
      <w:tr w:rsidR="005C5A75" w14:paraId="27FC62C2" w14:textId="77777777" w:rsidTr="00C05BD1">
        <w:trPr>
          <w:cantSplit/>
        </w:trPr>
        <w:tc>
          <w:tcPr>
            <w:tcW w:w="2808" w:type="dxa"/>
            <w:shd w:val="clear" w:color="auto" w:fill="auto"/>
          </w:tcPr>
          <w:p w14:paraId="61CA198D"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Indicatie materiële historie</w:t>
            </w:r>
          </w:p>
        </w:tc>
        <w:tc>
          <w:tcPr>
            <w:tcW w:w="6120" w:type="dxa"/>
            <w:shd w:val="clear" w:color="auto" w:fill="auto"/>
          </w:tcPr>
          <w:p w14:paraId="21432558"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Ja</w:t>
            </w:r>
          </w:p>
        </w:tc>
      </w:tr>
      <w:tr w:rsidR="005C5A75" w14:paraId="27F9C88F" w14:textId="77777777" w:rsidTr="00C05BD1">
        <w:trPr>
          <w:cantSplit/>
        </w:trPr>
        <w:tc>
          <w:tcPr>
            <w:tcW w:w="2808" w:type="dxa"/>
            <w:shd w:val="clear" w:color="auto" w:fill="auto"/>
          </w:tcPr>
          <w:p w14:paraId="18657263"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Indicatie formele historie</w:t>
            </w:r>
          </w:p>
        </w:tc>
        <w:tc>
          <w:tcPr>
            <w:tcW w:w="6120" w:type="dxa"/>
            <w:shd w:val="clear" w:color="auto" w:fill="auto"/>
          </w:tcPr>
          <w:p w14:paraId="06E20581"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Nee</w:t>
            </w:r>
          </w:p>
        </w:tc>
      </w:tr>
      <w:tr w:rsidR="005C5A75" w14:paraId="23C944E2" w14:textId="77777777" w:rsidTr="00C05BD1">
        <w:trPr>
          <w:cantSplit/>
        </w:trPr>
        <w:tc>
          <w:tcPr>
            <w:tcW w:w="2808" w:type="dxa"/>
            <w:shd w:val="clear" w:color="auto" w:fill="auto"/>
          </w:tcPr>
          <w:p w14:paraId="348FCD3F"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Aanduiding gebeurtenis</w:t>
            </w:r>
          </w:p>
        </w:tc>
        <w:tc>
          <w:tcPr>
            <w:tcW w:w="6120" w:type="dxa"/>
            <w:shd w:val="clear" w:color="auto" w:fill="auto"/>
          </w:tcPr>
          <w:p w14:paraId="0BC1C5AD"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Nee</w:t>
            </w:r>
          </w:p>
        </w:tc>
      </w:tr>
      <w:tr w:rsidR="005C5A75" w14:paraId="1FDACF4C" w14:textId="77777777" w:rsidTr="00C05BD1">
        <w:trPr>
          <w:cantSplit/>
        </w:trPr>
        <w:tc>
          <w:tcPr>
            <w:tcW w:w="2808" w:type="dxa"/>
            <w:shd w:val="clear" w:color="auto" w:fill="auto"/>
          </w:tcPr>
          <w:p w14:paraId="7B644D11"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Aanduiding brondocument</w:t>
            </w:r>
          </w:p>
        </w:tc>
        <w:tc>
          <w:tcPr>
            <w:tcW w:w="6120" w:type="dxa"/>
            <w:shd w:val="clear" w:color="auto" w:fill="auto"/>
          </w:tcPr>
          <w:p w14:paraId="51ED8381"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Nee</w:t>
            </w:r>
          </w:p>
        </w:tc>
      </w:tr>
      <w:tr w:rsidR="005C5A75" w14:paraId="696BD211" w14:textId="77777777" w:rsidTr="00C05BD1">
        <w:trPr>
          <w:cantSplit/>
        </w:trPr>
        <w:tc>
          <w:tcPr>
            <w:tcW w:w="2808" w:type="dxa"/>
            <w:shd w:val="clear" w:color="auto" w:fill="auto"/>
          </w:tcPr>
          <w:p w14:paraId="284F4B83"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Indicatie in onderzoek</w:t>
            </w:r>
          </w:p>
        </w:tc>
        <w:tc>
          <w:tcPr>
            <w:tcW w:w="6120" w:type="dxa"/>
            <w:shd w:val="clear" w:color="auto" w:fill="auto"/>
          </w:tcPr>
          <w:p w14:paraId="05109D36"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Nee</w:t>
            </w:r>
          </w:p>
        </w:tc>
      </w:tr>
      <w:tr w:rsidR="005C5A75" w14:paraId="39B6AA98" w14:textId="77777777" w:rsidTr="00C05BD1">
        <w:trPr>
          <w:cantSplit/>
        </w:trPr>
        <w:tc>
          <w:tcPr>
            <w:tcW w:w="2808" w:type="dxa"/>
            <w:shd w:val="clear" w:color="auto" w:fill="auto"/>
          </w:tcPr>
          <w:p w14:paraId="6866D1E1"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Aanduiding strijdigheid/nietigheid</w:t>
            </w:r>
          </w:p>
        </w:tc>
        <w:tc>
          <w:tcPr>
            <w:tcW w:w="6120" w:type="dxa"/>
            <w:shd w:val="clear" w:color="auto" w:fill="auto"/>
          </w:tcPr>
          <w:p w14:paraId="4B8EA0AB"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Nee</w:t>
            </w:r>
          </w:p>
        </w:tc>
      </w:tr>
      <w:tr w:rsidR="005C5A75" w14:paraId="68F5FA6B" w14:textId="77777777" w:rsidTr="00C05BD1">
        <w:trPr>
          <w:cantSplit/>
        </w:trPr>
        <w:tc>
          <w:tcPr>
            <w:tcW w:w="2808" w:type="dxa"/>
            <w:shd w:val="clear" w:color="auto" w:fill="auto"/>
          </w:tcPr>
          <w:p w14:paraId="2FBB6754"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Indicatie kardinaliteit</w:t>
            </w:r>
          </w:p>
        </w:tc>
        <w:tc>
          <w:tcPr>
            <w:tcW w:w="6120" w:type="dxa"/>
            <w:shd w:val="clear" w:color="auto" w:fill="auto"/>
          </w:tcPr>
          <w:p w14:paraId="4377E0C0"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0-1</w:t>
            </w:r>
          </w:p>
        </w:tc>
      </w:tr>
      <w:tr w:rsidR="005C5A75" w14:paraId="6C8C938E" w14:textId="77777777" w:rsidTr="005C5A75">
        <w:trPr>
          <w:cantSplit/>
        </w:trPr>
        <w:tc>
          <w:tcPr>
            <w:tcW w:w="2808" w:type="dxa"/>
            <w:shd w:val="clear" w:color="auto" w:fill="auto"/>
          </w:tcPr>
          <w:p w14:paraId="3F94BE73"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Indicatie authentiek</w:t>
            </w:r>
          </w:p>
        </w:tc>
        <w:tc>
          <w:tcPr>
            <w:tcW w:w="6120" w:type="dxa"/>
            <w:shd w:val="clear" w:color="auto" w:fill="auto"/>
          </w:tcPr>
          <w:p w14:paraId="485B2AFA"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Gemeentelijk basisgegeven</w:t>
            </w:r>
          </w:p>
        </w:tc>
      </w:tr>
      <w:tr w:rsidR="005C5A75" w14:paraId="3C64A313" w14:textId="77777777" w:rsidTr="005C5A75">
        <w:trPr>
          <w:cantSplit/>
        </w:trPr>
        <w:tc>
          <w:tcPr>
            <w:tcW w:w="2808" w:type="dxa"/>
            <w:tcBorders>
              <w:bottom w:val="single" w:sz="4" w:space="0" w:color="auto"/>
            </w:tcBorders>
            <w:shd w:val="clear" w:color="auto" w:fill="auto"/>
          </w:tcPr>
          <w:p w14:paraId="6805AD83"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Regels attribuutsoort</w:t>
            </w:r>
          </w:p>
        </w:tc>
        <w:tc>
          <w:tcPr>
            <w:tcW w:w="6120" w:type="dxa"/>
            <w:tcBorders>
              <w:bottom w:val="single" w:sz="4" w:space="0" w:color="auto"/>
            </w:tcBorders>
            <w:shd w:val="clear" w:color="auto" w:fill="auto"/>
          </w:tcPr>
          <w:p w14:paraId="3CDE6F67"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w:t>
            </w:r>
          </w:p>
        </w:tc>
      </w:tr>
    </w:tbl>
    <w:p w14:paraId="7BD0F5E0" w14:textId="77777777" w:rsidR="005C5A75" w:rsidRPr="0083120B" w:rsidRDefault="005C5A75" w:rsidP="005C5A75">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Periodeduur</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5C5A75" w:rsidRPr="00CD63CD" w14:paraId="1DC2FD29" w14:textId="77777777" w:rsidTr="00C05BD1">
        <w:trPr>
          <w:trHeight w:val="232"/>
        </w:trPr>
        <w:tc>
          <w:tcPr>
            <w:tcW w:w="3780" w:type="dxa"/>
            <w:tcBorders>
              <w:top w:val="single" w:sz="4" w:space="0" w:color="auto"/>
              <w:left w:val="nil"/>
              <w:bottom w:val="nil"/>
              <w:right w:val="nil"/>
            </w:tcBorders>
          </w:tcPr>
          <w:p w14:paraId="1A759ABF"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2CBE5B58"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Periodeduur</w:t>
            </w:r>
          </w:p>
        </w:tc>
      </w:tr>
      <w:tr w:rsidR="005C5A75" w:rsidRPr="00CD63CD" w14:paraId="3BFBD4D3" w14:textId="77777777" w:rsidTr="00C05BD1">
        <w:trPr>
          <w:trHeight w:val="232"/>
        </w:trPr>
        <w:tc>
          <w:tcPr>
            <w:tcW w:w="3780" w:type="dxa"/>
            <w:tcBorders>
              <w:top w:val="nil"/>
              <w:left w:val="nil"/>
              <w:bottom w:val="nil"/>
              <w:right w:val="nil"/>
            </w:tcBorders>
          </w:tcPr>
          <w:p w14:paraId="5C76DE97"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74638BF"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06AAAB78" w14:textId="77777777" w:rsidTr="00C05BD1">
        <w:trPr>
          <w:trHeight w:val="232"/>
        </w:trPr>
        <w:tc>
          <w:tcPr>
            <w:tcW w:w="3780" w:type="dxa"/>
            <w:tcBorders>
              <w:top w:val="nil"/>
              <w:left w:val="nil"/>
              <w:bottom w:val="nil"/>
              <w:right w:val="nil"/>
            </w:tcBorders>
          </w:tcPr>
          <w:p w14:paraId="47206989"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417D802A"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5C5A75" w:rsidRPr="00CD63CD" w14:paraId="206F9E53" w14:textId="77777777" w:rsidTr="00C05BD1">
        <w:trPr>
          <w:trHeight w:val="232"/>
        </w:trPr>
        <w:tc>
          <w:tcPr>
            <w:tcW w:w="3780" w:type="dxa"/>
            <w:tcBorders>
              <w:top w:val="nil"/>
              <w:left w:val="nil"/>
              <w:bottom w:val="nil"/>
              <w:right w:val="nil"/>
            </w:tcBorders>
          </w:tcPr>
          <w:p w14:paraId="5C80D6C2"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5BBCB35"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088244E5" w14:textId="77777777" w:rsidTr="00C05BD1">
        <w:trPr>
          <w:trHeight w:val="232"/>
        </w:trPr>
        <w:tc>
          <w:tcPr>
            <w:tcW w:w="3780" w:type="dxa"/>
            <w:tcBorders>
              <w:top w:val="nil"/>
              <w:left w:val="nil"/>
              <w:bottom w:val="nil"/>
              <w:right w:val="nil"/>
            </w:tcBorders>
          </w:tcPr>
          <w:p w14:paraId="7519A978"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74876032"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16D86864" w14:textId="77777777" w:rsidTr="00C05BD1">
        <w:trPr>
          <w:trHeight w:val="232"/>
        </w:trPr>
        <w:tc>
          <w:tcPr>
            <w:tcW w:w="3780" w:type="dxa"/>
            <w:tcBorders>
              <w:top w:val="nil"/>
              <w:left w:val="nil"/>
              <w:bottom w:val="nil"/>
              <w:right w:val="nil"/>
            </w:tcBorders>
          </w:tcPr>
          <w:p w14:paraId="0899B9DF"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C7C47BA"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2CE7ADD1" w14:textId="77777777" w:rsidTr="00C05BD1">
        <w:trPr>
          <w:trHeight w:val="232"/>
        </w:trPr>
        <w:tc>
          <w:tcPr>
            <w:tcW w:w="3780" w:type="dxa"/>
            <w:tcBorders>
              <w:top w:val="nil"/>
              <w:left w:val="nil"/>
              <w:bottom w:val="nil"/>
              <w:right w:val="nil"/>
            </w:tcBorders>
          </w:tcPr>
          <w:p w14:paraId="07297230"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5C0E5535"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duur</w:t>
            </w:r>
          </w:p>
        </w:tc>
      </w:tr>
      <w:tr w:rsidR="005C5A75" w:rsidRPr="00CD63CD" w14:paraId="78C98CBB" w14:textId="77777777" w:rsidTr="00C05BD1">
        <w:trPr>
          <w:trHeight w:val="232"/>
        </w:trPr>
        <w:tc>
          <w:tcPr>
            <w:tcW w:w="3780" w:type="dxa"/>
            <w:tcBorders>
              <w:top w:val="nil"/>
              <w:left w:val="nil"/>
              <w:bottom w:val="nil"/>
              <w:right w:val="nil"/>
            </w:tcBorders>
          </w:tcPr>
          <w:p w14:paraId="4F04036A"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803E733"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AE6939" w14:paraId="61A159E2" w14:textId="77777777" w:rsidTr="00C05BD1">
        <w:trPr>
          <w:trHeight w:val="232"/>
        </w:trPr>
        <w:tc>
          <w:tcPr>
            <w:tcW w:w="3780" w:type="dxa"/>
            <w:tcBorders>
              <w:top w:val="nil"/>
              <w:left w:val="nil"/>
              <w:bottom w:val="nil"/>
              <w:right w:val="nil"/>
            </w:tcBorders>
          </w:tcPr>
          <w:p w14:paraId="6728CFC7"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23B7EA39" w14:textId="77777777" w:rsidR="005C5A75" w:rsidRPr="00DD0F4F" w:rsidRDefault="005C5A75" w:rsidP="005C5A75">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xml:space="preserve">Het aantal tijdseenheden van de doorlooptijd </w:t>
            </w:r>
            <w:bookmarkStart w:id="2698" w:name="OLE_LINK1"/>
            <w:bookmarkStart w:id="2699" w:name="OLE_LINK2"/>
            <w:r>
              <w:rPr>
                <w:rFonts w:ascii="Arial" w:eastAsia="Times New Roman" w:hAnsi="Arial" w:cs="Arial"/>
                <w:color w:val="000000"/>
                <w:sz w:val="20"/>
                <w:szCs w:val="20"/>
                <w:lang w:val="nl-NL"/>
              </w:rPr>
              <w:t>voor het bereiken van de status</w:t>
            </w:r>
            <w:bookmarkEnd w:id="2698"/>
            <w:bookmarkEnd w:id="2699"/>
            <w:r>
              <w:rPr>
                <w:rFonts w:ascii="Arial" w:eastAsia="Times New Roman" w:hAnsi="Arial" w:cs="Arial"/>
                <w:color w:val="000000"/>
                <w:sz w:val="20"/>
                <w:szCs w:val="20"/>
                <w:lang w:val="nl-NL"/>
              </w:rPr>
              <w:t>.</w:t>
            </w:r>
          </w:p>
        </w:tc>
      </w:tr>
      <w:tr w:rsidR="005C5A75" w:rsidRPr="00AE6939" w14:paraId="3E74AA11" w14:textId="77777777" w:rsidTr="00C05BD1">
        <w:trPr>
          <w:trHeight w:val="232"/>
        </w:trPr>
        <w:tc>
          <w:tcPr>
            <w:tcW w:w="3780" w:type="dxa"/>
            <w:tcBorders>
              <w:top w:val="nil"/>
              <w:left w:val="nil"/>
              <w:bottom w:val="nil"/>
              <w:right w:val="nil"/>
            </w:tcBorders>
          </w:tcPr>
          <w:p w14:paraId="06021064" w14:textId="77777777" w:rsidR="005C5A75" w:rsidRPr="00DD0F4F" w:rsidRDefault="005C5A75" w:rsidP="00C05BD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183B8547" w14:textId="77777777" w:rsidR="005C5A75" w:rsidRPr="00DD0F4F" w:rsidRDefault="005C5A75" w:rsidP="00C05BD1">
            <w:pPr>
              <w:autoSpaceDE w:val="0"/>
              <w:autoSpaceDN w:val="0"/>
              <w:adjustRightInd w:val="0"/>
              <w:spacing w:after="0" w:line="240" w:lineRule="auto"/>
              <w:rPr>
                <w:rFonts w:ascii="Arial" w:eastAsia="Times New Roman" w:hAnsi="Arial" w:cs="Arial"/>
                <w:color w:val="000000"/>
                <w:sz w:val="20"/>
                <w:szCs w:val="20"/>
                <w:lang w:val="nl-NL"/>
              </w:rPr>
            </w:pPr>
          </w:p>
        </w:tc>
      </w:tr>
      <w:tr w:rsidR="005C5A75" w:rsidRPr="00CD63CD" w14:paraId="6DF0F1D0" w14:textId="77777777" w:rsidTr="00C05BD1">
        <w:trPr>
          <w:trHeight w:val="232"/>
        </w:trPr>
        <w:tc>
          <w:tcPr>
            <w:tcW w:w="3780" w:type="dxa"/>
            <w:tcBorders>
              <w:top w:val="nil"/>
              <w:left w:val="nil"/>
              <w:bottom w:val="nil"/>
              <w:right w:val="nil"/>
            </w:tcBorders>
          </w:tcPr>
          <w:p w14:paraId="1CAD2DA3"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3ABC896D"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r w:rsidRPr="00717312">
              <w:rPr>
                <w:rFonts w:ascii="Arial" w:eastAsia="Times New Roman" w:hAnsi="Arial" w:cs="Arial"/>
                <w:color w:val="000000"/>
                <w:sz w:val="20"/>
                <w:szCs w:val="20"/>
              </w:rPr>
              <w:t xml:space="preserve"> </w:t>
            </w:r>
          </w:p>
        </w:tc>
      </w:tr>
      <w:tr w:rsidR="005C5A75" w:rsidRPr="00CD63CD" w14:paraId="7FBD6A8F" w14:textId="77777777" w:rsidTr="00C05BD1">
        <w:trPr>
          <w:trHeight w:val="232"/>
        </w:trPr>
        <w:tc>
          <w:tcPr>
            <w:tcW w:w="3780" w:type="dxa"/>
            <w:tcBorders>
              <w:top w:val="nil"/>
              <w:left w:val="nil"/>
              <w:bottom w:val="nil"/>
              <w:right w:val="nil"/>
            </w:tcBorders>
          </w:tcPr>
          <w:p w14:paraId="4F79A2E3"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86AAEB7"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1FF35905" w14:textId="77777777" w:rsidTr="00C05BD1">
        <w:trPr>
          <w:trHeight w:val="232"/>
        </w:trPr>
        <w:tc>
          <w:tcPr>
            <w:tcW w:w="3780" w:type="dxa"/>
            <w:tcBorders>
              <w:top w:val="nil"/>
              <w:left w:val="nil"/>
              <w:bottom w:val="nil"/>
              <w:right w:val="nil"/>
            </w:tcBorders>
          </w:tcPr>
          <w:p w14:paraId="20ADE61D"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4A61AB3E"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1-</w:t>
            </w:r>
            <w:r>
              <w:rPr>
                <w:rFonts w:ascii="Arial" w:eastAsia="Times New Roman" w:hAnsi="Arial" w:cs="Arial"/>
                <w:color w:val="000000"/>
                <w:sz w:val="20"/>
                <w:szCs w:val="20"/>
              </w:rPr>
              <w:t>11</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p>
        </w:tc>
      </w:tr>
      <w:tr w:rsidR="005C5A75" w:rsidRPr="00CD63CD" w14:paraId="1D5BBF05" w14:textId="77777777" w:rsidTr="00C05BD1">
        <w:trPr>
          <w:trHeight w:val="232"/>
        </w:trPr>
        <w:tc>
          <w:tcPr>
            <w:tcW w:w="3780" w:type="dxa"/>
            <w:tcBorders>
              <w:top w:val="nil"/>
              <w:left w:val="nil"/>
              <w:bottom w:val="nil"/>
              <w:right w:val="nil"/>
            </w:tcBorders>
          </w:tcPr>
          <w:p w14:paraId="55AAD315"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570A44C"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5E066D" w14:paraId="7F0E18F6" w14:textId="77777777" w:rsidTr="00C05BD1">
        <w:trPr>
          <w:trHeight w:val="232"/>
        </w:trPr>
        <w:tc>
          <w:tcPr>
            <w:tcW w:w="3780" w:type="dxa"/>
            <w:tcBorders>
              <w:top w:val="nil"/>
              <w:left w:val="nil"/>
              <w:bottom w:val="nil"/>
              <w:right w:val="nil"/>
            </w:tcBorders>
          </w:tcPr>
          <w:p w14:paraId="63BBDA43"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38B12610" w14:textId="77777777" w:rsidR="005C5A75" w:rsidRPr="00DD0F4F" w:rsidRDefault="00BC2154" w:rsidP="00BC2154">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xml:space="preserve">Afhankelijk van de waarde van ‘Periode-eenheid’ betreft dit het aantal </w:t>
            </w:r>
            <w:r w:rsidRPr="00BC2154">
              <w:rPr>
                <w:rFonts w:ascii="Arial" w:eastAsia="Times New Roman" w:hAnsi="Arial" w:cs="Arial"/>
                <w:color w:val="000000"/>
                <w:sz w:val="20"/>
                <w:szCs w:val="20"/>
                <w:lang w:val="nl-NL"/>
              </w:rPr>
              <w:t>werkdag</w:t>
            </w:r>
            <w:r>
              <w:rPr>
                <w:rFonts w:ascii="Arial" w:eastAsia="Times New Roman" w:hAnsi="Arial" w:cs="Arial"/>
                <w:color w:val="000000"/>
                <w:sz w:val="20"/>
                <w:szCs w:val="20"/>
                <w:lang w:val="nl-NL"/>
              </w:rPr>
              <w:t xml:space="preserve">en, </w:t>
            </w:r>
            <w:r w:rsidRPr="00BC2154">
              <w:rPr>
                <w:rFonts w:ascii="Arial" w:eastAsia="Times New Roman" w:hAnsi="Arial" w:cs="Arial"/>
                <w:color w:val="000000"/>
                <w:sz w:val="20"/>
                <w:szCs w:val="20"/>
                <w:lang w:val="nl-NL"/>
              </w:rPr>
              <w:t>kalenderdag</w:t>
            </w:r>
            <w:r>
              <w:rPr>
                <w:rFonts w:ascii="Arial" w:eastAsia="Times New Roman" w:hAnsi="Arial" w:cs="Arial"/>
                <w:color w:val="000000"/>
                <w:sz w:val="20"/>
                <w:szCs w:val="20"/>
                <w:lang w:val="nl-NL"/>
              </w:rPr>
              <w:t xml:space="preserve">en , weken, </w:t>
            </w:r>
            <w:r w:rsidRPr="00BC2154">
              <w:rPr>
                <w:rFonts w:ascii="Arial" w:eastAsia="Times New Roman" w:hAnsi="Arial" w:cs="Arial"/>
                <w:color w:val="000000"/>
                <w:sz w:val="20"/>
                <w:szCs w:val="20"/>
                <w:lang w:val="nl-NL"/>
              </w:rPr>
              <w:t>maand</w:t>
            </w:r>
            <w:r>
              <w:rPr>
                <w:rFonts w:ascii="Arial" w:eastAsia="Times New Roman" w:hAnsi="Arial" w:cs="Arial"/>
                <w:color w:val="000000"/>
                <w:sz w:val="20"/>
                <w:szCs w:val="20"/>
                <w:lang w:val="nl-NL"/>
              </w:rPr>
              <w:t xml:space="preserve">en of </w:t>
            </w:r>
            <w:r w:rsidRPr="00BC2154">
              <w:rPr>
                <w:rFonts w:ascii="Arial" w:eastAsia="Times New Roman" w:hAnsi="Arial" w:cs="Arial"/>
                <w:color w:val="000000"/>
                <w:sz w:val="20"/>
                <w:szCs w:val="20"/>
                <w:lang w:val="nl-NL"/>
              </w:rPr>
              <w:t>jar</w:t>
            </w:r>
            <w:r>
              <w:rPr>
                <w:rFonts w:ascii="Arial" w:eastAsia="Times New Roman" w:hAnsi="Arial" w:cs="Arial"/>
                <w:color w:val="000000"/>
                <w:sz w:val="20"/>
                <w:szCs w:val="20"/>
                <w:lang w:val="nl-NL"/>
              </w:rPr>
              <w:t>en</w:t>
            </w:r>
            <w:r w:rsidRPr="00BC2154">
              <w:rPr>
                <w:rFonts w:ascii="Arial" w:eastAsia="Times New Roman" w:hAnsi="Arial" w:cs="Arial"/>
                <w:color w:val="000000"/>
                <w:sz w:val="20"/>
                <w:szCs w:val="20"/>
                <w:lang w:val="nl-NL"/>
              </w:rPr>
              <w:t xml:space="preserve"> </w:t>
            </w:r>
            <w:r>
              <w:rPr>
                <w:rFonts w:ascii="Arial" w:eastAsia="Times New Roman" w:hAnsi="Arial" w:cs="Arial"/>
                <w:color w:val="000000"/>
                <w:sz w:val="20"/>
                <w:szCs w:val="20"/>
                <w:lang w:val="nl-NL"/>
              </w:rPr>
              <w:t xml:space="preserve">van de termijn. </w:t>
            </w:r>
            <w:r>
              <w:rPr>
                <w:rFonts w:ascii="Arial" w:eastAsia="Times New Roman" w:hAnsi="Arial" w:cs="Arial"/>
                <w:color w:val="000000"/>
                <w:sz w:val="20"/>
                <w:szCs w:val="20"/>
                <w:lang w:val="nl-NL"/>
              </w:rPr>
              <w:br/>
            </w:r>
            <w:r w:rsidR="005C5A75">
              <w:rPr>
                <w:rFonts w:ascii="Arial" w:eastAsia="Times New Roman" w:hAnsi="Arial" w:cs="Arial"/>
                <w:color w:val="000000"/>
                <w:sz w:val="20"/>
                <w:szCs w:val="20"/>
                <w:lang w:val="nl-NL"/>
              </w:rPr>
              <w:t>Het betreft een subattribuutsoort van de groepattribuutsoort ‘</w:t>
            </w:r>
            <w:r w:rsidR="00DA5D93" w:rsidRPr="00BE10FF">
              <w:rPr>
                <w:rFonts w:ascii="Arial" w:hAnsi="Arial" w:cs="Arial"/>
                <w:szCs w:val="24"/>
                <w:lang w:val="en-AU"/>
              </w:rPr>
              <w:fldChar w:fldCharType="begin" w:fldLock="1"/>
            </w:r>
            <w:r w:rsidR="005C5A75" w:rsidRPr="00BE10FF">
              <w:rPr>
                <w:rFonts w:ascii="Arial" w:hAnsi="Arial" w:cs="Arial"/>
                <w:szCs w:val="24"/>
                <w:lang w:val="en-AU"/>
              </w:rPr>
              <w:instrText xml:space="preserve">MERGEFIELD </w:instrText>
            </w:r>
            <w:r w:rsidR="005C5A75" w:rsidRPr="00BE10FF">
              <w:rPr>
                <w:rFonts w:ascii="Calibri" w:hAnsi="Calibri" w:cs="Arial"/>
                <w:color w:val="0F0F0F"/>
                <w:szCs w:val="24"/>
              </w:rPr>
              <w:instrText>Att.Name</w:instrText>
            </w:r>
            <w:r w:rsidR="00DA5D93" w:rsidRPr="00BE10FF">
              <w:rPr>
                <w:rFonts w:ascii="Arial" w:hAnsi="Arial" w:cs="Arial"/>
                <w:szCs w:val="24"/>
                <w:lang w:val="en-AU"/>
              </w:rPr>
              <w:fldChar w:fldCharType="separate"/>
            </w:r>
            <w:r w:rsidR="005C5A75" w:rsidRPr="00BE10FF">
              <w:rPr>
                <w:rFonts w:ascii="Calibri" w:hAnsi="Calibri" w:cs="Arial"/>
                <w:color w:val="0F0F0F"/>
                <w:szCs w:val="24"/>
              </w:rPr>
              <w:t xml:space="preserve">Doorlooptijd </w:t>
            </w:r>
            <w:r w:rsidR="005C5A75">
              <w:rPr>
                <w:rFonts w:ascii="Calibri" w:hAnsi="Calibri" w:cs="Arial"/>
                <w:color w:val="0F0F0F"/>
                <w:szCs w:val="24"/>
              </w:rPr>
              <w:t>status</w:t>
            </w:r>
            <w:r w:rsidR="00DA5D93" w:rsidRPr="00BE10FF">
              <w:rPr>
                <w:rFonts w:ascii="Arial" w:hAnsi="Arial" w:cs="Arial"/>
                <w:szCs w:val="24"/>
                <w:lang w:val="en-AU"/>
              </w:rPr>
              <w:fldChar w:fldCharType="end"/>
            </w:r>
            <w:r w:rsidR="005C5A75">
              <w:rPr>
                <w:rFonts w:ascii="Arial" w:hAnsi="Arial" w:cs="Arial"/>
                <w:szCs w:val="24"/>
                <w:lang w:val="en-AU"/>
              </w:rPr>
              <w:t>’</w:t>
            </w:r>
          </w:p>
        </w:tc>
      </w:tr>
      <w:tr w:rsidR="005C5A75" w:rsidRPr="005E066D" w14:paraId="52C92659" w14:textId="77777777" w:rsidTr="00C05BD1">
        <w:trPr>
          <w:trHeight w:val="232"/>
        </w:trPr>
        <w:tc>
          <w:tcPr>
            <w:tcW w:w="3780" w:type="dxa"/>
            <w:tcBorders>
              <w:top w:val="nil"/>
              <w:left w:val="nil"/>
              <w:bottom w:val="nil"/>
              <w:right w:val="nil"/>
            </w:tcBorders>
          </w:tcPr>
          <w:p w14:paraId="5AE09DCF" w14:textId="77777777" w:rsidR="005C5A75" w:rsidRPr="00DD0F4F" w:rsidRDefault="005C5A75" w:rsidP="00C05BD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613058F" w14:textId="77777777" w:rsidR="005C5A75" w:rsidRPr="00DD0F4F" w:rsidRDefault="005C5A75" w:rsidP="00C05BD1">
            <w:pPr>
              <w:autoSpaceDE w:val="0"/>
              <w:autoSpaceDN w:val="0"/>
              <w:adjustRightInd w:val="0"/>
              <w:spacing w:after="0" w:line="240" w:lineRule="auto"/>
              <w:rPr>
                <w:rFonts w:ascii="Arial" w:eastAsia="Times New Roman" w:hAnsi="Arial" w:cs="Arial"/>
                <w:color w:val="000000"/>
                <w:sz w:val="20"/>
                <w:szCs w:val="20"/>
                <w:lang w:val="nl-NL"/>
              </w:rPr>
            </w:pPr>
          </w:p>
        </w:tc>
      </w:tr>
      <w:tr w:rsidR="005C5A75" w:rsidRPr="00CD63CD" w14:paraId="4AEB3C3F" w14:textId="77777777" w:rsidTr="00C05BD1">
        <w:trPr>
          <w:trHeight w:val="232"/>
        </w:trPr>
        <w:tc>
          <w:tcPr>
            <w:tcW w:w="3780" w:type="dxa"/>
            <w:tcBorders>
              <w:top w:val="nil"/>
              <w:left w:val="nil"/>
              <w:bottom w:val="nil"/>
              <w:right w:val="nil"/>
            </w:tcBorders>
          </w:tcPr>
          <w:p w14:paraId="09D117A6"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358503B0"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N3</w:t>
            </w:r>
          </w:p>
        </w:tc>
      </w:tr>
      <w:tr w:rsidR="005C5A75" w:rsidRPr="00CD63CD" w14:paraId="04386FEF" w14:textId="77777777" w:rsidTr="00C05BD1">
        <w:trPr>
          <w:trHeight w:val="232"/>
        </w:trPr>
        <w:tc>
          <w:tcPr>
            <w:tcW w:w="3780" w:type="dxa"/>
            <w:tcBorders>
              <w:top w:val="nil"/>
              <w:left w:val="nil"/>
              <w:bottom w:val="nil"/>
              <w:right w:val="nil"/>
            </w:tcBorders>
          </w:tcPr>
          <w:p w14:paraId="3D731767"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3558E15"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5E066D" w14:paraId="7D9CF15B" w14:textId="77777777" w:rsidTr="00C05BD1">
        <w:trPr>
          <w:trHeight w:val="232"/>
        </w:trPr>
        <w:tc>
          <w:tcPr>
            <w:tcW w:w="3780" w:type="dxa"/>
            <w:tcBorders>
              <w:top w:val="nil"/>
              <w:left w:val="nil"/>
              <w:bottom w:val="nil"/>
              <w:right w:val="nil"/>
            </w:tcBorders>
          </w:tcPr>
          <w:p w14:paraId="042ACF10"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795644DE" w14:textId="77777777" w:rsidR="005C5A75" w:rsidRPr="00DD0F4F" w:rsidRDefault="005C5A75" w:rsidP="00C05BD1">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1 - 999</w:t>
            </w:r>
          </w:p>
        </w:tc>
      </w:tr>
      <w:tr w:rsidR="005C5A75" w:rsidRPr="005E066D" w14:paraId="64D05D57" w14:textId="77777777" w:rsidTr="00C05BD1">
        <w:trPr>
          <w:trHeight w:val="232"/>
        </w:trPr>
        <w:tc>
          <w:tcPr>
            <w:tcW w:w="3780" w:type="dxa"/>
            <w:tcBorders>
              <w:top w:val="nil"/>
              <w:left w:val="nil"/>
              <w:bottom w:val="nil"/>
              <w:right w:val="nil"/>
            </w:tcBorders>
          </w:tcPr>
          <w:p w14:paraId="08E421E1" w14:textId="77777777" w:rsidR="005C5A75" w:rsidRPr="00DD0F4F" w:rsidRDefault="005C5A75" w:rsidP="00C05BD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32F464EB" w14:textId="77777777" w:rsidR="005C5A75" w:rsidRPr="00DD0F4F" w:rsidRDefault="005C5A75" w:rsidP="00C05BD1">
            <w:pPr>
              <w:autoSpaceDE w:val="0"/>
              <w:autoSpaceDN w:val="0"/>
              <w:adjustRightInd w:val="0"/>
              <w:spacing w:after="0" w:line="240" w:lineRule="auto"/>
              <w:rPr>
                <w:rFonts w:ascii="Arial" w:eastAsia="Times New Roman" w:hAnsi="Arial" w:cs="Arial"/>
                <w:color w:val="000000"/>
                <w:sz w:val="20"/>
                <w:szCs w:val="20"/>
                <w:lang w:val="nl-NL"/>
              </w:rPr>
            </w:pPr>
          </w:p>
        </w:tc>
      </w:tr>
      <w:tr w:rsidR="005C5A75" w:rsidRPr="00CD63CD" w14:paraId="3686805E" w14:textId="77777777" w:rsidTr="00C05BD1">
        <w:trPr>
          <w:trHeight w:val="232"/>
        </w:trPr>
        <w:tc>
          <w:tcPr>
            <w:tcW w:w="3780" w:type="dxa"/>
            <w:tcBorders>
              <w:top w:val="nil"/>
              <w:left w:val="nil"/>
              <w:bottom w:val="nil"/>
              <w:right w:val="nil"/>
            </w:tcBorders>
          </w:tcPr>
          <w:p w14:paraId="2899C7DF"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2E9573C1"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5C5A75" w:rsidRPr="00CD63CD" w14:paraId="77F3FA4C" w14:textId="77777777" w:rsidTr="00C05BD1">
        <w:trPr>
          <w:trHeight w:val="232"/>
        </w:trPr>
        <w:tc>
          <w:tcPr>
            <w:tcW w:w="3780" w:type="dxa"/>
            <w:tcBorders>
              <w:top w:val="nil"/>
              <w:left w:val="nil"/>
              <w:bottom w:val="nil"/>
              <w:right w:val="nil"/>
            </w:tcBorders>
          </w:tcPr>
          <w:p w14:paraId="60F7540A"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B5FDED3"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36A5D1FF" w14:textId="77777777" w:rsidTr="00C05BD1">
        <w:trPr>
          <w:trHeight w:val="232"/>
        </w:trPr>
        <w:tc>
          <w:tcPr>
            <w:tcW w:w="3780" w:type="dxa"/>
            <w:tcBorders>
              <w:top w:val="nil"/>
              <w:left w:val="nil"/>
              <w:bottom w:val="nil"/>
              <w:right w:val="nil"/>
            </w:tcBorders>
          </w:tcPr>
          <w:p w14:paraId="65D637E8"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662BBAB0"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5C5A75" w:rsidRPr="00CD63CD" w14:paraId="4960AF51" w14:textId="77777777" w:rsidTr="00C05BD1">
        <w:trPr>
          <w:trHeight w:val="232"/>
        </w:trPr>
        <w:tc>
          <w:tcPr>
            <w:tcW w:w="3780" w:type="dxa"/>
            <w:tcBorders>
              <w:top w:val="nil"/>
              <w:left w:val="nil"/>
              <w:bottom w:val="nil"/>
              <w:right w:val="nil"/>
            </w:tcBorders>
          </w:tcPr>
          <w:p w14:paraId="1275F83C"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2C0CC0B"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11B2EB81" w14:textId="77777777" w:rsidTr="00C05BD1">
        <w:trPr>
          <w:trHeight w:val="232"/>
        </w:trPr>
        <w:tc>
          <w:tcPr>
            <w:tcW w:w="3780" w:type="dxa"/>
            <w:tcBorders>
              <w:top w:val="nil"/>
              <w:left w:val="nil"/>
              <w:bottom w:val="nil"/>
              <w:right w:val="nil"/>
            </w:tcBorders>
          </w:tcPr>
          <w:p w14:paraId="1D3290CB"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37E97178"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5421484D" w14:textId="77777777" w:rsidTr="00C05BD1">
        <w:trPr>
          <w:trHeight w:val="232"/>
        </w:trPr>
        <w:tc>
          <w:tcPr>
            <w:tcW w:w="3780" w:type="dxa"/>
            <w:tcBorders>
              <w:top w:val="nil"/>
              <w:left w:val="nil"/>
              <w:bottom w:val="nil"/>
              <w:right w:val="nil"/>
            </w:tcBorders>
          </w:tcPr>
          <w:p w14:paraId="18015E5A"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78D55CD"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02BF27C7" w14:textId="77777777" w:rsidTr="00C05BD1">
        <w:trPr>
          <w:trHeight w:val="232"/>
        </w:trPr>
        <w:tc>
          <w:tcPr>
            <w:tcW w:w="3780" w:type="dxa"/>
            <w:tcBorders>
              <w:top w:val="nil"/>
              <w:left w:val="nil"/>
              <w:bottom w:val="nil"/>
              <w:right w:val="nil"/>
            </w:tcBorders>
          </w:tcPr>
          <w:p w14:paraId="1BDF9FF8"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6D08B971"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5C5A75" w:rsidRPr="00CD63CD" w14:paraId="1D5E5D43" w14:textId="77777777" w:rsidTr="00C05BD1">
        <w:trPr>
          <w:trHeight w:val="232"/>
        </w:trPr>
        <w:tc>
          <w:tcPr>
            <w:tcW w:w="3780" w:type="dxa"/>
            <w:tcBorders>
              <w:top w:val="nil"/>
              <w:left w:val="nil"/>
              <w:bottom w:val="nil"/>
              <w:right w:val="nil"/>
            </w:tcBorders>
          </w:tcPr>
          <w:p w14:paraId="7A65BD5A"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C1E3184"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0123AE1F" w14:textId="77777777" w:rsidTr="00C05BD1">
        <w:trPr>
          <w:trHeight w:val="232"/>
        </w:trPr>
        <w:tc>
          <w:tcPr>
            <w:tcW w:w="3780" w:type="dxa"/>
            <w:tcBorders>
              <w:top w:val="nil"/>
              <w:left w:val="nil"/>
              <w:bottom w:val="nil"/>
              <w:right w:val="nil"/>
            </w:tcBorders>
          </w:tcPr>
          <w:p w14:paraId="482C91AE"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70DD9ED8"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5C5A75" w:rsidRPr="00CD63CD" w14:paraId="731D052B" w14:textId="77777777" w:rsidTr="00C05BD1">
        <w:trPr>
          <w:trHeight w:val="232"/>
        </w:trPr>
        <w:tc>
          <w:tcPr>
            <w:tcW w:w="3780" w:type="dxa"/>
            <w:tcBorders>
              <w:top w:val="nil"/>
              <w:left w:val="nil"/>
              <w:bottom w:val="nil"/>
              <w:right w:val="nil"/>
            </w:tcBorders>
          </w:tcPr>
          <w:p w14:paraId="50DB933C"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2AC3294"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677E6341" w14:textId="77777777" w:rsidTr="00C05BD1">
        <w:trPr>
          <w:trHeight w:val="232"/>
        </w:trPr>
        <w:tc>
          <w:tcPr>
            <w:tcW w:w="3780" w:type="dxa"/>
            <w:tcBorders>
              <w:top w:val="nil"/>
              <w:left w:val="nil"/>
              <w:bottom w:val="nil"/>
              <w:right w:val="nil"/>
            </w:tcBorders>
          </w:tcPr>
          <w:p w14:paraId="3B5C45AC"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5DE9A57C" w14:textId="77777777" w:rsidR="005C5A75" w:rsidRPr="00CD63CD" w:rsidRDefault="00DA5D93"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5C5A75" w:rsidRPr="00CD63CD">
              <w:rPr>
                <w:rFonts w:ascii="Arial" w:hAnsi="Arial" w:cs="Arial"/>
                <w:sz w:val="20"/>
                <w:szCs w:val="20"/>
                <w:lang w:val="en-AU"/>
              </w:rPr>
              <w:instrText xml:space="preserve">MERGEFIELD </w:instrText>
            </w:r>
            <w:r w:rsidR="005C5A75"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5C5A75"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5C5A75"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5C5A75"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5C5A75"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p>
        </w:tc>
      </w:tr>
      <w:tr w:rsidR="005C5A75" w:rsidRPr="00CD63CD" w14:paraId="57118C4F" w14:textId="77777777" w:rsidTr="00C05BD1">
        <w:trPr>
          <w:trHeight w:val="232"/>
        </w:trPr>
        <w:tc>
          <w:tcPr>
            <w:tcW w:w="3780" w:type="dxa"/>
            <w:tcBorders>
              <w:top w:val="nil"/>
              <w:left w:val="nil"/>
              <w:bottom w:val="nil"/>
              <w:right w:val="nil"/>
            </w:tcBorders>
          </w:tcPr>
          <w:p w14:paraId="76B2B350"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0960A2F"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53403CC5" w14:textId="77777777" w:rsidTr="00C05BD1">
        <w:trPr>
          <w:trHeight w:val="232"/>
        </w:trPr>
        <w:tc>
          <w:tcPr>
            <w:tcW w:w="3780" w:type="dxa"/>
            <w:tcBorders>
              <w:top w:val="nil"/>
              <w:left w:val="nil"/>
              <w:bottom w:val="nil"/>
              <w:right w:val="nil"/>
            </w:tcBorders>
          </w:tcPr>
          <w:p w14:paraId="5740875E"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619604BA"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Gemeentelijk </w:t>
            </w:r>
            <w:r>
              <w:rPr>
                <w:rFonts w:ascii="Arial" w:eastAsia="Times New Roman" w:hAnsi="Arial" w:cs="Arial"/>
                <w:color w:val="000000"/>
                <w:sz w:val="20"/>
                <w:szCs w:val="20"/>
              </w:rPr>
              <w:t>kern</w:t>
            </w:r>
            <w:r w:rsidRPr="00CD63CD">
              <w:rPr>
                <w:rFonts w:ascii="Arial" w:eastAsia="Times New Roman" w:hAnsi="Arial" w:cs="Arial"/>
                <w:color w:val="000000"/>
                <w:sz w:val="20"/>
                <w:szCs w:val="20"/>
              </w:rPr>
              <w:t>gegeven</w:t>
            </w:r>
          </w:p>
        </w:tc>
      </w:tr>
      <w:tr w:rsidR="005C5A75" w:rsidRPr="00CD63CD" w14:paraId="178F6039" w14:textId="77777777" w:rsidTr="00C05BD1">
        <w:trPr>
          <w:trHeight w:val="232"/>
        </w:trPr>
        <w:tc>
          <w:tcPr>
            <w:tcW w:w="3780" w:type="dxa"/>
            <w:tcBorders>
              <w:top w:val="nil"/>
              <w:left w:val="nil"/>
              <w:right w:val="nil"/>
            </w:tcBorders>
          </w:tcPr>
          <w:p w14:paraId="62682C4E"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517884E7"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5E066D" w14:paraId="4527A73D" w14:textId="77777777" w:rsidTr="00C05BD1">
        <w:trPr>
          <w:trHeight w:val="232"/>
        </w:trPr>
        <w:tc>
          <w:tcPr>
            <w:tcW w:w="3780" w:type="dxa"/>
            <w:tcBorders>
              <w:top w:val="nil"/>
              <w:left w:val="nil"/>
              <w:bottom w:val="single" w:sz="4" w:space="0" w:color="auto"/>
              <w:right w:val="nil"/>
            </w:tcBorders>
          </w:tcPr>
          <w:p w14:paraId="726B1710"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1160AF09" w14:textId="77777777" w:rsidR="005C5A75" w:rsidRPr="00DD0F4F" w:rsidRDefault="005C5A75" w:rsidP="00C05BD1">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w:t>
            </w:r>
          </w:p>
        </w:tc>
      </w:tr>
    </w:tbl>
    <w:p w14:paraId="1D47A721" w14:textId="77777777" w:rsidR="005C5A75" w:rsidRPr="0083120B" w:rsidRDefault="005C5A75" w:rsidP="005C5A75">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Periode-</w:t>
      </w:r>
      <w:r w:rsidRPr="00910F00">
        <w:rPr>
          <w:rFonts w:ascii="Arial" w:eastAsia="Times New Roman" w:hAnsi="Arial" w:cs="Arial"/>
          <w:b/>
          <w:color w:val="004080"/>
          <w:sz w:val="24"/>
          <w:szCs w:val="24"/>
          <w:lang w:eastAsia="nl-NL"/>
        </w:rPr>
        <w:t>eenheid</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5C5A75" w:rsidRPr="00CD63CD" w14:paraId="5D27B388" w14:textId="77777777" w:rsidTr="00C05BD1">
        <w:trPr>
          <w:trHeight w:val="232"/>
        </w:trPr>
        <w:tc>
          <w:tcPr>
            <w:tcW w:w="3780" w:type="dxa"/>
            <w:tcBorders>
              <w:top w:val="single" w:sz="4" w:space="0" w:color="auto"/>
              <w:left w:val="nil"/>
              <w:bottom w:val="nil"/>
              <w:right w:val="nil"/>
            </w:tcBorders>
          </w:tcPr>
          <w:p w14:paraId="60E359E7"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0CFCE69C"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Periode-</w:t>
            </w:r>
            <w:r w:rsidRPr="00910F00">
              <w:rPr>
                <w:rFonts w:ascii="Arial" w:hAnsi="Arial" w:cs="Arial"/>
                <w:sz w:val="20"/>
                <w:szCs w:val="20"/>
                <w:lang w:val="en-AU"/>
              </w:rPr>
              <w:t>eenheid</w:t>
            </w:r>
          </w:p>
        </w:tc>
      </w:tr>
      <w:tr w:rsidR="005C5A75" w:rsidRPr="00CD63CD" w14:paraId="091BC563" w14:textId="77777777" w:rsidTr="00C05BD1">
        <w:trPr>
          <w:trHeight w:val="232"/>
        </w:trPr>
        <w:tc>
          <w:tcPr>
            <w:tcW w:w="3780" w:type="dxa"/>
            <w:tcBorders>
              <w:top w:val="nil"/>
              <w:left w:val="nil"/>
              <w:bottom w:val="nil"/>
              <w:right w:val="nil"/>
            </w:tcBorders>
          </w:tcPr>
          <w:p w14:paraId="571F3F79"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4D2E157"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08FCE1CB" w14:textId="77777777" w:rsidTr="00C05BD1">
        <w:trPr>
          <w:trHeight w:val="232"/>
        </w:trPr>
        <w:tc>
          <w:tcPr>
            <w:tcW w:w="3780" w:type="dxa"/>
            <w:tcBorders>
              <w:top w:val="nil"/>
              <w:left w:val="nil"/>
              <w:bottom w:val="nil"/>
              <w:right w:val="nil"/>
            </w:tcBorders>
          </w:tcPr>
          <w:p w14:paraId="09702755"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2EA19C7B"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5C5A75" w:rsidRPr="00CD63CD" w14:paraId="3C125F87" w14:textId="77777777" w:rsidTr="00C05BD1">
        <w:trPr>
          <w:trHeight w:val="232"/>
        </w:trPr>
        <w:tc>
          <w:tcPr>
            <w:tcW w:w="3780" w:type="dxa"/>
            <w:tcBorders>
              <w:top w:val="nil"/>
              <w:left w:val="nil"/>
              <w:bottom w:val="nil"/>
              <w:right w:val="nil"/>
            </w:tcBorders>
          </w:tcPr>
          <w:p w14:paraId="686EEAAE"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22E0F6C"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36009B04" w14:textId="77777777" w:rsidTr="00C05BD1">
        <w:trPr>
          <w:trHeight w:val="232"/>
        </w:trPr>
        <w:tc>
          <w:tcPr>
            <w:tcW w:w="3780" w:type="dxa"/>
            <w:tcBorders>
              <w:top w:val="nil"/>
              <w:left w:val="nil"/>
              <w:bottom w:val="nil"/>
              <w:right w:val="nil"/>
            </w:tcBorders>
          </w:tcPr>
          <w:p w14:paraId="27E787DA"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78537D73"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49DCB551" w14:textId="77777777" w:rsidTr="00C05BD1">
        <w:trPr>
          <w:trHeight w:val="232"/>
        </w:trPr>
        <w:tc>
          <w:tcPr>
            <w:tcW w:w="3780" w:type="dxa"/>
            <w:tcBorders>
              <w:top w:val="nil"/>
              <w:left w:val="nil"/>
              <w:bottom w:val="nil"/>
              <w:right w:val="nil"/>
            </w:tcBorders>
          </w:tcPr>
          <w:p w14:paraId="5047B434"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9D9213B"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515AC607" w14:textId="77777777" w:rsidTr="00C05BD1">
        <w:trPr>
          <w:trHeight w:val="232"/>
        </w:trPr>
        <w:tc>
          <w:tcPr>
            <w:tcW w:w="3780" w:type="dxa"/>
            <w:tcBorders>
              <w:top w:val="nil"/>
              <w:left w:val="nil"/>
              <w:bottom w:val="nil"/>
              <w:right w:val="nil"/>
            </w:tcBorders>
          </w:tcPr>
          <w:p w14:paraId="3324B8F2"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22D7F18F"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e</w:t>
            </w:r>
            <w:r w:rsidRPr="00910F00">
              <w:rPr>
                <w:rFonts w:ascii="Arial" w:hAnsi="Arial" w:cs="Arial"/>
                <w:sz w:val="20"/>
                <w:szCs w:val="20"/>
                <w:lang w:val="en-AU"/>
              </w:rPr>
              <w:t>enheid</w:t>
            </w:r>
          </w:p>
        </w:tc>
      </w:tr>
      <w:tr w:rsidR="005C5A75" w:rsidRPr="00CD63CD" w14:paraId="33F57B9A" w14:textId="77777777" w:rsidTr="00C05BD1">
        <w:trPr>
          <w:trHeight w:val="232"/>
        </w:trPr>
        <w:tc>
          <w:tcPr>
            <w:tcW w:w="3780" w:type="dxa"/>
            <w:tcBorders>
              <w:top w:val="nil"/>
              <w:left w:val="nil"/>
              <w:bottom w:val="nil"/>
              <w:right w:val="nil"/>
            </w:tcBorders>
          </w:tcPr>
          <w:p w14:paraId="226BD489"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DC54504"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AE6939" w14:paraId="3890119F" w14:textId="77777777" w:rsidTr="00C05BD1">
        <w:trPr>
          <w:trHeight w:val="232"/>
        </w:trPr>
        <w:tc>
          <w:tcPr>
            <w:tcW w:w="3780" w:type="dxa"/>
            <w:tcBorders>
              <w:top w:val="nil"/>
              <w:left w:val="nil"/>
              <w:bottom w:val="nil"/>
              <w:right w:val="nil"/>
            </w:tcBorders>
          </w:tcPr>
          <w:p w14:paraId="6B9391EB"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1751CF72" w14:textId="77777777" w:rsidR="005C5A75" w:rsidRPr="00DD0F4F" w:rsidRDefault="005C5A75" w:rsidP="00C05BD1">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xml:space="preserve">De tijdseenheid waarin de doorlooptijd </w:t>
            </w:r>
            <w:r w:rsidR="00D9252C">
              <w:rPr>
                <w:rFonts w:ascii="Arial" w:eastAsia="Times New Roman" w:hAnsi="Arial" w:cs="Arial"/>
                <w:color w:val="000000"/>
                <w:sz w:val="20"/>
                <w:szCs w:val="20"/>
                <w:lang w:val="nl-NL"/>
              </w:rPr>
              <w:t>voor het bereiken van de status</w:t>
            </w:r>
            <w:r>
              <w:rPr>
                <w:rFonts w:ascii="Arial" w:eastAsia="Times New Roman" w:hAnsi="Arial" w:cs="Arial"/>
                <w:color w:val="000000"/>
                <w:sz w:val="20"/>
                <w:szCs w:val="20"/>
                <w:lang w:val="nl-NL"/>
              </w:rPr>
              <w:t xml:space="preserve"> is uitgedrukt.</w:t>
            </w:r>
          </w:p>
        </w:tc>
      </w:tr>
      <w:tr w:rsidR="005C5A75" w:rsidRPr="00AE6939" w14:paraId="772621DA" w14:textId="77777777" w:rsidTr="00C05BD1">
        <w:trPr>
          <w:trHeight w:val="232"/>
        </w:trPr>
        <w:tc>
          <w:tcPr>
            <w:tcW w:w="3780" w:type="dxa"/>
            <w:tcBorders>
              <w:top w:val="nil"/>
              <w:left w:val="nil"/>
              <w:bottom w:val="nil"/>
              <w:right w:val="nil"/>
            </w:tcBorders>
          </w:tcPr>
          <w:p w14:paraId="0A00C600" w14:textId="77777777" w:rsidR="005C5A75" w:rsidRPr="00DD0F4F" w:rsidRDefault="005C5A75" w:rsidP="00C05BD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AB89B2E" w14:textId="77777777" w:rsidR="005C5A75" w:rsidRPr="00DD0F4F" w:rsidRDefault="005C5A75" w:rsidP="00C05BD1">
            <w:pPr>
              <w:autoSpaceDE w:val="0"/>
              <w:autoSpaceDN w:val="0"/>
              <w:adjustRightInd w:val="0"/>
              <w:spacing w:after="0" w:line="240" w:lineRule="auto"/>
              <w:rPr>
                <w:rFonts w:ascii="Arial" w:eastAsia="Times New Roman" w:hAnsi="Arial" w:cs="Arial"/>
                <w:color w:val="000000"/>
                <w:sz w:val="20"/>
                <w:szCs w:val="20"/>
                <w:lang w:val="nl-NL"/>
              </w:rPr>
            </w:pPr>
          </w:p>
        </w:tc>
      </w:tr>
      <w:tr w:rsidR="005C5A75" w:rsidRPr="00CD63CD" w14:paraId="29846E2D" w14:textId="77777777" w:rsidTr="00C05BD1">
        <w:trPr>
          <w:trHeight w:val="232"/>
        </w:trPr>
        <w:tc>
          <w:tcPr>
            <w:tcW w:w="3780" w:type="dxa"/>
            <w:tcBorders>
              <w:top w:val="nil"/>
              <w:left w:val="nil"/>
              <w:bottom w:val="nil"/>
              <w:right w:val="nil"/>
            </w:tcBorders>
          </w:tcPr>
          <w:p w14:paraId="0CEDA8DA"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14736207"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r w:rsidRPr="00717312">
              <w:rPr>
                <w:rFonts w:ascii="Arial" w:eastAsia="Times New Roman" w:hAnsi="Arial" w:cs="Arial"/>
                <w:color w:val="000000"/>
                <w:sz w:val="20"/>
                <w:szCs w:val="20"/>
              </w:rPr>
              <w:t xml:space="preserve"> </w:t>
            </w:r>
          </w:p>
        </w:tc>
      </w:tr>
      <w:tr w:rsidR="005C5A75" w:rsidRPr="00CD63CD" w14:paraId="71662C3D" w14:textId="77777777" w:rsidTr="00C05BD1">
        <w:trPr>
          <w:trHeight w:val="232"/>
        </w:trPr>
        <w:tc>
          <w:tcPr>
            <w:tcW w:w="3780" w:type="dxa"/>
            <w:tcBorders>
              <w:top w:val="nil"/>
              <w:left w:val="nil"/>
              <w:bottom w:val="nil"/>
              <w:right w:val="nil"/>
            </w:tcBorders>
          </w:tcPr>
          <w:p w14:paraId="588380B3"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7ED3063"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584ACC5B" w14:textId="77777777" w:rsidTr="00C05BD1">
        <w:trPr>
          <w:trHeight w:val="232"/>
        </w:trPr>
        <w:tc>
          <w:tcPr>
            <w:tcW w:w="3780" w:type="dxa"/>
            <w:tcBorders>
              <w:top w:val="nil"/>
              <w:left w:val="nil"/>
              <w:bottom w:val="nil"/>
              <w:right w:val="nil"/>
            </w:tcBorders>
          </w:tcPr>
          <w:p w14:paraId="77BC1E09"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06D94578"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1-</w:t>
            </w:r>
            <w:r>
              <w:rPr>
                <w:rFonts w:ascii="Arial" w:eastAsia="Times New Roman" w:hAnsi="Arial" w:cs="Arial"/>
                <w:color w:val="000000"/>
                <w:sz w:val="20"/>
                <w:szCs w:val="20"/>
              </w:rPr>
              <w:t>11</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p>
        </w:tc>
      </w:tr>
      <w:tr w:rsidR="005C5A75" w:rsidRPr="00CD63CD" w14:paraId="396A6D35" w14:textId="77777777" w:rsidTr="00C05BD1">
        <w:trPr>
          <w:trHeight w:val="232"/>
        </w:trPr>
        <w:tc>
          <w:tcPr>
            <w:tcW w:w="3780" w:type="dxa"/>
            <w:tcBorders>
              <w:top w:val="nil"/>
              <w:left w:val="nil"/>
              <w:bottom w:val="nil"/>
              <w:right w:val="nil"/>
            </w:tcBorders>
          </w:tcPr>
          <w:p w14:paraId="488EAF00"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4DC7B14"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AE6939" w14:paraId="01D38357" w14:textId="77777777" w:rsidTr="00C05BD1">
        <w:trPr>
          <w:trHeight w:val="232"/>
        </w:trPr>
        <w:tc>
          <w:tcPr>
            <w:tcW w:w="3780" w:type="dxa"/>
            <w:tcBorders>
              <w:top w:val="nil"/>
              <w:left w:val="nil"/>
              <w:bottom w:val="nil"/>
              <w:right w:val="nil"/>
            </w:tcBorders>
          </w:tcPr>
          <w:p w14:paraId="42EC53E9"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7F5BDA52" w14:textId="77777777" w:rsidR="005C5A75" w:rsidRPr="00DD0F4F" w:rsidRDefault="005C5A75" w:rsidP="00D9252C">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Het betreft een subattribuutsoort van de groepattribuutsoort ‘</w:t>
            </w:r>
            <w:r w:rsidR="00DA5D93" w:rsidRPr="00BE10FF">
              <w:rPr>
                <w:rFonts w:ascii="Arial" w:hAnsi="Arial" w:cs="Arial"/>
                <w:szCs w:val="24"/>
                <w:lang w:val="en-AU"/>
              </w:rPr>
              <w:fldChar w:fldCharType="begin" w:fldLock="1"/>
            </w:r>
            <w:r w:rsidRPr="005561F3">
              <w:rPr>
                <w:rFonts w:ascii="Arial" w:hAnsi="Arial" w:cs="Arial"/>
                <w:szCs w:val="24"/>
                <w:lang w:val="nl-NL"/>
              </w:rPr>
              <w:instrText xml:space="preserve">MERGEFIELD </w:instrText>
            </w:r>
            <w:r w:rsidRPr="005561F3">
              <w:rPr>
                <w:rFonts w:ascii="Calibri" w:hAnsi="Calibri" w:cs="Arial"/>
                <w:color w:val="0F0F0F"/>
                <w:szCs w:val="24"/>
                <w:lang w:val="nl-NL"/>
              </w:rPr>
              <w:instrText>Att.Name</w:instrText>
            </w:r>
            <w:r w:rsidR="00DA5D93" w:rsidRPr="00BE10FF">
              <w:rPr>
                <w:rFonts w:ascii="Arial" w:hAnsi="Arial" w:cs="Arial"/>
                <w:szCs w:val="24"/>
                <w:lang w:val="en-AU"/>
              </w:rPr>
              <w:fldChar w:fldCharType="separate"/>
            </w:r>
            <w:r w:rsidRPr="005561F3">
              <w:rPr>
                <w:rFonts w:ascii="Calibri" w:hAnsi="Calibri" w:cs="Arial"/>
                <w:color w:val="0F0F0F"/>
                <w:szCs w:val="24"/>
                <w:lang w:val="nl-NL"/>
              </w:rPr>
              <w:t xml:space="preserve">Doorlooptijd </w:t>
            </w:r>
            <w:r w:rsidR="00D9252C" w:rsidRPr="005561F3">
              <w:rPr>
                <w:rFonts w:ascii="Calibri" w:hAnsi="Calibri" w:cs="Arial"/>
                <w:color w:val="0F0F0F"/>
                <w:szCs w:val="24"/>
                <w:lang w:val="nl-NL"/>
              </w:rPr>
              <w:t>status</w:t>
            </w:r>
            <w:r w:rsidR="00DA5D93" w:rsidRPr="00BE10FF">
              <w:rPr>
                <w:rFonts w:ascii="Arial" w:hAnsi="Arial" w:cs="Arial"/>
                <w:szCs w:val="24"/>
                <w:lang w:val="en-AU"/>
              </w:rPr>
              <w:fldChar w:fldCharType="end"/>
            </w:r>
            <w:r w:rsidRPr="005561F3">
              <w:rPr>
                <w:rFonts w:ascii="Arial" w:hAnsi="Arial" w:cs="Arial"/>
                <w:szCs w:val="24"/>
                <w:lang w:val="nl-NL"/>
              </w:rPr>
              <w:t>’</w:t>
            </w:r>
          </w:p>
        </w:tc>
      </w:tr>
      <w:tr w:rsidR="005C5A75" w:rsidRPr="00AE6939" w14:paraId="64044C53" w14:textId="77777777" w:rsidTr="00C05BD1">
        <w:trPr>
          <w:trHeight w:val="232"/>
        </w:trPr>
        <w:tc>
          <w:tcPr>
            <w:tcW w:w="3780" w:type="dxa"/>
            <w:tcBorders>
              <w:top w:val="nil"/>
              <w:left w:val="nil"/>
              <w:bottom w:val="nil"/>
              <w:right w:val="nil"/>
            </w:tcBorders>
          </w:tcPr>
          <w:p w14:paraId="2A624459" w14:textId="77777777" w:rsidR="005C5A75" w:rsidRPr="00DD0F4F" w:rsidRDefault="005C5A75" w:rsidP="00C05BD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16E4D677" w14:textId="77777777" w:rsidR="005C5A75" w:rsidRPr="00DD0F4F" w:rsidRDefault="005C5A75" w:rsidP="00C05BD1">
            <w:pPr>
              <w:autoSpaceDE w:val="0"/>
              <w:autoSpaceDN w:val="0"/>
              <w:adjustRightInd w:val="0"/>
              <w:spacing w:after="0" w:line="240" w:lineRule="auto"/>
              <w:rPr>
                <w:rFonts w:ascii="Arial" w:eastAsia="Times New Roman" w:hAnsi="Arial" w:cs="Arial"/>
                <w:color w:val="000000"/>
                <w:sz w:val="20"/>
                <w:szCs w:val="20"/>
                <w:lang w:val="nl-NL"/>
              </w:rPr>
            </w:pPr>
          </w:p>
        </w:tc>
      </w:tr>
      <w:tr w:rsidR="005C5A75" w:rsidRPr="00CD63CD" w14:paraId="5C0A8457" w14:textId="77777777" w:rsidTr="00C05BD1">
        <w:trPr>
          <w:trHeight w:val="232"/>
        </w:trPr>
        <w:tc>
          <w:tcPr>
            <w:tcW w:w="3780" w:type="dxa"/>
            <w:tcBorders>
              <w:top w:val="nil"/>
              <w:left w:val="nil"/>
              <w:bottom w:val="nil"/>
              <w:right w:val="nil"/>
            </w:tcBorders>
          </w:tcPr>
          <w:p w14:paraId="13F0F5BB"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1E0FB7CA"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A11</w:t>
            </w:r>
          </w:p>
        </w:tc>
      </w:tr>
      <w:tr w:rsidR="005C5A75" w:rsidRPr="00CD63CD" w14:paraId="70CE4B81" w14:textId="77777777" w:rsidTr="00C05BD1">
        <w:trPr>
          <w:trHeight w:val="232"/>
        </w:trPr>
        <w:tc>
          <w:tcPr>
            <w:tcW w:w="3780" w:type="dxa"/>
            <w:tcBorders>
              <w:top w:val="nil"/>
              <w:left w:val="nil"/>
              <w:bottom w:val="nil"/>
              <w:right w:val="nil"/>
            </w:tcBorders>
          </w:tcPr>
          <w:p w14:paraId="1A83F425"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339F08E"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5E066D" w14:paraId="7E53CE38" w14:textId="77777777" w:rsidTr="00C05BD1">
        <w:trPr>
          <w:trHeight w:val="232"/>
        </w:trPr>
        <w:tc>
          <w:tcPr>
            <w:tcW w:w="3780" w:type="dxa"/>
            <w:tcBorders>
              <w:top w:val="nil"/>
              <w:left w:val="nil"/>
              <w:bottom w:val="nil"/>
              <w:right w:val="nil"/>
            </w:tcBorders>
          </w:tcPr>
          <w:p w14:paraId="35337E7D"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1388472C" w14:textId="77777777" w:rsidR="005C5A75" w:rsidRDefault="005C5A75" w:rsidP="00C05BD1">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“werkdag” (werkbare dagen</w:t>
            </w:r>
            <w:r w:rsidR="00F533C2">
              <w:rPr>
                <w:rFonts w:ascii="Arial" w:eastAsia="Times New Roman" w:hAnsi="Arial" w:cs="Arial"/>
                <w:color w:val="000000"/>
                <w:sz w:val="20"/>
                <w:szCs w:val="20"/>
                <w:lang w:val="nl-NL"/>
              </w:rPr>
              <w:t xml:space="preserve"> d.w.z. alle dagen m.u.v. zaterdagen, zondagen en erkende feestdagen</w:t>
            </w:r>
            <w:r>
              <w:rPr>
                <w:rFonts w:ascii="Arial" w:eastAsia="Times New Roman" w:hAnsi="Arial" w:cs="Arial"/>
                <w:color w:val="000000"/>
                <w:sz w:val="20"/>
                <w:szCs w:val="20"/>
                <w:lang w:val="nl-NL"/>
              </w:rPr>
              <w:t>)</w:t>
            </w:r>
          </w:p>
          <w:p w14:paraId="6E1F1A94" w14:textId="77777777" w:rsidR="005C5A75" w:rsidRDefault="005C5A75" w:rsidP="00C05BD1">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“kalenderdag” (</w:t>
            </w:r>
            <w:r w:rsidRPr="003D5F9A">
              <w:rPr>
                <w:rFonts w:ascii="Arial" w:eastAsia="Times New Roman" w:hAnsi="Arial" w:cs="Arial"/>
                <w:color w:val="000000"/>
                <w:sz w:val="20"/>
                <w:szCs w:val="20"/>
                <w:lang w:val="nl-NL"/>
              </w:rPr>
              <w:t>zie voor een definitie van dit begrip de AWB</w:t>
            </w:r>
            <w:r>
              <w:rPr>
                <w:rFonts w:ascii="Arial" w:eastAsia="Times New Roman" w:hAnsi="Arial" w:cs="Arial"/>
                <w:color w:val="000000"/>
                <w:sz w:val="20"/>
                <w:szCs w:val="20"/>
                <w:lang w:val="nl-NL"/>
              </w:rPr>
              <w:t>)</w:t>
            </w:r>
          </w:p>
          <w:p w14:paraId="3A4B976D" w14:textId="77777777" w:rsidR="00072690" w:rsidRDefault="005C5A75" w:rsidP="00C05BD1">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w:t>
            </w:r>
            <w:r w:rsidR="00072690">
              <w:rPr>
                <w:rFonts w:ascii="Arial" w:eastAsia="Times New Roman" w:hAnsi="Arial" w:cs="Arial"/>
                <w:color w:val="000000"/>
                <w:sz w:val="20"/>
                <w:szCs w:val="20"/>
                <w:lang w:val="nl-NL"/>
              </w:rPr>
              <w:t xml:space="preserve"> “week” (7 kalenderdagen)</w:t>
            </w:r>
            <w:r>
              <w:rPr>
                <w:rFonts w:ascii="Arial" w:eastAsia="Times New Roman" w:hAnsi="Arial" w:cs="Arial"/>
                <w:color w:val="000000"/>
                <w:sz w:val="20"/>
                <w:szCs w:val="20"/>
                <w:lang w:val="nl-NL"/>
              </w:rPr>
              <w:t xml:space="preserve"> </w:t>
            </w:r>
          </w:p>
          <w:p w14:paraId="00FD0D96" w14:textId="77777777" w:rsidR="005C5A75" w:rsidRDefault="00072690" w:rsidP="00C05BD1">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xml:space="preserve">- </w:t>
            </w:r>
            <w:r w:rsidR="005C5A75">
              <w:rPr>
                <w:rFonts w:ascii="Arial" w:eastAsia="Times New Roman" w:hAnsi="Arial" w:cs="Arial"/>
                <w:color w:val="000000"/>
                <w:sz w:val="20"/>
                <w:szCs w:val="20"/>
                <w:lang w:val="nl-NL"/>
              </w:rPr>
              <w:t>“maand”</w:t>
            </w:r>
            <w:r>
              <w:rPr>
                <w:rFonts w:ascii="Arial" w:eastAsia="Times New Roman" w:hAnsi="Arial" w:cs="Arial"/>
                <w:color w:val="000000"/>
                <w:sz w:val="20"/>
                <w:szCs w:val="20"/>
                <w:lang w:val="nl-NL"/>
              </w:rPr>
              <w:t xml:space="preserve"> (28, 30 of 31 kalenderdagen)</w:t>
            </w:r>
          </w:p>
          <w:p w14:paraId="06FEF6EE" w14:textId="77777777" w:rsidR="005C5A75" w:rsidRPr="00DD0F4F" w:rsidRDefault="005C5A75" w:rsidP="00072690">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“jaar”</w:t>
            </w:r>
            <w:r w:rsidR="00072690">
              <w:rPr>
                <w:rFonts w:ascii="Arial" w:eastAsia="Times New Roman" w:hAnsi="Arial" w:cs="Arial"/>
                <w:color w:val="000000"/>
                <w:sz w:val="20"/>
                <w:szCs w:val="20"/>
                <w:lang w:val="nl-NL"/>
              </w:rPr>
              <w:t xml:space="preserve"> (365 of 366 kalenderdagen)</w:t>
            </w:r>
          </w:p>
        </w:tc>
      </w:tr>
      <w:tr w:rsidR="005C5A75" w:rsidRPr="005E066D" w14:paraId="2369C6FE" w14:textId="77777777" w:rsidTr="00C05BD1">
        <w:trPr>
          <w:trHeight w:val="232"/>
        </w:trPr>
        <w:tc>
          <w:tcPr>
            <w:tcW w:w="3780" w:type="dxa"/>
            <w:tcBorders>
              <w:top w:val="nil"/>
              <w:left w:val="nil"/>
              <w:bottom w:val="nil"/>
              <w:right w:val="nil"/>
            </w:tcBorders>
          </w:tcPr>
          <w:p w14:paraId="701B23CD" w14:textId="77777777" w:rsidR="005C5A75" w:rsidRPr="00DD0F4F" w:rsidRDefault="005C5A75" w:rsidP="00C05BD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C3975D1" w14:textId="77777777" w:rsidR="005C5A75" w:rsidRPr="00DD0F4F" w:rsidRDefault="005C5A75" w:rsidP="00C05BD1">
            <w:pPr>
              <w:autoSpaceDE w:val="0"/>
              <w:autoSpaceDN w:val="0"/>
              <w:adjustRightInd w:val="0"/>
              <w:spacing w:after="0" w:line="240" w:lineRule="auto"/>
              <w:rPr>
                <w:rFonts w:ascii="Arial" w:eastAsia="Times New Roman" w:hAnsi="Arial" w:cs="Arial"/>
                <w:color w:val="000000"/>
                <w:sz w:val="20"/>
                <w:szCs w:val="20"/>
                <w:lang w:val="nl-NL"/>
              </w:rPr>
            </w:pPr>
          </w:p>
        </w:tc>
      </w:tr>
      <w:tr w:rsidR="005C5A75" w:rsidRPr="00CD63CD" w14:paraId="2E186266" w14:textId="77777777" w:rsidTr="00C05BD1">
        <w:trPr>
          <w:trHeight w:val="232"/>
        </w:trPr>
        <w:tc>
          <w:tcPr>
            <w:tcW w:w="3780" w:type="dxa"/>
            <w:tcBorders>
              <w:top w:val="nil"/>
              <w:left w:val="nil"/>
              <w:bottom w:val="nil"/>
              <w:right w:val="nil"/>
            </w:tcBorders>
          </w:tcPr>
          <w:p w14:paraId="2C03BF9D"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26DAAC80"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5C5A75" w:rsidRPr="00CD63CD" w14:paraId="35B6DD72" w14:textId="77777777" w:rsidTr="00C05BD1">
        <w:trPr>
          <w:trHeight w:val="232"/>
        </w:trPr>
        <w:tc>
          <w:tcPr>
            <w:tcW w:w="3780" w:type="dxa"/>
            <w:tcBorders>
              <w:top w:val="nil"/>
              <w:left w:val="nil"/>
              <w:bottom w:val="nil"/>
              <w:right w:val="nil"/>
            </w:tcBorders>
          </w:tcPr>
          <w:p w14:paraId="7883A9DC"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E184FB6"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4F8008AA" w14:textId="77777777" w:rsidTr="00C05BD1">
        <w:trPr>
          <w:trHeight w:val="232"/>
        </w:trPr>
        <w:tc>
          <w:tcPr>
            <w:tcW w:w="3780" w:type="dxa"/>
            <w:tcBorders>
              <w:top w:val="nil"/>
              <w:left w:val="nil"/>
              <w:bottom w:val="nil"/>
              <w:right w:val="nil"/>
            </w:tcBorders>
          </w:tcPr>
          <w:p w14:paraId="435A40A5"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786ED8CC"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5C5A75" w:rsidRPr="00CD63CD" w14:paraId="51637497" w14:textId="77777777" w:rsidTr="00C05BD1">
        <w:trPr>
          <w:trHeight w:val="232"/>
        </w:trPr>
        <w:tc>
          <w:tcPr>
            <w:tcW w:w="3780" w:type="dxa"/>
            <w:tcBorders>
              <w:top w:val="nil"/>
              <w:left w:val="nil"/>
              <w:bottom w:val="nil"/>
              <w:right w:val="nil"/>
            </w:tcBorders>
          </w:tcPr>
          <w:p w14:paraId="7DD933A7"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09F7BF7"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47E2C9A4" w14:textId="77777777" w:rsidTr="00C05BD1">
        <w:trPr>
          <w:trHeight w:val="232"/>
        </w:trPr>
        <w:tc>
          <w:tcPr>
            <w:tcW w:w="3780" w:type="dxa"/>
            <w:tcBorders>
              <w:top w:val="nil"/>
              <w:left w:val="nil"/>
              <w:bottom w:val="nil"/>
              <w:right w:val="nil"/>
            </w:tcBorders>
          </w:tcPr>
          <w:p w14:paraId="6F7CB818"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1EAF587F"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09F88149" w14:textId="77777777" w:rsidTr="00C05BD1">
        <w:trPr>
          <w:trHeight w:val="232"/>
        </w:trPr>
        <w:tc>
          <w:tcPr>
            <w:tcW w:w="3780" w:type="dxa"/>
            <w:tcBorders>
              <w:top w:val="nil"/>
              <w:left w:val="nil"/>
              <w:bottom w:val="nil"/>
              <w:right w:val="nil"/>
            </w:tcBorders>
          </w:tcPr>
          <w:p w14:paraId="625E79AF"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D6F17FF"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294BCFFD" w14:textId="77777777" w:rsidTr="00C05BD1">
        <w:trPr>
          <w:trHeight w:val="232"/>
        </w:trPr>
        <w:tc>
          <w:tcPr>
            <w:tcW w:w="3780" w:type="dxa"/>
            <w:tcBorders>
              <w:top w:val="nil"/>
              <w:left w:val="nil"/>
              <w:bottom w:val="nil"/>
              <w:right w:val="nil"/>
            </w:tcBorders>
          </w:tcPr>
          <w:p w14:paraId="1D84735C"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7D4A5FD8"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5C5A75" w:rsidRPr="00CD63CD" w14:paraId="61A77DFF" w14:textId="77777777" w:rsidTr="00C05BD1">
        <w:trPr>
          <w:trHeight w:val="232"/>
        </w:trPr>
        <w:tc>
          <w:tcPr>
            <w:tcW w:w="3780" w:type="dxa"/>
            <w:tcBorders>
              <w:top w:val="nil"/>
              <w:left w:val="nil"/>
              <w:bottom w:val="nil"/>
              <w:right w:val="nil"/>
            </w:tcBorders>
          </w:tcPr>
          <w:p w14:paraId="5C76F3C0"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A71FA98"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7B38F092" w14:textId="77777777" w:rsidTr="00C05BD1">
        <w:trPr>
          <w:trHeight w:val="232"/>
        </w:trPr>
        <w:tc>
          <w:tcPr>
            <w:tcW w:w="3780" w:type="dxa"/>
            <w:tcBorders>
              <w:top w:val="nil"/>
              <w:left w:val="nil"/>
              <w:bottom w:val="nil"/>
              <w:right w:val="nil"/>
            </w:tcBorders>
          </w:tcPr>
          <w:p w14:paraId="7199853D"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29995AB1"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5C5A75" w:rsidRPr="00CD63CD" w14:paraId="329C1B35" w14:textId="77777777" w:rsidTr="00C05BD1">
        <w:trPr>
          <w:trHeight w:val="232"/>
        </w:trPr>
        <w:tc>
          <w:tcPr>
            <w:tcW w:w="3780" w:type="dxa"/>
            <w:tcBorders>
              <w:top w:val="nil"/>
              <w:left w:val="nil"/>
              <w:bottom w:val="nil"/>
              <w:right w:val="nil"/>
            </w:tcBorders>
          </w:tcPr>
          <w:p w14:paraId="5271FAB0"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9AB1045"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35554B16" w14:textId="77777777" w:rsidTr="00C05BD1">
        <w:trPr>
          <w:trHeight w:val="232"/>
        </w:trPr>
        <w:tc>
          <w:tcPr>
            <w:tcW w:w="3780" w:type="dxa"/>
            <w:tcBorders>
              <w:top w:val="nil"/>
              <w:left w:val="nil"/>
              <w:bottom w:val="nil"/>
              <w:right w:val="nil"/>
            </w:tcBorders>
          </w:tcPr>
          <w:p w14:paraId="29CC88B6"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26A57A65" w14:textId="77777777" w:rsidR="005C5A75" w:rsidRPr="00CD63CD" w:rsidRDefault="00DA5D93"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5C5A75" w:rsidRPr="00CD63CD">
              <w:rPr>
                <w:rFonts w:ascii="Arial" w:hAnsi="Arial" w:cs="Arial"/>
                <w:sz w:val="20"/>
                <w:szCs w:val="20"/>
                <w:lang w:val="en-AU"/>
              </w:rPr>
              <w:instrText xml:space="preserve">MERGEFIELD </w:instrText>
            </w:r>
            <w:r w:rsidR="005C5A75"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5C5A75"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5C5A75"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5C5A75"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5C5A75"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p>
        </w:tc>
      </w:tr>
      <w:tr w:rsidR="005C5A75" w:rsidRPr="00CD63CD" w14:paraId="08939AEF" w14:textId="77777777" w:rsidTr="00C05BD1">
        <w:trPr>
          <w:trHeight w:val="232"/>
        </w:trPr>
        <w:tc>
          <w:tcPr>
            <w:tcW w:w="3780" w:type="dxa"/>
            <w:tcBorders>
              <w:top w:val="nil"/>
              <w:left w:val="nil"/>
              <w:bottom w:val="nil"/>
              <w:right w:val="nil"/>
            </w:tcBorders>
          </w:tcPr>
          <w:p w14:paraId="242E4F07"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F9A96B0"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CD63CD" w14:paraId="3FE3AC6C" w14:textId="77777777" w:rsidTr="00C05BD1">
        <w:trPr>
          <w:trHeight w:val="232"/>
        </w:trPr>
        <w:tc>
          <w:tcPr>
            <w:tcW w:w="3780" w:type="dxa"/>
            <w:tcBorders>
              <w:top w:val="nil"/>
              <w:left w:val="nil"/>
              <w:bottom w:val="nil"/>
              <w:right w:val="nil"/>
            </w:tcBorders>
          </w:tcPr>
          <w:p w14:paraId="21AB70C2"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49118337"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Gemeentelijk </w:t>
            </w:r>
            <w:r>
              <w:rPr>
                <w:rFonts w:ascii="Arial" w:eastAsia="Times New Roman" w:hAnsi="Arial" w:cs="Arial"/>
                <w:color w:val="000000"/>
                <w:sz w:val="20"/>
                <w:szCs w:val="20"/>
              </w:rPr>
              <w:t>kern</w:t>
            </w:r>
            <w:r w:rsidRPr="00CD63CD">
              <w:rPr>
                <w:rFonts w:ascii="Arial" w:eastAsia="Times New Roman" w:hAnsi="Arial" w:cs="Arial"/>
                <w:color w:val="000000"/>
                <w:sz w:val="20"/>
                <w:szCs w:val="20"/>
              </w:rPr>
              <w:t>gegeven</w:t>
            </w:r>
          </w:p>
        </w:tc>
      </w:tr>
      <w:tr w:rsidR="005C5A75" w:rsidRPr="00CD63CD" w14:paraId="7BBFAF36" w14:textId="77777777" w:rsidTr="00C05BD1">
        <w:trPr>
          <w:trHeight w:val="232"/>
        </w:trPr>
        <w:tc>
          <w:tcPr>
            <w:tcW w:w="3780" w:type="dxa"/>
            <w:tcBorders>
              <w:top w:val="nil"/>
              <w:left w:val="nil"/>
              <w:right w:val="nil"/>
            </w:tcBorders>
          </w:tcPr>
          <w:p w14:paraId="1C5A841A"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578A9D41" w14:textId="77777777" w:rsidR="005C5A75" w:rsidRPr="00CD63CD" w:rsidRDefault="005C5A75" w:rsidP="00C05BD1">
            <w:pPr>
              <w:autoSpaceDE w:val="0"/>
              <w:autoSpaceDN w:val="0"/>
              <w:adjustRightInd w:val="0"/>
              <w:spacing w:after="0" w:line="240" w:lineRule="auto"/>
              <w:rPr>
                <w:rFonts w:ascii="Arial" w:eastAsia="Times New Roman" w:hAnsi="Arial" w:cs="Arial"/>
                <w:color w:val="000000"/>
                <w:sz w:val="20"/>
                <w:szCs w:val="20"/>
              </w:rPr>
            </w:pPr>
          </w:p>
        </w:tc>
      </w:tr>
      <w:tr w:rsidR="005C5A75" w:rsidRPr="005E066D" w14:paraId="2F9E95AF" w14:textId="77777777" w:rsidTr="00C05BD1">
        <w:trPr>
          <w:trHeight w:val="232"/>
        </w:trPr>
        <w:tc>
          <w:tcPr>
            <w:tcW w:w="3780" w:type="dxa"/>
            <w:tcBorders>
              <w:top w:val="nil"/>
              <w:left w:val="nil"/>
              <w:bottom w:val="single" w:sz="4" w:space="0" w:color="auto"/>
              <w:right w:val="nil"/>
            </w:tcBorders>
          </w:tcPr>
          <w:p w14:paraId="03B19A57" w14:textId="77777777" w:rsidR="005C5A75" w:rsidRPr="00CD63CD" w:rsidRDefault="005C5A75" w:rsidP="00C05BD1">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4F7AA87D" w14:textId="77777777" w:rsidR="005C5A75" w:rsidRPr="00DD0F4F" w:rsidRDefault="005C5A75" w:rsidP="00C05BD1">
            <w:pPr>
              <w:autoSpaceDE w:val="0"/>
              <w:autoSpaceDN w:val="0"/>
              <w:adjustRightInd w:val="0"/>
              <w:spacing w:after="0" w:line="240" w:lineRule="auto"/>
              <w:rPr>
                <w:rFonts w:ascii="Arial" w:eastAsia="Times New Roman" w:hAnsi="Arial" w:cs="Arial"/>
                <w:color w:val="000000"/>
                <w:sz w:val="20"/>
                <w:szCs w:val="20"/>
                <w:lang w:val="nl-NL"/>
              </w:rPr>
            </w:pPr>
            <w:r>
              <w:rPr>
                <w:rFonts w:ascii="Calibri" w:hAnsi="Calibri" w:cs="Arial"/>
                <w:color w:val="0F0F0F"/>
                <w:szCs w:val="24"/>
              </w:rPr>
              <w:t>-</w:t>
            </w:r>
          </w:p>
        </w:tc>
      </w:tr>
    </w:tbl>
    <w:p w14:paraId="71E11EFB" w14:textId="77777777" w:rsidR="006B01A0" w:rsidRPr="00DD0F4F" w:rsidRDefault="006B01A0" w:rsidP="0038425A">
      <w:pPr>
        <w:rPr>
          <w:lang w:val="nl-NL"/>
        </w:rPr>
      </w:pPr>
    </w:p>
    <w:p w14:paraId="646E7D2A" w14:textId="77777777" w:rsidR="0099098F" w:rsidRDefault="0099098F" w:rsidP="0099098F">
      <w:pPr>
        <w:pStyle w:val="Kop2"/>
        <w:rPr>
          <w:noProof/>
        </w:rPr>
      </w:pPr>
      <w:bookmarkStart w:id="2700" w:name="_Toc493816603"/>
      <w:bookmarkStart w:id="2701" w:name="_Toc493816713"/>
      <w:r>
        <w:rPr>
          <w:noProof/>
        </w:rPr>
        <w:lastRenderedPageBreak/>
        <w:t>ZAAK</w:t>
      </w:r>
      <w:bookmarkEnd w:id="2700"/>
      <w:bookmarkEnd w:id="2701"/>
    </w:p>
    <w:p w14:paraId="7DC4A95E" w14:textId="77777777" w:rsidR="001C7151" w:rsidRPr="00DD0F4F" w:rsidRDefault="001C7151" w:rsidP="001C7151">
      <w:pPr>
        <w:rPr>
          <w:lang w:val="nl-NL"/>
        </w:rPr>
      </w:pPr>
      <w:r w:rsidRPr="00DD0F4F">
        <w:rPr>
          <w:lang w:val="nl-NL"/>
        </w:rPr>
        <w:t xml:space="preserve">In deze paragraaf benoemen we de wijzigingen op het objecttype ZAAK. De consequenties hiervan op het niveau van het objecttype specificeren we hieronder. De consequenties voor de attribuut- en relatiesoorten specificeren we in de volgende paragrafen, bij de beschrijvingen van de wijzigingen.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1C7151" w:rsidRPr="00CD63CD" w14:paraId="552A53B6" w14:textId="77777777" w:rsidTr="002E7926">
        <w:tc>
          <w:tcPr>
            <w:tcW w:w="3600" w:type="dxa"/>
            <w:tcBorders>
              <w:top w:val="single" w:sz="4" w:space="0" w:color="auto"/>
              <w:left w:val="nil"/>
              <w:bottom w:val="nil"/>
              <w:right w:val="nil"/>
            </w:tcBorders>
          </w:tcPr>
          <w:p w14:paraId="7CA277AD"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14:paraId="7FD623DA"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Element.Name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ZAAK</w:t>
            </w:r>
            <w:r w:rsidRPr="00CD63CD">
              <w:rPr>
                <w:rFonts w:ascii="Arial" w:hAnsi="Arial" w:cs="Arial"/>
                <w:sz w:val="20"/>
                <w:szCs w:val="20"/>
                <w:lang w:val="en-AU"/>
              </w:rPr>
              <w:fldChar w:fldCharType="end"/>
            </w:r>
          </w:p>
        </w:tc>
      </w:tr>
      <w:tr w:rsidR="001C7151" w:rsidRPr="00CD63CD" w14:paraId="66CBD9BD" w14:textId="77777777" w:rsidTr="002E7926">
        <w:tc>
          <w:tcPr>
            <w:tcW w:w="3600" w:type="dxa"/>
            <w:tcBorders>
              <w:top w:val="nil"/>
              <w:left w:val="nil"/>
              <w:bottom w:val="nil"/>
              <w:right w:val="nil"/>
            </w:tcBorders>
          </w:tcPr>
          <w:p w14:paraId="53DA4E26"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78F4EA42"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14:paraId="4EB112BB" w14:textId="77777777" w:rsidTr="002E7926">
        <w:tc>
          <w:tcPr>
            <w:tcW w:w="3600" w:type="dxa"/>
            <w:tcBorders>
              <w:top w:val="nil"/>
              <w:left w:val="nil"/>
              <w:bottom w:val="nil"/>
              <w:right w:val="nil"/>
            </w:tcBorders>
          </w:tcPr>
          <w:p w14:paraId="356D19ED"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14:paraId="35887303"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Element.Alias</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ZAK</w:t>
            </w:r>
            <w:r w:rsidRPr="00CD63CD">
              <w:rPr>
                <w:rFonts w:ascii="Arial" w:hAnsi="Arial" w:cs="Arial"/>
                <w:sz w:val="20"/>
                <w:szCs w:val="20"/>
                <w:lang w:val="en-AU"/>
              </w:rPr>
              <w:fldChar w:fldCharType="end"/>
            </w:r>
          </w:p>
        </w:tc>
      </w:tr>
      <w:tr w:rsidR="001C7151" w:rsidRPr="00CD63CD" w14:paraId="17998C15" w14:textId="77777777" w:rsidTr="002E7926">
        <w:tc>
          <w:tcPr>
            <w:tcW w:w="3600" w:type="dxa"/>
            <w:tcBorders>
              <w:top w:val="nil"/>
              <w:left w:val="nil"/>
              <w:bottom w:val="nil"/>
              <w:right w:val="nil"/>
            </w:tcBorders>
          </w:tcPr>
          <w:p w14:paraId="7A286533"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7ABF4A7D"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14:paraId="7E3C121B" w14:textId="77777777" w:rsidTr="002E7926">
        <w:tc>
          <w:tcPr>
            <w:tcW w:w="3600" w:type="dxa"/>
            <w:tcBorders>
              <w:top w:val="nil"/>
              <w:left w:val="nil"/>
              <w:bottom w:val="nil"/>
              <w:right w:val="nil"/>
            </w:tcBorders>
          </w:tcPr>
          <w:p w14:paraId="789FC00B"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14:paraId="23974B9A"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14:paraId="0FE85B16" w14:textId="77777777" w:rsidTr="002E7926">
        <w:trPr>
          <w:trHeight w:val="230"/>
        </w:trPr>
        <w:tc>
          <w:tcPr>
            <w:tcW w:w="3600" w:type="dxa"/>
            <w:tcBorders>
              <w:top w:val="nil"/>
              <w:left w:val="nil"/>
              <w:bottom w:val="nil"/>
              <w:right w:val="nil"/>
            </w:tcBorders>
          </w:tcPr>
          <w:p w14:paraId="618F9ABB"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5D2FDAC3"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14:paraId="38EA2FA0" w14:textId="77777777" w:rsidTr="002E7926">
        <w:trPr>
          <w:trHeight w:val="230"/>
        </w:trPr>
        <w:tc>
          <w:tcPr>
            <w:tcW w:w="3600" w:type="dxa"/>
            <w:tcBorders>
              <w:top w:val="nil"/>
              <w:left w:val="nil"/>
              <w:bottom w:val="nil"/>
              <w:right w:val="nil"/>
            </w:tcBorders>
          </w:tcPr>
          <w:p w14:paraId="5FFB1236"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14:paraId="3DF69CCD"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14:paraId="08F18B6D" w14:textId="77777777" w:rsidTr="002E7926">
        <w:trPr>
          <w:trHeight w:val="230"/>
        </w:trPr>
        <w:tc>
          <w:tcPr>
            <w:tcW w:w="3600" w:type="dxa"/>
            <w:tcBorders>
              <w:top w:val="nil"/>
              <w:left w:val="nil"/>
              <w:bottom w:val="nil"/>
              <w:right w:val="nil"/>
            </w:tcBorders>
          </w:tcPr>
          <w:p w14:paraId="0B31EE16"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587771F"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AE6939" w14:paraId="7100FFC8" w14:textId="77777777" w:rsidTr="002E7926">
        <w:trPr>
          <w:trHeight w:val="230"/>
        </w:trPr>
        <w:tc>
          <w:tcPr>
            <w:tcW w:w="3600" w:type="dxa"/>
            <w:tcBorders>
              <w:top w:val="nil"/>
              <w:left w:val="nil"/>
              <w:bottom w:val="nil"/>
              <w:right w:val="nil"/>
            </w:tcBorders>
          </w:tcPr>
          <w:p w14:paraId="357E79B0"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14:paraId="500F2B67" w14:textId="77777777" w:rsidR="001C7151" w:rsidRPr="00DD0F4F"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DD0F4F">
              <w:rPr>
                <w:rFonts w:ascii="Arial" w:hAnsi="Arial" w:cs="Arial"/>
                <w:sz w:val="20"/>
                <w:szCs w:val="20"/>
                <w:lang w:val="nl-NL"/>
              </w:rPr>
              <w:instrText xml:space="preserve">MERGEFIELD </w:instrText>
            </w:r>
            <w:r w:rsidR="001C7151" w:rsidRPr="00DD0F4F">
              <w:rPr>
                <w:rFonts w:ascii="Arial" w:eastAsia="Times New Roman" w:hAnsi="Arial" w:cs="Arial"/>
                <w:color w:val="000000"/>
                <w:sz w:val="20"/>
                <w:szCs w:val="20"/>
                <w:lang w:val="nl-NL"/>
              </w:rPr>
              <w:instrText>Element.Notes</w:instrText>
            </w:r>
            <w:r w:rsidRPr="00CD63CD">
              <w:rPr>
                <w:rFonts w:ascii="Arial" w:hAnsi="Arial" w:cs="Arial"/>
                <w:sz w:val="20"/>
                <w:szCs w:val="20"/>
                <w:lang w:val="en-AU"/>
              </w:rPr>
              <w:fldChar w:fldCharType="end"/>
            </w:r>
            <w:r w:rsidR="001C7151" w:rsidRPr="00DD0F4F">
              <w:rPr>
                <w:rFonts w:ascii="Arial" w:eastAsia="Times New Roman" w:hAnsi="Arial" w:cs="Arial"/>
                <w:color w:val="610E6A"/>
                <w:sz w:val="20"/>
                <w:szCs w:val="20"/>
                <w:lang w:val="nl-NL"/>
              </w:rPr>
              <w:t>Een samenhangende hoeveelheid werk met een welgedefinieerde aanleiding en een welgedefinieerd eindresultaat, waarvan kwaliteit en doorlooptijd bewaakt moeten worden.</w:t>
            </w:r>
          </w:p>
        </w:tc>
      </w:tr>
      <w:tr w:rsidR="001C7151" w:rsidRPr="00AE6939" w14:paraId="52A5B48F" w14:textId="77777777" w:rsidTr="002E7926">
        <w:tc>
          <w:tcPr>
            <w:tcW w:w="3600" w:type="dxa"/>
            <w:tcBorders>
              <w:top w:val="nil"/>
              <w:left w:val="nil"/>
              <w:bottom w:val="nil"/>
              <w:right w:val="nil"/>
            </w:tcBorders>
          </w:tcPr>
          <w:p w14:paraId="4E61950A" w14:textId="77777777" w:rsidR="001C7151" w:rsidRPr="00DD0F4F"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109F845E"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CD63CD" w14:paraId="2B5D0731" w14:textId="77777777" w:rsidTr="002E7926">
        <w:tc>
          <w:tcPr>
            <w:tcW w:w="3600" w:type="dxa"/>
            <w:tcBorders>
              <w:top w:val="nil"/>
              <w:left w:val="nil"/>
              <w:bottom w:val="nil"/>
              <w:right w:val="nil"/>
            </w:tcBorders>
          </w:tcPr>
          <w:p w14:paraId="3A0CA472"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14:paraId="120D82BB"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14:paraId="3F65BA2E" w14:textId="77777777" w:rsidTr="002E7926">
        <w:trPr>
          <w:trHeight w:val="230"/>
        </w:trPr>
        <w:tc>
          <w:tcPr>
            <w:tcW w:w="3600" w:type="dxa"/>
            <w:tcBorders>
              <w:top w:val="nil"/>
              <w:left w:val="nil"/>
              <w:bottom w:val="nil"/>
              <w:right w:val="nil"/>
            </w:tcBorders>
          </w:tcPr>
          <w:p w14:paraId="2AE9B2AD"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2786273"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14:paraId="7C9F4646" w14:textId="77777777" w:rsidTr="002E7926">
        <w:tc>
          <w:tcPr>
            <w:tcW w:w="3600" w:type="dxa"/>
            <w:tcBorders>
              <w:top w:val="nil"/>
              <w:left w:val="nil"/>
              <w:bottom w:val="nil"/>
              <w:right w:val="nil"/>
            </w:tcBorders>
          </w:tcPr>
          <w:p w14:paraId="3CA45FD6"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14:paraId="08FD6884"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1 juni 2008</w:t>
            </w:r>
          </w:p>
        </w:tc>
      </w:tr>
      <w:tr w:rsidR="001C7151" w:rsidRPr="00CD63CD" w14:paraId="6AF56474" w14:textId="77777777" w:rsidTr="002E7926">
        <w:trPr>
          <w:trHeight w:val="260"/>
        </w:trPr>
        <w:tc>
          <w:tcPr>
            <w:tcW w:w="3600" w:type="dxa"/>
            <w:tcBorders>
              <w:top w:val="nil"/>
              <w:left w:val="nil"/>
              <w:bottom w:val="nil"/>
              <w:right w:val="nil"/>
            </w:tcBorders>
          </w:tcPr>
          <w:p w14:paraId="0557DFB9"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72E6C17"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AE6939" w14:paraId="4D093351" w14:textId="77777777" w:rsidTr="002E7926">
        <w:tc>
          <w:tcPr>
            <w:tcW w:w="3600" w:type="dxa"/>
            <w:tcBorders>
              <w:top w:val="nil"/>
              <w:left w:val="nil"/>
              <w:bottom w:val="nil"/>
              <w:right w:val="nil"/>
            </w:tcBorders>
          </w:tcPr>
          <w:p w14:paraId="631B9586" w14:textId="77777777" w:rsidR="001C7151"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Toelichting objecttype</w:t>
            </w:r>
          </w:p>
          <w:p w14:paraId="3444185C" w14:textId="77777777" w:rsidR="00256CC6" w:rsidRPr="00256CC6" w:rsidRDefault="00256CC6" w:rsidP="002E7926">
            <w:pPr>
              <w:autoSpaceDE w:val="0"/>
              <w:autoSpaceDN w:val="0"/>
              <w:adjustRightInd w:val="0"/>
              <w:spacing w:after="0" w:line="240" w:lineRule="auto"/>
              <w:rPr>
                <w:rFonts w:ascii="Arial" w:eastAsia="Times New Roman" w:hAnsi="Arial" w:cs="Arial"/>
                <w:bCs/>
                <w:color w:val="000000"/>
                <w:sz w:val="20"/>
                <w:szCs w:val="20"/>
              </w:rPr>
            </w:pPr>
          </w:p>
        </w:tc>
        <w:tc>
          <w:tcPr>
            <w:tcW w:w="5760" w:type="dxa"/>
            <w:gridSpan w:val="3"/>
            <w:tcBorders>
              <w:top w:val="nil"/>
              <w:left w:val="nil"/>
              <w:bottom w:val="nil"/>
              <w:right w:val="nil"/>
            </w:tcBorders>
          </w:tcPr>
          <w:p w14:paraId="336763BB" w14:textId="05B75881"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ZAAK vormt de kern van het zaakgericht werken. Wat in een individueel geval een zaak is, waar die begint en waar die eindigt, </w:t>
            </w:r>
            <w:r w:rsidR="004F64CE" w:rsidRPr="00DD0F4F">
              <w:rPr>
                <w:rFonts w:ascii="Arial" w:eastAsia="Times New Roman" w:hAnsi="Arial" w:cs="Arial"/>
                <w:color w:val="000000"/>
                <w:sz w:val="20"/>
                <w:szCs w:val="20"/>
                <w:lang w:val="nl-NL"/>
              </w:rPr>
              <w:t xml:space="preserve">wordt </w:t>
            </w:r>
            <w:r w:rsidRPr="00DD0F4F">
              <w:rPr>
                <w:rFonts w:ascii="Arial" w:eastAsia="Times New Roman" w:hAnsi="Arial" w:cs="Arial"/>
                <w:color w:val="000000"/>
                <w:sz w:val="20"/>
                <w:szCs w:val="20"/>
                <w:lang w:val="nl-NL"/>
              </w:rPr>
              <w:t xml:space="preserve">bekeken vanuit het perspectief van de initiator van de zaak (burger, bedrijf, medewerker, etc.). </w:t>
            </w:r>
            <w:r w:rsidR="00256CC6" w:rsidRPr="00DD0F4F">
              <w:rPr>
                <w:rFonts w:ascii="Arial" w:eastAsia="Times New Roman" w:hAnsi="Arial" w:cs="Arial"/>
                <w:bCs/>
                <w:color w:val="000000"/>
                <w:sz w:val="20"/>
                <w:szCs w:val="20"/>
                <w:lang w:val="nl-NL"/>
              </w:rPr>
              <w:t xml:space="preserve">Het traject van (aan)vraag cq. aanleiding voor de zaak tot en met de levering van de producten/of diensten die een passend antwoord vormen op die aanleiding, bepaalt </w:t>
            </w:r>
            <w:r w:rsidRPr="00DD0F4F">
              <w:rPr>
                <w:rFonts w:ascii="Arial" w:eastAsia="Times New Roman" w:hAnsi="Arial" w:cs="Arial"/>
                <w:color w:val="000000"/>
                <w:sz w:val="20"/>
                <w:szCs w:val="20"/>
                <w:lang w:val="nl-NL"/>
              </w:rPr>
              <w:t>de omvang en afbakening van de zaak.</w:t>
            </w:r>
            <w:r w:rsidR="004F64CE" w:rsidRPr="00DD0F4F">
              <w:rPr>
                <w:rFonts w:ascii="Arial" w:eastAsia="Times New Roman" w:hAnsi="Arial" w:cs="Arial"/>
                <w:color w:val="000000"/>
                <w:sz w:val="20"/>
                <w:szCs w:val="20"/>
                <w:lang w:val="nl-NL"/>
              </w:rPr>
              <w:t xml:space="preserve"> Hiermee komt de afbakening van een zaak overeen met een bedrijfsproces: ‘van klant tot klant’. </w:t>
            </w:r>
            <w:r w:rsidR="00256CC6" w:rsidRPr="00DD0F4F">
              <w:rPr>
                <w:rFonts w:ascii="Arial" w:eastAsia="Times New Roman" w:hAnsi="Arial" w:cs="Arial"/>
                <w:bCs/>
                <w:color w:val="000000"/>
                <w:sz w:val="20"/>
                <w:szCs w:val="20"/>
                <w:lang w:val="nl-NL"/>
              </w:rPr>
              <w:t>Dit betekent onder meer dat o</w:t>
            </w:r>
            <w:r w:rsidR="004F64CE" w:rsidRPr="00DD0F4F">
              <w:rPr>
                <w:rFonts w:ascii="Arial" w:eastAsia="Times New Roman" w:hAnsi="Arial" w:cs="Arial"/>
                <w:color w:val="000000"/>
                <w:sz w:val="20"/>
                <w:szCs w:val="20"/>
                <w:lang w:val="nl-NL"/>
              </w:rPr>
              <w:t>nderdelen van bedrijfsprocessen geen zelfstandige zaken</w:t>
            </w:r>
            <w:r w:rsidR="00502AFC" w:rsidRPr="00DD0F4F">
              <w:rPr>
                <w:rFonts w:ascii="Arial" w:eastAsia="Times New Roman" w:hAnsi="Arial" w:cs="Arial"/>
                <w:color w:val="000000"/>
                <w:sz w:val="20"/>
                <w:szCs w:val="20"/>
                <w:lang w:val="nl-NL"/>
              </w:rPr>
              <w:t xml:space="preserve"> vormen</w:t>
            </w:r>
            <w:r w:rsidR="004F64CE" w:rsidRPr="00DD0F4F">
              <w:rPr>
                <w:rFonts w:ascii="Arial" w:eastAsia="Times New Roman" w:hAnsi="Arial" w:cs="Arial"/>
                <w:color w:val="000000"/>
                <w:sz w:val="20"/>
                <w:szCs w:val="20"/>
                <w:lang w:val="nl-NL"/>
              </w:rPr>
              <w:t>.</w:t>
            </w:r>
            <w:r w:rsidR="00502AFC" w:rsidRPr="00DD0F4F">
              <w:rPr>
                <w:rFonts w:ascii="Arial" w:eastAsia="Times New Roman" w:hAnsi="Arial" w:cs="Arial"/>
                <w:color w:val="000000"/>
                <w:sz w:val="20"/>
                <w:szCs w:val="20"/>
                <w:lang w:val="nl-NL"/>
              </w:rPr>
              <w:t xml:space="preserve"> </w:t>
            </w:r>
            <w:r w:rsidR="00502AFC" w:rsidRPr="00DD0F4F">
              <w:rPr>
                <w:rFonts w:ascii="Arial" w:eastAsia="Times New Roman" w:hAnsi="Arial" w:cs="Arial"/>
                <w:bCs/>
                <w:color w:val="000000"/>
                <w:sz w:val="20"/>
                <w:szCs w:val="20"/>
                <w:lang w:val="nl-NL"/>
              </w:rPr>
              <w:t>Het betekent ook dat een aanleiding die niet leidt tot de start van de uitvoering van een bedrijfsproces, niet leidt tot een zaak (</w:t>
            </w:r>
            <w:r w:rsidR="00622906" w:rsidRPr="00DD0F4F">
              <w:rPr>
                <w:rFonts w:ascii="Arial" w:eastAsia="Times New Roman" w:hAnsi="Arial" w:cs="Arial"/>
                <w:bCs/>
                <w:color w:val="000000"/>
                <w:sz w:val="20"/>
                <w:szCs w:val="20"/>
                <w:lang w:val="nl-NL"/>
              </w:rPr>
              <w:t>deze</w:t>
            </w:r>
            <w:r w:rsidR="00502AFC" w:rsidRPr="00DD0F4F">
              <w:rPr>
                <w:rFonts w:ascii="Arial" w:eastAsia="Times New Roman" w:hAnsi="Arial" w:cs="Arial"/>
                <w:bCs/>
                <w:color w:val="000000"/>
                <w:sz w:val="20"/>
                <w:szCs w:val="20"/>
                <w:lang w:val="nl-NL"/>
              </w:rPr>
              <w:t xml:space="preserve"> wordt behandeld in het kader van een reeds lopende zaak).</w:t>
            </w:r>
          </w:p>
          <w:p w14:paraId="2069BC66" w14:textId="1A6A2C4F" w:rsidR="001C7151" w:rsidRPr="00DD0F4F" w:rsidRDefault="001C7151" w:rsidP="00426DB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In de praktijk kan dit tot problemen leiden als de </w:t>
            </w:r>
            <w:r w:rsidR="00426DB2" w:rsidRPr="00DD0F4F">
              <w:rPr>
                <w:rFonts w:ascii="Arial" w:eastAsia="Times New Roman" w:hAnsi="Arial" w:cs="Arial"/>
                <w:color w:val="000000"/>
                <w:sz w:val="20"/>
                <w:szCs w:val="20"/>
                <w:lang w:val="nl-NL"/>
              </w:rPr>
              <w:t xml:space="preserve">gewenste producten en diensten in verschillende bedrijfsprocessen vervaardigd worden d.w.z. voor elk gewenst product of dienst, of groep daarvan, is een zelfstandig bedrijfsproces operationeel. </w:t>
            </w:r>
            <w:r w:rsidR="004F64CE" w:rsidRPr="00DD0F4F">
              <w:rPr>
                <w:rFonts w:ascii="Arial" w:eastAsia="Times New Roman" w:hAnsi="Arial" w:cs="Arial"/>
                <w:color w:val="000000"/>
                <w:sz w:val="20"/>
                <w:szCs w:val="20"/>
                <w:lang w:val="nl-NL"/>
              </w:rPr>
              <w:t xml:space="preserve">De zaak wordt dan behandeld in deelzaken door per deelzaak één bedrijfsproces uit te voeren. </w:t>
            </w:r>
            <w:r w:rsidR="00426DB2" w:rsidRPr="00DD0F4F">
              <w:rPr>
                <w:rFonts w:ascii="Arial" w:eastAsia="Times New Roman" w:hAnsi="Arial" w:cs="Arial"/>
                <w:color w:val="000000"/>
                <w:sz w:val="20"/>
                <w:szCs w:val="20"/>
                <w:lang w:val="nl-NL"/>
              </w:rPr>
              <w:t xml:space="preserve">Met de ‘hoofdzaak’ wordt gecoördineerd dat de optelsom van de te leveren producten en diensten beantwoord aan de oorspronkelijke klantvraag. </w:t>
            </w:r>
            <w:r w:rsidR="004F64CE" w:rsidRPr="00DD0F4F">
              <w:rPr>
                <w:rFonts w:ascii="Arial" w:eastAsia="Times New Roman" w:hAnsi="Arial" w:cs="Arial"/>
                <w:color w:val="000000"/>
                <w:sz w:val="20"/>
                <w:szCs w:val="20"/>
                <w:lang w:val="nl-NL"/>
              </w:rPr>
              <w:t>Zowel een zaak zonder deelzaken als een deelzaak betreft dus telkens één bedrijfsproces.</w:t>
            </w:r>
            <w:r w:rsidR="002408B5" w:rsidRPr="00DD0F4F">
              <w:rPr>
                <w:rFonts w:ascii="Arial" w:eastAsia="Times New Roman" w:hAnsi="Arial" w:cs="Arial"/>
                <w:color w:val="000000"/>
                <w:sz w:val="20"/>
                <w:szCs w:val="20"/>
                <w:lang w:val="nl-NL"/>
              </w:rPr>
              <w:t xml:space="preserve"> </w:t>
            </w:r>
            <w:r w:rsidRPr="00DD0F4F">
              <w:rPr>
                <w:rFonts w:ascii="Arial" w:eastAsia="Times New Roman" w:hAnsi="Arial" w:cs="Arial"/>
                <w:color w:val="000000"/>
                <w:sz w:val="20"/>
                <w:szCs w:val="20"/>
                <w:lang w:val="nl-NL"/>
              </w:rPr>
              <w:t xml:space="preserve">Ook een ‘deelzaak’ </w:t>
            </w:r>
            <w:r w:rsidR="00426DB2" w:rsidRPr="00DD0F4F">
              <w:rPr>
                <w:rFonts w:ascii="Arial" w:eastAsia="Times New Roman" w:hAnsi="Arial" w:cs="Arial"/>
                <w:color w:val="000000"/>
                <w:sz w:val="20"/>
                <w:szCs w:val="20"/>
                <w:lang w:val="nl-NL"/>
              </w:rPr>
              <w:t xml:space="preserve">modelleren we als </w:t>
            </w:r>
            <w:r w:rsidRPr="00DD0F4F">
              <w:rPr>
                <w:rFonts w:ascii="Arial" w:eastAsia="Times New Roman" w:hAnsi="Arial" w:cs="Arial"/>
                <w:color w:val="000000"/>
                <w:sz w:val="20"/>
                <w:szCs w:val="20"/>
                <w:lang w:val="nl-NL"/>
              </w:rPr>
              <w:t>een ZAAK. Deze is gerelateerd aan de ‘hoofdzaak’: de ZAAK die het gevolg is van het verzoek van de initiator. Door deze onderlinge relatering cq. clustering wordt het zaakgericht werken voor de behandelende organisatie(s) beheersbaar èn blijft het mogelijk de initiator van de zaak vanuit zijn perspectief te informeren. Het relateren van hoofd- en deelzaken modelleren we met de relatiesoort 'ZAAK is deelzaak van ZAAK'.</w:t>
            </w:r>
          </w:p>
          <w:p w14:paraId="136D6921" w14:textId="77777777" w:rsidR="002015D0" w:rsidRPr="00DD0F4F" w:rsidRDefault="00696938"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lastRenderedPageBreak/>
              <w:t xml:space="preserve">In samenwerkingen tussen organisaties komt het steeds vaker voor dat een organisatie gevraagd wordt een bijdrage te leveren aan een zaak van een andere organisatie. Ook binnen organisaties komt dit voor. We doelen hiermee dus niet op de situatie dat meerdere organisatiedelen gezamenlijk uitvoering (zouden moeten) geven aan één bedrijfsproces cq. zaak. In dergelijke samenwerkingen is sprake van twee zelfstandige bedrijfsprocessen oftewel twee gerelateerde zaken met ieder hun eigen aanleiding (i.t.t. deelzaken bij een hoofdzaak die alle dezelfde aanleiding hebben). Van belang is dat zowel  opdrachtgever als opdrachtnemer van de andere partij weten om welke zaak het gaat. Het informatiemodel ondersteunt dit op twee wijzen. Indien opdrachtgever en opdrachtnemer </w:t>
            </w:r>
            <w:r w:rsidR="00BF50FF" w:rsidRPr="00DD0F4F">
              <w:rPr>
                <w:rFonts w:ascii="Arial" w:eastAsia="Times New Roman" w:hAnsi="Arial" w:cs="Arial"/>
                <w:color w:val="000000"/>
                <w:sz w:val="20"/>
                <w:szCs w:val="20"/>
                <w:lang w:val="nl-NL"/>
              </w:rPr>
              <w:t>binnen</w:t>
            </w:r>
            <w:r w:rsidRPr="00DD0F4F">
              <w:rPr>
                <w:rFonts w:ascii="Arial" w:eastAsia="Times New Roman" w:hAnsi="Arial" w:cs="Arial"/>
                <w:color w:val="000000"/>
                <w:sz w:val="20"/>
                <w:szCs w:val="20"/>
                <w:lang w:val="nl-NL"/>
              </w:rPr>
              <w:t xml:space="preserve"> hetzelfde informatiedomein </w:t>
            </w:r>
            <w:r w:rsidR="00BF50FF" w:rsidRPr="00DD0F4F">
              <w:rPr>
                <w:rFonts w:ascii="Arial" w:eastAsia="Times New Roman" w:hAnsi="Arial" w:cs="Arial"/>
                <w:color w:val="000000"/>
                <w:sz w:val="20"/>
                <w:szCs w:val="20"/>
                <w:lang w:val="nl-NL"/>
              </w:rPr>
              <w:t>opereren</w:t>
            </w:r>
            <w:r w:rsidRPr="00DD0F4F">
              <w:rPr>
                <w:rFonts w:ascii="Arial" w:eastAsia="Times New Roman" w:hAnsi="Arial" w:cs="Arial"/>
                <w:color w:val="000000"/>
                <w:sz w:val="20"/>
                <w:szCs w:val="20"/>
                <w:lang w:val="nl-NL"/>
              </w:rPr>
              <w:t xml:space="preserve"> voor hun zaakinformatievoorziening (‘ze kunnen bij elkaars zaken’), dan wordt gebruik gemaakt van de relatie ‘ZAAK heeft gerelateerde ZAAK’. Indien beide zaken zich binnen verschillende informatiedomein bevinden dan wordt vanuit beide zaken verwezen naar de andere zaak door middel van het groepattribuutsoort ‘Gerelateerde externe zaak’.</w:t>
            </w:r>
          </w:p>
          <w:p w14:paraId="6766C2D2" w14:textId="123764E8" w:rsidR="00B0601B"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Elke zaak heeft ‘ergens betrekking op’ wat we modelleren met de relatie naar ZAAKOBJECT. In het geval dat de zaak op geen van de, met ZAAKOBJECT bedoelde, objecten betrekking heeft, wordt het object van de zaak vastgelegd met de attribuutgroep ‘Ander zaakobject’. Soms heeft de ene zaak betrekking op een andere zaak,</w:t>
            </w:r>
            <w:r w:rsidR="004B216A" w:rsidRPr="00DD0F4F">
              <w:rPr>
                <w:rFonts w:ascii="Arial" w:eastAsia="Times New Roman" w:hAnsi="Arial" w:cs="Arial"/>
                <w:color w:val="000000"/>
                <w:sz w:val="20"/>
                <w:szCs w:val="20"/>
                <w:lang w:val="nl-NL"/>
              </w:rPr>
              <w:t xml:space="preserve"> zoals een bezwaarzaak die volgt op een vergunningzaak.</w:t>
            </w:r>
            <w:r w:rsidRPr="00DD0F4F">
              <w:rPr>
                <w:rFonts w:ascii="Arial" w:eastAsia="Times New Roman" w:hAnsi="Arial" w:cs="Arial"/>
                <w:color w:val="000000"/>
                <w:sz w:val="20"/>
                <w:szCs w:val="20"/>
                <w:lang w:val="nl-NL"/>
              </w:rPr>
              <w:t xml:space="preserve"> </w:t>
            </w:r>
            <w:r w:rsidR="004B216A" w:rsidRPr="00DD0F4F">
              <w:rPr>
                <w:rFonts w:ascii="Arial" w:eastAsia="Times New Roman" w:hAnsi="Arial" w:cs="Arial"/>
                <w:color w:val="000000"/>
                <w:sz w:val="20"/>
                <w:szCs w:val="20"/>
                <w:lang w:val="nl-NL"/>
              </w:rPr>
              <w:t>Dit</w:t>
            </w:r>
            <w:r w:rsidR="00B0601B" w:rsidRPr="00DD0F4F">
              <w:rPr>
                <w:rFonts w:ascii="Arial" w:eastAsia="Times New Roman" w:hAnsi="Arial" w:cs="Arial"/>
                <w:color w:val="000000"/>
                <w:sz w:val="20"/>
                <w:szCs w:val="20"/>
                <w:lang w:val="nl-NL"/>
              </w:rPr>
              <w:t xml:space="preserve"> </w:t>
            </w:r>
            <w:r w:rsidRPr="00DD0F4F">
              <w:rPr>
                <w:rFonts w:ascii="Arial" w:eastAsia="Times New Roman" w:hAnsi="Arial" w:cs="Arial"/>
                <w:color w:val="000000"/>
                <w:sz w:val="20"/>
                <w:szCs w:val="20"/>
                <w:lang w:val="nl-NL"/>
              </w:rPr>
              <w:t xml:space="preserve">modelleren </w:t>
            </w:r>
            <w:r w:rsidR="004B216A" w:rsidRPr="00DD0F4F">
              <w:rPr>
                <w:rFonts w:ascii="Arial" w:eastAsia="Times New Roman" w:hAnsi="Arial" w:cs="Arial"/>
                <w:color w:val="000000"/>
                <w:sz w:val="20"/>
                <w:szCs w:val="20"/>
                <w:lang w:val="nl-NL"/>
              </w:rPr>
              <w:t xml:space="preserve">we eveneens </w:t>
            </w:r>
            <w:r w:rsidRPr="00DD0F4F">
              <w:rPr>
                <w:rFonts w:ascii="Arial" w:eastAsia="Times New Roman" w:hAnsi="Arial" w:cs="Arial"/>
                <w:color w:val="000000"/>
                <w:sz w:val="20"/>
                <w:szCs w:val="20"/>
                <w:lang w:val="nl-NL"/>
              </w:rPr>
              <w:t xml:space="preserve">met de relatie ‘ZAAK </w:t>
            </w:r>
            <w:r w:rsidR="00B0601B" w:rsidRPr="00DD0F4F">
              <w:rPr>
                <w:rFonts w:ascii="Arial" w:eastAsia="Times New Roman" w:hAnsi="Arial" w:cs="Arial"/>
                <w:color w:val="000000"/>
                <w:sz w:val="20"/>
                <w:szCs w:val="20"/>
                <w:lang w:val="nl-NL"/>
              </w:rPr>
              <w:t>heeft</w:t>
            </w:r>
            <w:r w:rsidRPr="00DD0F4F">
              <w:rPr>
                <w:rFonts w:ascii="Arial" w:eastAsia="Times New Roman" w:hAnsi="Arial" w:cs="Arial"/>
                <w:color w:val="000000"/>
                <w:sz w:val="20"/>
                <w:szCs w:val="20"/>
                <w:lang w:val="nl-NL"/>
              </w:rPr>
              <w:t xml:space="preserve"> gerelateerd</w:t>
            </w:r>
            <w:r w:rsidR="00B0601B" w:rsidRPr="00DD0F4F">
              <w:rPr>
                <w:rFonts w:ascii="Arial" w:eastAsia="Times New Roman" w:hAnsi="Arial" w:cs="Arial"/>
                <w:color w:val="000000"/>
                <w:sz w:val="20"/>
                <w:szCs w:val="20"/>
                <w:lang w:val="nl-NL"/>
              </w:rPr>
              <w:t>e</w:t>
            </w:r>
            <w:r w:rsidRPr="00DD0F4F">
              <w:rPr>
                <w:rFonts w:ascii="Arial" w:eastAsia="Times New Roman" w:hAnsi="Arial" w:cs="Arial"/>
                <w:color w:val="000000"/>
                <w:sz w:val="20"/>
                <w:szCs w:val="20"/>
                <w:lang w:val="nl-NL"/>
              </w:rPr>
              <w:t xml:space="preserve"> ZAAK’. De aard van de relatie </w:t>
            </w:r>
            <w:r w:rsidR="00B0601B" w:rsidRPr="00DD0F4F">
              <w:rPr>
                <w:rFonts w:ascii="Arial" w:eastAsia="Times New Roman" w:hAnsi="Arial" w:cs="Arial"/>
                <w:color w:val="000000"/>
                <w:sz w:val="20"/>
                <w:szCs w:val="20"/>
                <w:lang w:val="nl-NL"/>
              </w:rPr>
              <w:t>modelleren we met de relatieklasse ZAKENRELATIE</w:t>
            </w:r>
            <w:r w:rsidRPr="00DD0F4F">
              <w:rPr>
                <w:rFonts w:ascii="Arial" w:eastAsia="Times New Roman" w:hAnsi="Arial" w:cs="Arial"/>
                <w:color w:val="000000"/>
                <w:sz w:val="20"/>
                <w:szCs w:val="20"/>
                <w:lang w:val="nl-NL"/>
              </w:rPr>
              <w:t xml:space="preserve">. </w:t>
            </w:r>
          </w:p>
          <w:p w14:paraId="6C4CD617"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Ook heeft elke zaak één of meer betrokkenen, wat we modelleren via de ROL.</w:t>
            </w:r>
          </w:p>
          <w:p w14:paraId="5ABE2E75" w14:textId="581863FB" w:rsidR="001C7151" w:rsidRPr="00DD0F4F" w:rsidRDefault="001C7151" w:rsidP="00B0601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w:t>
            </w:r>
            <w:r w:rsidR="00B0601B" w:rsidRPr="00DD0F4F">
              <w:rPr>
                <w:rFonts w:ascii="Arial" w:eastAsia="Times New Roman" w:hAnsi="Arial" w:cs="Arial"/>
                <w:color w:val="000000"/>
                <w:sz w:val="20"/>
                <w:szCs w:val="20"/>
                <w:lang w:val="nl-NL"/>
              </w:rPr>
              <w:t>ZAAK</w:t>
            </w:r>
            <w:r w:rsidRPr="00DD0F4F">
              <w:rPr>
                <w:rFonts w:ascii="Arial" w:eastAsia="Times New Roman" w:hAnsi="Arial" w:cs="Arial"/>
                <w:color w:val="000000"/>
                <w:sz w:val="20"/>
                <w:szCs w:val="20"/>
                <w:lang w:val="nl-NL"/>
              </w:rPr>
              <w:t>, met eventuele deelzaken</w:t>
            </w:r>
            <w:r w:rsidR="00B0601B" w:rsidRPr="00DD0F4F">
              <w:rPr>
                <w:rFonts w:ascii="Arial" w:eastAsia="Times New Roman" w:hAnsi="Arial" w:cs="Arial"/>
                <w:color w:val="000000"/>
                <w:sz w:val="20"/>
                <w:szCs w:val="20"/>
                <w:lang w:val="nl-NL"/>
              </w:rPr>
              <w:t xml:space="preserve"> (of alleen de verwijzing daarnaar) dan wel de verwijzing naar de ‘hoofdzaak’</w:t>
            </w:r>
            <w:r w:rsidRPr="00DD0F4F">
              <w:rPr>
                <w:rFonts w:ascii="Arial" w:eastAsia="Times New Roman" w:hAnsi="Arial" w:cs="Arial"/>
                <w:color w:val="000000"/>
                <w:sz w:val="20"/>
                <w:szCs w:val="20"/>
                <w:lang w:val="nl-NL"/>
              </w:rPr>
              <w:t>, al</w:t>
            </w:r>
            <w:r w:rsidR="00B0601B" w:rsidRPr="00DD0F4F">
              <w:rPr>
                <w:rFonts w:ascii="Arial" w:eastAsia="Times New Roman" w:hAnsi="Arial" w:cs="Arial"/>
                <w:color w:val="000000"/>
                <w:sz w:val="20"/>
                <w:szCs w:val="20"/>
                <w:lang w:val="nl-NL"/>
              </w:rPr>
              <w:t>le</w:t>
            </w:r>
            <w:r w:rsidRPr="00DD0F4F">
              <w:rPr>
                <w:rFonts w:ascii="Arial" w:eastAsia="Times New Roman" w:hAnsi="Arial" w:cs="Arial"/>
                <w:color w:val="000000"/>
                <w:sz w:val="20"/>
                <w:szCs w:val="20"/>
                <w:lang w:val="nl-NL"/>
              </w:rPr>
              <w:t xml:space="preserve"> kenmerken, alle daaraan gerelateerde documenten en alle andere gerelateerde gegevens (via ROL, ZAAKOBJECT, etc.) vormen gezamenlijk het zaakdossier. Het zaakdossier modelleren we dus niet als apart objecttype. Evenmin modelleren we een zgn. objectdossier. Dit betreft immers alle zaken, met bijbehorende kenmerken en documenten, eventueel van bepaalde zaaktypen, die gerelateerd zijn aan een bepaald OBJECT.</w:t>
            </w:r>
          </w:p>
        </w:tc>
      </w:tr>
      <w:tr w:rsidR="001C7151" w:rsidRPr="00AE6939" w14:paraId="46383E64" w14:textId="77777777" w:rsidTr="002E7926">
        <w:tc>
          <w:tcPr>
            <w:tcW w:w="3600" w:type="dxa"/>
            <w:tcBorders>
              <w:top w:val="nil"/>
              <w:left w:val="nil"/>
              <w:bottom w:val="nil"/>
              <w:right w:val="nil"/>
            </w:tcBorders>
          </w:tcPr>
          <w:p w14:paraId="75028B15" w14:textId="77777777" w:rsidR="001C7151" w:rsidRPr="00DD0F4F"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7D9E8A9A"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AE6939" w14:paraId="61F6DA89" w14:textId="77777777" w:rsidTr="002E7926">
        <w:tc>
          <w:tcPr>
            <w:tcW w:w="3600" w:type="dxa"/>
            <w:tcBorders>
              <w:top w:val="nil"/>
              <w:left w:val="nil"/>
              <w:bottom w:val="nil"/>
              <w:right w:val="nil"/>
            </w:tcBorders>
          </w:tcPr>
          <w:p w14:paraId="76BE5353"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14:paraId="7E8F7E8D" w14:textId="77777777" w:rsidR="001C7151" w:rsidRPr="00DD0F4F" w:rsidRDefault="001C7151" w:rsidP="008B745D">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combinatie van ‘</w:t>
            </w:r>
            <w:r w:rsidR="008B745D" w:rsidRPr="00DD0F4F">
              <w:rPr>
                <w:rFonts w:ascii="Arial" w:eastAsia="Times New Roman" w:hAnsi="Arial" w:cs="Arial"/>
                <w:color w:val="000000"/>
                <w:sz w:val="20"/>
                <w:szCs w:val="20"/>
                <w:lang w:val="nl-NL"/>
              </w:rPr>
              <w:t>Bron</w:t>
            </w:r>
            <w:r w:rsidRPr="00DD0F4F">
              <w:rPr>
                <w:rFonts w:ascii="Arial" w:eastAsia="Times New Roman" w:hAnsi="Arial" w:cs="Arial"/>
                <w:color w:val="000000"/>
                <w:sz w:val="20"/>
                <w:szCs w:val="20"/>
                <w:lang w:val="nl-NL"/>
              </w:rPr>
              <w:t>organisatie’ en ‘Zaakidentificatie’</w:t>
            </w:r>
          </w:p>
        </w:tc>
      </w:tr>
      <w:tr w:rsidR="001C7151" w:rsidRPr="00AE6939" w14:paraId="36A46FBF" w14:textId="77777777" w:rsidTr="002E7926">
        <w:tc>
          <w:tcPr>
            <w:tcW w:w="3600" w:type="dxa"/>
            <w:tcBorders>
              <w:top w:val="nil"/>
              <w:left w:val="nil"/>
              <w:bottom w:val="nil"/>
              <w:right w:val="nil"/>
            </w:tcBorders>
          </w:tcPr>
          <w:p w14:paraId="562AA896" w14:textId="77777777" w:rsidR="001C7151" w:rsidRPr="00DD0F4F"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3D927522"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AE6939" w14:paraId="070E5A3C" w14:textId="77777777" w:rsidTr="002E7926">
        <w:tc>
          <w:tcPr>
            <w:tcW w:w="3600" w:type="dxa"/>
            <w:tcBorders>
              <w:top w:val="nil"/>
              <w:left w:val="nil"/>
              <w:bottom w:val="nil"/>
              <w:right w:val="nil"/>
            </w:tcBorders>
          </w:tcPr>
          <w:p w14:paraId="5D5FB66C"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14:paraId="3BE62460"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zaken waarvoor de zaakbehandelende organisatie(s) het zaakgericht werken heeft ingericht.</w:t>
            </w:r>
          </w:p>
        </w:tc>
      </w:tr>
      <w:tr w:rsidR="001C7151" w:rsidRPr="00AE6939" w14:paraId="663490EC" w14:textId="77777777" w:rsidTr="002E7926">
        <w:tc>
          <w:tcPr>
            <w:tcW w:w="3600" w:type="dxa"/>
            <w:tcBorders>
              <w:top w:val="nil"/>
              <w:left w:val="nil"/>
              <w:bottom w:val="nil"/>
              <w:right w:val="nil"/>
            </w:tcBorders>
          </w:tcPr>
          <w:p w14:paraId="4CA85DBA" w14:textId="77777777" w:rsidR="001C7151" w:rsidRPr="00DD0F4F"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72208FAB"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CD63CD" w14:paraId="3E7257A0" w14:textId="77777777" w:rsidTr="002E7926">
        <w:tc>
          <w:tcPr>
            <w:tcW w:w="3600" w:type="dxa"/>
            <w:tcBorders>
              <w:top w:val="nil"/>
              <w:left w:val="nil"/>
              <w:bottom w:val="nil"/>
              <w:right w:val="nil"/>
            </w:tcBorders>
          </w:tcPr>
          <w:p w14:paraId="09A8AD0B"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14:paraId="2703236A"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14:paraId="72961950" w14:textId="77777777" w:rsidTr="002E7926">
        <w:tc>
          <w:tcPr>
            <w:tcW w:w="3600" w:type="dxa"/>
            <w:tcBorders>
              <w:top w:val="nil"/>
              <w:left w:val="nil"/>
              <w:bottom w:val="nil"/>
              <w:right w:val="nil"/>
            </w:tcBorders>
          </w:tcPr>
          <w:p w14:paraId="43985EDB"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77BC735"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r>
      <w:tr w:rsidR="001C7151" w:rsidRPr="00CD63CD" w14:paraId="73519666" w14:textId="77777777" w:rsidTr="002E7926">
        <w:tc>
          <w:tcPr>
            <w:tcW w:w="3600" w:type="dxa"/>
            <w:tcBorders>
              <w:top w:val="nil"/>
              <w:left w:val="nil"/>
              <w:bottom w:val="nil"/>
              <w:right w:val="nil"/>
            </w:tcBorders>
          </w:tcPr>
          <w:p w14:paraId="035602D5"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15B76718"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Code</w:t>
            </w:r>
          </w:p>
        </w:tc>
        <w:tc>
          <w:tcPr>
            <w:tcW w:w="3330" w:type="dxa"/>
            <w:tcBorders>
              <w:top w:val="nil"/>
              <w:left w:val="nil"/>
              <w:bottom w:val="nil"/>
              <w:right w:val="nil"/>
            </w:tcBorders>
          </w:tcPr>
          <w:p w14:paraId="37FAC2A9"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2A0A970D"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Herkomst</w:t>
            </w:r>
          </w:p>
        </w:tc>
      </w:tr>
      <w:tr w:rsidR="001C7151" w:rsidRPr="00CD63CD" w14:paraId="4AB44BF2" w14:textId="77777777" w:rsidTr="002E7926">
        <w:tc>
          <w:tcPr>
            <w:tcW w:w="3600" w:type="dxa"/>
            <w:tcBorders>
              <w:top w:val="nil"/>
              <w:left w:val="nil"/>
              <w:bottom w:val="nil"/>
              <w:right w:val="nil"/>
            </w:tcBorders>
          </w:tcPr>
          <w:p w14:paraId="1C03CE9A"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919B40C"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0001</w:t>
            </w:r>
          </w:p>
        </w:tc>
        <w:tc>
          <w:tcPr>
            <w:tcW w:w="3330" w:type="dxa"/>
            <w:tcBorders>
              <w:top w:val="nil"/>
              <w:left w:val="nil"/>
              <w:bottom w:val="nil"/>
              <w:right w:val="nil"/>
            </w:tcBorders>
          </w:tcPr>
          <w:p w14:paraId="4A1D22D9"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Zaakidentificatie</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5ACECDA6"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8B745D" w:rsidRPr="00CD63CD" w14:paraId="238F7497" w14:textId="77777777" w:rsidTr="002E7926">
        <w:tc>
          <w:tcPr>
            <w:tcW w:w="3600" w:type="dxa"/>
            <w:tcBorders>
              <w:top w:val="nil"/>
              <w:left w:val="nil"/>
              <w:bottom w:val="nil"/>
              <w:right w:val="nil"/>
            </w:tcBorders>
          </w:tcPr>
          <w:p w14:paraId="01D2594F" w14:textId="77777777" w:rsidR="008B745D" w:rsidRPr="00CD63CD" w:rsidRDefault="008B745D"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DB8EFBB" w14:textId="77777777" w:rsidR="008B745D" w:rsidRPr="00CD63CD" w:rsidRDefault="008B745D"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AD1D671" w14:textId="77777777" w:rsidR="008B745D" w:rsidRPr="00CD63CD" w:rsidRDefault="008B745D" w:rsidP="002E7926">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Bronorganisatie</w:t>
            </w:r>
          </w:p>
        </w:tc>
        <w:tc>
          <w:tcPr>
            <w:tcW w:w="1350" w:type="dxa"/>
            <w:tcBorders>
              <w:top w:val="nil"/>
              <w:left w:val="nil"/>
              <w:bottom w:val="nil"/>
              <w:right w:val="nil"/>
            </w:tcBorders>
          </w:tcPr>
          <w:p w14:paraId="1F1C810C" w14:textId="77777777" w:rsidR="008B745D" w:rsidRPr="00CD63CD" w:rsidRDefault="008B745D" w:rsidP="002E792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1C7151" w:rsidRPr="00CD63CD" w14:paraId="2756E877" w14:textId="77777777" w:rsidTr="002E7926">
        <w:tc>
          <w:tcPr>
            <w:tcW w:w="3600" w:type="dxa"/>
            <w:tcBorders>
              <w:top w:val="nil"/>
              <w:left w:val="nil"/>
              <w:bottom w:val="nil"/>
              <w:right w:val="nil"/>
            </w:tcBorders>
          </w:tcPr>
          <w:p w14:paraId="5178866B"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7C98E3E"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0002</w:t>
            </w:r>
          </w:p>
        </w:tc>
        <w:tc>
          <w:tcPr>
            <w:tcW w:w="3330" w:type="dxa"/>
            <w:tcBorders>
              <w:top w:val="nil"/>
              <w:left w:val="nil"/>
              <w:bottom w:val="nil"/>
              <w:right w:val="nil"/>
            </w:tcBorders>
          </w:tcPr>
          <w:p w14:paraId="2A628C0F"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Omschrijving</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21A3E362"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14:paraId="2B34B78F" w14:textId="77777777" w:rsidTr="002E7926">
        <w:tc>
          <w:tcPr>
            <w:tcW w:w="3600" w:type="dxa"/>
            <w:tcBorders>
              <w:top w:val="nil"/>
              <w:left w:val="nil"/>
              <w:bottom w:val="nil"/>
              <w:right w:val="nil"/>
            </w:tcBorders>
          </w:tcPr>
          <w:p w14:paraId="4C20EA1B"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25C1F596"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0003</w:t>
            </w:r>
          </w:p>
        </w:tc>
        <w:tc>
          <w:tcPr>
            <w:tcW w:w="3330" w:type="dxa"/>
            <w:tcBorders>
              <w:top w:val="nil"/>
              <w:left w:val="nil"/>
              <w:bottom w:val="nil"/>
              <w:right w:val="nil"/>
            </w:tcBorders>
          </w:tcPr>
          <w:p w14:paraId="1CF744ED"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Toelichting</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551BEBDF"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14:paraId="1EA95A2B" w14:textId="77777777" w:rsidTr="002E7926">
        <w:tc>
          <w:tcPr>
            <w:tcW w:w="3600" w:type="dxa"/>
            <w:tcBorders>
              <w:top w:val="nil"/>
              <w:left w:val="nil"/>
              <w:bottom w:val="nil"/>
              <w:right w:val="nil"/>
            </w:tcBorders>
          </w:tcPr>
          <w:p w14:paraId="2072B1DB"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B1DEE48"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64B242F"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Registratiedatum</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3BB80BCC"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14:paraId="356DE101" w14:textId="77777777" w:rsidTr="002E7926">
        <w:tc>
          <w:tcPr>
            <w:tcW w:w="3600" w:type="dxa"/>
            <w:tcBorders>
              <w:top w:val="nil"/>
              <w:left w:val="nil"/>
              <w:bottom w:val="nil"/>
              <w:right w:val="nil"/>
            </w:tcBorders>
          </w:tcPr>
          <w:p w14:paraId="61F4DAEB"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97F4529"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28CFCEC"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Verantwoordelijke organisatie</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25CFF16E"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14:paraId="7165331C" w14:textId="77777777" w:rsidTr="002E7926">
        <w:tc>
          <w:tcPr>
            <w:tcW w:w="3600" w:type="dxa"/>
            <w:tcBorders>
              <w:top w:val="nil"/>
              <w:left w:val="nil"/>
              <w:bottom w:val="nil"/>
              <w:right w:val="nil"/>
            </w:tcBorders>
          </w:tcPr>
          <w:p w14:paraId="535DA73F"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AE60B74"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0014</w:t>
            </w:r>
          </w:p>
        </w:tc>
        <w:tc>
          <w:tcPr>
            <w:tcW w:w="3330" w:type="dxa"/>
            <w:tcBorders>
              <w:top w:val="nil"/>
              <w:left w:val="nil"/>
              <w:bottom w:val="nil"/>
              <w:right w:val="nil"/>
            </w:tcBorders>
          </w:tcPr>
          <w:p w14:paraId="76524CBC"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Einddatum</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4E56C234"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14:paraId="6BE47315" w14:textId="77777777" w:rsidTr="002E7926">
        <w:tc>
          <w:tcPr>
            <w:tcW w:w="3600" w:type="dxa"/>
            <w:tcBorders>
              <w:top w:val="nil"/>
              <w:left w:val="nil"/>
              <w:bottom w:val="nil"/>
              <w:right w:val="nil"/>
            </w:tcBorders>
          </w:tcPr>
          <w:p w14:paraId="52669A6E"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53F3F1C"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0011</w:t>
            </w:r>
          </w:p>
        </w:tc>
        <w:tc>
          <w:tcPr>
            <w:tcW w:w="3330" w:type="dxa"/>
            <w:tcBorders>
              <w:top w:val="nil"/>
              <w:left w:val="nil"/>
              <w:bottom w:val="nil"/>
              <w:right w:val="nil"/>
            </w:tcBorders>
          </w:tcPr>
          <w:p w14:paraId="2664E426"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Startdatum</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07914A85"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14:paraId="21EAD3C0" w14:textId="77777777" w:rsidTr="002E7926">
        <w:tc>
          <w:tcPr>
            <w:tcW w:w="3600" w:type="dxa"/>
            <w:tcBorders>
              <w:top w:val="nil"/>
              <w:left w:val="nil"/>
              <w:bottom w:val="nil"/>
              <w:right w:val="nil"/>
            </w:tcBorders>
          </w:tcPr>
          <w:p w14:paraId="361FD142"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DABA8B7"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0012</w:t>
            </w:r>
          </w:p>
        </w:tc>
        <w:tc>
          <w:tcPr>
            <w:tcW w:w="3330" w:type="dxa"/>
            <w:tcBorders>
              <w:top w:val="nil"/>
              <w:left w:val="nil"/>
              <w:bottom w:val="nil"/>
              <w:right w:val="nil"/>
            </w:tcBorders>
          </w:tcPr>
          <w:p w14:paraId="3D746938"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Einddatum gepland</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35F5632F"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14:paraId="4CCAE7D6" w14:textId="77777777" w:rsidTr="002E7926">
        <w:tc>
          <w:tcPr>
            <w:tcW w:w="3600" w:type="dxa"/>
            <w:tcBorders>
              <w:top w:val="nil"/>
              <w:left w:val="nil"/>
              <w:bottom w:val="nil"/>
              <w:right w:val="nil"/>
            </w:tcBorders>
          </w:tcPr>
          <w:p w14:paraId="48CA1FC7"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D31E386"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0013</w:t>
            </w:r>
          </w:p>
        </w:tc>
        <w:tc>
          <w:tcPr>
            <w:tcW w:w="3330" w:type="dxa"/>
            <w:tcBorders>
              <w:top w:val="nil"/>
              <w:left w:val="nil"/>
              <w:bottom w:val="nil"/>
              <w:right w:val="nil"/>
            </w:tcBorders>
          </w:tcPr>
          <w:p w14:paraId="4DF23112"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Uiterlijke einddatum afdoening</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5F514B84"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1921FD" w14:paraId="5CC9B624" w14:textId="77777777" w:rsidTr="002E7926">
        <w:tc>
          <w:tcPr>
            <w:tcW w:w="3600" w:type="dxa"/>
            <w:tcBorders>
              <w:top w:val="nil"/>
              <w:left w:val="nil"/>
              <w:bottom w:val="nil"/>
              <w:right w:val="nil"/>
            </w:tcBorders>
          </w:tcPr>
          <w:p w14:paraId="1F2CD143"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564CCFC"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718AAA0" w14:textId="3E5BCBE0" w:rsidR="001C7151" w:rsidRPr="001921FD"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921FD">
              <w:rPr>
                <w:rFonts w:ascii="Arial" w:hAnsi="Arial" w:cs="Arial"/>
                <w:sz w:val="20"/>
                <w:szCs w:val="20"/>
                <w:lang w:val="nl-NL"/>
              </w:rPr>
              <w:instrText xml:space="preserve">MERGEFIELD </w:instrText>
            </w:r>
            <w:r w:rsidR="001C7151" w:rsidRPr="001921FD">
              <w:rPr>
                <w:rFonts w:ascii="Arial" w:eastAsia="Times New Roman" w:hAnsi="Arial" w:cs="Arial"/>
                <w:color w:val="000000"/>
                <w:sz w:val="20"/>
                <w:szCs w:val="20"/>
                <w:lang w:val="nl-NL"/>
              </w:rPr>
              <w:instrText>Att.Name</w:instrText>
            </w:r>
            <w:r w:rsidRPr="00CD63CD">
              <w:rPr>
                <w:rFonts w:ascii="Arial" w:hAnsi="Arial" w:cs="Arial"/>
                <w:sz w:val="20"/>
                <w:szCs w:val="20"/>
                <w:lang w:val="en-AU"/>
              </w:rPr>
              <w:fldChar w:fldCharType="separate"/>
            </w:r>
            <w:r w:rsidR="001C7151" w:rsidRPr="001921FD">
              <w:rPr>
                <w:rFonts w:ascii="Arial" w:eastAsia="Times New Roman" w:hAnsi="Arial" w:cs="Arial"/>
                <w:color w:val="000000"/>
                <w:sz w:val="20"/>
                <w:szCs w:val="20"/>
                <w:lang w:val="nl-NL"/>
              </w:rPr>
              <w:t>Kenmerken</w:t>
            </w:r>
            <w:r w:rsidRPr="00CD63CD">
              <w:rPr>
                <w:rFonts w:ascii="Arial" w:hAnsi="Arial" w:cs="Arial"/>
                <w:sz w:val="20"/>
                <w:szCs w:val="20"/>
                <w:lang w:val="en-AU"/>
              </w:rPr>
              <w:fldChar w:fldCharType="end"/>
            </w:r>
            <w:ins w:id="2702" w:author="Arjan Kloosterboer" w:date="2017-09-22T04:10:00Z">
              <w:r w:rsidR="001964F1" w:rsidRPr="001921FD">
                <w:rPr>
                  <w:rFonts w:ascii="Arial" w:hAnsi="Arial" w:cs="Arial"/>
                  <w:sz w:val="20"/>
                  <w:szCs w:val="20"/>
                  <w:lang w:val="nl-NL"/>
                </w:rPr>
                <w:br/>
                <w:t xml:space="preserve">- </w:t>
              </w:r>
              <w:r w:rsidR="001921FD" w:rsidRPr="001921FD">
                <w:rPr>
                  <w:rFonts w:ascii="Arial" w:hAnsi="Arial" w:cs="Arial"/>
                  <w:sz w:val="20"/>
                  <w:szCs w:val="20"/>
                  <w:lang w:val="nl-NL"/>
                </w:rPr>
                <w:t>Kenmerk bron</w:t>
              </w:r>
              <w:r w:rsidR="001921FD" w:rsidRPr="001921FD">
                <w:rPr>
                  <w:rFonts w:ascii="Arial" w:hAnsi="Arial" w:cs="Arial"/>
                  <w:sz w:val="20"/>
                  <w:szCs w:val="20"/>
                  <w:lang w:val="nl-NL"/>
                </w:rPr>
                <w:br/>
              </w:r>
              <w:r w:rsidR="001921FD">
                <w:rPr>
                  <w:rFonts w:ascii="Arial" w:hAnsi="Arial" w:cs="Arial"/>
                  <w:sz w:val="20"/>
                  <w:szCs w:val="20"/>
                  <w:lang w:val="nl-NL"/>
                </w:rPr>
                <w:t>- Kenmerk</w:t>
              </w:r>
            </w:ins>
          </w:p>
        </w:tc>
        <w:tc>
          <w:tcPr>
            <w:tcW w:w="1350" w:type="dxa"/>
            <w:tcBorders>
              <w:top w:val="nil"/>
              <w:left w:val="nil"/>
              <w:bottom w:val="nil"/>
              <w:right w:val="nil"/>
            </w:tcBorders>
          </w:tcPr>
          <w:p w14:paraId="6856961D" w14:textId="73A7C537" w:rsidR="001C7151"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ins w:id="2703" w:author="Arjan Kloosterboer" w:date="2017-09-22T04:10:00Z">
              <w:r>
                <w:rPr>
                  <w:rFonts w:ascii="Arial" w:eastAsia="Times New Roman" w:hAnsi="Arial" w:cs="Arial"/>
                  <w:color w:val="000000"/>
                  <w:sz w:val="20"/>
                  <w:szCs w:val="20"/>
                  <w:lang w:val="nl-NL"/>
                </w:rPr>
                <w:t>KING</w:t>
              </w:r>
            </w:ins>
          </w:p>
        </w:tc>
      </w:tr>
      <w:tr w:rsidR="001921FD" w:rsidRPr="001921FD" w14:paraId="510B6F97" w14:textId="77777777" w:rsidTr="002E7926">
        <w:trPr>
          <w:ins w:id="2704" w:author="Arjan Kloosterboer" w:date="2017-09-22T04:10:00Z"/>
        </w:trPr>
        <w:tc>
          <w:tcPr>
            <w:tcW w:w="3600" w:type="dxa"/>
            <w:tcBorders>
              <w:top w:val="nil"/>
              <w:left w:val="nil"/>
              <w:bottom w:val="nil"/>
              <w:right w:val="nil"/>
            </w:tcBorders>
          </w:tcPr>
          <w:p w14:paraId="19AE6059" w14:textId="77777777" w:rsidR="001921FD" w:rsidRPr="00CD63CD" w:rsidRDefault="001921FD" w:rsidP="002E7926">
            <w:pPr>
              <w:autoSpaceDE w:val="0"/>
              <w:autoSpaceDN w:val="0"/>
              <w:adjustRightInd w:val="0"/>
              <w:spacing w:after="0" w:line="240" w:lineRule="auto"/>
              <w:rPr>
                <w:ins w:id="2705" w:author="Arjan Kloosterboer" w:date="2017-09-22T04:10:00Z"/>
                <w:rFonts w:ascii="Arial" w:eastAsia="Times New Roman" w:hAnsi="Arial" w:cs="Arial"/>
                <w:color w:val="000000"/>
                <w:sz w:val="20"/>
                <w:szCs w:val="20"/>
              </w:rPr>
            </w:pPr>
          </w:p>
        </w:tc>
        <w:tc>
          <w:tcPr>
            <w:tcW w:w="1080" w:type="dxa"/>
            <w:tcBorders>
              <w:top w:val="nil"/>
              <w:left w:val="nil"/>
              <w:bottom w:val="nil"/>
              <w:right w:val="nil"/>
            </w:tcBorders>
          </w:tcPr>
          <w:p w14:paraId="51B2EDDA" w14:textId="77777777" w:rsidR="001921FD" w:rsidRPr="00CD63CD" w:rsidRDefault="001921FD" w:rsidP="002E7926">
            <w:pPr>
              <w:autoSpaceDE w:val="0"/>
              <w:autoSpaceDN w:val="0"/>
              <w:adjustRightInd w:val="0"/>
              <w:spacing w:after="0" w:line="240" w:lineRule="auto"/>
              <w:rPr>
                <w:ins w:id="2706" w:author="Arjan Kloosterboer" w:date="2017-09-22T04:10:00Z"/>
                <w:rFonts w:ascii="Arial" w:eastAsia="Times New Roman" w:hAnsi="Arial" w:cs="Arial"/>
                <w:color w:val="000000"/>
                <w:sz w:val="20"/>
                <w:szCs w:val="20"/>
              </w:rPr>
            </w:pPr>
          </w:p>
        </w:tc>
        <w:tc>
          <w:tcPr>
            <w:tcW w:w="3330" w:type="dxa"/>
            <w:tcBorders>
              <w:top w:val="nil"/>
              <w:left w:val="nil"/>
              <w:bottom w:val="nil"/>
              <w:right w:val="nil"/>
            </w:tcBorders>
          </w:tcPr>
          <w:p w14:paraId="585BB4E3" w14:textId="2178424A" w:rsidR="001921FD" w:rsidRPr="00CD63CD" w:rsidRDefault="001921FD" w:rsidP="002E7926">
            <w:pPr>
              <w:autoSpaceDE w:val="0"/>
              <w:autoSpaceDN w:val="0"/>
              <w:adjustRightInd w:val="0"/>
              <w:spacing w:after="0" w:line="240" w:lineRule="auto"/>
              <w:rPr>
                <w:ins w:id="2707" w:author="Arjan Kloosterboer" w:date="2017-09-22T04:10:00Z"/>
                <w:rFonts w:ascii="Arial" w:hAnsi="Arial" w:cs="Arial"/>
                <w:sz w:val="20"/>
                <w:szCs w:val="20"/>
                <w:lang w:val="en-AU"/>
              </w:rPr>
            </w:pPr>
            <w:ins w:id="2708" w:author="Arjan Kloosterboer" w:date="2017-09-22T04:10:00Z">
              <w:r>
                <w:rPr>
                  <w:rFonts w:ascii="Arial" w:hAnsi="Arial" w:cs="Arial"/>
                  <w:sz w:val="20"/>
                  <w:szCs w:val="20"/>
                  <w:lang w:val="en-AU"/>
                </w:rPr>
                <w:t>Publicatiedatum</w:t>
              </w:r>
            </w:ins>
          </w:p>
        </w:tc>
        <w:tc>
          <w:tcPr>
            <w:tcW w:w="1350" w:type="dxa"/>
            <w:tcBorders>
              <w:top w:val="nil"/>
              <w:left w:val="nil"/>
              <w:bottom w:val="nil"/>
              <w:right w:val="nil"/>
            </w:tcBorders>
          </w:tcPr>
          <w:p w14:paraId="5137497F" w14:textId="20F823A3" w:rsidR="001921FD" w:rsidRDefault="001921FD" w:rsidP="002E7926">
            <w:pPr>
              <w:autoSpaceDE w:val="0"/>
              <w:autoSpaceDN w:val="0"/>
              <w:adjustRightInd w:val="0"/>
              <w:spacing w:after="0" w:line="240" w:lineRule="auto"/>
              <w:rPr>
                <w:ins w:id="2709" w:author="Arjan Kloosterboer" w:date="2017-09-22T04:10:00Z"/>
                <w:rFonts w:ascii="Arial" w:eastAsia="Times New Roman" w:hAnsi="Arial" w:cs="Arial"/>
                <w:color w:val="000000"/>
                <w:sz w:val="20"/>
                <w:szCs w:val="20"/>
                <w:lang w:val="nl-NL"/>
              </w:rPr>
            </w:pPr>
            <w:ins w:id="2710" w:author="Arjan Kloosterboer" w:date="2017-09-22T04:10:00Z">
              <w:r>
                <w:rPr>
                  <w:rFonts w:ascii="Arial" w:eastAsia="Times New Roman" w:hAnsi="Arial" w:cs="Arial"/>
                  <w:color w:val="000000"/>
                  <w:sz w:val="20"/>
                  <w:szCs w:val="20"/>
                  <w:lang w:val="nl-NL"/>
                </w:rPr>
                <w:t>KING</w:t>
              </w:r>
            </w:ins>
          </w:p>
        </w:tc>
      </w:tr>
      <w:tr w:rsidR="0099344B" w:rsidRPr="001921FD" w14:paraId="264B04A2" w14:textId="77777777" w:rsidTr="002E7926">
        <w:trPr>
          <w:ins w:id="2711" w:author="Arjan Kloosterboer" w:date="2017-09-22T04:10:00Z"/>
        </w:trPr>
        <w:tc>
          <w:tcPr>
            <w:tcW w:w="3600" w:type="dxa"/>
            <w:tcBorders>
              <w:top w:val="nil"/>
              <w:left w:val="nil"/>
              <w:bottom w:val="nil"/>
              <w:right w:val="nil"/>
            </w:tcBorders>
          </w:tcPr>
          <w:p w14:paraId="45B2AB01" w14:textId="77777777" w:rsidR="0099344B" w:rsidRPr="00CD63CD" w:rsidRDefault="0099344B" w:rsidP="002E7926">
            <w:pPr>
              <w:autoSpaceDE w:val="0"/>
              <w:autoSpaceDN w:val="0"/>
              <w:adjustRightInd w:val="0"/>
              <w:spacing w:after="0" w:line="240" w:lineRule="auto"/>
              <w:rPr>
                <w:ins w:id="2712" w:author="Arjan Kloosterboer" w:date="2017-09-22T04:10:00Z"/>
                <w:rFonts w:ascii="Arial" w:eastAsia="Times New Roman" w:hAnsi="Arial" w:cs="Arial"/>
                <w:color w:val="000000"/>
                <w:sz w:val="20"/>
                <w:szCs w:val="20"/>
              </w:rPr>
            </w:pPr>
          </w:p>
        </w:tc>
        <w:tc>
          <w:tcPr>
            <w:tcW w:w="1080" w:type="dxa"/>
            <w:tcBorders>
              <w:top w:val="nil"/>
              <w:left w:val="nil"/>
              <w:bottom w:val="nil"/>
              <w:right w:val="nil"/>
            </w:tcBorders>
          </w:tcPr>
          <w:p w14:paraId="72572FD5" w14:textId="77777777" w:rsidR="0099344B" w:rsidRPr="00CD63CD" w:rsidRDefault="0099344B" w:rsidP="002E7926">
            <w:pPr>
              <w:autoSpaceDE w:val="0"/>
              <w:autoSpaceDN w:val="0"/>
              <w:adjustRightInd w:val="0"/>
              <w:spacing w:after="0" w:line="240" w:lineRule="auto"/>
              <w:rPr>
                <w:ins w:id="2713" w:author="Arjan Kloosterboer" w:date="2017-09-22T04:10:00Z"/>
                <w:rFonts w:ascii="Arial" w:eastAsia="Times New Roman" w:hAnsi="Arial" w:cs="Arial"/>
                <w:color w:val="000000"/>
                <w:sz w:val="20"/>
                <w:szCs w:val="20"/>
              </w:rPr>
            </w:pPr>
          </w:p>
        </w:tc>
        <w:tc>
          <w:tcPr>
            <w:tcW w:w="3330" w:type="dxa"/>
            <w:tcBorders>
              <w:top w:val="nil"/>
              <w:left w:val="nil"/>
              <w:bottom w:val="nil"/>
              <w:right w:val="nil"/>
            </w:tcBorders>
          </w:tcPr>
          <w:p w14:paraId="15D302DB" w14:textId="1C3E3AB9" w:rsidR="0099344B" w:rsidRDefault="0099344B" w:rsidP="002E7926">
            <w:pPr>
              <w:autoSpaceDE w:val="0"/>
              <w:autoSpaceDN w:val="0"/>
              <w:adjustRightInd w:val="0"/>
              <w:spacing w:after="0" w:line="240" w:lineRule="auto"/>
              <w:rPr>
                <w:ins w:id="2714" w:author="Arjan Kloosterboer" w:date="2017-09-22T04:10:00Z"/>
                <w:rFonts w:ascii="Arial" w:hAnsi="Arial" w:cs="Arial"/>
                <w:sz w:val="20"/>
                <w:szCs w:val="20"/>
                <w:lang w:val="en-AU"/>
              </w:rPr>
            </w:pPr>
            <w:ins w:id="2715" w:author="Arjan Kloosterboer" w:date="2017-09-22T04:10:00Z">
              <w:r>
                <w:rPr>
                  <w:rFonts w:ascii="Arial" w:hAnsi="Arial" w:cs="Arial"/>
                  <w:sz w:val="20"/>
                  <w:szCs w:val="20"/>
                  <w:lang w:val="en-AU"/>
                </w:rPr>
                <w:t>Product of dienst</w:t>
              </w:r>
            </w:ins>
          </w:p>
        </w:tc>
        <w:tc>
          <w:tcPr>
            <w:tcW w:w="1350" w:type="dxa"/>
            <w:tcBorders>
              <w:top w:val="nil"/>
              <w:left w:val="nil"/>
              <w:bottom w:val="nil"/>
              <w:right w:val="nil"/>
            </w:tcBorders>
          </w:tcPr>
          <w:p w14:paraId="5B21446E" w14:textId="28874F2D" w:rsidR="0099344B" w:rsidRDefault="0099344B" w:rsidP="002E7926">
            <w:pPr>
              <w:autoSpaceDE w:val="0"/>
              <w:autoSpaceDN w:val="0"/>
              <w:adjustRightInd w:val="0"/>
              <w:spacing w:after="0" w:line="240" w:lineRule="auto"/>
              <w:rPr>
                <w:ins w:id="2716" w:author="Arjan Kloosterboer" w:date="2017-09-22T04:10:00Z"/>
                <w:rFonts w:ascii="Arial" w:eastAsia="Times New Roman" w:hAnsi="Arial" w:cs="Arial"/>
                <w:color w:val="000000"/>
                <w:sz w:val="20"/>
                <w:szCs w:val="20"/>
                <w:lang w:val="nl-NL"/>
              </w:rPr>
            </w:pPr>
            <w:ins w:id="2717" w:author="Arjan Kloosterboer" w:date="2017-09-22T04:10:00Z">
              <w:r>
                <w:rPr>
                  <w:rFonts w:ascii="Arial" w:eastAsia="Times New Roman" w:hAnsi="Arial" w:cs="Arial"/>
                  <w:color w:val="000000"/>
                  <w:sz w:val="20"/>
                  <w:szCs w:val="20"/>
                  <w:lang w:val="nl-NL"/>
                </w:rPr>
                <w:t>KING</w:t>
              </w:r>
            </w:ins>
          </w:p>
        </w:tc>
      </w:tr>
      <w:tr w:rsidR="001921FD" w:rsidRPr="001921FD" w14:paraId="1C75E6C3" w14:textId="77777777" w:rsidTr="002E7926">
        <w:trPr>
          <w:ins w:id="2718" w:author="Arjan Kloosterboer" w:date="2017-09-22T04:10:00Z"/>
        </w:trPr>
        <w:tc>
          <w:tcPr>
            <w:tcW w:w="3600" w:type="dxa"/>
            <w:tcBorders>
              <w:top w:val="nil"/>
              <w:left w:val="nil"/>
              <w:bottom w:val="nil"/>
              <w:right w:val="nil"/>
            </w:tcBorders>
          </w:tcPr>
          <w:p w14:paraId="210EF726" w14:textId="77777777" w:rsidR="001921FD" w:rsidRPr="00CD63CD" w:rsidRDefault="001921FD" w:rsidP="002E7926">
            <w:pPr>
              <w:autoSpaceDE w:val="0"/>
              <w:autoSpaceDN w:val="0"/>
              <w:adjustRightInd w:val="0"/>
              <w:spacing w:after="0" w:line="240" w:lineRule="auto"/>
              <w:rPr>
                <w:ins w:id="2719" w:author="Arjan Kloosterboer" w:date="2017-09-22T04:10:00Z"/>
                <w:rFonts w:ascii="Arial" w:eastAsia="Times New Roman" w:hAnsi="Arial" w:cs="Arial"/>
                <w:color w:val="000000"/>
                <w:sz w:val="20"/>
                <w:szCs w:val="20"/>
              </w:rPr>
            </w:pPr>
          </w:p>
        </w:tc>
        <w:tc>
          <w:tcPr>
            <w:tcW w:w="1080" w:type="dxa"/>
            <w:tcBorders>
              <w:top w:val="nil"/>
              <w:left w:val="nil"/>
              <w:bottom w:val="nil"/>
              <w:right w:val="nil"/>
            </w:tcBorders>
          </w:tcPr>
          <w:p w14:paraId="562C29CC" w14:textId="77777777" w:rsidR="001921FD" w:rsidRPr="00CD63CD" w:rsidRDefault="001921FD" w:rsidP="002E7926">
            <w:pPr>
              <w:autoSpaceDE w:val="0"/>
              <w:autoSpaceDN w:val="0"/>
              <w:adjustRightInd w:val="0"/>
              <w:spacing w:after="0" w:line="240" w:lineRule="auto"/>
              <w:rPr>
                <w:ins w:id="2720" w:author="Arjan Kloosterboer" w:date="2017-09-22T04:10:00Z"/>
                <w:rFonts w:ascii="Arial" w:eastAsia="Times New Roman" w:hAnsi="Arial" w:cs="Arial"/>
                <w:color w:val="000000"/>
                <w:sz w:val="20"/>
                <w:szCs w:val="20"/>
              </w:rPr>
            </w:pPr>
          </w:p>
        </w:tc>
        <w:tc>
          <w:tcPr>
            <w:tcW w:w="3330" w:type="dxa"/>
            <w:tcBorders>
              <w:top w:val="nil"/>
              <w:left w:val="nil"/>
              <w:bottom w:val="nil"/>
              <w:right w:val="nil"/>
            </w:tcBorders>
          </w:tcPr>
          <w:p w14:paraId="774C4B67" w14:textId="4CFAEEFB" w:rsidR="001921FD" w:rsidRPr="00CD63CD" w:rsidRDefault="001921FD" w:rsidP="002E7926">
            <w:pPr>
              <w:autoSpaceDE w:val="0"/>
              <w:autoSpaceDN w:val="0"/>
              <w:adjustRightInd w:val="0"/>
              <w:spacing w:after="0" w:line="240" w:lineRule="auto"/>
              <w:rPr>
                <w:ins w:id="2721" w:author="Arjan Kloosterboer" w:date="2017-09-22T04:10:00Z"/>
                <w:rFonts w:ascii="Arial" w:hAnsi="Arial" w:cs="Arial"/>
                <w:sz w:val="20"/>
                <w:szCs w:val="20"/>
                <w:lang w:val="en-AU"/>
              </w:rPr>
            </w:pPr>
            <w:ins w:id="2722" w:author="Arjan Kloosterboer" w:date="2017-09-22T04:10:00Z">
              <w:r>
                <w:rPr>
                  <w:rFonts w:ascii="Arial" w:hAnsi="Arial" w:cs="Arial"/>
                  <w:sz w:val="20"/>
                  <w:szCs w:val="20"/>
                  <w:lang w:val="en-AU"/>
                </w:rPr>
                <w:t>Vertrouwelijkheidaanduiding</w:t>
              </w:r>
            </w:ins>
          </w:p>
        </w:tc>
        <w:tc>
          <w:tcPr>
            <w:tcW w:w="1350" w:type="dxa"/>
            <w:tcBorders>
              <w:top w:val="nil"/>
              <w:left w:val="nil"/>
              <w:bottom w:val="nil"/>
              <w:right w:val="nil"/>
            </w:tcBorders>
          </w:tcPr>
          <w:p w14:paraId="44F59585" w14:textId="426C981B" w:rsidR="001921FD" w:rsidRDefault="001921FD" w:rsidP="002E7926">
            <w:pPr>
              <w:autoSpaceDE w:val="0"/>
              <w:autoSpaceDN w:val="0"/>
              <w:adjustRightInd w:val="0"/>
              <w:spacing w:after="0" w:line="240" w:lineRule="auto"/>
              <w:rPr>
                <w:ins w:id="2723" w:author="Arjan Kloosterboer" w:date="2017-09-22T04:10:00Z"/>
                <w:rFonts w:ascii="Arial" w:eastAsia="Times New Roman" w:hAnsi="Arial" w:cs="Arial"/>
                <w:color w:val="000000"/>
                <w:sz w:val="20"/>
                <w:szCs w:val="20"/>
                <w:lang w:val="nl-NL"/>
              </w:rPr>
            </w:pPr>
            <w:ins w:id="2724" w:author="Arjan Kloosterboer" w:date="2017-09-22T04:10:00Z">
              <w:r>
                <w:rPr>
                  <w:rFonts w:ascii="Arial" w:eastAsia="Times New Roman" w:hAnsi="Arial" w:cs="Arial"/>
                  <w:color w:val="000000"/>
                  <w:sz w:val="20"/>
                  <w:szCs w:val="20"/>
                  <w:lang w:val="nl-NL"/>
                </w:rPr>
                <w:t>KING</w:t>
              </w:r>
            </w:ins>
          </w:p>
        </w:tc>
      </w:tr>
      <w:tr w:rsidR="001C7151" w:rsidRPr="001921FD" w14:paraId="699CDDAC" w14:textId="77777777" w:rsidTr="002E7926">
        <w:tc>
          <w:tcPr>
            <w:tcW w:w="3600" w:type="dxa"/>
            <w:tcBorders>
              <w:top w:val="nil"/>
              <w:left w:val="nil"/>
              <w:bottom w:val="nil"/>
              <w:right w:val="nil"/>
            </w:tcBorders>
          </w:tcPr>
          <w:p w14:paraId="415D7A97"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3A34C1D5"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921FD">
              <w:rPr>
                <w:rFonts w:ascii="Arial" w:eastAsia="Times New Roman" w:hAnsi="Arial" w:cs="Arial"/>
                <w:color w:val="000000"/>
                <w:sz w:val="20"/>
                <w:szCs w:val="20"/>
                <w:lang w:val="nl-NL"/>
              </w:rPr>
              <w:t>0016</w:t>
            </w:r>
          </w:p>
        </w:tc>
        <w:tc>
          <w:tcPr>
            <w:tcW w:w="3330" w:type="dxa"/>
            <w:tcBorders>
              <w:top w:val="nil"/>
              <w:left w:val="nil"/>
              <w:bottom w:val="nil"/>
              <w:right w:val="nil"/>
            </w:tcBorders>
          </w:tcPr>
          <w:p w14:paraId="14FCCD17" w14:textId="77777777" w:rsidR="001C7151" w:rsidRPr="001921FD"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921FD">
              <w:rPr>
                <w:rFonts w:ascii="Arial" w:hAnsi="Arial" w:cs="Arial"/>
                <w:sz w:val="20"/>
                <w:szCs w:val="20"/>
                <w:lang w:val="nl-NL"/>
              </w:rPr>
              <w:instrText xml:space="preserve">MERGEFIELD </w:instrText>
            </w:r>
            <w:r w:rsidR="001C7151" w:rsidRPr="001921FD">
              <w:rPr>
                <w:rFonts w:ascii="Arial" w:eastAsia="Times New Roman" w:hAnsi="Arial" w:cs="Arial"/>
                <w:color w:val="000000"/>
                <w:sz w:val="20"/>
                <w:szCs w:val="20"/>
                <w:lang w:val="nl-NL"/>
              </w:rPr>
              <w:instrText>Att.Name</w:instrText>
            </w:r>
            <w:r w:rsidRPr="00CD63CD">
              <w:rPr>
                <w:rFonts w:ascii="Arial" w:hAnsi="Arial" w:cs="Arial"/>
                <w:sz w:val="20"/>
                <w:szCs w:val="20"/>
                <w:lang w:val="en-AU"/>
              </w:rPr>
              <w:fldChar w:fldCharType="separate"/>
            </w:r>
            <w:r w:rsidR="001C7151" w:rsidRPr="001921FD">
              <w:rPr>
                <w:rFonts w:ascii="Arial" w:eastAsia="Times New Roman" w:hAnsi="Arial" w:cs="Arial"/>
                <w:color w:val="000000"/>
                <w:sz w:val="20"/>
                <w:szCs w:val="20"/>
                <w:lang w:val="nl-NL"/>
              </w:rPr>
              <w:t>Resultaatomschrijving</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4154B47C"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921FD">
              <w:rPr>
                <w:rFonts w:ascii="Arial" w:eastAsia="Times New Roman" w:hAnsi="Arial" w:cs="Arial"/>
                <w:color w:val="000000"/>
                <w:sz w:val="20"/>
                <w:szCs w:val="20"/>
                <w:lang w:val="nl-NL"/>
              </w:rPr>
              <w:t>GFO Zaken 2004</w:t>
            </w:r>
          </w:p>
        </w:tc>
      </w:tr>
      <w:tr w:rsidR="001921FD" w:rsidRPr="001921FD" w14:paraId="790AC34F" w14:textId="77777777" w:rsidTr="002E7926">
        <w:trPr>
          <w:ins w:id="2725" w:author="Arjan Kloosterboer" w:date="2017-09-22T04:10:00Z"/>
        </w:trPr>
        <w:tc>
          <w:tcPr>
            <w:tcW w:w="3600" w:type="dxa"/>
            <w:tcBorders>
              <w:top w:val="nil"/>
              <w:left w:val="nil"/>
              <w:bottom w:val="nil"/>
              <w:right w:val="nil"/>
            </w:tcBorders>
          </w:tcPr>
          <w:p w14:paraId="44AA25FD" w14:textId="77777777" w:rsidR="001921FD" w:rsidRPr="001921FD" w:rsidRDefault="001921FD" w:rsidP="002E7926">
            <w:pPr>
              <w:autoSpaceDE w:val="0"/>
              <w:autoSpaceDN w:val="0"/>
              <w:adjustRightInd w:val="0"/>
              <w:spacing w:after="0" w:line="240" w:lineRule="auto"/>
              <w:rPr>
                <w:ins w:id="2726" w:author="Arjan Kloosterboer" w:date="2017-09-22T04:10:00Z"/>
                <w:rFonts w:ascii="Arial" w:eastAsia="Times New Roman" w:hAnsi="Arial" w:cs="Arial"/>
                <w:color w:val="000000"/>
                <w:sz w:val="20"/>
                <w:szCs w:val="20"/>
                <w:lang w:val="nl-NL"/>
              </w:rPr>
            </w:pPr>
          </w:p>
        </w:tc>
        <w:tc>
          <w:tcPr>
            <w:tcW w:w="1080" w:type="dxa"/>
            <w:tcBorders>
              <w:top w:val="nil"/>
              <w:left w:val="nil"/>
              <w:bottom w:val="nil"/>
              <w:right w:val="nil"/>
            </w:tcBorders>
          </w:tcPr>
          <w:p w14:paraId="4E8028E9" w14:textId="77777777" w:rsidR="001921FD" w:rsidRPr="001921FD" w:rsidRDefault="001921FD" w:rsidP="002E7926">
            <w:pPr>
              <w:autoSpaceDE w:val="0"/>
              <w:autoSpaceDN w:val="0"/>
              <w:adjustRightInd w:val="0"/>
              <w:spacing w:after="0" w:line="240" w:lineRule="auto"/>
              <w:rPr>
                <w:ins w:id="2727" w:author="Arjan Kloosterboer" w:date="2017-09-22T04:10:00Z"/>
                <w:rFonts w:ascii="Arial" w:eastAsia="Times New Roman" w:hAnsi="Arial" w:cs="Arial"/>
                <w:color w:val="000000"/>
                <w:sz w:val="20"/>
                <w:szCs w:val="20"/>
                <w:lang w:val="nl-NL"/>
              </w:rPr>
            </w:pPr>
          </w:p>
        </w:tc>
        <w:tc>
          <w:tcPr>
            <w:tcW w:w="3330" w:type="dxa"/>
            <w:tcBorders>
              <w:top w:val="nil"/>
              <w:left w:val="nil"/>
              <w:bottom w:val="nil"/>
              <w:right w:val="nil"/>
            </w:tcBorders>
          </w:tcPr>
          <w:p w14:paraId="25AE4FDB" w14:textId="1A82924C" w:rsidR="001921FD" w:rsidRPr="00CD63CD" w:rsidRDefault="001921FD" w:rsidP="002E7926">
            <w:pPr>
              <w:autoSpaceDE w:val="0"/>
              <w:autoSpaceDN w:val="0"/>
              <w:adjustRightInd w:val="0"/>
              <w:spacing w:after="0" w:line="240" w:lineRule="auto"/>
              <w:rPr>
                <w:ins w:id="2728" w:author="Arjan Kloosterboer" w:date="2017-09-22T04:10:00Z"/>
                <w:rFonts w:ascii="Arial" w:hAnsi="Arial" w:cs="Arial"/>
                <w:sz w:val="20"/>
                <w:szCs w:val="20"/>
                <w:lang w:val="en-AU"/>
              </w:rPr>
            </w:pPr>
            <w:ins w:id="2729" w:author="Arjan Kloosterboer" w:date="2017-09-22T04:10:00Z">
              <w:r>
                <w:rPr>
                  <w:rFonts w:ascii="Arial" w:hAnsi="Arial" w:cs="Arial"/>
                  <w:sz w:val="20"/>
                  <w:szCs w:val="20"/>
                  <w:lang w:val="en-AU"/>
                </w:rPr>
                <w:t>Procesobjectaard</w:t>
              </w:r>
            </w:ins>
          </w:p>
        </w:tc>
        <w:tc>
          <w:tcPr>
            <w:tcW w:w="1350" w:type="dxa"/>
            <w:tcBorders>
              <w:top w:val="nil"/>
              <w:left w:val="nil"/>
              <w:bottom w:val="nil"/>
              <w:right w:val="nil"/>
            </w:tcBorders>
          </w:tcPr>
          <w:p w14:paraId="2B3A5CE7" w14:textId="0F44CC35" w:rsidR="001921FD" w:rsidRPr="001921FD" w:rsidRDefault="001921FD" w:rsidP="002E7926">
            <w:pPr>
              <w:autoSpaceDE w:val="0"/>
              <w:autoSpaceDN w:val="0"/>
              <w:adjustRightInd w:val="0"/>
              <w:spacing w:after="0" w:line="240" w:lineRule="auto"/>
              <w:rPr>
                <w:ins w:id="2730" w:author="Arjan Kloosterboer" w:date="2017-09-22T04:10:00Z"/>
                <w:rFonts w:ascii="Arial" w:eastAsia="Times New Roman" w:hAnsi="Arial" w:cs="Arial"/>
                <w:color w:val="000000"/>
                <w:sz w:val="20"/>
                <w:szCs w:val="20"/>
                <w:lang w:val="nl-NL"/>
              </w:rPr>
            </w:pPr>
            <w:ins w:id="2731" w:author="Arjan Kloosterboer" w:date="2017-09-22T04:10:00Z">
              <w:r>
                <w:rPr>
                  <w:rFonts w:ascii="Arial" w:eastAsia="Times New Roman" w:hAnsi="Arial" w:cs="Arial"/>
                  <w:color w:val="000000"/>
                  <w:sz w:val="20"/>
                  <w:szCs w:val="20"/>
                  <w:lang w:val="nl-NL"/>
                </w:rPr>
                <w:t>KING</w:t>
              </w:r>
            </w:ins>
          </w:p>
        </w:tc>
      </w:tr>
      <w:tr w:rsidR="001C7151" w:rsidRPr="00CD63CD" w14:paraId="013987B0" w14:textId="77777777" w:rsidTr="002E7926">
        <w:tc>
          <w:tcPr>
            <w:tcW w:w="3600" w:type="dxa"/>
            <w:tcBorders>
              <w:top w:val="nil"/>
              <w:left w:val="nil"/>
              <w:bottom w:val="nil"/>
              <w:right w:val="nil"/>
            </w:tcBorders>
          </w:tcPr>
          <w:p w14:paraId="41F10D84"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57A0485C"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921FD">
              <w:rPr>
                <w:rFonts w:ascii="Arial" w:eastAsia="Times New Roman" w:hAnsi="Arial" w:cs="Arial"/>
                <w:color w:val="000000"/>
                <w:sz w:val="20"/>
                <w:szCs w:val="20"/>
                <w:lang w:val="nl-NL"/>
              </w:rPr>
              <w:t>0017</w:t>
            </w:r>
          </w:p>
        </w:tc>
        <w:tc>
          <w:tcPr>
            <w:tcW w:w="3330" w:type="dxa"/>
            <w:tcBorders>
              <w:top w:val="nil"/>
              <w:left w:val="nil"/>
              <w:bottom w:val="nil"/>
              <w:right w:val="nil"/>
            </w:tcBorders>
          </w:tcPr>
          <w:p w14:paraId="3B04CF3C" w14:textId="77777777" w:rsidR="001C7151" w:rsidRPr="001921FD"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921FD">
              <w:rPr>
                <w:rFonts w:ascii="Arial" w:hAnsi="Arial" w:cs="Arial"/>
                <w:sz w:val="20"/>
                <w:szCs w:val="20"/>
                <w:lang w:val="nl-NL"/>
              </w:rPr>
              <w:instrText xml:space="preserve">MERGEFIELD </w:instrText>
            </w:r>
            <w:r w:rsidR="001C7151" w:rsidRPr="001921FD">
              <w:rPr>
                <w:rFonts w:ascii="Arial" w:eastAsia="Times New Roman" w:hAnsi="Arial" w:cs="Arial"/>
                <w:color w:val="000000"/>
                <w:sz w:val="20"/>
                <w:szCs w:val="20"/>
                <w:lang w:val="nl-NL"/>
              </w:rPr>
              <w:instrText>Att.Name</w:instrText>
            </w:r>
            <w:r w:rsidRPr="00CD63CD">
              <w:rPr>
                <w:rFonts w:ascii="Arial" w:hAnsi="Arial" w:cs="Arial"/>
                <w:sz w:val="20"/>
                <w:szCs w:val="20"/>
                <w:lang w:val="en-AU"/>
              </w:rPr>
              <w:fldChar w:fldCharType="separate"/>
            </w:r>
            <w:r w:rsidR="001C7151" w:rsidRPr="001921FD">
              <w:rPr>
                <w:rFonts w:ascii="Arial" w:eastAsia="Times New Roman" w:hAnsi="Arial" w:cs="Arial"/>
                <w:color w:val="000000"/>
                <w:sz w:val="20"/>
                <w:szCs w:val="20"/>
                <w:lang w:val="nl-NL"/>
              </w:rPr>
              <w:t>Resultaattoelichting</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428EF428"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1921FD">
              <w:rPr>
                <w:rFonts w:ascii="Arial" w:eastAsia="Times New Roman" w:hAnsi="Arial" w:cs="Arial"/>
                <w:color w:val="000000"/>
                <w:sz w:val="20"/>
                <w:szCs w:val="20"/>
                <w:lang w:val="nl-NL"/>
              </w:rPr>
              <w:t xml:space="preserve">GFO Zaken </w:t>
            </w:r>
            <w:r w:rsidRPr="00CD63CD">
              <w:rPr>
                <w:rFonts w:ascii="Arial" w:eastAsia="Times New Roman" w:hAnsi="Arial" w:cs="Arial"/>
                <w:color w:val="000000"/>
                <w:sz w:val="20"/>
                <w:szCs w:val="20"/>
              </w:rPr>
              <w:t>2004</w:t>
            </w:r>
          </w:p>
        </w:tc>
      </w:tr>
      <w:tr w:rsidR="001C7151" w:rsidRPr="001921FD" w14:paraId="48C98FB1" w14:textId="77777777" w:rsidTr="002E7926">
        <w:tc>
          <w:tcPr>
            <w:tcW w:w="3600" w:type="dxa"/>
            <w:tcBorders>
              <w:top w:val="nil"/>
              <w:left w:val="nil"/>
              <w:bottom w:val="nil"/>
              <w:right w:val="nil"/>
            </w:tcBorders>
          </w:tcPr>
          <w:p w14:paraId="4048EE57"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8EC5B3E"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2E7538FC" w14:textId="4DBF9946" w:rsidR="001C7151" w:rsidRPr="001921FD"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del w:id="2732" w:author="Arjan Kloosterboer" w:date="2017-09-22T04:10:00Z">
              <w:r w:rsidRPr="00CD63CD">
                <w:rPr>
                  <w:rFonts w:ascii="Arial" w:hAnsi="Arial" w:cs="Arial"/>
                  <w:sz w:val="20"/>
                  <w:szCs w:val="20"/>
                  <w:lang w:val="en-AU"/>
                </w:rPr>
                <w:fldChar w:fldCharType="begin" w:fldLock="1"/>
              </w:r>
              <w:r w:rsidR="001C7151" w:rsidRPr="00AE6939">
                <w:rPr>
                  <w:rFonts w:ascii="Arial" w:hAnsi="Arial" w:cs="Arial"/>
                  <w:sz w:val="20"/>
                  <w:szCs w:val="20"/>
                  <w:lang w:val="nl-NL"/>
                </w:rPr>
                <w:delInstrText xml:space="preserve">MERGEFIELD </w:delInstrText>
              </w:r>
              <w:r w:rsidR="001C7151" w:rsidRPr="00AE6939">
                <w:rPr>
                  <w:rFonts w:ascii="Arial" w:eastAsia="Times New Roman" w:hAnsi="Arial" w:cs="Arial"/>
                  <w:color w:val="000000"/>
                  <w:sz w:val="20"/>
                  <w:szCs w:val="20"/>
                  <w:lang w:val="nl-NL"/>
                </w:rPr>
                <w:delInstrText>Att.Name</w:delInstrText>
              </w:r>
              <w:r w:rsidRPr="00CD63CD">
                <w:rPr>
                  <w:rFonts w:ascii="Arial" w:hAnsi="Arial" w:cs="Arial"/>
                  <w:sz w:val="20"/>
                  <w:szCs w:val="20"/>
                  <w:lang w:val="en-AU"/>
                </w:rPr>
                <w:fldChar w:fldCharType="separate"/>
              </w:r>
              <w:r w:rsidR="001C7151" w:rsidRPr="00AE6939">
                <w:rPr>
                  <w:rFonts w:ascii="Arial" w:eastAsia="Times New Roman" w:hAnsi="Arial" w:cs="Arial"/>
                  <w:color w:val="000000"/>
                  <w:sz w:val="20"/>
                  <w:szCs w:val="20"/>
                  <w:lang w:val="nl-NL"/>
                </w:rPr>
                <w:delText>Publicatiedatum</w:delText>
              </w:r>
              <w:r w:rsidRPr="00CD63CD">
                <w:rPr>
                  <w:rFonts w:ascii="Arial" w:hAnsi="Arial" w:cs="Arial"/>
                  <w:sz w:val="20"/>
                  <w:szCs w:val="20"/>
                  <w:lang w:val="en-AU"/>
                </w:rPr>
                <w:fldChar w:fldCharType="end"/>
              </w:r>
            </w:del>
            <w:ins w:id="2733" w:author="Arjan Kloosterboer" w:date="2017-09-22T04:10:00Z">
              <w:r w:rsidR="001921FD" w:rsidRPr="001921FD">
                <w:rPr>
                  <w:rFonts w:ascii="Arial" w:eastAsia="Times New Roman" w:hAnsi="Arial" w:cs="Arial"/>
                  <w:color w:val="000000"/>
                  <w:sz w:val="20"/>
                  <w:szCs w:val="20"/>
                  <w:lang w:val="nl-NL"/>
                </w:rPr>
                <w:t>Selectielijstklasse</w:t>
              </w:r>
              <w:r w:rsidR="001921FD" w:rsidRPr="001921FD">
                <w:rPr>
                  <w:rFonts w:ascii="Arial" w:eastAsia="Times New Roman" w:hAnsi="Arial" w:cs="Arial"/>
                  <w:color w:val="000000"/>
                  <w:sz w:val="20"/>
                  <w:szCs w:val="20"/>
                  <w:lang w:val="nl-NL"/>
                </w:rPr>
                <w:br/>
                <w:t>- Se</w:t>
              </w:r>
              <w:r w:rsidR="001921FD">
                <w:rPr>
                  <w:rFonts w:ascii="Arial" w:eastAsia="Times New Roman" w:hAnsi="Arial" w:cs="Arial"/>
                  <w:color w:val="000000"/>
                  <w:sz w:val="20"/>
                  <w:szCs w:val="20"/>
                  <w:lang w:val="nl-NL"/>
                </w:rPr>
                <w:t>l</w:t>
              </w:r>
              <w:r w:rsidR="001921FD" w:rsidRPr="001921FD">
                <w:rPr>
                  <w:rFonts w:ascii="Arial" w:eastAsia="Times New Roman" w:hAnsi="Arial" w:cs="Arial"/>
                  <w:color w:val="000000"/>
                  <w:sz w:val="20"/>
                  <w:szCs w:val="20"/>
                  <w:lang w:val="nl-NL"/>
                </w:rPr>
                <w:t>ec</w:t>
              </w:r>
              <w:r w:rsidR="001921FD">
                <w:rPr>
                  <w:rFonts w:ascii="Arial" w:eastAsia="Times New Roman" w:hAnsi="Arial" w:cs="Arial"/>
                  <w:color w:val="000000"/>
                  <w:sz w:val="20"/>
                  <w:szCs w:val="20"/>
                  <w:lang w:val="nl-NL"/>
                </w:rPr>
                <w:t>t</w:t>
              </w:r>
              <w:r w:rsidR="001921FD" w:rsidRPr="001921FD">
                <w:rPr>
                  <w:rFonts w:ascii="Arial" w:eastAsia="Times New Roman" w:hAnsi="Arial" w:cs="Arial"/>
                  <w:color w:val="000000"/>
                  <w:sz w:val="20"/>
                  <w:szCs w:val="20"/>
                  <w:lang w:val="nl-NL"/>
                </w:rPr>
                <w:t>ielijst</w:t>
              </w:r>
              <w:r w:rsidR="00F523A8">
                <w:rPr>
                  <w:rFonts w:ascii="Arial" w:eastAsia="Times New Roman" w:hAnsi="Arial" w:cs="Arial"/>
                  <w:color w:val="000000"/>
                  <w:sz w:val="20"/>
                  <w:szCs w:val="20"/>
                  <w:lang w:val="nl-NL"/>
                </w:rPr>
                <w:t>-</w:t>
              </w:r>
              <w:r w:rsidR="00896A28">
                <w:rPr>
                  <w:rFonts w:ascii="Arial" w:eastAsia="Times New Roman" w:hAnsi="Arial" w:cs="Arial"/>
                  <w:color w:val="000000"/>
                  <w:sz w:val="20"/>
                  <w:szCs w:val="20"/>
                  <w:lang w:val="nl-NL"/>
                </w:rPr>
                <w:t>omschrijving</w:t>
              </w:r>
              <w:r w:rsidR="001921FD" w:rsidRPr="001921FD">
                <w:rPr>
                  <w:rFonts w:ascii="Arial" w:eastAsia="Times New Roman" w:hAnsi="Arial" w:cs="Arial"/>
                  <w:color w:val="000000"/>
                  <w:sz w:val="20"/>
                  <w:szCs w:val="20"/>
                  <w:lang w:val="nl-NL"/>
                </w:rPr>
                <w:br/>
              </w:r>
              <w:r w:rsidR="001921FD">
                <w:rPr>
                  <w:rFonts w:ascii="Arial" w:eastAsia="Times New Roman" w:hAnsi="Arial" w:cs="Arial"/>
                  <w:color w:val="000000"/>
                  <w:sz w:val="20"/>
                  <w:szCs w:val="20"/>
                  <w:lang w:val="nl-NL"/>
                </w:rPr>
                <w:t>- Nummer klasse</w:t>
              </w:r>
            </w:ins>
          </w:p>
        </w:tc>
        <w:tc>
          <w:tcPr>
            <w:tcW w:w="1350" w:type="dxa"/>
            <w:tcBorders>
              <w:top w:val="nil"/>
              <w:left w:val="nil"/>
              <w:bottom w:val="nil"/>
              <w:right w:val="nil"/>
            </w:tcBorders>
          </w:tcPr>
          <w:p w14:paraId="6217DEC1" w14:textId="5BFFC979" w:rsidR="001C7151"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r w:rsidRPr="001921FD">
              <w:rPr>
                <w:rFonts w:ascii="Arial" w:eastAsia="Times New Roman" w:hAnsi="Arial" w:cs="Arial"/>
                <w:color w:val="000000"/>
                <w:sz w:val="20"/>
                <w:szCs w:val="20"/>
                <w:lang w:val="nl-NL"/>
              </w:rPr>
              <w:t>KING</w:t>
            </w:r>
          </w:p>
        </w:tc>
      </w:tr>
      <w:tr w:rsidR="001C7151" w:rsidRPr="001921FD" w14:paraId="420E73EB" w14:textId="77777777" w:rsidTr="002E7926">
        <w:tc>
          <w:tcPr>
            <w:tcW w:w="3600" w:type="dxa"/>
            <w:tcBorders>
              <w:top w:val="nil"/>
              <w:left w:val="nil"/>
              <w:bottom w:val="nil"/>
              <w:right w:val="nil"/>
            </w:tcBorders>
          </w:tcPr>
          <w:p w14:paraId="779A639F"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78ECC14C"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2DC0683D" w14:textId="77777777" w:rsidR="001C7151" w:rsidRPr="001921FD"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921FD">
              <w:rPr>
                <w:rFonts w:ascii="Arial" w:hAnsi="Arial" w:cs="Arial"/>
                <w:sz w:val="20"/>
                <w:szCs w:val="20"/>
                <w:lang w:val="en-AU"/>
              </w:rPr>
              <w:instrText xml:space="preserve">MERGEFIELD </w:instrText>
            </w:r>
            <w:r w:rsidR="001C7151" w:rsidRPr="001921F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1921FD">
              <w:rPr>
                <w:rFonts w:ascii="Arial" w:eastAsia="Times New Roman" w:hAnsi="Arial" w:cs="Arial"/>
                <w:color w:val="000000"/>
                <w:sz w:val="20"/>
                <w:szCs w:val="20"/>
                <w:lang w:val="nl-NL"/>
              </w:rPr>
              <w:t>Archiefnominatie</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496BA7BA"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921FD">
              <w:rPr>
                <w:rFonts w:ascii="Arial" w:eastAsia="Times New Roman" w:hAnsi="Arial" w:cs="Arial"/>
                <w:color w:val="000000"/>
                <w:sz w:val="20"/>
                <w:szCs w:val="20"/>
                <w:lang w:val="nl-NL"/>
              </w:rPr>
              <w:t>KING</w:t>
            </w:r>
          </w:p>
        </w:tc>
      </w:tr>
      <w:tr w:rsidR="001C7151" w:rsidRPr="001921FD" w14:paraId="097CFFB8" w14:textId="77777777" w:rsidTr="002E7926">
        <w:tc>
          <w:tcPr>
            <w:tcW w:w="3600" w:type="dxa"/>
            <w:tcBorders>
              <w:top w:val="nil"/>
              <w:left w:val="nil"/>
              <w:bottom w:val="nil"/>
              <w:right w:val="nil"/>
            </w:tcBorders>
          </w:tcPr>
          <w:p w14:paraId="3F81E70C"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758987AE"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382713A0" w14:textId="4A67E5AD" w:rsidR="001C7151" w:rsidRPr="001921FD"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del w:id="2734" w:author="Arjan Kloosterboer" w:date="2017-09-22T04:10:00Z">
              <w:r w:rsidRPr="00CD63CD">
                <w:rPr>
                  <w:rFonts w:ascii="Arial" w:hAnsi="Arial" w:cs="Arial"/>
                  <w:sz w:val="20"/>
                  <w:szCs w:val="20"/>
                  <w:lang w:val="en-AU"/>
                </w:rPr>
                <w:fldChar w:fldCharType="begin" w:fldLock="1"/>
              </w:r>
              <w:r w:rsidR="001C7151" w:rsidRPr="00CD63CD">
                <w:rPr>
                  <w:rFonts w:ascii="Arial" w:hAnsi="Arial" w:cs="Arial"/>
                  <w:sz w:val="20"/>
                  <w:szCs w:val="20"/>
                  <w:lang w:val="en-AU"/>
                </w:rPr>
                <w:delInstrText xml:space="preserve">MERGEFIELD </w:delInstrText>
              </w:r>
              <w:r w:rsidR="001C7151" w:rsidRPr="00CD63CD">
                <w:rPr>
                  <w:rFonts w:ascii="Arial" w:eastAsia="Times New Roman" w:hAnsi="Arial" w:cs="Arial"/>
                  <w:color w:val="000000"/>
                  <w:sz w:val="20"/>
                  <w:szCs w:val="20"/>
                </w:rPr>
                <w:delInstrText>Att.Name</w:del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delText>Archiefstatus</w:delText>
              </w:r>
              <w:r w:rsidRPr="00CD63CD">
                <w:rPr>
                  <w:rFonts w:ascii="Arial" w:hAnsi="Arial" w:cs="Arial"/>
                  <w:sz w:val="20"/>
                  <w:szCs w:val="20"/>
                  <w:lang w:val="en-AU"/>
                </w:rPr>
                <w:fldChar w:fldCharType="end"/>
              </w:r>
            </w:del>
            <w:ins w:id="2735" w:author="Arjan Kloosterboer" w:date="2017-09-22T04:10:00Z">
              <w:r w:rsidR="001921FD">
                <w:rPr>
                  <w:rFonts w:ascii="Arial" w:eastAsia="Times New Roman" w:hAnsi="Arial" w:cs="Arial"/>
                  <w:color w:val="000000"/>
                  <w:sz w:val="20"/>
                  <w:szCs w:val="20"/>
                  <w:lang w:val="nl-NL"/>
                </w:rPr>
                <w:t>Archiefstatus</w:t>
              </w:r>
            </w:ins>
          </w:p>
        </w:tc>
        <w:tc>
          <w:tcPr>
            <w:tcW w:w="1350" w:type="dxa"/>
            <w:tcBorders>
              <w:top w:val="nil"/>
              <w:left w:val="nil"/>
              <w:bottom w:val="nil"/>
              <w:right w:val="nil"/>
            </w:tcBorders>
          </w:tcPr>
          <w:p w14:paraId="4E28ACE1"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921FD">
              <w:rPr>
                <w:rFonts w:ascii="Arial" w:eastAsia="Times New Roman" w:hAnsi="Arial" w:cs="Arial"/>
                <w:color w:val="000000"/>
                <w:sz w:val="20"/>
                <w:szCs w:val="20"/>
                <w:lang w:val="nl-NL"/>
              </w:rPr>
              <w:t>KING</w:t>
            </w:r>
          </w:p>
        </w:tc>
      </w:tr>
      <w:tr w:rsidR="001C7151" w:rsidRPr="00CD63CD" w14:paraId="78CEBD45" w14:textId="77777777" w:rsidTr="002E7926">
        <w:tc>
          <w:tcPr>
            <w:tcW w:w="3600" w:type="dxa"/>
            <w:tcBorders>
              <w:top w:val="nil"/>
              <w:left w:val="nil"/>
              <w:bottom w:val="nil"/>
              <w:right w:val="nil"/>
            </w:tcBorders>
          </w:tcPr>
          <w:p w14:paraId="1B6AF05E"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7093F44D"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771029FA" w14:textId="03DF2721"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1921FD">
              <w:rPr>
                <w:rFonts w:ascii="Arial" w:hAnsi="Arial" w:cs="Arial"/>
                <w:sz w:val="20"/>
                <w:szCs w:val="20"/>
                <w:lang w:val="en-AU"/>
              </w:rPr>
              <w:instrText xml:space="preserve">MERGEFIELD </w:instrText>
            </w:r>
            <w:r w:rsidR="001C7151" w:rsidRPr="001921F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1921FD">
              <w:rPr>
                <w:rFonts w:ascii="Arial" w:eastAsia="Times New Roman" w:hAnsi="Arial" w:cs="Arial"/>
                <w:color w:val="000000"/>
                <w:sz w:val="20"/>
                <w:szCs w:val="20"/>
                <w:lang w:val="nl-NL"/>
              </w:rPr>
              <w:t>Archie</w:t>
            </w:r>
            <w:r w:rsidR="001C7151">
              <w:rPr>
                <w:rFonts w:ascii="Arial" w:eastAsia="Times New Roman" w:hAnsi="Arial" w:cs="Arial"/>
                <w:color w:val="000000"/>
                <w:sz w:val="20"/>
                <w:szCs w:val="20"/>
              </w:rPr>
              <w:t>factied</w:t>
            </w:r>
            <w:r w:rsidR="001C7151" w:rsidRPr="00CD63CD">
              <w:rPr>
                <w:rFonts w:ascii="Arial" w:eastAsia="Times New Roman" w:hAnsi="Arial" w:cs="Arial"/>
                <w:color w:val="000000"/>
                <w:sz w:val="20"/>
                <w:szCs w:val="20"/>
              </w:rPr>
              <w:t>atum</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42274D56"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921FD" w:rsidRPr="001921FD" w14:paraId="1C58C527" w14:textId="77777777" w:rsidTr="002E7926">
        <w:trPr>
          <w:ins w:id="2736" w:author="Arjan Kloosterboer" w:date="2017-09-22T04:10:00Z"/>
        </w:trPr>
        <w:tc>
          <w:tcPr>
            <w:tcW w:w="3600" w:type="dxa"/>
            <w:tcBorders>
              <w:top w:val="nil"/>
              <w:left w:val="nil"/>
              <w:bottom w:val="nil"/>
              <w:right w:val="nil"/>
            </w:tcBorders>
          </w:tcPr>
          <w:p w14:paraId="7D937846" w14:textId="77777777" w:rsidR="001921FD" w:rsidRPr="00CD63CD" w:rsidRDefault="001921FD" w:rsidP="002E7926">
            <w:pPr>
              <w:autoSpaceDE w:val="0"/>
              <w:autoSpaceDN w:val="0"/>
              <w:adjustRightInd w:val="0"/>
              <w:spacing w:after="0" w:line="240" w:lineRule="auto"/>
              <w:rPr>
                <w:ins w:id="2737" w:author="Arjan Kloosterboer" w:date="2017-09-22T04:10:00Z"/>
                <w:rFonts w:ascii="Arial" w:eastAsia="Times New Roman" w:hAnsi="Arial" w:cs="Arial"/>
                <w:color w:val="000000"/>
                <w:sz w:val="20"/>
                <w:szCs w:val="20"/>
              </w:rPr>
            </w:pPr>
          </w:p>
        </w:tc>
        <w:tc>
          <w:tcPr>
            <w:tcW w:w="1080" w:type="dxa"/>
            <w:tcBorders>
              <w:top w:val="nil"/>
              <w:left w:val="nil"/>
              <w:bottom w:val="nil"/>
              <w:right w:val="nil"/>
            </w:tcBorders>
          </w:tcPr>
          <w:p w14:paraId="1D7A017B" w14:textId="77777777" w:rsidR="001921FD" w:rsidRPr="00CD63CD" w:rsidRDefault="001921FD" w:rsidP="002E7926">
            <w:pPr>
              <w:autoSpaceDE w:val="0"/>
              <w:autoSpaceDN w:val="0"/>
              <w:adjustRightInd w:val="0"/>
              <w:spacing w:after="0" w:line="240" w:lineRule="auto"/>
              <w:rPr>
                <w:ins w:id="2738" w:author="Arjan Kloosterboer" w:date="2017-09-22T04:10:00Z"/>
                <w:rFonts w:ascii="Arial" w:eastAsia="Times New Roman" w:hAnsi="Arial" w:cs="Arial"/>
                <w:color w:val="000000"/>
                <w:sz w:val="20"/>
                <w:szCs w:val="20"/>
              </w:rPr>
            </w:pPr>
          </w:p>
        </w:tc>
        <w:tc>
          <w:tcPr>
            <w:tcW w:w="3330" w:type="dxa"/>
            <w:tcBorders>
              <w:top w:val="nil"/>
              <w:left w:val="nil"/>
              <w:bottom w:val="nil"/>
              <w:right w:val="nil"/>
            </w:tcBorders>
          </w:tcPr>
          <w:p w14:paraId="6C977C76" w14:textId="29BE540D" w:rsidR="001921FD" w:rsidRPr="001921FD" w:rsidRDefault="001921FD" w:rsidP="002E7926">
            <w:pPr>
              <w:autoSpaceDE w:val="0"/>
              <w:autoSpaceDN w:val="0"/>
              <w:adjustRightInd w:val="0"/>
              <w:spacing w:after="0" w:line="240" w:lineRule="auto"/>
              <w:rPr>
                <w:ins w:id="2739" w:author="Arjan Kloosterboer" w:date="2017-09-22T04:10:00Z"/>
                <w:rFonts w:ascii="Arial" w:hAnsi="Arial" w:cs="Arial"/>
                <w:sz w:val="20"/>
                <w:szCs w:val="20"/>
                <w:lang w:val="nl-NL"/>
              </w:rPr>
            </w:pPr>
            <w:ins w:id="2740" w:author="Arjan Kloosterboer" w:date="2017-09-22T04:10:00Z">
              <w:r w:rsidRPr="001921FD">
                <w:rPr>
                  <w:rFonts w:ascii="Arial" w:hAnsi="Arial" w:cs="Arial"/>
                  <w:sz w:val="20"/>
                  <w:szCs w:val="20"/>
                  <w:lang w:val="nl-NL"/>
                </w:rPr>
                <w:t>Procesobject</w:t>
              </w:r>
              <w:r w:rsidRPr="001921FD">
                <w:rPr>
                  <w:rFonts w:ascii="Arial" w:hAnsi="Arial" w:cs="Arial"/>
                  <w:sz w:val="20"/>
                  <w:szCs w:val="20"/>
                  <w:lang w:val="nl-NL"/>
                </w:rPr>
                <w:br/>
                <w:t>- Registratie</w:t>
              </w:r>
              <w:r w:rsidRPr="001921FD">
                <w:rPr>
                  <w:rFonts w:ascii="Arial" w:hAnsi="Arial" w:cs="Arial"/>
                  <w:sz w:val="20"/>
                  <w:szCs w:val="20"/>
                  <w:lang w:val="nl-NL"/>
                </w:rPr>
                <w:br/>
                <w:t>- Objecttype</w:t>
              </w:r>
              <w:r w:rsidRPr="001921FD">
                <w:rPr>
                  <w:rFonts w:ascii="Arial" w:hAnsi="Arial" w:cs="Arial"/>
                  <w:sz w:val="20"/>
                  <w:szCs w:val="20"/>
                  <w:lang w:val="nl-NL"/>
                </w:rPr>
                <w:br/>
                <w:t xml:space="preserve">- </w:t>
              </w:r>
              <w:r>
                <w:rPr>
                  <w:rFonts w:ascii="Arial" w:hAnsi="Arial" w:cs="Arial"/>
                  <w:sz w:val="20"/>
                  <w:szCs w:val="20"/>
                  <w:lang w:val="nl-NL"/>
                </w:rPr>
                <w:t>Identificatie</w:t>
              </w:r>
              <w:r>
                <w:rPr>
                  <w:rFonts w:ascii="Arial" w:hAnsi="Arial" w:cs="Arial"/>
                  <w:sz w:val="20"/>
                  <w:szCs w:val="20"/>
                  <w:lang w:val="nl-NL"/>
                </w:rPr>
                <w:br/>
                <w:t>- Datumkenmerk</w:t>
              </w:r>
            </w:ins>
          </w:p>
        </w:tc>
        <w:tc>
          <w:tcPr>
            <w:tcW w:w="1350" w:type="dxa"/>
            <w:tcBorders>
              <w:top w:val="nil"/>
              <w:left w:val="nil"/>
              <w:bottom w:val="nil"/>
              <w:right w:val="nil"/>
            </w:tcBorders>
          </w:tcPr>
          <w:p w14:paraId="0A8E9E3A" w14:textId="49F3CF66" w:rsidR="001921FD" w:rsidRPr="001921FD" w:rsidRDefault="001921FD" w:rsidP="002E7926">
            <w:pPr>
              <w:autoSpaceDE w:val="0"/>
              <w:autoSpaceDN w:val="0"/>
              <w:adjustRightInd w:val="0"/>
              <w:spacing w:after="0" w:line="240" w:lineRule="auto"/>
              <w:rPr>
                <w:ins w:id="2741" w:author="Arjan Kloosterboer" w:date="2017-09-22T04:10:00Z"/>
                <w:rFonts w:ascii="Arial" w:eastAsia="Times New Roman" w:hAnsi="Arial" w:cs="Arial"/>
                <w:color w:val="000000"/>
                <w:sz w:val="20"/>
                <w:szCs w:val="20"/>
                <w:lang w:val="nl-NL"/>
              </w:rPr>
            </w:pPr>
            <w:ins w:id="2742" w:author="Arjan Kloosterboer" w:date="2017-09-22T04:10:00Z">
              <w:r w:rsidRPr="001921FD">
                <w:rPr>
                  <w:rFonts w:ascii="Arial" w:eastAsia="Times New Roman" w:hAnsi="Arial" w:cs="Arial"/>
                  <w:color w:val="000000"/>
                  <w:sz w:val="20"/>
                  <w:szCs w:val="20"/>
                  <w:lang w:val="nl-NL"/>
                </w:rPr>
                <w:t>KING</w:t>
              </w:r>
            </w:ins>
          </w:p>
        </w:tc>
      </w:tr>
      <w:tr w:rsidR="001921FD" w:rsidRPr="001921FD" w14:paraId="724E7431" w14:textId="77777777" w:rsidTr="002E7926">
        <w:trPr>
          <w:ins w:id="2743" w:author="Arjan Kloosterboer" w:date="2017-09-22T04:10:00Z"/>
        </w:trPr>
        <w:tc>
          <w:tcPr>
            <w:tcW w:w="3600" w:type="dxa"/>
            <w:tcBorders>
              <w:top w:val="nil"/>
              <w:left w:val="nil"/>
              <w:bottom w:val="nil"/>
              <w:right w:val="nil"/>
            </w:tcBorders>
          </w:tcPr>
          <w:p w14:paraId="0280BA8C" w14:textId="77777777" w:rsidR="001921FD" w:rsidRPr="001921FD" w:rsidRDefault="001921FD" w:rsidP="002E7926">
            <w:pPr>
              <w:autoSpaceDE w:val="0"/>
              <w:autoSpaceDN w:val="0"/>
              <w:adjustRightInd w:val="0"/>
              <w:spacing w:after="0" w:line="240" w:lineRule="auto"/>
              <w:rPr>
                <w:ins w:id="2744" w:author="Arjan Kloosterboer" w:date="2017-09-22T04:10:00Z"/>
                <w:rFonts w:ascii="Arial" w:eastAsia="Times New Roman" w:hAnsi="Arial" w:cs="Arial"/>
                <w:color w:val="000000"/>
                <w:sz w:val="20"/>
                <w:szCs w:val="20"/>
                <w:lang w:val="nl-NL"/>
              </w:rPr>
            </w:pPr>
          </w:p>
        </w:tc>
        <w:tc>
          <w:tcPr>
            <w:tcW w:w="1080" w:type="dxa"/>
            <w:tcBorders>
              <w:top w:val="nil"/>
              <w:left w:val="nil"/>
              <w:bottom w:val="nil"/>
              <w:right w:val="nil"/>
            </w:tcBorders>
          </w:tcPr>
          <w:p w14:paraId="1F814BA7" w14:textId="77777777" w:rsidR="001921FD" w:rsidRPr="001921FD" w:rsidRDefault="001921FD" w:rsidP="002E7926">
            <w:pPr>
              <w:autoSpaceDE w:val="0"/>
              <w:autoSpaceDN w:val="0"/>
              <w:adjustRightInd w:val="0"/>
              <w:spacing w:after="0" w:line="240" w:lineRule="auto"/>
              <w:rPr>
                <w:ins w:id="2745" w:author="Arjan Kloosterboer" w:date="2017-09-22T04:10:00Z"/>
                <w:rFonts w:ascii="Arial" w:eastAsia="Times New Roman" w:hAnsi="Arial" w:cs="Arial"/>
                <w:color w:val="000000"/>
                <w:sz w:val="20"/>
                <w:szCs w:val="20"/>
                <w:lang w:val="nl-NL"/>
              </w:rPr>
            </w:pPr>
          </w:p>
        </w:tc>
        <w:tc>
          <w:tcPr>
            <w:tcW w:w="3330" w:type="dxa"/>
            <w:tcBorders>
              <w:top w:val="nil"/>
              <w:left w:val="nil"/>
              <w:bottom w:val="nil"/>
              <w:right w:val="nil"/>
            </w:tcBorders>
          </w:tcPr>
          <w:p w14:paraId="3E400163" w14:textId="73A5C7E2" w:rsidR="001921FD" w:rsidRPr="001921FD" w:rsidRDefault="001921FD" w:rsidP="002E7926">
            <w:pPr>
              <w:autoSpaceDE w:val="0"/>
              <w:autoSpaceDN w:val="0"/>
              <w:adjustRightInd w:val="0"/>
              <w:spacing w:after="0" w:line="240" w:lineRule="auto"/>
              <w:rPr>
                <w:ins w:id="2746" w:author="Arjan Kloosterboer" w:date="2017-09-22T04:10:00Z"/>
                <w:rFonts w:ascii="Arial" w:hAnsi="Arial" w:cs="Arial"/>
                <w:sz w:val="20"/>
                <w:szCs w:val="20"/>
                <w:lang w:val="nl-NL"/>
              </w:rPr>
            </w:pPr>
            <w:ins w:id="2747" w:author="Arjan Kloosterboer" w:date="2017-09-22T04:10:00Z">
              <w:r>
                <w:rPr>
                  <w:rFonts w:ascii="Arial" w:hAnsi="Arial" w:cs="Arial"/>
                  <w:sz w:val="20"/>
                  <w:szCs w:val="20"/>
                  <w:lang w:val="nl-NL"/>
                </w:rPr>
                <w:t>Startdatum bewaartermijn</w:t>
              </w:r>
            </w:ins>
          </w:p>
        </w:tc>
        <w:tc>
          <w:tcPr>
            <w:tcW w:w="1350" w:type="dxa"/>
            <w:tcBorders>
              <w:top w:val="nil"/>
              <w:left w:val="nil"/>
              <w:bottom w:val="nil"/>
              <w:right w:val="nil"/>
            </w:tcBorders>
          </w:tcPr>
          <w:p w14:paraId="38821AE4" w14:textId="32E87CD1" w:rsidR="001921FD" w:rsidRPr="001921FD" w:rsidRDefault="001921FD" w:rsidP="002E7926">
            <w:pPr>
              <w:autoSpaceDE w:val="0"/>
              <w:autoSpaceDN w:val="0"/>
              <w:adjustRightInd w:val="0"/>
              <w:spacing w:after="0" w:line="240" w:lineRule="auto"/>
              <w:rPr>
                <w:ins w:id="2748" w:author="Arjan Kloosterboer" w:date="2017-09-22T04:10:00Z"/>
                <w:rFonts w:ascii="Arial" w:eastAsia="Times New Roman" w:hAnsi="Arial" w:cs="Arial"/>
                <w:color w:val="000000"/>
                <w:sz w:val="20"/>
                <w:szCs w:val="20"/>
                <w:lang w:val="nl-NL"/>
              </w:rPr>
            </w:pPr>
            <w:ins w:id="2749" w:author="Arjan Kloosterboer" w:date="2017-09-22T04:10:00Z">
              <w:r>
                <w:rPr>
                  <w:rFonts w:ascii="Arial" w:eastAsia="Times New Roman" w:hAnsi="Arial" w:cs="Arial"/>
                  <w:color w:val="000000"/>
                  <w:sz w:val="20"/>
                  <w:szCs w:val="20"/>
                  <w:lang w:val="nl-NL"/>
                </w:rPr>
                <w:t>KING</w:t>
              </w:r>
            </w:ins>
          </w:p>
        </w:tc>
      </w:tr>
      <w:tr w:rsidR="001C7151" w:rsidRPr="001921FD" w14:paraId="46A9A9F2" w14:textId="77777777" w:rsidTr="002E7926">
        <w:tc>
          <w:tcPr>
            <w:tcW w:w="3600" w:type="dxa"/>
            <w:tcBorders>
              <w:top w:val="nil"/>
              <w:left w:val="nil"/>
              <w:bottom w:val="nil"/>
              <w:right w:val="nil"/>
            </w:tcBorders>
          </w:tcPr>
          <w:p w14:paraId="2E4008E3"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69A1BA03"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7C6A0537" w14:textId="77777777" w:rsidR="001C7151" w:rsidRPr="001921FD"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921FD">
              <w:rPr>
                <w:rFonts w:ascii="Arial" w:hAnsi="Arial" w:cs="Arial"/>
                <w:sz w:val="20"/>
                <w:szCs w:val="20"/>
                <w:lang w:val="en-AU"/>
              </w:rPr>
              <w:instrText xml:space="preserve">MERGEFIELD </w:instrText>
            </w:r>
            <w:r w:rsidR="001C7151" w:rsidRPr="001921F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1921FD">
              <w:rPr>
                <w:rFonts w:ascii="Arial" w:eastAsia="Times New Roman" w:hAnsi="Arial" w:cs="Arial"/>
                <w:color w:val="000000"/>
                <w:sz w:val="20"/>
                <w:szCs w:val="20"/>
                <w:lang w:val="nl-NL"/>
              </w:rPr>
              <w:t>Betalingsindicatie</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0A57000D"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921FD">
              <w:rPr>
                <w:rFonts w:ascii="Arial" w:eastAsia="Times New Roman" w:hAnsi="Arial" w:cs="Arial"/>
                <w:color w:val="000000"/>
                <w:sz w:val="20"/>
                <w:szCs w:val="20"/>
                <w:lang w:val="nl-NL"/>
              </w:rPr>
              <w:t>KING</w:t>
            </w:r>
          </w:p>
        </w:tc>
      </w:tr>
      <w:tr w:rsidR="001C7151" w:rsidRPr="001921FD" w14:paraId="5A61C16E" w14:textId="77777777" w:rsidTr="002E7926">
        <w:tc>
          <w:tcPr>
            <w:tcW w:w="3600" w:type="dxa"/>
            <w:tcBorders>
              <w:top w:val="nil"/>
              <w:left w:val="nil"/>
              <w:bottom w:val="nil"/>
              <w:right w:val="nil"/>
            </w:tcBorders>
          </w:tcPr>
          <w:p w14:paraId="75E97DBB"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19896074"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4645FCCF" w14:textId="77777777" w:rsidR="001C7151" w:rsidRPr="001921FD"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921FD">
              <w:rPr>
                <w:rFonts w:ascii="Arial" w:hAnsi="Arial" w:cs="Arial"/>
                <w:sz w:val="20"/>
                <w:szCs w:val="20"/>
                <w:lang w:val="en-AU"/>
              </w:rPr>
              <w:instrText xml:space="preserve">MERGEFIELD </w:instrText>
            </w:r>
            <w:r w:rsidR="001C7151" w:rsidRPr="001921F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1921FD">
              <w:rPr>
                <w:rFonts w:ascii="Arial" w:eastAsia="Times New Roman" w:hAnsi="Arial" w:cs="Arial"/>
                <w:color w:val="000000"/>
                <w:sz w:val="20"/>
                <w:szCs w:val="20"/>
                <w:lang w:val="nl-NL"/>
              </w:rPr>
              <w:t xml:space="preserve">Laatste betaaldatum </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060073A9"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921FD">
              <w:rPr>
                <w:rFonts w:ascii="Arial" w:eastAsia="Times New Roman" w:hAnsi="Arial" w:cs="Arial"/>
                <w:color w:val="000000"/>
                <w:sz w:val="20"/>
                <w:szCs w:val="20"/>
                <w:lang w:val="nl-NL"/>
              </w:rPr>
              <w:t>KING</w:t>
            </w:r>
          </w:p>
        </w:tc>
      </w:tr>
      <w:tr w:rsidR="001C7151" w:rsidRPr="001C4BBF" w14:paraId="65A337BF" w14:textId="77777777" w:rsidTr="002E7926">
        <w:tc>
          <w:tcPr>
            <w:tcW w:w="3600" w:type="dxa"/>
            <w:tcBorders>
              <w:top w:val="nil"/>
              <w:left w:val="nil"/>
              <w:bottom w:val="nil"/>
              <w:right w:val="nil"/>
            </w:tcBorders>
          </w:tcPr>
          <w:p w14:paraId="73468B26"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74552A1C"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023D7760" w14:textId="28057AE8" w:rsidR="001C7151" w:rsidRPr="001C4BBF"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C4BBF">
              <w:rPr>
                <w:rFonts w:ascii="Arial" w:hAnsi="Arial" w:cs="Arial"/>
                <w:sz w:val="20"/>
                <w:szCs w:val="20"/>
                <w:lang w:val="nl-NL"/>
              </w:rPr>
              <w:instrText xml:space="preserve">MERGEFIELD </w:instrText>
            </w:r>
            <w:r w:rsidR="001C7151" w:rsidRPr="001C4BBF">
              <w:rPr>
                <w:rFonts w:ascii="Arial" w:eastAsia="Times New Roman" w:hAnsi="Arial" w:cs="Arial"/>
                <w:color w:val="000000"/>
                <w:sz w:val="20"/>
                <w:szCs w:val="20"/>
                <w:lang w:val="nl-NL"/>
              </w:rPr>
              <w:instrText>Att.Name</w:instrText>
            </w:r>
            <w:r w:rsidRPr="00CD63CD">
              <w:rPr>
                <w:rFonts w:ascii="Arial" w:hAnsi="Arial" w:cs="Arial"/>
                <w:sz w:val="20"/>
                <w:szCs w:val="20"/>
                <w:lang w:val="en-AU"/>
              </w:rPr>
              <w:fldChar w:fldCharType="separate"/>
            </w:r>
            <w:r w:rsidR="001C7151" w:rsidRPr="001C4BBF">
              <w:rPr>
                <w:rFonts w:ascii="Arial" w:eastAsia="Times New Roman" w:hAnsi="Arial" w:cs="Arial"/>
                <w:color w:val="000000"/>
                <w:sz w:val="20"/>
                <w:szCs w:val="20"/>
                <w:lang w:val="nl-NL"/>
              </w:rPr>
              <w:t>Opschorting</w:t>
            </w:r>
            <w:r w:rsidRPr="00CD63CD">
              <w:rPr>
                <w:rFonts w:ascii="Arial" w:hAnsi="Arial" w:cs="Arial"/>
                <w:sz w:val="20"/>
                <w:szCs w:val="20"/>
                <w:lang w:val="en-AU"/>
              </w:rPr>
              <w:fldChar w:fldCharType="end"/>
            </w:r>
            <w:ins w:id="2750" w:author="Arjan Kloosterboer" w:date="2017-09-22T04:10:00Z">
              <w:r w:rsidR="001C4BBF" w:rsidRPr="001C4BBF">
                <w:rPr>
                  <w:rFonts w:ascii="Arial" w:hAnsi="Arial" w:cs="Arial"/>
                  <w:sz w:val="20"/>
                  <w:szCs w:val="20"/>
                  <w:lang w:val="nl-NL"/>
                </w:rPr>
                <w:br/>
                <w:t>- Indicatie opschorting</w:t>
              </w:r>
              <w:r w:rsidR="001C4BBF" w:rsidRPr="001C4BBF">
                <w:rPr>
                  <w:rFonts w:ascii="Arial" w:hAnsi="Arial" w:cs="Arial"/>
                  <w:sz w:val="20"/>
                  <w:szCs w:val="20"/>
                  <w:lang w:val="nl-NL"/>
                </w:rPr>
                <w:br/>
              </w:r>
              <w:r w:rsidR="001C4BBF">
                <w:rPr>
                  <w:rFonts w:ascii="Arial" w:hAnsi="Arial" w:cs="Arial"/>
                  <w:sz w:val="20"/>
                  <w:szCs w:val="20"/>
                  <w:lang w:val="nl-NL"/>
                </w:rPr>
                <w:t>- Reden opschorting</w:t>
              </w:r>
            </w:ins>
          </w:p>
        </w:tc>
        <w:tc>
          <w:tcPr>
            <w:tcW w:w="1350" w:type="dxa"/>
            <w:tcBorders>
              <w:top w:val="nil"/>
              <w:left w:val="nil"/>
              <w:bottom w:val="nil"/>
              <w:right w:val="nil"/>
            </w:tcBorders>
          </w:tcPr>
          <w:p w14:paraId="0B195374" w14:textId="77777777" w:rsidR="001C7151" w:rsidRPr="001C4BBF" w:rsidRDefault="00851EC7" w:rsidP="002E7926">
            <w:pPr>
              <w:autoSpaceDE w:val="0"/>
              <w:autoSpaceDN w:val="0"/>
              <w:adjustRightInd w:val="0"/>
              <w:spacing w:after="0" w:line="240" w:lineRule="auto"/>
              <w:rPr>
                <w:rFonts w:ascii="Arial" w:eastAsia="Times New Roman" w:hAnsi="Arial" w:cs="Arial"/>
                <w:color w:val="000000"/>
                <w:sz w:val="20"/>
                <w:szCs w:val="20"/>
                <w:lang w:val="nl-NL"/>
              </w:rPr>
            </w:pPr>
            <w:r w:rsidRPr="001C4BBF">
              <w:rPr>
                <w:rFonts w:ascii="Arial" w:eastAsia="Times New Roman" w:hAnsi="Arial" w:cs="Arial"/>
                <w:color w:val="000000"/>
                <w:sz w:val="20"/>
                <w:szCs w:val="20"/>
                <w:lang w:val="nl-NL"/>
              </w:rPr>
              <w:t>KING</w:t>
            </w:r>
          </w:p>
        </w:tc>
      </w:tr>
      <w:tr w:rsidR="001C7151" w:rsidRPr="001C4BBF" w14:paraId="66436B62" w14:textId="77777777" w:rsidTr="002E7926">
        <w:tc>
          <w:tcPr>
            <w:tcW w:w="3600" w:type="dxa"/>
            <w:tcBorders>
              <w:top w:val="nil"/>
              <w:left w:val="nil"/>
              <w:bottom w:val="nil"/>
              <w:right w:val="nil"/>
            </w:tcBorders>
          </w:tcPr>
          <w:p w14:paraId="419E8A78"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7A330451"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123998C1" w14:textId="2752965D" w:rsidR="001C7151" w:rsidRPr="001C4BBF"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C4BBF">
              <w:rPr>
                <w:rFonts w:ascii="Arial" w:hAnsi="Arial" w:cs="Arial"/>
                <w:sz w:val="20"/>
                <w:szCs w:val="20"/>
                <w:lang w:val="nl-NL"/>
              </w:rPr>
              <w:instrText xml:space="preserve">MERGEFIELD </w:instrText>
            </w:r>
            <w:r w:rsidR="001C7151" w:rsidRPr="001C4BBF">
              <w:rPr>
                <w:rFonts w:ascii="Arial" w:eastAsia="Times New Roman" w:hAnsi="Arial" w:cs="Arial"/>
                <w:color w:val="000000"/>
                <w:sz w:val="20"/>
                <w:szCs w:val="20"/>
                <w:lang w:val="nl-NL"/>
              </w:rPr>
              <w:instrText>Att.Name</w:instrText>
            </w:r>
            <w:r w:rsidRPr="00CD63CD">
              <w:rPr>
                <w:rFonts w:ascii="Arial" w:hAnsi="Arial" w:cs="Arial"/>
                <w:sz w:val="20"/>
                <w:szCs w:val="20"/>
                <w:lang w:val="en-AU"/>
              </w:rPr>
              <w:fldChar w:fldCharType="separate"/>
            </w:r>
            <w:r w:rsidR="001C7151" w:rsidRPr="001C4BBF">
              <w:rPr>
                <w:rFonts w:ascii="Arial" w:eastAsia="Times New Roman" w:hAnsi="Arial" w:cs="Arial"/>
                <w:color w:val="000000"/>
                <w:sz w:val="20"/>
                <w:szCs w:val="20"/>
                <w:lang w:val="nl-NL"/>
              </w:rPr>
              <w:t>Verlenging</w:t>
            </w:r>
            <w:r w:rsidRPr="00CD63CD">
              <w:rPr>
                <w:rFonts w:ascii="Arial" w:hAnsi="Arial" w:cs="Arial"/>
                <w:sz w:val="20"/>
                <w:szCs w:val="20"/>
                <w:lang w:val="en-AU"/>
              </w:rPr>
              <w:fldChar w:fldCharType="end"/>
            </w:r>
            <w:ins w:id="2751" w:author="Arjan Kloosterboer" w:date="2017-09-22T04:10:00Z">
              <w:r w:rsidR="001C4BBF" w:rsidRPr="001C4BBF">
                <w:rPr>
                  <w:rFonts w:ascii="Arial" w:hAnsi="Arial" w:cs="Arial"/>
                  <w:sz w:val="20"/>
                  <w:szCs w:val="20"/>
                  <w:lang w:val="nl-NL"/>
                </w:rPr>
                <w:br/>
                <w:t>- Reden verlenging</w:t>
              </w:r>
              <w:r w:rsidR="001C4BBF" w:rsidRPr="001C4BBF">
                <w:rPr>
                  <w:rFonts w:ascii="Arial" w:hAnsi="Arial" w:cs="Arial"/>
                  <w:sz w:val="20"/>
                  <w:szCs w:val="20"/>
                  <w:lang w:val="nl-NL"/>
                </w:rPr>
                <w:br/>
                <w:t>- Duur verlenging</w:t>
              </w:r>
            </w:ins>
          </w:p>
        </w:tc>
        <w:tc>
          <w:tcPr>
            <w:tcW w:w="1350" w:type="dxa"/>
            <w:tcBorders>
              <w:top w:val="nil"/>
              <w:left w:val="nil"/>
              <w:bottom w:val="nil"/>
              <w:right w:val="nil"/>
            </w:tcBorders>
          </w:tcPr>
          <w:p w14:paraId="46A5EB5F" w14:textId="77777777" w:rsidR="001C7151" w:rsidRPr="001C4BBF" w:rsidRDefault="00851EC7" w:rsidP="002E7926">
            <w:pPr>
              <w:autoSpaceDE w:val="0"/>
              <w:autoSpaceDN w:val="0"/>
              <w:adjustRightInd w:val="0"/>
              <w:spacing w:after="0" w:line="240" w:lineRule="auto"/>
              <w:rPr>
                <w:rFonts w:ascii="Arial" w:eastAsia="Times New Roman" w:hAnsi="Arial" w:cs="Arial"/>
                <w:color w:val="000000"/>
                <w:sz w:val="20"/>
                <w:szCs w:val="20"/>
                <w:lang w:val="nl-NL"/>
              </w:rPr>
            </w:pPr>
            <w:r w:rsidRPr="001C4BBF">
              <w:rPr>
                <w:rFonts w:ascii="Arial" w:eastAsia="Times New Roman" w:hAnsi="Arial" w:cs="Arial"/>
                <w:color w:val="000000"/>
                <w:sz w:val="20"/>
                <w:szCs w:val="20"/>
                <w:lang w:val="nl-NL"/>
              </w:rPr>
              <w:t>KING</w:t>
            </w:r>
          </w:p>
        </w:tc>
      </w:tr>
      <w:tr w:rsidR="001C7151" w:rsidRPr="001C4BBF" w14:paraId="140BCEA4" w14:textId="77777777" w:rsidTr="002E7926">
        <w:tc>
          <w:tcPr>
            <w:tcW w:w="3600" w:type="dxa"/>
            <w:tcBorders>
              <w:top w:val="nil"/>
              <w:left w:val="nil"/>
              <w:bottom w:val="nil"/>
              <w:right w:val="nil"/>
            </w:tcBorders>
          </w:tcPr>
          <w:p w14:paraId="437B8091"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74001F14"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43B52B64" w14:textId="77777777" w:rsidR="001C7151" w:rsidRPr="001C4BBF"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C4BBF">
              <w:rPr>
                <w:rFonts w:ascii="Arial" w:hAnsi="Arial" w:cs="Arial"/>
                <w:sz w:val="20"/>
                <w:szCs w:val="20"/>
                <w:lang w:val="nl-NL"/>
              </w:rPr>
              <w:instrText xml:space="preserve">MERGEFIELD </w:instrText>
            </w:r>
            <w:r w:rsidR="001C7151" w:rsidRPr="001C4BBF">
              <w:rPr>
                <w:rFonts w:ascii="Arial" w:eastAsia="Times New Roman" w:hAnsi="Arial" w:cs="Arial"/>
                <w:color w:val="000000"/>
                <w:sz w:val="20"/>
                <w:szCs w:val="20"/>
                <w:lang w:val="nl-NL"/>
              </w:rPr>
              <w:instrText>Att.Name</w:instrText>
            </w:r>
            <w:r w:rsidRPr="00CD63CD">
              <w:rPr>
                <w:rFonts w:ascii="Arial" w:hAnsi="Arial" w:cs="Arial"/>
                <w:sz w:val="20"/>
                <w:szCs w:val="20"/>
                <w:lang w:val="en-AU"/>
              </w:rPr>
              <w:fldChar w:fldCharType="separate"/>
            </w:r>
            <w:r w:rsidR="001C7151" w:rsidRPr="001C4BBF">
              <w:rPr>
                <w:rFonts w:ascii="Arial" w:eastAsia="Times New Roman" w:hAnsi="Arial" w:cs="Arial"/>
                <w:color w:val="000000"/>
                <w:sz w:val="20"/>
                <w:szCs w:val="20"/>
                <w:lang w:val="nl-NL"/>
              </w:rPr>
              <w:t>Zaakgeometrie</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184E6F2D"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C4BBF">
              <w:rPr>
                <w:rFonts w:ascii="Arial" w:eastAsia="Times New Roman" w:hAnsi="Arial" w:cs="Arial"/>
                <w:color w:val="000000"/>
                <w:sz w:val="20"/>
                <w:szCs w:val="20"/>
                <w:lang w:val="nl-NL"/>
              </w:rPr>
              <w:t>KING</w:t>
            </w:r>
          </w:p>
        </w:tc>
      </w:tr>
      <w:tr w:rsidR="001C7151" w:rsidRPr="001C4BBF" w14:paraId="778A5D16" w14:textId="77777777" w:rsidTr="002E7926">
        <w:tc>
          <w:tcPr>
            <w:tcW w:w="3600" w:type="dxa"/>
            <w:tcBorders>
              <w:top w:val="nil"/>
              <w:left w:val="nil"/>
              <w:bottom w:val="nil"/>
              <w:right w:val="nil"/>
            </w:tcBorders>
          </w:tcPr>
          <w:p w14:paraId="24033362"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29D70D38"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3A22F649" w14:textId="4AB1C4BB" w:rsidR="001C7151" w:rsidRPr="001C4BBF"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C4BBF">
              <w:rPr>
                <w:rFonts w:ascii="Arial" w:hAnsi="Arial" w:cs="Arial"/>
                <w:sz w:val="20"/>
                <w:szCs w:val="20"/>
                <w:lang w:val="nl-NL"/>
              </w:rPr>
              <w:instrText xml:space="preserve">MERGEFIELD </w:instrText>
            </w:r>
            <w:r w:rsidR="001C7151" w:rsidRPr="001C4BBF">
              <w:rPr>
                <w:rFonts w:ascii="Arial" w:eastAsia="Times New Roman" w:hAnsi="Arial" w:cs="Arial"/>
                <w:color w:val="000000"/>
                <w:sz w:val="20"/>
                <w:szCs w:val="20"/>
                <w:lang w:val="nl-NL"/>
              </w:rPr>
              <w:instrText>Att.Name</w:instrText>
            </w:r>
            <w:r w:rsidRPr="00CD63CD">
              <w:rPr>
                <w:rFonts w:ascii="Arial" w:hAnsi="Arial" w:cs="Arial"/>
                <w:sz w:val="20"/>
                <w:szCs w:val="20"/>
                <w:lang w:val="en-AU"/>
              </w:rPr>
              <w:fldChar w:fldCharType="separate"/>
            </w:r>
            <w:r w:rsidR="001C7151" w:rsidRPr="001C4BBF">
              <w:rPr>
                <w:rFonts w:ascii="Arial" w:eastAsia="Times New Roman" w:hAnsi="Arial" w:cs="Arial"/>
                <w:color w:val="000000"/>
                <w:sz w:val="20"/>
                <w:szCs w:val="20"/>
                <w:lang w:val="nl-NL"/>
              </w:rPr>
              <w:t>Ander zaakobject</w:t>
            </w:r>
            <w:r w:rsidRPr="00CD63CD">
              <w:rPr>
                <w:rFonts w:ascii="Arial" w:hAnsi="Arial" w:cs="Arial"/>
                <w:sz w:val="20"/>
                <w:szCs w:val="20"/>
                <w:lang w:val="en-AU"/>
              </w:rPr>
              <w:fldChar w:fldCharType="end"/>
            </w:r>
            <w:ins w:id="2752" w:author="Arjan Kloosterboer" w:date="2017-09-22T04:10:00Z">
              <w:r w:rsidR="001C4BBF" w:rsidRPr="001C4BBF">
                <w:rPr>
                  <w:rFonts w:ascii="Arial" w:hAnsi="Arial" w:cs="Arial"/>
                  <w:sz w:val="20"/>
                  <w:szCs w:val="20"/>
                  <w:lang w:val="nl-NL"/>
                </w:rPr>
                <w:br/>
                <w:t>- Ander zaakobject aanduding</w:t>
              </w:r>
              <w:r w:rsidR="001C4BBF" w:rsidRPr="001C4BBF">
                <w:rPr>
                  <w:rFonts w:ascii="Arial" w:hAnsi="Arial" w:cs="Arial"/>
                  <w:sz w:val="20"/>
                  <w:szCs w:val="20"/>
                  <w:lang w:val="nl-NL"/>
                </w:rPr>
                <w:br/>
              </w:r>
              <w:r w:rsidR="001C4BBF">
                <w:rPr>
                  <w:rFonts w:ascii="Arial" w:eastAsia="Times New Roman" w:hAnsi="Arial" w:cs="Arial"/>
                  <w:color w:val="000000"/>
                  <w:sz w:val="20"/>
                  <w:szCs w:val="20"/>
                  <w:lang w:val="nl-NL"/>
                </w:rPr>
                <w:t xml:space="preserve">- </w:t>
              </w:r>
              <w:r w:rsidR="001C4BBF" w:rsidRPr="001C4BBF">
                <w:rPr>
                  <w:rFonts w:ascii="Arial" w:hAnsi="Arial" w:cs="Arial"/>
                  <w:sz w:val="20"/>
                  <w:szCs w:val="20"/>
                  <w:lang w:val="nl-NL"/>
                </w:rPr>
                <w:t>Ander zaakobject</w:t>
              </w:r>
              <w:r w:rsidR="001C4BBF">
                <w:rPr>
                  <w:rFonts w:ascii="Arial" w:hAnsi="Arial" w:cs="Arial"/>
                  <w:sz w:val="20"/>
                  <w:szCs w:val="20"/>
                  <w:lang w:val="nl-NL"/>
                </w:rPr>
                <w:t xml:space="preserve"> omschrijving</w:t>
              </w:r>
              <w:r w:rsidR="001C4BBF">
                <w:rPr>
                  <w:rFonts w:ascii="Arial" w:hAnsi="Arial" w:cs="Arial"/>
                  <w:sz w:val="20"/>
                  <w:szCs w:val="20"/>
                  <w:lang w:val="nl-NL"/>
                </w:rPr>
                <w:br/>
                <w:t xml:space="preserve">- </w:t>
              </w:r>
              <w:r w:rsidR="001C4BBF" w:rsidRPr="001C4BBF">
                <w:rPr>
                  <w:rFonts w:ascii="Arial" w:hAnsi="Arial" w:cs="Arial"/>
                  <w:sz w:val="20"/>
                  <w:szCs w:val="20"/>
                  <w:lang w:val="nl-NL"/>
                </w:rPr>
                <w:t>Ander zaakobject</w:t>
              </w:r>
              <w:r w:rsidR="001C4BBF">
                <w:rPr>
                  <w:rFonts w:ascii="Arial" w:hAnsi="Arial" w:cs="Arial"/>
                  <w:sz w:val="20"/>
                  <w:szCs w:val="20"/>
                  <w:lang w:val="nl-NL"/>
                </w:rPr>
                <w:t xml:space="preserve"> locatie</w:t>
              </w:r>
              <w:r w:rsidR="001C4BBF">
                <w:rPr>
                  <w:rFonts w:ascii="Arial" w:hAnsi="Arial" w:cs="Arial"/>
                  <w:sz w:val="20"/>
                  <w:szCs w:val="20"/>
                  <w:lang w:val="nl-NL"/>
                </w:rPr>
                <w:br/>
                <w:t xml:space="preserve">- </w:t>
              </w:r>
              <w:r w:rsidR="001C4BBF" w:rsidRPr="001C4BBF">
                <w:rPr>
                  <w:rFonts w:ascii="Arial" w:hAnsi="Arial" w:cs="Arial"/>
                  <w:sz w:val="20"/>
                  <w:szCs w:val="20"/>
                  <w:lang w:val="nl-NL"/>
                </w:rPr>
                <w:t>Ander zaakobject</w:t>
              </w:r>
              <w:r w:rsidR="001C4BBF">
                <w:rPr>
                  <w:rFonts w:ascii="Arial" w:hAnsi="Arial" w:cs="Arial"/>
                  <w:sz w:val="20"/>
                  <w:szCs w:val="20"/>
                  <w:lang w:val="nl-NL"/>
                </w:rPr>
                <w:t xml:space="preserve"> registratie</w:t>
              </w:r>
            </w:ins>
          </w:p>
        </w:tc>
        <w:tc>
          <w:tcPr>
            <w:tcW w:w="1350" w:type="dxa"/>
            <w:tcBorders>
              <w:top w:val="nil"/>
              <w:left w:val="nil"/>
              <w:bottom w:val="nil"/>
              <w:right w:val="nil"/>
            </w:tcBorders>
          </w:tcPr>
          <w:p w14:paraId="6A4F194C" w14:textId="77777777" w:rsidR="001C7151" w:rsidRPr="001C4BBF" w:rsidRDefault="00851EC7" w:rsidP="002E7926">
            <w:pPr>
              <w:autoSpaceDE w:val="0"/>
              <w:autoSpaceDN w:val="0"/>
              <w:adjustRightInd w:val="0"/>
              <w:spacing w:after="0" w:line="240" w:lineRule="auto"/>
              <w:rPr>
                <w:rFonts w:ascii="Arial" w:eastAsia="Times New Roman" w:hAnsi="Arial" w:cs="Arial"/>
                <w:color w:val="000000"/>
                <w:sz w:val="20"/>
                <w:szCs w:val="20"/>
                <w:lang w:val="nl-NL"/>
              </w:rPr>
            </w:pPr>
            <w:r w:rsidRPr="001C4BBF">
              <w:rPr>
                <w:rFonts w:ascii="Arial" w:eastAsia="Times New Roman" w:hAnsi="Arial" w:cs="Arial"/>
                <w:color w:val="000000"/>
                <w:sz w:val="20"/>
                <w:szCs w:val="20"/>
                <w:lang w:val="nl-NL"/>
              </w:rPr>
              <w:t>KING</w:t>
            </w:r>
          </w:p>
        </w:tc>
      </w:tr>
      <w:tr w:rsidR="00435184" w:rsidRPr="001C4BBF" w14:paraId="02D9DA30" w14:textId="77777777" w:rsidTr="002E7926">
        <w:tc>
          <w:tcPr>
            <w:tcW w:w="3600" w:type="dxa"/>
            <w:tcBorders>
              <w:top w:val="nil"/>
              <w:left w:val="nil"/>
              <w:bottom w:val="nil"/>
              <w:right w:val="nil"/>
            </w:tcBorders>
          </w:tcPr>
          <w:p w14:paraId="12220517" w14:textId="77777777" w:rsidR="00435184" w:rsidRPr="001C4BBF" w:rsidRDefault="00435184"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3E29ECA4" w14:textId="77777777" w:rsidR="00435184" w:rsidRPr="001C4BBF" w:rsidRDefault="00435184"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69682CA3" w14:textId="77777777" w:rsidR="00435184" w:rsidRPr="001C4BBF" w:rsidRDefault="00435184" w:rsidP="002E7926">
            <w:pPr>
              <w:autoSpaceDE w:val="0"/>
              <w:autoSpaceDN w:val="0"/>
              <w:adjustRightInd w:val="0"/>
              <w:spacing w:after="0" w:line="240" w:lineRule="auto"/>
              <w:rPr>
                <w:rFonts w:ascii="Arial" w:hAnsi="Arial" w:cs="Arial"/>
                <w:sz w:val="20"/>
                <w:szCs w:val="20"/>
                <w:lang w:val="nl-NL"/>
              </w:rPr>
            </w:pPr>
            <w:r w:rsidRPr="001C4BBF">
              <w:rPr>
                <w:rFonts w:ascii="Arial" w:hAnsi="Arial" w:cs="Arial"/>
                <w:sz w:val="20"/>
                <w:szCs w:val="20"/>
                <w:lang w:val="nl-NL"/>
              </w:rPr>
              <w:t>Eigenschap</w:t>
            </w:r>
          </w:p>
        </w:tc>
        <w:tc>
          <w:tcPr>
            <w:tcW w:w="1350" w:type="dxa"/>
            <w:tcBorders>
              <w:top w:val="nil"/>
              <w:left w:val="nil"/>
              <w:bottom w:val="nil"/>
              <w:right w:val="nil"/>
            </w:tcBorders>
          </w:tcPr>
          <w:p w14:paraId="5C8559FB" w14:textId="77777777" w:rsidR="00435184" w:rsidRPr="001C4BBF" w:rsidRDefault="00435184" w:rsidP="002E7926">
            <w:pPr>
              <w:autoSpaceDE w:val="0"/>
              <w:autoSpaceDN w:val="0"/>
              <w:adjustRightInd w:val="0"/>
              <w:spacing w:after="0" w:line="240" w:lineRule="auto"/>
              <w:rPr>
                <w:rFonts w:ascii="Arial" w:eastAsia="Times New Roman" w:hAnsi="Arial" w:cs="Arial"/>
                <w:color w:val="000000"/>
                <w:sz w:val="20"/>
                <w:szCs w:val="20"/>
                <w:lang w:val="nl-NL"/>
              </w:rPr>
            </w:pPr>
            <w:r w:rsidRPr="001C4BBF">
              <w:rPr>
                <w:rFonts w:ascii="Arial" w:eastAsia="Times New Roman" w:hAnsi="Arial" w:cs="Arial"/>
                <w:color w:val="000000"/>
                <w:sz w:val="20"/>
                <w:szCs w:val="20"/>
                <w:lang w:val="nl-NL"/>
              </w:rPr>
              <w:t>KING</w:t>
            </w:r>
          </w:p>
        </w:tc>
      </w:tr>
      <w:tr w:rsidR="00851EC7" w:rsidRPr="001C4BBF" w14:paraId="451D0A33" w14:textId="77777777" w:rsidTr="002E7926">
        <w:tc>
          <w:tcPr>
            <w:tcW w:w="3600" w:type="dxa"/>
            <w:tcBorders>
              <w:top w:val="nil"/>
              <w:left w:val="nil"/>
              <w:bottom w:val="nil"/>
              <w:right w:val="nil"/>
            </w:tcBorders>
          </w:tcPr>
          <w:p w14:paraId="7A941B68" w14:textId="77777777" w:rsidR="00851EC7" w:rsidRPr="001C4BBF" w:rsidRDefault="00851EC7"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1EEC58ED" w14:textId="77777777" w:rsidR="00851EC7" w:rsidRPr="001C4BBF" w:rsidRDefault="00851EC7"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6C1C351E" w14:textId="0EE2F01F" w:rsidR="00851EC7" w:rsidRPr="001C4BBF" w:rsidRDefault="00851EC7" w:rsidP="002E7926">
            <w:pPr>
              <w:autoSpaceDE w:val="0"/>
              <w:autoSpaceDN w:val="0"/>
              <w:adjustRightInd w:val="0"/>
              <w:spacing w:after="0" w:line="240" w:lineRule="auto"/>
              <w:rPr>
                <w:rFonts w:ascii="Arial" w:hAnsi="Arial" w:cs="Arial"/>
                <w:sz w:val="20"/>
                <w:szCs w:val="20"/>
                <w:lang w:val="nl-NL"/>
              </w:rPr>
            </w:pPr>
            <w:del w:id="2753" w:author="Arjan Kloosterboer" w:date="2017-09-22T04:10:00Z">
              <w:r w:rsidRPr="00AE6939">
                <w:rPr>
                  <w:rFonts w:ascii="Arial" w:hAnsi="Arial" w:cs="Arial"/>
                  <w:sz w:val="20"/>
                  <w:szCs w:val="20"/>
                  <w:lang w:val="nl-NL"/>
                </w:rPr>
                <w:delText>Gerelateerde externe ZAAK</w:delText>
              </w:r>
            </w:del>
            <w:ins w:id="2754" w:author="Arjan Kloosterboer" w:date="2017-09-22T04:10:00Z">
              <w:r w:rsidRPr="001C4BBF">
                <w:rPr>
                  <w:rFonts w:ascii="Arial" w:hAnsi="Arial" w:cs="Arial"/>
                  <w:sz w:val="20"/>
                  <w:szCs w:val="20"/>
                  <w:lang w:val="nl-NL"/>
                </w:rPr>
                <w:t>Gerelateerde externe ZAAK</w:t>
              </w:r>
              <w:r w:rsidR="0036790D">
                <w:rPr>
                  <w:rFonts w:ascii="Arial" w:hAnsi="Arial" w:cs="Arial"/>
                  <w:sz w:val="20"/>
                  <w:szCs w:val="20"/>
                  <w:lang w:val="nl-NL"/>
                </w:rPr>
                <w:br/>
              </w:r>
              <w:r w:rsidR="0036790D" w:rsidRPr="00EF634D">
                <w:rPr>
                  <w:lang w:val="nl-NL"/>
                </w:rPr>
                <w:t>- Aanvraagdatum</w:t>
              </w:r>
              <w:r w:rsidR="0036790D">
                <w:rPr>
                  <w:lang w:val="nl-NL"/>
                </w:rPr>
                <w:br/>
                <w:t>- Aard relatie</w:t>
              </w:r>
              <w:r w:rsidR="0036790D">
                <w:rPr>
                  <w:lang w:val="nl-NL"/>
                </w:rPr>
                <w:br/>
              </w:r>
              <w:r w:rsidR="0036790D" w:rsidRPr="00EF634D">
                <w:rPr>
                  <w:lang w:val="nl-NL"/>
                </w:rPr>
                <w:t xml:space="preserve">- Datum status gezet </w:t>
              </w:r>
              <w:r w:rsidR="0036790D">
                <w:rPr>
                  <w:lang w:val="nl-NL"/>
                </w:rPr>
                <w:br/>
              </w:r>
              <w:r w:rsidR="0036790D" w:rsidRPr="00EF634D">
                <w:rPr>
                  <w:lang w:val="nl-NL"/>
                </w:rPr>
                <w:t xml:space="preserve">- Einddatum </w:t>
              </w:r>
              <w:r w:rsidR="0036790D">
                <w:rPr>
                  <w:lang w:val="nl-NL"/>
                </w:rPr>
                <w:br/>
              </w:r>
              <w:r w:rsidR="0036790D" w:rsidRPr="00EF634D">
                <w:rPr>
                  <w:lang w:val="nl-NL"/>
                </w:rPr>
                <w:lastRenderedPageBreak/>
                <w:t xml:space="preserve">- Resultaatomschrijving </w:t>
              </w:r>
              <w:r w:rsidR="0036790D">
                <w:rPr>
                  <w:lang w:val="nl-NL"/>
                </w:rPr>
                <w:br/>
              </w:r>
              <w:r w:rsidR="0036790D" w:rsidRPr="00EF634D">
                <w:rPr>
                  <w:lang w:val="nl-NL"/>
                </w:rPr>
                <w:t xml:space="preserve">- Startdatum </w:t>
              </w:r>
              <w:r w:rsidR="0036790D">
                <w:rPr>
                  <w:lang w:val="nl-NL"/>
                </w:rPr>
                <w:br/>
              </w:r>
              <w:r w:rsidR="0036790D" w:rsidRPr="00EF634D">
                <w:rPr>
                  <w:lang w:val="nl-NL"/>
                </w:rPr>
                <w:t xml:space="preserve">- Status-omschrijving generiek </w:t>
              </w:r>
              <w:r w:rsidR="0036790D">
                <w:rPr>
                  <w:lang w:val="nl-NL"/>
                </w:rPr>
                <w:br/>
              </w:r>
              <w:r w:rsidR="0036790D" w:rsidRPr="00EF634D">
                <w:rPr>
                  <w:lang w:val="nl-NL"/>
                </w:rPr>
                <w:t xml:space="preserve">- Verantwoordelijke organisatie </w:t>
              </w:r>
              <w:r w:rsidR="0036790D">
                <w:rPr>
                  <w:lang w:val="nl-NL"/>
                </w:rPr>
                <w:br/>
              </w:r>
              <w:r w:rsidR="0036790D" w:rsidRPr="00EF634D">
                <w:rPr>
                  <w:lang w:val="nl-NL"/>
                </w:rPr>
                <w:t xml:space="preserve">- Zaakidentificatie </w:t>
              </w:r>
              <w:r w:rsidR="0036790D">
                <w:rPr>
                  <w:lang w:val="nl-NL"/>
                </w:rPr>
                <w:br/>
              </w:r>
              <w:r w:rsidR="0036790D" w:rsidRPr="00EF634D">
                <w:rPr>
                  <w:lang w:val="nl-NL"/>
                </w:rPr>
                <w:t xml:space="preserve">- Zaaktype-omschrijving generiek </w:t>
              </w:r>
              <w:r w:rsidR="0036790D">
                <w:rPr>
                  <w:lang w:val="nl-NL"/>
                </w:rPr>
                <w:br/>
              </w:r>
              <w:r w:rsidR="0036790D" w:rsidRPr="00EF634D">
                <w:rPr>
                  <w:lang w:val="nl-NL"/>
                </w:rPr>
                <w:t>- Zaaktypecode</w:t>
              </w:r>
            </w:ins>
          </w:p>
        </w:tc>
        <w:tc>
          <w:tcPr>
            <w:tcW w:w="1350" w:type="dxa"/>
            <w:tcBorders>
              <w:top w:val="nil"/>
              <w:left w:val="nil"/>
              <w:bottom w:val="nil"/>
              <w:right w:val="nil"/>
            </w:tcBorders>
          </w:tcPr>
          <w:p w14:paraId="112EA282" w14:textId="77777777" w:rsidR="00851EC7" w:rsidRPr="001C4BBF" w:rsidRDefault="00851EC7" w:rsidP="002E7926">
            <w:pPr>
              <w:autoSpaceDE w:val="0"/>
              <w:autoSpaceDN w:val="0"/>
              <w:adjustRightInd w:val="0"/>
              <w:spacing w:after="0" w:line="240" w:lineRule="auto"/>
              <w:rPr>
                <w:rFonts w:ascii="Arial" w:eastAsia="Times New Roman" w:hAnsi="Arial" w:cs="Arial"/>
                <w:color w:val="000000"/>
                <w:sz w:val="20"/>
                <w:szCs w:val="20"/>
                <w:lang w:val="nl-NL"/>
              </w:rPr>
            </w:pPr>
            <w:r w:rsidRPr="001C4BBF">
              <w:rPr>
                <w:rFonts w:ascii="Arial" w:eastAsia="Times New Roman" w:hAnsi="Arial" w:cs="Arial"/>
                <w:color w:val="000000"/>
                <w:sz w:val="20"/>
                <w:szCs w:val="20"/>
                <w:lang w:val="nl-NL"/>
              </w:rPr>
              <w:lastRenderedPageBreak/>
              <w:t>KING</w:t>
            </w:r>
          </w:p>
        </w:tc>
      </w:tr>
      <w:tr w:rsidR="001C7151" w:rsidRPr="001C4BBF" w14:paraId="1099A909" w14:textId="77777777" w:rsidTr="002E7926">
        <w:tc>
          <w:tcPr>
            <w:tcW w:w="3600" w:type="dxa"/>
            <w:tcBorders>
              <w:top w:val="nil"/>
              <w:left w:val="nil"/>
              <w:bottom w:val="nil"/>
              <w:right w:val="nil"/>
            </w:tcBorders>
          </w:tcPr>
          <w:p w14:paraId="061D307B"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C4BBF">
              <w:rPr>
                <w:rFonts w:ascii="Arial" w:eastAsia="Times New Roman" w:hAnsi="Arial" w:cs="Arial"/>
                <w:b/>
                <w:bCs/>
                <w:color w:val="000000"/>
                <w:sz w:val="20"/>
                <w:szCs w:val="20"/>
                <w:lang w:val="nl-NL"/>
              </w:rPr>
              <w:t>Overzicht relaties</w:t>
            </w:r>
          </w:p>
        </w:tc>
        <w:tc>
          <w:tcPr>
            <w:tcW w:w="4410" w:type="dxa"/>
            <w:gridSpan w:val="2"/>
            <w:tcBorders>
              <w:top w:val="nil"/>
              <w:left w:val="nil"/>
              <w:bottom w:val="nil"/>
              <w:right w:val="nil"/>
            </w:tcBorders>
          </w:tcPr>
          <w:p w14:paraId="28D98C04"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C4BBF">
              <w:rPr>
                <w:rFonts w:ascii="Arial" w:eastAsia="Times New Roman" w:hAnsi="Arial" w:cs="Arial"/>
                <w:i/>
                <w:iCs/>
                <w:color w:val="000000"/>
                <w:sz w:val="20"/>
                <w:szCs w:val="20"/>
                <w:lang w:val="nl-NL"/>
              </w:rPr>
              <w:t>Relatienaam incl. gerelateerd type</w:t>
            </w:r>
          </w:p>
        </w:tc>
        <w:tc>
          <w:tcPr>
            <w:tcW w:w="1350" w:type="dxa"/>
            <w:tcBorders>
              <w:top w:val="nil"/>
              <w:left w:val="nil"/>
              <w:bottom w:val="nil"/>
              <w:right w:val="nil"/>
            </w:tcBorders>
          </w:tcPr>
          <w:p w14:paraId="3CDD4B2C"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C4BBF">
              <w:rPr>
                <w:rFonts w:ascii="Arial" w:eastAsia="Times New Roman" w:hAnsi="Arial" w:cs="Arial"/>
                <w:i/>
                <w:iCs/>
                <w:color w:val="000000"/>
                <w:sz w:val="20"/>
                <w:szCs w:val="20"/>
                <w:lang w:val="nl-NL"/>
              </w:rPr>
              <w:t>Herkomst</w:t>
            </w:r>
          </w:p>
        </w:tc>
      </w:tr>
      <w:tr w:rsidR="001C7151" w:rsidRPr="00CD63CD" w14:paraId="1E7DF175" w14:textId="77777777" w:rsidTr="002E7926">
        <w:tc>
          <w:tcPr>
            <w:tcW w:w="3600" w:type="dxa"/>
            <w:tcBorders>
              <w:top w:val="nil"/>
              <w:left w:val="nil"/>
              <w:bottom w:val="nil"/>
              <w:right w:val="nil"/>
            </w:tcBorders>
          </w:tcPr>
          <w:p w14:paraId="71F66DC5"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4410" w:type="dxa"/>
            <w:gridSpan w:val="2"/>
            <w:tcBorders>
              <w:top w:val="nil"/>
              <w:left w:val="nil"/>
              <w:bottom w:val="nil"/>
              <w:right w:val="nil"/>
            </w:tcBorders>
          </w:tcPr>
          <w:p w14:paraId="15DE24EA"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1C4BBF">
              <w:rPr>
                <w:rFonts w:ascii="Arial" w:hAnsi="Arial" w:cs="Arial"/>
                <w:sz w:val="20"/>
                <w:szCs w:val="20"/>
                <w:lang w:val="nl-NL"/>
              </w:rPr>
              <w:instrText>ME</w:instrText>
            </w:r>
            <w:r w:rsidR="001C7151" w:rsidRPr="00CD63CD">
              <w:rPr>
                <w:rFonts w:ascii="Arial" w:hAnsi="Arial" w:cs="Arial"/>
                <w:sz w:val="20"/>
                <w:szCs w:val="20"/>
                <w:lang w:val="en-AU"/>
              </w:rPr>
              <w:instrText xml:space="preserv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heeft</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STATUS</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063AF2B6"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6203E1" w:rsidRPr="00CD63CD" w14:paraId="74E8E90E" w14:textId="77777777" w:rsidTr="002E7926">
        <w:tc>
          <w:tcPr>
            <w:tcW w:w="3600" w:type="dxa"/>
            <w:tcBorders>
              <w:top w:val="nil"/>
              <w:left w:val="nil"/>
              <w:bottom w:val="nil"/>
              <w:right w:val="nil"/>
            </w:tcBorders>
          </w:tcPr>
          <w:p w14:paraId="60A4D7F7" w14:textId="77777777" w:rsidR="006203E1" w:rsidRPr="00CD63CD" w:rsidRDefault="006203E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2EFDFCFE" w14:textId="77777777" w:rsidR="006203E1" w:rsidRPr="00CD63CD" w:rsidRDefault="006203E1" w:rsidP="002E7926">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heeft BETROKKENE</w:t>
            </w:r>
          </w:p>
        </w:tc>
        <w:tc>
          <w:tcPr>
            <w:tcW w:w="1350" w:type="dxa"/>
            <w:tcBorders>
              <w:top w:val="nil"/>
              <w:left w:val="nil"/>
              <w:bottom w:val="nil"/>
              <w:right w:val="nil"/>
            </w:tcBorders>
          </w:tcPr>
          <w:p w14:paraId="60DF6314" w14:textId="77777777" w:rsidR="006203E1" w:rsidRPr="00CD63CD" w:rsidRDefault="006203E1" w:rsidP="002E792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1C7151" w:rsidRPr="00AE6939" w14:paraId="647FA181" w14:textId="77777777" w:rsidTr="002E7926">
        <w:tc>
          <w:tcPr>
            <w:tcW w:w="3600" w:type="dxa"/>
            <w:tcBorders>
              <w:top w:val="nil"/>
              <w:left w:val="nil"/>
              <w:bottom w:val="nil"/>
              <w:right w:val="nil"/>
            </w:tcBorders>
          </w:tcPr>
          <w:p w14:paraId="2641A26B"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3F009EBD" w14:textId="74565C42" w:rsidR="001C7151" w:rsidRPr="00CD63CD" w:rsidRDefault="00DA5D93" w:rsidP="003E7E75">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 xml:space="preserve">heeft </w:t>
            </w:r>
            <w:r w:rsidRPr="00CD63CD">
              <w:rPr>
                <w:rFonts w:ascii="Arial" w:hAnsi="Arial" w:cs="Arial"/>
                <w:sz w:val="20"/>
                <w:szCs w:val="20"/>
                <w:lang w:val="en-AU"/>
              </w:rPr>
              <w:fldChar w:fldCharType="end"/>
            </w:r>
            <w:r w:rsidR="003E7E75">
              <w:rPr>
                <w:rFonts w:ascii="Arial" w:hAnsi="Arial" w:cs="Arial"/>
                <w:sz w:val="20"/>
                <w:szCs w:val="20"/>
                <w:lang w:val="en-AU"/>
              </w:rPr>
              <w:t>gerelateerde</w:t>
            </w:r>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ZAAK</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15D69786"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GFO Zaken 2004, aangepast door KING</w:t>
            </w:r>
          </w:p>
        </w:tc>
      </w:tr>
      <w:tr w:rsidR="001C7151" w:rsidRPr="00CD63CD" w14:paraId="2E5B183D" w14:textId="77777777" w:rsidTr="002E7926">
        <w:tc>
          <w:tcPr>
            <w:tcW w:w="3600" w:type="dxa"/>
            <w:tcBorders>
              <w:top w:val="nil"/>
              <w:left w:val="nil"/>
              <w:bottom w:val="nil"/>
              <w:right w:val="nil"/>
            </w:tcBorders>
          </w:tcPr>
          <w:p w14:paraId="0F63CA0D"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4410" w:type="dxa"/>
            <w:gridSpan w:val="2"/>
            <w:tcBorders>
              <w:top w:val="nil"/>
              <w:left w:val="nil"/>
              <w:bottom w:val="nil"/>
              <w:right w:val="nil"/>
            </w:tcBorders>
          </w:tcPr>
          <w:p w14:paraId="024B15B1"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is deelzaak van</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ZAAK</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158BC6EC"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14:paraId="41704F05" w14:textId="77777777" w:rsidTr="002E7926">
        <w:tc>
          <w:tcPr>
            <w:tcW w:w="3600" w:type="dxa"/>
            <w:tcBorders>
              <w:top w:val="nil"/>
              <w:left w:val="nil"/>
              <w:right w:val="nil"/>
            </w:tcBorders>
          </w:tcPr>
          <w:p w14:paraId="77BDB818"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right w:val="nil"/>
            </w:tcBorders>
          </w:tcPr>
          <w:p w14:paraId="444C6C0D"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is van</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ZAAKTYPE</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right w:val="nil"/>
            </w:tcBorders>
          </w:tcPr>
          <w:p w14:paraId="42DA07F6"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14:paraId="7E2D8B10" w14:textId="77777777" w:rsidTr="002E7926">
        <w:tc>
          <w:tcPr>
            <w:tcW w:w="3600" w:type="dxa"/>
            <w:tcBorders>
              <w:top w:val="nil"/>
              <w:left w:val="nil"/>
              <w:bottom w:val="single" w:sz="4" w:space="0" w:color="auto"/>
              <w:right w:val="nil"/>
            </w:tcBorders>
          </w:tcPr>
          <w:p w14:paraId="0C9446D1"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14:paraId="2F6D64CB" w14:textId="301E4AC9"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kent</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r w:rsidR="001C7151">
              <w:rPr>
                <w:rFonts w:ascii="Arial" w:eastAsia="Times New Roman" w:hAnsi="Arial" w:cs="Arial"/>
                <w:color w:val="000000"/>
                <w:sz w:val="20"/>
                <w:szCs w:val="20"/>
              </w:rPr>
              <w:t>INFORMATIEOBJECT</w:t>
            </w:r>
            <w:r w:rsidR="001C7151" w:rsidRPr="00CD63CD">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14:paraId="12C08150"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bl>
    <w:p w14:paraId="343CDD13" w14:textId="77777777" w:rsidR="00696938" w:rsidRDefault="00696938" w:rsidP="00EE4D07"/>
    <w:p w14:paraId="1DF9E9E9" w14:textId="77777777" w:rsidR="00EE4D07" w:rsidRPr="00DD0F4F" w:rsidRDefault="00EE4D07" w:rsidP="00EE4D07">
      <w:pPr>
        <w:pStyle w:val="Kop3"/>
        <w:rPr>
          <w:noProof/>
          <w:lang w:val="nl-NL"/>
        </w:rPr>
      </w:pPr>
      <w:bookmarkStart w:id="2755" w:name="_Ref361129776"/>
      <w:bookmarkStart w:id="2756" w:name="_Toc493816604"/>
      <w:bookmarkStart w:id="2757" w:name="_Toc493816714"/>
      <w:r w:rsidRPr="00DD0F4F">
        <w:rPr>
          <w:noProof/>
          <w:lang w:val="nl-NL"/>
        </w:rPr>
        <w:t>Hoofd- en deelzaken</w:t>
      </w:r>
      <w:r w:rsidR="00235FE4" w:rsidRPr="00DD0F4F">
        <w:rPr>
          <w:noProof/>
          <w:lang w:val="nl-NL"/>
        </w:rPr>
        <w:t xml:space="preserve"> en gerelateerde zaken</w:t>
      </w:r>
      <w:bookmarkEnd w:id="2755"/>
      <w:bookmarkEnd w:id="2756"/>
      <w:bookmarkEnd w:id="2757"/>
    </w:p>
    <w:p w14:paraId="178F587A" w14:textId="77777777" w:rsidR="00AF5C29" w:rsidRPr="00DD0F4F" w:rsidRDefault="00AF5C29" w:rsidP="00AF5C29">
      <w:pPr>
        <w:rPr>
          <w:lang w:val="nl-NL"/>
        </w:rPr>
      </w:pPr>
      <w:r w:rsidRPr="00DD0F4F">
        <w:rPr>
          <w:lang w:val="nl-NL"/>
        </w:rPr>
        <w:t xml:space="preserve">Wat een zaak is, dat weten we: “Een samenhangende hoeveelheid werk met een welgedefinieerde aanleiding en een welgedefinieerd eindresultaat, waarvan kwaliteit en doorlooptijd bewaakt moeten worden”. Maar hoe ver gaat dit, wat scharen we allemaal onder één zaak? Hoe verhoudt een zaak zich tot de aanleiding? Is er per aanleiding altijd één zaak of kunnen dit er toch meer zijn? Wat te doen als  het niet lukt om hetgeen gevraagd is te produceren vanuit één zaak? Zijn deelzaken dan een oplossing? </w:t>
      </w:r>
      <w:r w:rsidR="00367362" w:rsidRPr="00DD0F4F">
        <w:rPr>
          <w:lang w:val="nl-NL"/>
        </w:rPr>
        <w:t xml:space="preserve">Of gerelateerde zaken? </w:t>
      </w:r>
      <w:r w:rsidRPr="00DD0F4F">
        <w:rPr>
          <w:lang w:val="nl-NL"/>
        </w:rPr>
        <w:t>In de praktijk is het niet eenduidig wat het begin en einde van een zaak vormt</w:t>
      </w:r>
      <w:r w:rsidR="00367362" w:rsidRPr="00DD0F4F">
        <w:rPr>
          <w:lang w:val="nl-NL"/>
        </w:rPr>
        <w:t>,</w:t>
      </w:r>
      <w:r w:rsidRPr="00DD0F4F">
        <w:rPr>
          <w:lang w:val="nl-NL"/>
        </w:rPr>
        <w:t xml:space="preserve"> wanneer deelzaken toegepast worden</w:t>
      </w:r>
      <w:r w:rsidR="00367362" w:rsidRPr="00DD0F4F">
        <w:rPr>
          <w:lang w:val="nl-NL"/>
        </w:rPr>
        <w:t xml:space="preserve"> en wat de rol is van gerelateerde zaken</w:t>
      </w:r>
      <w:r w:rsidRPr="00DD0F4F">
        <w:rPr>
          <w:lang w:val="nl-NL"/>
        </w:rPr>
        <w:t xml:space="preserve">. De ene organisatie gaat daar anders mee om dan de andere. Bij het samenwerken aan zaken in ketens en bij de uitwisseling van informatie over zaken kan dit tot problemen leiden. </w:t>
      </w:r>
      <w:r w:rsidR="00924A0D" w:rsidRPr="00DD0F4F">
        <w:rPr>
          <w:lang w:val="nl-NL"/>
        </w:rPr>
        <w:br/>
      </w:r>
      <w:r w:rsidRPr="00DD0F4F">
        <w:rPr>
          <w:lang w:val="nl-NL"/>
        </w:rPr>
        <w:t>Deze onderwerpen zijn in de werkgroep uitvoerig en bij herhaling besproken. Dit leidt tot het volgende beeld aangaande de afbakening van zaken</w:t>
      </w:r>
      <w:r w:rsidR="00924A0D" w:rsidRPr="00DD0F4F">
        <w:rPr>
          <w:lang w:val="nl-NL"/>
        </w:rPr>
        <w:t>,</w:t>
      </w:r>
      <w:r w:rsidRPr="00DD0F4F">
        <w:rPr>
          <w:lang w:val="nl-NL"/>
        </w:rPr>
        <w:t xml:space="preserve"> het toepassen van deelzaken</w:t>
      </w:r>
      <w:r w:rsidR="00924A0D" w:rsidRPr="00DD0F4F">
        <w:rPr>
          <w:lang w:val="nl-NL"/>
        </w:rPr>
        <w:t xml:space="preserve"> en relaties tussen zaken</w:t>
      </w:r>
      <w:r w:rsidRPr="00DD0F4F">
        <w:rPr>
          <w:lang w:val="nl-NL"/>
        </w:rPr>
        <w:t xml:space="preserve">. </w:t>
      </w:r>
    </w:p>
    <w:p w14:paraId="71420913" w14:textId="77777777" w:rsidR="00AF5C29" w:rsidRPr="00DD0F4F" w:rsidRDefault="00AF5C29" w:rsidP="006A14EC">
      <w:pPr>
        <w:keepNext/>
        <w:autoSpaceDE w:val="0"/>
        <w:autoSpaceDN w:val="0"/>
        <w:adjustRightInd w:val="0"/>
        <w:spacing w:after="0" w:line="360" w:lineRule="auto"/>
        <w:rPr>
          <w:rFonts w:cs="ArialMT"/>
          <w:b/>
          <w:color w:val="000000"/>
          <w:lang w:val="nl-NL"/>
        </w:rPr>
      </w:pPr>
      <w:r w:rsidRPr="00DD0F4F">
        <w:rPr>
          <w:rFonts w:cs="ArialMT"/>
          <w:b/>
          <w:color w:val="000000"/>
          <w:lang w:val="nl-NL"/>
        </w:rPr>
        <w:t>Wat behoort er tot één zaak?</w:t>
      </w:r>
    </w:p>
    <w:p w14:paraId="0D63060E" w14:textId="77777777" w:rsidR="00AF5C29" w:rsidRPr="00C05E06" w:rsidRDefault="00AF5C29" w:rsidP="00C05E06">
      <w:pPr>
        <w:spacing w:after="0"/>
      </w:pPr>
      <w:r w:rsidRPr="00DD0F4F">
        <w:rPr>
          <w:lang w:val="nl-NL"/>
        </w:rPr>
        <w:t xml:space="preserve">Welke samenhangende hoeveelheid werk vormt één zaak en waar begint een volgende zaak? In de definitie van de zaak wordt begin- en eindpunt gemarkeerd met “een welgedefinieerde aanleiding” respectievelijk “een welgedefinieerd eindresultaat”. Ook al wordt het niet eenduidig aangegeven, bedoeld is dat het resultaat teruggrijpt op die aanleiding. Het resultaat is het ‘antwoord‘ op de aanleiding, aanleiding en resultaat zijn met elkaar verbonden. Als dit niet zo zou zijn, dan is telkens de vraag welk eindresultaat het einde van de zaak markeert. Dat zou de uitvoering van de zaak onbeheersbaar maken: de zaak kan haast eindeloos duren en de doorlooptijd is amper of niet te bewaken. </w:t>
      </w:r>
      <w:r w:rsidRPr="00DD0F4F">
        <w:rPr>
          <w:lang w:val="nl-NL"/>
        </w:rPr>
        <w:br/>
      </w:r>
      <w:r w:rsidRPr="00C05E06">
        <w:t>Voorbeelden:</w:t>
      </w:r>
    </w:p>
    <w:p w14:paraId="2AEC0D25" w14:textId="77777777" w:rsidR="003D77B4" w:rsidRDefault="00AF5C2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De aanvraag van een vergunning leidt tot een zaak waarin de vergunningaanvraag behandeld wordt. Deze zaak wordt beëindigd met het opleveren van de vergunning, het weigeren van </w:t>
      </w:r>
      <w:r w:rsidRPr="00DD0F4F">
        <w:rPr>
          <w:rFonts w:cs="ArialMT"/>
          <w:color w:val="000000"/>
          <w:lang w:val="nl-NL"/>
        </w:rPr>
        <w:lastRenderedPageBreak/>
        <w:t xml:space="preserve">de vergunning of het buiten behandeling stellen van de aanvraag (en de bijbehorende administratieve afhandeling zoals publicatie en dossier-afsluiting). </w:t>
      </w:r>
    </w:p>
    <w:p w14:paraId="3CC117E9" w14:textId="77777777" w:rsidR="003D77B4" w:rsidRDefault="00AF5C2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aanvraag voor Algemene bijstand leidt tot een zaak waarin beoordeeld wordt of de persoon daarvoor in aanmerking komt. De zaak wordt beëindigd met de uitspraak over het al dan niet toekennen van deze bijstand. Periodieke betalingen van deze bijstand maken geen deel uit van deze zaak.   </w:t>
      </w:r>
    </w:p>
    <w:p w14:paraId="56BF2CD2" w14:textId="77777777" w:rsidR="003D77B4" w:rsidRDefault="00AF5C2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op de verleende of geweigerde vergunning of de afgewezen bijstandsaanvraag volgend bezwaar leidt tot een nieuwe zaak, het behandelen van het bezwaar, die wordt beëindigd met de uitspraak op het bezwaar. </w:t>
      </w:r>
    </w:p>
    <w:p w14:paraId="7F2752B2" w14:textId="77777777" w:rsidR="00AF5C29" w:rsidRPr="00DD0F4F" w:rsidRDefault="00AF5C29" w:rsidP="00AF5C29">
      <w:pPr>
        <w:autoSpaceDE w:val="0"/>
        <w:autoSpaceDN w:val="0"/>
        <w:adjustRightInd w:val="0"/>
        <w:spacing w:after="0" w:line="240" w:lineRule="auto"/>
        <w:rPr>
          <w:rFonts w:ascii="ArialMT" w:hAnsi="ArialMT" w:cs="ArialMT"/>
          <w:color w:val="000000"/>
          <w:sz w:val="20"/>
          <w:szCs w:val="20"/>
          <w:lang w:val="nl-NL"/>
        </w:rPr>
      </w:pPr>
    </w:p>
    <w:p w14:paraId="229C71C6" w14:textId="77777777" w:rsidR="00BA7994" w:rsidRPr="00DD0F4F" w:rsidRDefault="00AF5C29" w:rsidP="00C05E06">
      <w:pPr>
        <w:spacing w:after="0"/>
        <w:rPr>
          <w:lang w:val="nl-NL"/>
        </w:rPr>
      </w:pPr>
      <w:r w:rsidRPr="00DD0F4F">
        <w:rPr>
          <w:lang w:val="nl-NL"/>
        </w:rPr>
        <w:t>De vraag is vervolgens welke aanleidingen tot zaken leiden en welke niet. Het zaakgericht werken is ontstaan vanuit de behoefte tot verbetering van de dienstverlening door de overheid aan de samenleving (het ‘wat’). Het is daarbij niet relevant ‘hoe’ die overheid die dienstverlening realiseert. Aanleidingen voor zaken liggen dan ook in het contact van de samenleving met die overheid: vanuit het oogpunt van dienstverlening een vraag om (een) product(en) en/of dienst(en). Een zaak loopt dus altijd ‘van klant tot klant’, ongeacht de verschillende afdelingen of zelfs ketenpartners die betrokken zijn bij de levering van een product of dienst aan een burger of bedrijf</w:t>
      </w:r>
      <w:r w:rsidR="00BA7994" w:rsidRPr="00DD0F4F">
        <w:rPr>
          <w:lang w:val="nl-NL"/>
        </w:rPr>
        <w:t xml:space="preserve"> als antwoord op de gestelde vraag</w:t>
      </w:r>
      <w:r w:rsidRPr="00DD0F4F">
        <w:rPr>
          <w:lang w:val="nl-NL"/>
        </w:rPr>
        <w:t xml:space="preserve">. De analogie voor interne dienstverlening is eenvoudig te trekken. </w:t>
      </w:r>
      <w:r w:rsidR="00C05E06" w:rsidRPr="00DD0F4F">
        <w:rPr>
          <w:lang w:val="nl-NL"/>
        </w:rPr>
        <w:br/>
      </w:r>
      <w:r w:rsidRPr="00DD0F4F">
        <w:rPr>
          <w:lang w:val="nl-NL"/>
        </w:rPr>
        <w:t xml:space="preserve">We merken hierbij het volgende op. Er zijn zaken waar geen burger of bedrijf is die hierom verzoekt, bijvoorbeeld toezicht- en handhavingszaken. De aanvrager is hier impliciet het bestuur van de overheidsorganisatie, uit hoofde van hun taakstelling cq. de toegevoegde waarde die de overheidsorganisatie levert aan de samenleving. </w:t>
      </w:r>
    </w:p>
    <w:p w14:paraId="66C57D30" w14:textId="77777777" w:rsidR="00C05E06" w:rsidRPr="00DD0F4F" w:rsidRDefault="00BA7994" w:rsidP="00C05E06">
      <w:pPr>
        <w:spacing w:after="0"/>
        <w:rPr>
          <w:lang w:val="nl-NL"/>
        </w:rPr>
      </w:pPr>
      <w:r w:rsidRPr="00DD0F4F">
        <w:rPr>
          <w:lang w:val="nl-NL"/>
        </w:rPr>
        <w:t>Speciale aandacht behoeft in dit kader</w:t>
      </w:r>
      <w:r w:rsidR="00AF5C29" w:rsidRPr="00DD0F4F">
        <w:rPr>
          <w:lang w:val="nl-NL"/>
        </w:rPr>
        <w:t xml:space="preserve"> de samenwerking in ketens, gericht op het leveren van een product of dienst aan een burger of bedrijf</w:t>
      </w:r>
      <w:r w:rsidRPr="00DD0F4F">
        <w:rPr>
          <w:lang w:val="nl-NL"/>
        </w:rPr>
        <w:t xml:space="preserve"> waarbij meerdere partijen betrokken zijn</w:t>
      </w:r>
      <w:r w:rsidR="00AF5C29" w:rsidRPr="00DD0F4F">
        <w:rPr>
          <w:lang w:val="nl-NL"/>
        </w:rPr>
        <w:t xml:space="preserve">. Elke aanvraag leidt voor de aanvragende burger of bedrijf tot één zaak, ongeacht de partijen in de keten. Deze zaak ‘loopt’ bij de overheidsorganisatie die verantwoordelijk is voor de levering van de gevraagde producten en/of diensten. Als bij de uitvoering van deze </w:t>
      </w:r>
      <w:r w:rsidRPr="00DD0F4F">
        <w:rPr>
          <w:lang w:val="nl-NL"/>
        </w:rPr>
        <w:t>‘klant</w:t>
      </w:r>
      <w:r w:rsidR="00AF5C29" w:rsidRPr="00DD0F4F">
        <w:rPr>
          <w:lang w:val="nl-NL"/>
        </w:rPr>
        <w:t>zaak</w:t>
      </w:r>
      <w:r w:rsidRPr="00DD0F4F">
        <w:rPr>
          <w:lang w:val="nl-NL"/>
        </w:rPr>
        <w:t>’</w:t>
      </w:r>
      <w:r w:rsidR="00AF5C29" w:rsidRPr="00DD0F4F">
        <w:rPr>
          <w:lang w:val="nl-NL"/>
        </w:rPr>
        <w:t xml:space="preserve"> een ketenpartner betrokken is, dan kan deze organisatie zijn bijdrage aan de ‘klantzaak’ uitvoeren als zaak voor de eigen organisatie. De naar de burger of bedrijf </w:t>
      </w:r>
      <w:r w:rsidRPr="00DD0F4F">
        <w:rPr>
          <w:lang w:val="nl-NL"/>
        </w:rPr>
        <w:t xml:space="preserve">cq. voor de ‘klantzaak’ </w:t>
      </w:r>
      <w:r w:rsidR="00AF5C29" w:rsidRPr="00DD0F4F">
        <w:rPr>
          <w:lang w:val="nl-NL"/>
        </w:rPr>
        <w:t xml:space="preserve">verantwoordelijke organisatie is dan de ‘klant’ voor de </w:t>
      </w:r>
      <w:r w:rsidRPr="00DD0F4F">
        <w:rPr>
          <w:lang w:val="nl-NL"/>
        </w:rPr>
        <w:t xml:space="preserve">zaak bij de </w:t>
      </w:r>
      <w:r w:rsidR="00AF5C29" w:rsidRPr="00DD0F4F">
        <w:rPr>
          <w:lang w:val="nl-NL"/>
        </w:rPr>
        <w:t xml:space="preserve">ketenpartner. </w:t>
      </w:r>
    </w:p>
    <w:p w14:paraId="4160867C" w14:textId="77777777" w:rsidR="00AF5C29" w:rsidRPr="00DD0F4F" w:rsidRDefault="00AF5C29" w:rsidP="00C05E06">
      <w:pPr>
        <w:spacing w:before="120" w:after="0"/>
        <w:rPr>
          <w:lang w:val="nl-NL"/>
        </w:rPr>
      </w:pPr>
      <w:r w:rsidRPr="00DD0F4F">
        <w:rPr>
          <w:lang w:val="nl-NL"/>
        </w:rPr>
        <w:t>Een en ander betekent dat een zaak behandeld worden door de uitvoering van één of meer bedrijfsprocessen zoals gedefinieerd in de GEMMA Procesarchitectuur</w:t>
      </w:r>
      <w:r w:rsidRPr="00C05E06">
        <w:rPr>
          <w:vertAlign w:val="superscript"/>
        </w:rPr>
        <w:footnoteReference w:id="2"/>
      </w:r>
      <w:r w:rsidRPr="00DD0F4F">
        <w:rPr>
          <w:lang w:val="nl-NL"/>
        </w:rPr>
        <w:t xml:space="preserve">: “een bedrijfsproces is een geordende reeks werkprocessen die binnen één organisatie wordt uitgevoerd met als doel om een (combinatie van) dienst(en) te leveren aan een burger, bedrijf of andere organisatie”. De afbakening van een zaak, het begin en het einde er van, is dus dezelfde als die van </w:t>
      </w:r>
      <w:r w:rsidR="000E4C1C" w:rsidRPr="00DD0F4F">
        <w:rPr>
          <w:lang w:val="nl-NL"/>
        </w:rPr>
        <w:t xml:space="preserve">een </w:t>
      </w:r>
      <w:r w:rsidRPr="00DD0F4F">
        <w:rPr>
          <w:lang w:val="nl-NL"/>
        </w:rPr>
        <w:t>bedrijfsproces: ‘van klant tot klant’. Onderdelen van bedrijfsprocessen vormen geen zelfstandige zaken.</w:t>
      </w:r>
    </w:p>
    <w:p w14:paraId="2F141A0A" w14:textId="77777777" w:rsidR="00AF5C29" w:rsidRPr="00DD0F4F" w:rsidRDefault="00AF5C29" w:rsidP="00C05E06">
      <w:pPr>
        <w:spacing w:after="0"/>
        <w:rPr>
          <w:lang w:val="nl-NL"/>
        </w:rPr>
      </w:pPr>
      <w:r w:rsidRPr="00DD0F4F">
        <w:rPr>
          <w:lang w:val="nl-NL"/>
        </w:rPr>
        <w:t xml:space="preserve">Elke zojuist onderscheiden aanleiding, de vraag van ‘een klant’, leidt tot één zaak. Dit betekent dat de ‘aanleider’ de omvang van de zaak bepaalt: hetgeen hij of zij aan </w:t>
      </w:r>
      <w:r w:rsidR="00FD22EB" w:rsidRPr="00DD0F4F">
        <w:rPr>
          <w:lang w:val="nl-NL"/>
        </w:rPr>
        <w:t xml:space="preserve">samenhangende </w:t>
      </w:r>
      <w:r w:rsidRPr="00DD0F4F">
        <w:rPr>
          <w:lang w:val="nl-NL"/>
        </w:rPr>
        <w:t>producten en/of diensten vraagt</w:t>
      </w:r>
      <w:r w:rsidR="00FD22EB" w:rsidRPr="00DD0F4F">
        <w:rPr>
          <w:lang w:val="nl-NL"/>
        </w:rPr>
        <w:t xml:space="preserve"> in relatie tot de aanleiding</w:t>
      </w:r>
      <w:r w:rsidRPr="00DD0F4F">
        <w:rPr>
          <w:lang w:val="nl-NL"/>
        </w:rPr>
        <w:t xml:space="preserve">. Elke vraag leidt aldus tot de uitvoering van één of meer bedrijfsprocessen waarmee de resultaten geleverd kunnen worden die een antwoord geven op de aanleiding voor die zaak. De zaak gaat over het ‘wat’: wat moet er gedaan worden om de resultaten te leveren die een antwoord geven op de aanleiding van de zaak, welke producten en/of diensten, binnen welke termijn, tegen welke kosten, etcetera. Een bedrijfsproces beschrijft het ‘hoe’: hoe </w:t>
      </w:r>
      <w:r w:rsidRPr="00DD0F4F">
        <w:rPr>
          <w:lang w:val="nl-NL"/>
        </w:rPr>
        <w:lastRenderedPageBreak/>
        <w:t xml:space="preserve">worden die producten en diensten gemaakt, welke afdelingen zijn er bij betrokken, wie doen dat, wat doen ze, etcetera. </w:t>
      </w:r>
    </w:p>
    <w:p w14:paraId="3137C70D" w14:textId="77777777" w:rsidR="00AF5C29" w:rsidRPr="00C05E06" w:rsidRDefault="00AF5C29" w:rsidP="00C05E06">
      <w:pPr>
        <w:spacing w:after="0"/>
      </w:pPr>
      <w:r w:rsidRPr="00C05E06">
        <w:t>Voorbeelden:</w:t>
      </w:r>
    </w:p>
    <w:p w14:paraId="43DC1A42" w14:textId="77777777" w:rsidR="003D77B4" w:rsidRDefault="00AF5C2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De aanvraag voor een vergunning, het verzoek om bijstand en het ingediende bezwaar zijn alle aanleidingen voor zaken.</w:t>
      </w:r>
    </w:p>
    <w:p w14:paraId="6DE83C53" w14:textId="77777777" w:rsidR="003D77B4" w:rsidRDefault="00AF5C2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Het insturen door een burger of bedrijf van aanvullende informatie in het kader van de behandeling van de aanvraag voor een vergunning of een verzoek om bijstand leidt niet tot een nieuwe zaak (maar wordt behandeld in het kader van de reeds lopende zaak). </w:t>
      </w:r>
    </w:p>
    <w:p w14:paraId="015F4101" w14:textId="77777777" w:rsidR="003D77B4" w:rsidRDefault="00AF5C2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Het gelijktijdig aanvragen van een paspoort en een verklaring van onbesproken gedrag (omdat de persoon in kwestie beide nodig heeft om toegelaten te worden tot de USA) leidt tot één zaak, ongeacht of de levering daarvan plaatst vindt door middel van de uitvoering van één of twee bedrijfsprocessen. </w:t>
      </w:r>
    </w:p>
    <w:p w14:paraId="3E4D78CA" w14:textId="77777777" w:rsidR="00AF5C29" w:rsidRPr="00DD0F4F" w:rsidRDefault="00AF5C29" w:rsidP="00AF5C29">
      <w:pPr>
        <w:autoSpaceDE w:val="0"/>
        <w:autoSpaceDN w:val="0"/>
        <w:adjustRightInd w:val="0"/>
        <w:spacing w:after="0" w:line="240" w:lineRule="auto"/>
        <w:rPr>
          <w:rFonts w:ascii="ArialMT" w:hAnsi="ArialMT" w:cs="ArialMT"/>
          <w:color w:val="000000"/>
          <w:sz w:val="20"/>
          <w:szCs w:val="20"/>
          <w:lang w:val="nl-NL"/>
        </w:rPr>
      </w:pPr>
    </w:p>
    <w:p w14:paraId="3D1FA46B" w14:textId="77777777" w:rsidR="00497649" w:rsidRPr="00DD0F4F" w:rsidRDefault="00497649" w:rsidP="00497649">
      <w:pPr>
        <w:autoSpaceDE w:val="0"/>
        <w:autoSpaceDN w:val="0"/>
        <w:adjustRightInd w:val="0"/>
        <w:spacing w:after="0" w:line="360" w:lineRule="auto"/>
        <w:rPr>
          <w:rFonts w:cs="ArialMT"/>
          <w:b/>
          <w:color w:val="000000"/>
          <w:lang w:val="nl-NL"/>
        </w:rPr>
      </w:pPr>
      <w:r w:rsidRPr="00DD0F4F">
        <w:rPr>
          <w:rFonts w:cs="ArialMT"/>
          <w:b/>
          <w:color w:val="000000"/>
          <w:lang w:val="nl-NL"/>
        </w:rPr>
        <w:t>Gebruik van deelzaken</w:t>
      </w:r>
    </w:p>
    <w:p w14:paraId="01F3634F" w14:textId="77777777" w:rsidR="00497649" w:rsidRPr="00DD0F4F" w:rsidRDefault="00497649" w:rsidP="00497649">
      <w:pPr>
        <w:spacing w:after="0"/>
        <w:rPr>
          <w:lang w:val="nl-NL"/>
        </w:rPr>
      </w:pPr>
      <w:r w:rsidRPr="00DD0F4F">
        <w:rPr>
          <w:lang w:val="nl-NL"/>
        </w:rPr>
        <w:t>Hiervoor schreven we dat een zaak zich richt op het ‘wat’ en niet op het ‘hoe’ aangaande het reageren op een aanleiding. De afbakening van zaken komt overeen met die van bedrijfsprocessen: ´van klant tot klant´. Dit sluit aan bij de insteek van zaakgericht werken: transparantie voor de ‘klant’ en de behandelende organisatie. Daarbij is het niet van belang hoe de zaak wordt uitgevoerd  maar wel wat bijvoorbeeld de voortgang is en wat de resultaten zijn. De vraag is of er dan nog zgn. deelzaken nodig zijn. In de praktijk wordt hiervan veelvuldig gebruik gemaakt. Nadere beschouwing leert dat dit gebruik vooral gericht is op de ‘hoe-vraag’ wat evenwel niet behoort tot het domein van het zaakgericht werken (wel tot de uitvoering van werkprocessen en eventueel functionaliteit van een zaaksysteem). Uitgaande van de ´wat-vraag´ ligt de enige reden om een zaak in deelzaken te behandelen in de uitvoering van meerdere bedrijfsprocessen</w:t>
      </w:r>
      <w:r w:rsidR="007B0175" w:rsidRPr="00DD0F4F">
        <w:rPr>
          <w:lang w:val="nl-NL"/>
        </w:rPr>
        <w:t xml:space="preserve"> in reactie op één aanleiding</w:t>
      </w:r>
      <w:r w:rsidRPr="00DD0F4F">
        <w:rPr>
          <w:lang w:val="nl-NL"/>
        </w:rPr>
        <w:t xml:space="preserve">. De zaak wordt dan behandeld door per deelzaak één bedrijfsproces uit te voeren. </w:t>
      </w:r>
    </w:p>
    <w:p w14:paraId="71357748" w14:textId="77777777" w:rsidR="00497649" w:rsidRPr="00497649" w:rsidRDefault="00497649" w:rsidP="00497649">
      <w:pPr>
        <w:spacing w:after="0"/>
      </w:pPr>
      <w:r w:rsidRPr="00497649">
        <w:t>Voorbeelden:</w:t>
      </w:r>
    </w:p>
    <w:p w14:paraId="2B2DFE18" w14:textId="77777777" w:rsidR="003D77B4" w:rsidRDefault="0049764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Het gelijktijdig aanvragen van een paspoort en een verklaring van onbesproken gedrag (omdat de persoon in kwestie beide nodig heeft om toegelaten te worden tot de USA) leidt tot één zaak</w:t>
      </w:r>
      <w:r w:rsidR="00FD22EB" w:rsidRPr="00DD0F4F">
        <w:rPr>
          <w:rFonts w:cs="ArialMT"/>
          <w:color w:val="000000"/>
          <w:lang w:val="nl-NL"/>
        </w:rPr>
        <w:t xml:space="preserve"> (de ‘hoofdzaak’)</w:t>
      </w:r>
      <w:r w:rsidRPr="00DD0F4F">
        <w:rPr>
          <w:rFonts w:cs="ArialMT"/>
          <w:color w:val="000000"/>
          <w:lang w:val="nl-NL"/>
        </w:rPr>
        <w:t xml:space="preserve">, </w:t>
      </w:r>
      <w:r w:rsidR="00FD22EB" w:rsidRPr="00DD0F4F">
        <w:rPr>
          <w:rFonts w:cs="ArialMT"/>
          <w:color w:val="000000"/>
          <w:lang w:val="nl-NL"/>
        </w:rPr>
        <w:t xml:space="preserve">waarbij de </w:t>
      </w:r>
      <w:r w:rsidRPr="00DD0F4F">
        <w:rPr>
          <w:rFonts w:cs="ArialMT"/>
          <w:color w:val="000000"/>
          <w:lang w:val="nl-NL"/>
        </w:rPr>
        <w:t>behandel</w:t>
      </w:r>
      <w:r w:rsidR="00FD22EB" w:rsidRPr="00DD0F4F">
        <w:rPr>
          <w:rFonts w:cs="ArialMT"/>
          <w:color w:val="000000"/>
          <w:lang w:val="nl-NL"/>
        </w:rPr>
        <w:t>ing</w:t>
      </w:r>
      <w:r w:rsidRPr="00DD0F4F">
        <w:rPr>
          <w:rFonts w:cs="ArialMT"/>
          <w:color w:val="000000"/>
          <w:lang w:val="nl-NL"/>
        </w:rPr>
        <w:t xml:space="preserve"> </w:t>
      </w:r>
      <w:r w:rsidR="00FD22EB" w:rsidRPr="00DD0F4F">
        <w:rPr>
          <w:rFonts w:cs="ArialMT"/>
          <w:color w:val="000000"/>
          <w:lang w:val="nl-NL"/>
        </w:rPr>
        <w:t xml:space="preserve">vooral plaatsvindt </w:t>
      </w:r>
      <w:r w:rsidRPr="00DD0F4F">
        <w:rPr>
          <w:rFonts w:cs="ArialMT"/>
          <w:color w:val="000000"/>
          <w:lang w:val="nl-NL"/>
        </w:rPr>
        <w:t xml:space="preserve">in twee deelzaken omdat de levering van een paspoort geheel andere zaakeigenschappen heeft dan de verklaring van onbesproken gedrag cq. omdat het om twee verschillende bedrijfsprocessen gaat. </w:t>
      </w:r>
    </w:p>
    <w:p w14:paraId="1E79AFB8" w14:textId="77777777" w:rsidR="003D77B4" w:rsidRDefault="0049764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De geboorte-aangifte van een drieling leidt tot één zaak zonder deelzaken. Het gaat hier immers om één bedrijfsproces</w:t>
      </w:r>
      <w:r w:rsidR="00367362" w:rsidRPr="00DD0F4F">
        <w:rPr>
          <w:rFonts w:cs="ArialMT"/>
          <w:color w:val="000000"/>
          <w:lang w:val="nl-NL"/>
        </w:rPr>
        <w:t xml:space="preserve"> voor de behandeling van de aangifte</w:t>
      </w:r>
      <w:r w:rsidR="005008FC" w:rsidRPr="00DD0F4F">
        <w:rPr>
          <w:rFonts w:cs="ArialMT"/>
          <w:color w:val="000000"/>
          <w:lang w:val="nl-NL"/>
        </w:rPr>
        <w:t xml:space="preserve"> van geboorte</w:t>
      </w:r>
      <w:r w:rsidR="00367362" w:rsidRPr="00DD0F4F">
        <w:rPr>
          <w:rFonts w:cs="ArialMT"/>
          <w:color w:val="000000"/>
          <w:lang w:val="nl-NL"/>
        </w:rPr>
        <w:t>, niet van één geborene</w:t>
      </w:r>
      <w:r w:rsidRPr="00DD0F4F">
        <w:rPr>
          <w:rFonts w:cs="ArialMT"/>
          <w:color w:val="000000"/>
          <w:lang w:val="nl-NL"/>
        </w:rPr>
        <w:t>.</w:t>
      </w:r>
    </w:p>
    <w:p w14:paraId="3D56E6E2" w14:textId="77777777" w:rsidR="003D77B4" w:rsidRDefault="0049764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Het vragen van advies bij een interne afdeling of het doen paraferen door een verantwoordelijk afdelingshoofd zijn geen deelzaken. Beide (werk)processen zijn op zich voor de ‘klant’ cq. de omgeving niet relevant en worden niet uitgevoerd als bedrijfsprocessen maar zijn daarvan een onderdeel. </w:t>
      </w:r>
      <w:r w:rsidR="00367362" w:rsidRPr="00DD0F4F">
        <w:rPr>
          <w:rFonts w:cs="ArialMT"/>
          <w:color w:val="000000"/>
          <w:lang w:val="nl-NL"/>
        </w:rPr>
        <w:t>Tenzij dat advies verstrekken voor die andere afdeling een bedrijfsproces is d.w.z. ook zelfstandig uitgevoerd wordt op basis van een externe aanleiding met externe levering van het resultaat. Dan is het evenwel geen deelzaak maar een gerelateerde zaak waarover verderop meer.</w:t>
      </w:r>
    </w:p>
    <w:p w14:paraId="49E4390D" w14:textId="77777777" w:rsidR="003D77B4" w:rsidRDefault="0049764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Het door de gemeente, bij het behandelen van een aanvraag voor een omgevingvergunning, vragen van advies aan een externe organisatie zoals de Brandweer is voor de gemeente geen deelzaak maar maakt deel uit van de activiteiten (het ´wat´) om een volgende status te bereiken. Voor die Brandweer kan het opstellen en verstrekken van dat advies wel een zaak </w:t>
      </w:r>
      <w:r w:rsidRPr="00DD0F4F">
        <w:rPr>
          <w:rFonts w:cs="ArialMT"/>
          <w:color w:val="000000"/>
          <w:lang w:val="nl-NL"/>
        </w:rPr>
        <w:lastRenderedPageBreak/>
        <w:t>zijn omdat de aanleiding voor hen een vraag van een ‘klant’ (de gemeente) is en zij het uitbrengen van dat advies uitvoeren als bedrijfsproces.</w:t>
      </w:r>
      <w:r w:rsidR="00367362" w:rsidRPr="00DD0F4F">
        <w:rPr>
          <w:rFonts w:cs="ArialMT"/>
          <w:color w:val="000000"/>
          <w:lang w:val="nl-NL"/>
        </w:rPr>
        <w:t xml:space="preserve"> We spreken hier over een gerelateerde zaak waarover verderop meer.</w:t>
      </w:r>
    </w:p>
    <w:p w14:paraId="536D9677" w14:textId="77777777" w:rsidR="00855330" w:rsidRPr="00DD0F4F" w:rsidRDefault="00855330" w:rsidP="00855330">
      <w:pPr>
        <w:keepNext/>
        <w:spacing w:before="120" w:after="0" w:line="360" w:lineRule="auto"/>
        <w:rPr>
          <w:b/>
          <w:lang w:val="nl-NL"/>
        </w:rPr>
      </w:pPr>
      <w:r w:rsidRPr="00DD0F4F">
        <w:rPr>
          <w:b/>
          <w:lang w:val="nl-NL"/>
        </w:rPr>
        <w:t>Onderaanneming</w:t>
      </w:r>
    </w:p>
    <w:p w14:paraId="2E323EE7" w14:textId="77777777" w:rsidR="00855330" w:rsidRPr="00DD0F4F" w:rsidRDefault="00855330" w:rsidP="00855330">
      <w:pPr>
        <w:spacing w:after="0"/>
        <w:rPr>
          <w:lang w:val="nl-NL"/>
        </w:rPr>
      </w:pPr>
      <w:r w:rsidRPr="00DD0F4F">
        <w:rPr>
          <w:lang w:val="nl-NL"/>
        </w:rPr>
        <w:t xml:space="preserve">In samenwerkingen tussen organisaties komt het steeds vaker voor dat een organisatie gevraagd wordt een bijdrage te leveren aan een zaak van een andere organisatie. We scharen hier ook onder de situatie dat binnen een organisatie een </w:t>
      </w:r>
      <w:r w:rsidR="00877837" w:rsidRPr="00DD0F4F">
        <w:rPr>
          <w:lang w:val="nl-NL"/>
        </w:rPr>
        <w:t xml:space="preserve">deel van die organisatie </w:t>
      </w:r>
      <w:r w:rsidRPr="00DD0F4F">
        <w:rPr>
          <w:lang w:val="nl-NL"/>
        </w:rPr>
        <w:t>een bijdrage levert aan een zaak van een ander</w:t>
      </w:r>
      <w:r w:rsidR="00877837" w:rsidRPr="00DD0F4F">
        <w:rPr>
          <w:lang w:val="nl-NL"/>
        </w:rPr>
        <w:t xml:space="preserve"> deel van die organisatie</w:t>
      </w:r>
      <w:r w:rsidRPr="00DD0F4F">
        <w:rPr>
          <w:lang w:val="nl-NL"/>
        </w:rPr>
        <w:t xml:space="preserve"> waarbij </w:t>
      </w:r>
      <w:r w:rsidR="00877837" w:rsidRPr="00DD0F4F">
        <w:rPr>
          <w:lang w:val="nl-NL"/>
        </w:rPr>
        <w:t>de</w:t>
      </w:r>
      <w:r w:rsidRPr="00DD0F4F">
        <w:rPr>
          <w:lang w:val="nl-NL"/>
        </w:rPr>
        <w:t xml:space="preserve"> eerstgenoemde bijdrage een </w:t>
      </w:r>
      <w:r w:rsidR="00877837" w:rsidRPr="00DD0F4F">
        <w:rPr>
          <w:lang w:val="nl-NL"/>
        </w:rPr>
        <w:t xml:space="preserve">zelfstandig </w:t>
      </w:r>
      <w:r w:rsidRPr="00DD0F4F">
        <w:rPr>
          <w:lang w:val="nl-NL"/>
        </w:rPr>
        <w:t xml:space="preserve">bedrijfsproces betreft. </w:t>
      </w:r>
      <w:r w:rsidR="00877837" w:rsidRPr="00DD0F4F">
        <w:rPr>
          <w:lang w:val="nl-NL"/>
        </w:rPr>
        <w:t>Een voorbeeld hiervan is het behandelen van een individuele zienswijze op een (voorgenomen) besluit waarbij dat besluit tot stand komt in een op zich staand bedrijfsproces (waarin de uitkomsten van alle behandelde zienswijzen wordt meegenomen). We</w:t>
      </w:r>
      <w:r w:rsidRPr="00DD0F4F">
        <w:rPr>
          <w:lang w:val="nl-NL"/>
        </w:rPr>
        <w:t xml:space="preserve"> </w:t>
      </w:r>
      <w:r w:rsidR="00877837" w:rsidRPr="00DD0F4F">
        <w:rPr>
          <w:lang w:val="nl-NL"/>
        </w:rPr>
        <w:t>doelen hiermee dus niet op</w:t>
      </w:r>
      <w:r w:rsidRPr="00DD0F4F">
        <w:rPr>
          <w:lang w:val="nl-NL"/>
        </w:rPr>
        <w:t xml:space="preserve"> de situatie dat meerdere </w:t>
      </w:r>
      <w:r w:rsidR="00877837" w:rsidRPr="00DD0F4F">
        <w:rPr>
          <w:lang w:val="nl-NL"/>
        </w:rPr>
        <w:t>organisatiedelen</w:t>
      </w:r>
      <w:r w:rsidRPr="00DD0F4F">
        <w:rPr>
          <w:lang w:val="nl-NL"/>
        </w:rPr>
        <w:t xml:space="preserve"> gezamenlijk uitvoering </w:t>
      </w:r>
      <w:r w:rsidR="00877837" w:rsidRPr="00DD0F4F">
        <w:rPr>
          <w:lang w:val="nl-NL"/>
        </w:rPr>
        <w:t xml:space="preserve">(zouden moeten) </w:t>
      </w:r>
      <w:r w:rsidRPr="00DD0F4F">
        <w:rPr>
          <w:lang w:val="nl-NL"/>
        </w:rPr>
        <w:t>geven aan één bedrijfsproces cq. zaa</w:t>
      </w:r>
      <w:r w:rsidR="007838F4" w:rsidRPr="00DD0F4F">
        <w:rPr>
          <w:lang w:val="nl-NL"/>
        </w:rPr>
        <w:t>k</w:t>
      </w:r>
      <w:r w:rsidRPr="00DD0F4F">
        <w:rPr>
          <w:lang w:val="nl-NL"/>
        </w:rPr>
        <w:t xml:space="preserve">. </w:t>
      </w:r>
      <w:r w:rsidRPr="00DD0F4F">
        <w:rPr>
          <w:lang w:val="nl-NL"/>
        </w:rPr>
        <w:br/>
        <w:t xml:space="preserve">Uitgangspunt is dat over de wijze van samenwerken van te voren afspraken gemaakt zijn die in zaaktypen zijn vastgelegd. Een voorbeeld is de organisatie die om advies gevraagd wordt (bijv. een RUD) inzake de behandeling van een vergunningzaak door een andere organisatie (bijv. een gemeente). Voor de bevraagde organisatie </w:t>
      </w:r>
      <w:r w:rsidR="005008FC" w:rsidRPr="00DD0F4F">
        <w:rPr>
          <w:lang w:val="nl-NL"/>
        </w:rPr>
        <w:t xml:space="preserve">(de ‘opdrachtnemer’) </w:t>
      </w:r>
      <w:r w:rsidRPr="00DD0F4F">
        <w:rPr>
          <w:lang w:val="nl-NL"/>
        </w:rPr>
        <w:t>betreft het een bedrijfsproces</w:t>
      </w:r>
      <w:r w:rsidR="005008FC" w:rsidRPr="00DD0F4F">
        <w:rPr>
          <w:lang w:val="nl-NL"/>
        </w:rPr>
        <w:t>. Zij voeren</w:t>
      </w:r>
      <w:r w:rsidRPr="00DD0F4F">
        <w:rPr>
          <w:lang w:val="nl-NL"/>
        </w:rPr>
        <w:t xml:space="preserve"> d</w:t>
      </w:r>
      <w:r w:rsidR="005008FC" w:rsidRPr="00DD0F4F">
        <w:rPr>
          <w:lang w:val="nl-NL"/>
        </w:rPr>
        <w:t>i</w:t>
      </w:r>
      <w:r w:rsidRPr="00DD0F4F">
        <w:rPr>
          <w:lang w:val="nl-NL"/>
        </w:rPr>
        <w:t>t zij als (hoofd)zaak uit. Dit is evenwel geen bedrijfsproces voor de zaakbehandelende organisatie (de ‘opdrachtgever’) en kan dus geen deelzaak (van hun zaak) zijn. Hier is sprake van twee gerelateerde zaken</w:t>
      </w:r>
      <w:r w:rsidR="007B0175" w:rsidRPr="00DD0F4F">
        <w:rPr>
          <w:lang w:val="nl-NL"/>
        </w:rPr>
        <w:t xml:space="preserve"> met ieder hun eigen aanleiding (i.t.t. deelzaken bij een hoofdzaak die alle dezelfde aanleiding hebben)</w:t>
      </w:r>
      <w:r w:rsidR="005008FC" w:rsidRPr="00DD0F4F">
        <w:rPr>
          <w:lang w:val="nl-NL"/>
        </w:rPr>
        <w:t xml:space="preserve"> en eigen zaakidentificatie</w:t>
      </w:r>
      <w:r w:rsidRPr="00DD0F4F">
        <w:rPr>
          <w:lang w:val="nl-NL"/>
        </w:rPr>
        <w:t>. Van belang is dat zowel  opdrachtgever als opdrachtnemer van de andere partij wet</w:t>
      </w:r>
      <w:r w:rsidR="007838F4" w:rsidRPr="00DD0F4F">
        <w:rPr>
          <w:lang w:val="nl-NL"/>
        </w:rPr>
        <w:t>en</w:t>
      </w:r>
      <w:r w:rsidRPr="00DD0F4F">
        <w:rPr>
          <w:lang w:val="nl-NL"/>
        </w:rPr>
        <w:t xml:space="preserve"> om welke zaak het gaat</w:t>
      </w:r>
      <w:r w:rsidR="005008FC" w:rsidRPr="00DD0F4F">
        <w:rPr>
          <w:lang w:val="nl-NL"/>
        </w:rPr>
        <w:t xml:space="preserve"> (‘Uw referentie, mijn referentie’)</w:t>
      </w:r>
      <w:r w:rsidRPr="00DD0F4F">
        <w:rPr>
          <w:lang w:val="nl-NL"/>
        </w:rPr>
        <w:t xml:space="preserve">. </w:t>
      </w:r>
      <w:r w:rsidR="005008FC" w:rsidRPr="00DD0F4F">
        <w:rPr>
          <w:lang w:val="nl-NL"/>
        </w:rPr>
        <w:t>Daarmee zijn</w:t>
      </w:r>
      <w:r w:rsidRPr="00DD0F4F">
        <w:rPr>
          <w:lang w:val="nl-NL"/>
        </w:rPr>
        <w:t xml:space="preserve"> ze in staat zijn om over hun beider zaken in samenhang te communiceren</w:t>
      </w:r>
      <w:r w:rsidR="005008FC" w:rsidRPr="00DD0F4F">
        <w:rPr>
          <w:lang w:val="nl-NL"/>
        </w:rPr>
        <w:t xml:space="preserve">. Dit is een randvoorwaarde om te borgen </w:t>
      </w:r>
      <w:r w:rsidRPr="00DD0F4F">
        <w:rPr>
          <w:lang w:val="nl-NL"/>
        </w:rPr>
        <w:t xml:space="preserve">dat het resultaat van de inspanningen van de ‘opdrachtnemer’  in hun zaak leidt tot voortgang van de zaak bij de ‘opdrachtgever’. </w:t>
      </w:r>
    </w:p>
    <w:p w14:paraId="58A3FE6E" w14:textId="332299AC" w:rsidR="00484C0C" w:rsidRPr="00DD0F4F" w:rsidRDefault="00484C0C" w:rsidP="00855330">
      <w:pPr>
        <w:spacing w:after="0"/>
        <w:rPr>
          <w:lang w:val="nl-NL"/>
        </w:rPr>
      </w:pPr>
      <w:del w:id="2758" w:author="Arjan Kloosterboer" w:date="2017-09-22T04:10:00Z">
        <w:r>
          <w:rPr>
            <w:noProof/>
            <w:lang w:val="nl-NL" w:eastAsia="nl-NL"/>
          </w:rPr>
          <w:lastRenderedPageBreak/>
          <w:drawing>
            <wp:anchor distT="0" distB="0" distL="114300" distR="114300" simplePos="0" relativeHeight="251671040" behindDoc="0" locked="0" layoutInCell="1" allowOverlap="1" wp14:anchorId="516E2F1B" wp14:editId="0B11ED90">
              <wp:simplePos x="0" y="0"/>
              <wp:positionH relativeFrom="column">
                <wp:posOffset>-4445</wp:posOffset>
              </wp:positionH>
              <wp:positionV relativeFrom="paragraph">
                <wp:posOffset>530225</wp:posOffset>
              </wp:positionV>
              <wp:extent cx="5972175" cy="4267200"/>
              <wp:effectExtent l="19050" t="0" r="9525" b="0"/>
              <wp:wrapTopAndBottom/>
              <wp:docPr id="1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srcRect/>
                      <a:stretch>
                        <a:fillRect/>
                      </a:stretch>
                    </pic:blipFill>
                    <pic:spPr bwMode="auto">
                      <a:xfrm>
                        <a:off x="0" y="0"/>
                        <a:ext cx="5972175" cy="4267200"/>
                      </a:xfrm>
                      <a:prstGeom prst="rect">
                        <a:avLst/>
                      </a:prstGeom>
                      <a:noFill/>
                      <a:ln w="9525">
                        <a:noFill/>
                        <a:miter lim="800000"/>
                        <a:headEnd/>
                        <a:tailEnd/>
                      </a:ln>
                    </pic:spPr>
                  </pic:pic>
                </a:graphicData>
              </a:graphic>
            </wp:anchor>
          </w:drawing>
        </w:r>
      </w:del>
      <w:ins w:id="2759" w:author="Arjan Kloosterboer" w:date="2017-09-22T04:10:00Z">
        <w:r>
          <w:rPr>
            <w:noProof/>
            <w:lang w:val="nl-NL" w:eastAsia="nl-NL"/>
          </w:rPr>
          <w:drawing>
            <wp:anchor distT="0" distB="0" distL="114300" distR="114300" simplePos="0" relativeHeight="251658752" behindDoc="0" locked="0" layoutInCell="1" allowOverlap="1" wp14:anchorId="1D788886" wp14:editId="72904603">
              <wp:simplePos x="0" y="0"/>
              <wp:positionH relativeFrom="column">
                <wp:posOffset>-4445</wp:posOffset>
              </wp:positionH>
              <wp:positionV relativeFrom="paragraph">
                <wp:posOffset>530225</wp:posOffset>
              </wp:positionV>
              <wp:extent cx="5972175" cy="4267200"/>
              <wp:effectExtent l="19050" t="0" r="9525" b="0"/>
              <wp:wrapTopAndBottom/>
              <wp:docPr id="8"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srcRect/>
                      <a:stretch>
                        <a:fillRect/>
                      </a:stretch>
                    </pic:blipFill>
                    <pic:spPr bwMode="auto">
                      <a:xfrm>
                        <a:off x="0" y="0"/>
                        <a:ext cx="5972175" cy="4267200"/>
                      </a:xfrm>
                      <a:prstGeom prst="rect">
                        <a:avLst/>
                      </a:prstGeom>
                      <a:noFill/>
                      <a:ln w="9525">
                        <a:noFill/>
                        <a:miter lim="800000"/>
                        <a:headEnd/>
                        <a:tailEnd/>
                      </a:ln>
                    </pic:spPr>
                  </pic:pic>
                </a:graphicData>
              </a:graphic>
            </wp:anchor>
          </w:drawing>
        </w:r>
      </w:ins>
      <w:r w:rsidRPr="00DD0F4F">
        <w:rPr>
          <w:lang w:val="nl-NL"/>
        </w:rPr>
        <w:t>Het verschil tussen een zaak met deelzaken en een zaak met gerelateerde zaken visualiseren we met onderstaande figur</w:t>
      </w:r>
      <w:r w:rsidR="004165D9" w:rsidRPr="00DD0F4F">
        <w:rPr>
          <w:lang w:val="nl-NL"/>
        </w:rPr>
        <w:t>en</w:t>
      </w:r>
      <w:r w:rsidRPr="00DD0F4F">
        <w:rPr>
          <w:lang w:val="nl-NL"/>
        </w:rPr>
        <w:t>.</w:t>
      </w:r>
    </w:p>
    <w:p w14:paraId="2664ABFD" w14:textId="77777777" w:rsidR="00AF5C29" w:rsidRPr="00497649" w:rsidRDefault="00497649" w:rsidP="0009458E">
      <w:pPr>
        <w:keepNext/>
        <w:spacing w:before="120" w:after="0" w:line="360" w:lineRule="auto"/>
        <w:rPr>
          <w:b/>
        </w:rPr>
      </w:pPr>
      <w:r w:rsidRPr="00497649">
        <w:rPr>
          <w:b/>
        </w:rPr>
        <w:t>Samengevat:</w:t>
      </w:r>
    </w:p>
    <w:p w14:paraId="7F26BD35" w14:textId="77777777" w:rsidR="003D77B4" w:rsidRDefault="00497649">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Een aanleiding (verzoek e.d.) is de start van en leidt tot één zaak cq. wordt behandeld in één zaak.</w:t>
      </w:r>
    </w:p>
    <w:p w14:paraId="0C359238"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Een aanleiding leidt niet tot meerdere zaken.</w:t>
      </w:r>
    </w:p>
    <w:p w14:paraId="7E371A79" w14:textId="77777777" w:rsidR="003D77B4" w:rsidRDefault="00497649">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Die aanleiding bepaalt wat er geleverd en gedaan moet worden en leidt tot de uitvoering van één of meer bedrijfsprocessen.</w:t>
      </w:r>
    </w:p>
    <w:p w14:paraId="22FF93A3"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w:t>
      </w:r>
      <w:r w:rsidR="00877837" w:rsidRPr="00DD0F4F">
        <w:rPr>
          <w:rFonts w:cs="ArialMT"/>
          <w:color w:val="000000"/>
          <w:lang w:val="nl-NL"/>
        </w:rPr>
        <w:t xml:space="preserve">(klant)contact </w:t>
      </w:r>
      <w:r w:rsidRPr="00DD0F4F">
        <w:rPr>
          <w:rFonts w:cs="ArialMT"/>
          <w:color w:val="000000"/>
          <w:lang w:val="nl-NL"/>
        </w:rPr>
        <w:t>d</w:t>
      </w:r>
      <w:r w:rsidR="00877837" w:rsidRPr="00DD0F4F">
        <w:rPr>
          <w:rFonts w:cs="ArialMT"/>
          <w:color w:val="000000"/>
          <w:lang w:val="nl-NL"/>
        </w:rPr>
        <w:t>at</w:t>
      </w:r>
      <w:r w:rsidRPr="00DD0F4F">
        <w:rPr>
          <w:rFonts w:cs="ArialMT"/>
          <w:color w:val="000000"/>
          <w:lang w:val="nl-NL"/>
        </w:rPr>
        <w:t xml:space="preserve"> niet leidt tot de start van de uitvoering van een bedrijfsproces</w:t>
      </w:r>
      <w:r w:rsidR="00877837" w:rsidRPr="00DD0F4F">
        <w:rPr>
          <w:rFonts w:cs="ArialMT"/>
          <w:color w:val="000000"/>
          <w:lang w:val="nl-NL"/>
        </w:rPr>
        <w:t>,</w:t>
      </w:r>
      <w:r w:rsidRPr="00DD0F4F">
        <w:rPr>
          <w:rFonts w:cs="ArialMT"/>
          <w:color w:val="000000"/>
          <w:lang w:val="nl-NL"/>
        </w:rPr>
        <w:t xml:space="preserve"> leidt niet tot een zaak (en wordt behandeld in het kader van een reeds lopende zaak). </w:t>
      </w:r>
    </w:p>
    <w:p w14:paraId="41CF9B79" w14:textId="77777777" w:rsidR="003D77B4" w:rsidRDefault="00497649">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De zaak wordt afgerond bij het leveren van de resultaten die een antwoord geven op de aanleiding cq. bij het afronden van de werkzaamheden die verbonden zijn met die levering.</w:t>
      </w:r>
    </w:p>
    <w:p w14:paraId="548C40D4"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De zaak is gereed als de desbetreffende bedrijfsprocessen afgerond zijn.</w:t>
      </w:r>
    </w:p>
    <w:p w14:paraId="239FF6FC" w14:textId="77777777" w:rsidR="003D77B4" w:rsidRDefault="0009458E">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Aan de aanleiding wordt gevolg gegeven met: </w:t>
      </w:r>
    </w:p>
    <w:p w14:paraId="4AD2DF96" w14:textId="77777777" w:rsidR="003D77B4" w:rsidRDefault="007518F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e</w:t>
      </w:r>
      <w:r w:rsidR="00AC73C1" w:rsidRPr="00DD0F4F">
        <w:rPr>
          <w:rFonts w:cs="ArialMT"/>
          <w:color w:val="000000"/>
          <w:lang w:val="nl-NL"/>
        </w:rPr>
        <w:t>en zaak waarin door de uitvoering van één bedrijfsproces beantwoord wordt aan de aanleiding tot die zaak (een ‘bedrijfsproceszaak’);</w:t>
      </w:r>
    </w:p>
    <w:p w14:paraId="16D8669F" w14:textId="77777777" w:rsidR="003D77B4" w:rsidRDefault="007518F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e</w:t>
      </w:r>
      <w:r w:rsidR="00AC73C1" w:rsidRPr="00DD0F4F">
        <w:rPr>
          <w:rFonts w:cs="ArialMT"/>
          <w:color w:val="000000"/>
          <w:lang w:val="nl-NL"/>
        </w:rPr>
        <w:t xml:space="preserve">en zaak </w:t>
      </w:r>
      <w:r w:rsidR="00B01029" w:rsidRPr="00DD0F4F">
        <w:rPr>
          <w:rFonts w:cs="ArialMT"/>
          <w:color w:val="000000"/>
          <w:lang w:val="nl-NL"/>
        </w:rPr>
        <w:t xml:space="preserve">(de ‘samengestelde zaak’) </w:t>
      </w:r>
      <w:r w:rsidR="00AC73C1" w:rsidRPr="00DD0F4F">
        <w:rPr>
          <w:rFonts w:cs="ArialMT"/>
          <w:color w:val="000000"/>
          <w:lang w:val="nl-NL"/>
        </w:rPr>
        <w:t>waaraan</w:t>
      </w:r>
      <w:r w:rsidR="00B01029" w:rsidRPr="00DD0F4F">
        <w:rPr>
          <w:rFonts w:cs="ArialMT"/>
          <w:color w:val="000000"/>
          <w:lang w:val="nl-NL"/>
        </w:rPr>
        <w:t>, gezien de aanleiding,</w:t>
      </w:r>
      <w:r w:rsidR="00AC73C1" w:rsidRPr="00DD0F4F">
        <w:rPr>
          <w:rFonts w:cs="ArialMT"/>
          <w:color w:val="000000"/>
          <w:lang w:val="nl-NL"/>
        </w:rPr>
        <w:t xml:space="preserve"> alleen invulling gegeven kan worden door de (parallelle) uitvoering van meerdere bedrijfsprocessen </w:t>
      </w:r>
      <w:r w:rsidR="00B01029" w:rsidRPr="00DD0F4F">
        <w:rPr>
          <w:rFonts w:cs="ArialMT"/>
          <w:color w:val="000000"/>
          <w:lang w:val="nl-NL"/>
        </w:rPr>
        <w:t xml:space="preserve">in evenzoveel deelzaken </w:t>
      </w:r>
      <w:r w:rsidR="00AC73C1" w:rsidRPr="00DD0F4F">
        <w:rPr>
          <w:rFonts w:cs="ArialMT"/>
          <w:color w:val="000000"/>
          <w:lang w:val="nl-NL"/>
        </w:rPr>
        <w:t>(</w:t>
      </w:r>
      <w:r w:rsidR="00B01029" w:rsidRPr="00DD0F4F">
        <w:rPr>
          <w:rFonts w:cs="ArialMT"/>
          <w:color w:val="000000"/>
          <w:lang w:val="nl-NL"/>
        </w:rPr>
        <w:t xml:space="preserve">zijnde </w:t>
      </w:r>
      <w:r w:rsidR="00AC73C1" w:rsidRPr="00DD0F4F">
        <w:rPr>
          <w:rFonts w:cs="ArialMT"/>
          <w:color w:val="000000"/>
          <w:lang w:val="nl-NL"/>
        </w:rPr>
        <w:t>‘bedrijfsproces</w:t>
      </w:r>
      <w:r w:rsidR="00B01029" w:rsidRPr="00DD0F4F">
        <w:rPr>
          <w:rFonts w:cs="ArialMT"/>
          <w:color w:val="000000"/>
          <w:lang w:val="nl-NL"/>
        </w:rPr>
        <w:softHyphen/>
      </w:r>
      <w:r w:rsidR="00AC73C1" w:rsidRPr="00DD0F4F">
        <w:rPr>
          <w:rFonts w:cs="ArialMT"/>
          <w:color w:val="000000"/>
          <w:lang w:val="nl-NL"/>
        </w:rPr>
        <w:t xml:space="preserve">zaken’) </w:t>
      </w:r>
      <w:r w:rsidR="00B01029" w:rsidRPr="00DD0F4F">
        <w:rPr>
          <w:rFonts w:cs="ArialMT"/>
          <w:color w:val="000000"/>
          <w:lang w:val="nl-NL"/>
        </w:rPr>
        <w:t>waarbij</w:t>
      </w:r>
      <w:r w:rsidR="00AC73C1" w:rsidRPr="00DD0F4F">
        <w:rPr>
          <w:rFonts w:cs="ArialMT"/>
          <w:color w:val="000000"/>
          <w:lang w:val="nl-NL"/>
        </w:rPr>
        <w:t xml:space="preserve"> de bewaking van de </w:t>
      </w:r>
      <w:r w:rsidR="00AC73C1" w:rsidRPr="00DD0F4F">
        <w:rPr>
          <w:rFonts w:cs="ArialMT"/>
          <w:color w:val="000000"/>
          <w:lang w:val="nl-NL"/>
        </w:rPr>
        <w:lastRenderedPageBreak/>
        <w:t>samenhang tussen de uitvoering van die bedrijfsprocessen</w:t>
      </w:r>
      <w:r w:rsidR="00B01029" w:rsidRPr="00DD0F4F">
        <w:rPr>
          <w:rFonts w:cs="ArialMT"/>
          <w:color w:val="000000"/>
          <w:lang w:val="nl-NL"/>
        </w:rPr>
        <w:t xml:space="preserve"> cq. deelzaken plaats vindt in </w:t>
      </w:r>
      <w:r w:rsidR="00AC73C1" w:rsidRPr="00DD0F4F">
        <w:rPr>
          <w:rFonts w:cs="ArialMT"/>
          <w:color w:val="000000"/>
          <w:lang w:val="nl-NL"/>
        </w:rPr>
        <w:t>de ‘samengestelde zaak’.</w:t>
      </w:r>
    </w:p>
    <w:p w14:paraId="06E58F2C" w14:textId="77777777" w:rsidR="003D77B4" w:rsidRDefault="00497649">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De behandeling van een zaak kan plaatsvinden in (twee of meer) deelzaken</w:t>
      </w:r>
      <w:r w:rsidR="007F2175" w:rsidRPr="00DD0F4F">
        <w:rPr>
          <w:rFonts w:cs="ArialMT"/>
          <w:color w:val="000000"/>
          <w:lang w:val="nl-NL"/>
        </w:rPr>
        <w:t xml:space="preserve"> indien die behandeling meerdere bedrijfsprocessen betreft</w:t>
      </w:r>
      <w:r w:rsidRPr="00DD0F4F">
        <w:rPr>
          <w:rFonts w:cs="ArialMT"/>
          <w:color w:val="000000"/>
          <w:lang w:val="nl-NL"/>
        </w:rPr>
        <w:t>.</w:t>
      </w:r>
    </w:p>
    <w:p w14:paraId="2FB2414F"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zaak die betrekking heeft op één bedrijfsproces wordt als </w:t>
      </w:r>
      <w:r w:rsidR="007F2175" w:rsidRPr="00DD0F4F">
        <w:rPr>
          <w:rFonts w:cs="ArialMT"/>
          <w:color w:val="000000"/>
          <w:lang w:val="nl-NL"/>
        </w:rPr>
        <w:t xml:space="preserve">één </w:t>
      </w:r>
      <w:r w:rsidRPr="00DD0F4F">
        <w:rPr>
          <w:rFonts w:cs="ArialMT"/>
          <w:color w:val="000000"/>
          <w:lang w:val="nl-NL"/>
        </w:rPr>
        <w:t xml:space="preserve">zaak behandeld. </w:t>
      </w:r>
    </w:p>
    <w:p w14:paraId="6480419F" w14:textId="77777777" w:rsidR="003D77B4" w:rsidRDefault="00497649">
      <w:pPr>
        <w:pStyle w:val="Lijstalinea"/>
        <w:numPr>
          <w:ilvl w:val="0"/>
          <w:numId w:val="7"/>
        </w:numPr>
        <w:autoSpaceDE w:val="0"/>
        <w:autoSpaceDN w:val="0"/>
        <w:adjustRightInd w:val="0"/>
        <w:spacing w:after="0" w:line="240" w:lineRule="auto"/>
        <w:rPr>
          <w:rFonts w:cs="ArialMT"/>
          <w:color w:val="000000"/>
        </w:rPr>
      </w:pPr>
      <w:r w:rsidRPr="00DD0F4F">
        <w:rPr>
          <w:rFonts w:cs="ArialMT"/>
          <w:color w:val="000000"/>
          <w:lang w:val="nl-NL"/>
        </w:rPr>
        <w:t xml:space="preserve">Een deelzaak heeft betrekking op één van de bedrijfsprocessen </w:t>
      </w:r>
      <w:r w:rsidR="00524073" w:rsidRPr="00DD0F4F">
        <w:rPr>
          <w:rFonts w:cs="ArialMT"/>
          <w:color w:val="000000"/>
          <w:lang w:val="nl-NL"/>
        </w:rPr>
        <w:t xml:space="preserve">waarmee de </w:t>
      </w:r>
      <w:r w:rsidR="007F2175" w:rsidRPr="00DD0F4F">
        <w:rPr>
          <w:rFonts w:cs="ArialMT"/>
          <w:color w:val="000000"/>
          <w:lang w:val="nl-NL"/>
        </w:rPr>
        <w:t xml:space="preserve">‘samengestelde zaak’ cq. </w:t>
      </w:r>
      <w:r w:rsidRPr="00497649">
        <w:rPr>
          <w:rFonts w:cs="ArialMT"/>
          <w:color w:val="000000"/>
        </w:rPr>
        <w:t>´hoofdzaak´</w:t>
      </w:r>
      <w:r w:rsidR="00524073">
        <w:rPr>
          <w:rFonts w:cs="ArialMT"/>
          <w:color w:val="000000"/>
        </w:rPr>
        <w:t xml:space="preserve"> behandeld wordt</w:t>
      </w:r>
      <w:r w:rsidRPr="00497649">
        <w:rPr>
          <w:rFonts w:cs="ArialMT"/>
          <w:color w:val="000000"/>
        </w:rPr>
        <w:t xml:space="preserve">. </w:t>
      </w:r>
    </w:p>
    <w:p w14:paraId="27626D5F"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Als een ´hoofdzaak´ behandeld wordt door de uitvoering van verschillende bedrijfsprocessen, is het niet persé noodzakelijk om die bedrijfsprocessen in evenzoveel deelzaken uit te voeren.</w:t>
      </w:r>
    </w:p>
    <w:p w14:paraId="060A8B9D" w14:textId="77777777" w:rsidR="003D77B4" w:rsidRDefault="00497649">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Zaaktypen zijn er op het niveau van bedrijfsprocessen en eventueel groepen daarvan; een deelzaak is altijd van een zaaktype ter uitvoering van één bedrijfsproces.</w:t>
      </w:r>
    </w:p>
    <w:p w14:paraId="5D9ABF0E"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Er bestaan geen specifieke zaaktypen die alleen als deelzaak uitgevoerd kunnen worden. Elk zaaktype is </w:t>
      </w:r>
      <w:r w:rsidR="0009458E" w:rsidRPr="00DD0F4F">
        <w:rPr>
          <w:rFonts w:cs="ArialMT"/>
          <w:color w:val="000000"/>
          <w:lang w:val="nl-NL"/>
        </w:rPr>
        <w:t xml:space="preserve">bedrijfsproces-gericht en zowel </w:t>
      </w:r>
      <w:r w:rsidRPr="00DD0F4F">
        <w:rPr>
          <w:rFonts w:cs="ArialMT"/>
          <w:color w:val="000000"/>
          <w:lang w:val="nl-NL"/>
        </w:rPr>
        <w:t>als ´hoofdzaak´ en als deelzaak uit te voeren.</w:t>
      </w:r>
    </w:p>
    <w:p w14:paraId="14A05EB2" w14:textId="77777777" w:rsidR="003D77B4" w:rsidRDefault="00497649">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deelzaak heeft dezelfde aanleiding als de ´hoofdzaak´ waar het deel van uit maakt.  </w:t>
      </w:r>
    </w:p>
    <w:p w14:paraId="675D87A3"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Een deelzaak heeft geen eigen aanleiding.</w:t>
      </w:r>
    </w:p>
    <w:p w14:paraId="0A29622B" w14:textId="77777777" w:rsidR="003D77B4" w:rsidRDefault="00497649">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De van een deelzaak uit te wisselen informatie is van gelijke soort als van een ´hoofdzaak´.</w:t>
      </w:r>
    </w:p>
    <w:p w14:paraId="70A7B8F3"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Zo kennen zowel een ´hoofdzaak´ als een deelzaak bijvoorbeeld statusinformatie en kunnen al deze statusovergangen teruggekoppeld worden naar bijvoorbeeld de initiator  van de (hoofd)zaak.</w:t>
      </w:r>
    </w:p>
    <w:p w14:paraId="6D6F3E5B" w14:textId="77777777" w:rsidR="003D77B4" w:rsidRDefault="00855330">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Bij ‘onderaanneming’, de situatie dat een ander organisatie-onderdeel of een andere organisatie een bijdrage levert aan de uitvoering van een zaak</w:t>
      </w:r>
      <w:r w:rsidR="00524073" w:rsidRPr="00DD0F4F">
        <w:rPr>
          <w:rFonts w:cs="ArialMT"/>
          <w:color w:val="000000"/>
          <w:lang w:val="nl-NL"/>
        </w:rPr>
        <w:t xml:space="preserve"> (van de ‘opdrachtgever’)</w:t>
      </w:r>
      <w:r w:rsidR="008B785B" w:rsidRPr="00DD0F4F">
        <w:rPr>
          <w:rFonts w:cs="ArialMT"/>
          <w:color w:val="000000"/>
          <w:lang w:val="nl-NL"/>
        </w:rPr>
        <w:t>,</w:t>
      </w:r>
      <w:r w:rsidRPr="00DD0F4F">
        <w:rPr>
          <w:rFonts w:cs="ArialMT"/>
          <w:color w:val="000000"/>
          <w:lang w:val="nl-NL"/>
        </w:rPr>
        <w:t xml:space="preserve"> waarbij die bijdrage voor de opdrachtnemer een bedrijfsproces is, is geen sprake van een deelzaak maar van een gerelateerde zaak.</w:t>
      </w:r>
    </w:p>
    <w:p w14:paraId="5FB82177" w14:textId="77777777" w:rsidR="003D77B4" w:rsidRDefault="00951BDD">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De zaak van de opdrachtgever en de gerelateerde zaak van de opdrachtnemer hebben een verschillende aanleiding (‘klantvraag’ respectievelijk vraag van de opdrachtgever). </w:t>
      </w:r>
    </w:p>
    <w:p w14:paraId="35E8CE8A" w14:textId="77777777" w:rsidR="003D77B4" w:rsidRDefault="00855330">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Opdrachtgever en – nemer zijn op de hoogte van elkaars zaak(identificatie) zodat zij effectief over hun gerelateerde zaken met elkaar kunnen communiceren. </w:t>
      </w:r>
    </w:p>
    <w:p w14:paraId="3F4844B9" w14:textId="77777777" w:rsidR="003D77B4" w:rsidRDefault="00951BDD">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De bijdrage die door een organisatie-onderdeel geleverd wordt aan een zaak van dezelfde organisatie waarbij die bijdrage geen bedrijfsproces betreft, maakt deel uit van die zaak en betreft geen zelfstandige zaak (deelzaak noch gerelateerde zaak).</w:t>
      </w:r>
    </w:p>
    <w:p w14:paraId="528136B6" w14:textId="77777777" w:rsidR="00AF5C29" w:rsidRPr="00DD0F4F" w:rsidRDefault="001B35BF" w:rsidP="00855330">
      <w:pPr>
        <w:spacing w:before="200" w:after="120"/>
        <w:rPr>
          <w:lang w:val="nl-NL"/>
        </w:rPr>
      </w:pPr>
      <w:r w:rsidRPr="00DD0F4F">
        <w:rPr>
          <w:b/>
          <w:lang w:val="nl-NL"/>
        </w:rPr>
        <w:t>Het voorafgaande heeft v</w:t>
      </w:r>
      <w:r w:rsidR="00AF5C29" w:rsidRPr="00DD0F4F">
        <w:rPr>
          <w:b/>
          <w:lang w:val="nl-NL"/>
        </w:rPr>
        <w:t xml:space="preserve">oor het </w:t>
      </w:r>
      <w:r w:rsidRPr="00DD0F4F">
        <w:rPr>
          <w:b/>
          <w:lang w:val="nl-NL"/>
        </w:rPr>
        <w:t xml:space="preserve">(gebruik van het) </w:t>
      </w:r>
      <w:r w:rsidR="00AF5C29" w:rsidRPr="00DD0F4F">
        <w:rPr>
          <w:b/>
          <w:lang w:val="nl-NL"/>
        </w:rPr>
        <w:t xml:space="preserve">RGBZ </w:t>
      </w:r>
      <w:r w:rsidRPr="00DD0F4F">
        <w:rPr>
          <w:b/>
          <w:lang w:val="nl-NL"/>
        </w:rPr>
        <w:t>de</w:t>
      </w:r>
      <w:r w:rsidR="00AF5C29" w:rsidRPr="00DD0F4F">
        <w:rPr>
          <w:b/>
          <w:lang w:val="nl-NL"/>
        </w:rPr>
        <w:t xml:space="preserve"> volgende</w:t>
      </w:r>
      <w:r w:rsidRPr="00DD0F4F">
        <w:rPr>
          <w:b/>
          <w:lang w:val="nl-NL"/>
        </w:rPr>
        <w:t xml:space="preserve"> consequenties</w:t>
      </w:r>
      <w:r w:rsidR="00AF5C29" w:rsidRPr="00DD0F4F">
        <w:rPr>
          <w:lang w:val="nl-NL"/>
        </w:rPr>
        <w:t>:</w:t>
      </w:r>
    </w:p>
    <w:p w14:paraId="421CC539" w14:textId="77777777" w:rsidR="003D77B4" w:rsidRDefault="00AF5C29">
      <w:pPr>
        <w:pStyle w:val="Lijstalinea"/>
        <w:numPr>
          <w:ilvl w:val="0"/>
          <w:numId w:val="9"/>
        </w:numPr>
        <w:spacing w:after="0"/>
        <w:ind w:left="425" w:hanging="357"/>
        <w:rPr>
          <w:lang w:val="nl-NL"/>
        </w:rPr>
      </w:pPr>
      <w:r w:rsidRPr="00DD0F4F">
        <w:rPr>
          <w:lang w:val="nl-NL"/>
        </w:rPr>
        <w:t xml:space="preserve">ZAAK kan zowel een </w:t>
      </w:r>
      <w:r w:rsidR="001C7151" w:rsidRPr="00DD0F4F">
        <w:rPr>
          <w:lang w:val="nl-NL"/>
        </w:rPr>
        <w:t>‘</w:t>
      </w:r>
      <w:r w:rsidRPr="00DD0F4F">
        <w:rPr>
          <w:lang w:val="nl-NL"/>
        </w:rPr>
        <w:t>hoofdzaak</w:t>
      </w:r>
      <w:r w:rsidR="001C7151" w:rsidRPr="00DD0F4F">
        <w:rPr>
          <w:lang w:val="nl-NL"/>
        </w:rPr>
        <w:t>’</w:t>
      </w:r>
      <w:r w:rsidRPr="00DD0F4F">
        <w:rPr>
          <w:lang w:val="nl-NL"/>
        </w:rPr>
        <w:t xml:space="preserve"> als een deelzaak betreffen.</w:t>
      </w:r>
    </w:p>
    <w:p w14:paraId="64C70521" w14:textId="77777777" w:rsidR="003D77B4" w:rsidRDefault="00AF5C29">
      <w:pPr>
        <w:pStyle w:val="Lijstalinea"/>
        <w:numPr>
          <w:ilvl w:val="0"/>
          <w:numId w:val="9"/>
        </w:numPr>
        <w:spacing w:after="0"/>
        <w:ind w:left="426"/>
      </w:pPr>
      <w:r w:rsidRPr="00DD0F4F">
        <w:rPr>
          <w:lang w:val="nl-NL"/>
        </w:rPr>
        <w:t xml:space="preserve">Een </w:t>
      </w:r>
      <w:r w:rsidR="001C7151" w:rsidRPr="00DD0F4F">
        <w:rPr>
          <w:lang w:val="nl-NL"/>
        </w:rPr>
        <w:t>‘</w:t>
      </w:r>
      <w:r w:rsidRPr="00DD0F4F">
        <w:rPr>
          <w:lang w:val="nl-NL"/>
        </w:rPr>
        <w:t>hoofdzaak</w:t>
      </w:r>
      <w:r w:rsidR="001C7151" w:rsidRPr="00DD0F4F">
        <w:rPr>
          <w:lang w:val="nl-NL"/>
        </w:rPr>
        <w:t>’</w:t>
      </w:r>
      <w:r w:rsidRPr="00DD0F4F">
        <w:rPr>
          <w:lang w:val="nl-NL"/>
        </w:rPr>
        <w:t xml:space="preserve"> kan zowel een samengestelde zaak zijn als een bedrijfsproceszaak. </w:t>
      </w:r>
      <w:r>
        <w:t>Een deelzaak is altijd een bedrijfsproceszaak.</w:t>
      </w:r>
    </w:p>
    <w:p w14:paraId="421CB2A2" w14:textId="77777777" w:rsidR="003D77B4" w:rsidRDefault="00AF5C29">
      <w:pPr>
        <w:pStyle w:val="Lijstalinea"/>
        <w:numPr>
          <w:ilvl w:val="0"/>
          <w:numId w:val="9"/>
        </w:numPr>
        <w:spacing w:after="0"/>
        <w:ind w:left="426"/>
        <w:rPr>
          <w:lang w:val="nl-NL"/>
        </w:rPr>
      </w:pPr>
      <w:r w:rsidRPr="00DD0F4F">
        <w:rPr>
          <w:lang w:val="nl-NL"/>
        </w:rPr>
        <w:t>De relatie ´ZAAK is deelzaak van ZAAK´ blijft, met dien verstande dat een zaak die een deelzaak is van een (andere) (hoofd)zaak geen hoofdzaak kan zijn voor een andere deelzaak. Feitelijk is er dus sprake van maximaal twee niveau´s</w:t>
      </w:r>
      <w:r w:rsidR="001C7151" w:rsidRPr="00DD0F4F">
        <w:rPr>
          <w:lang w:val="nl-NL"/>
        </w:rPr>
        <w:t>: ‘hoofdzaak’ met eventueel deelzaken</w:t>
      </w:r>
      <w:r w:rsidRPr="00DD0F4F">
        <w:rPr>
          <w:lang w:val="nl-NL"/>
        </w:rPr>
        <w:t>.</w:t>
      </w:r>
    </w:p>
    <w:p w14:paraId="61FDBD0D" w14:textId="77777777" w:rsidR="003D77B4" w:rsidRDefault="001C7151">
      <w:pPr>
        <w:pStyle w:val="Lijstalinea"/>
        <w:numPr>
          <w:ilvl w:val="0"/>
          <w:numId w:val="9"/>
        </w:numPr>
        <w:spacing w:after="0"/>
        <w:ind w:left="426"/>
      </w:pPr>
      <w:r w:rsidRPr="00DD0F4F">
        <w:rPr>
          <w:lang w:val="nl-NL"/>
        </w:rPr>
        <w:t>Als gevolg van het voorgaande punt verval</w:t>
      </w:r>
      <w:r w:rsidR="004F64CE" w:rsidRPr="00DD0F4F">
        <w:rPr>
          <w:lang w:val="nl-NL"/>
        </w:rPr>
        <w:t>len</w:t>
      </w:r>
      <w:r w:rsidRPr="00DD0F4F">
        <w:rPr>
          <w:lang w:val="nl-NL"/>
        </w:rPr>
        <w:t xml:space="preserve"> de attribuutsoort</w:t>
      </w:r>
      <w:r w:rsidR="004F64CE" w:rsidRPr="00DD0F4F">
        <w:rPr>
          <w:lang w:val="nl-NL"/>
        </w:rPr>
        <w:t>en</w:t>
      </w:r>
      <w:r w:rsidRPr="00DD0F4F">
        <w:rPr>
          <w:lang w:val="nl-NL"/>
        </w:rPr>
        <w:t xml:space="preserve"> </w:t>
      </w:r>
      <w:r w:rsidR="004F64CE" w:rsidRPr="00DD0F4F">
        <w:rPr>
          <w:lang w:val="nl-NL"/>
        </w:rPr>
        <w:t xml:space="preserve">Zaakniveau en </w:t>
      </w:r>
      <w:r w:rsidRPr="00DD0F4F">
        <w:rPr>
          <w:lang w:val="nl-NL"/>
        </w:rPr>
        <w:t>Deelzakenindicatie. Uit het al dan niet aanwezig zijn bij een zaa</w:t>
      </w:r>
      <w:r w:rsidR="007838F4" w:rsidRPr="00DD0F4F">
        <w:rPr>
          <w:lang w:val="nl-NL"/>
        </w:rPr>
        <w:t>k</w:t>
      </w:r>
      <w:r w:rsidRPr="00DD0F4F">
        <w:rPr>
          <w:lang w:val="nl-NL"/>
        </w:rPr>
        <w:t xml:space="preserve"> van de relatie ´ZAAK is deelzaak van ZAAK´ valt af te leiden of die zaak een deelzaak dan wel een ‘hoofdzaak’ is.  </w:t>
      </w:r>
      <w:r w:rsidR="004F64CE">
        <w:t>En er zijn slechts twee niveau’s: ‘hoofdzaak’ en deelzaak.</w:t>
      </w:r>
    </w:p>
    <w:p w14:paraId="5E4A9182" w14:textId="77777777" w:rsidR="003D77B4" w:rsidRDefault="00AF5C29">
      <w:pPr>
        <w:pStyle w:val="Lijstalinea"/>
        <w:numPr>
          <w:ilvl w:val="0"/>
          <w:numId w:val="9"/>
        </w:numPr>
        <w:spacing w:after="0"/>
        <w:ind w:left="426"/>
        <w:rPr>
          <w:lang w:val="nl-NL"/>
        </w:rPr>
      </w:pPr>
      <w:r w:rsidRPr="00DD0F4F">
        <w:rPr>
          <w:lang w:val="nl-NL"/>
        </w:rPr>
        <w:lastRenderedPageBreak/>
        <w:t xml:space="preserve">Een deelzaak ´overerft´ de aan de </w:t>
      </w:r>
      <w:r w:rsidR="001C7151" w:rsidRPr="00DD0F4F">
        <w:rPr>
          <w:lang w:val="nl-NL"/>
        </w:rPr>
        <w:t>‘</w:t>
      </w:r>
      <w:r w:rsidRPr="00DD0F4F">
        <w:rPr>
          <w:lang w:val="nl-NL"/>
        </w:rPr>
        <w:t>hoofdzaak</w:t>
      </w:r>
      <w:r w:rsidR="001C7151" w:rsidRPr="00DD0F4F">
        <w:rPr>
          <w:lang w:val="nl-NL"/>
        </w:rPr>
        <w:t>’</w:t>
      </w:r>
      <w:r w:rsidRPr="00DD0F4F">
        <w:rPr>
          <w:lang w:val="nl-NL"/>
        </w:rPr>
        <w:t xml:space="preserve"> gerelateerde betrokkenen, zaakobjecten en documenten. Oftewel, de aan de </w:t>
      </w:r>
      <w:r w:rsidR="001C7151" w:rsidRPr="00DD0F4F">
        <w:rPr>
          <w:lang w:val="nl-NL"/>
        </w:rPr>
        <w:t>‘</w:t>
      </w:r>
      <w:r w:rsidRPr="00DD0F4F">
        <w:rPr>
          <w:lang w:val="nl-NL"/>
        </w:rPr>
        <w:t>hoofdzaak</w:t>
      </w:r>
      <w:r w:rsidR="001C7151" w:rsidRPr="00DD0F4F">
        <w:rPr>
          <w:lang w:val="nl-NL"/>
        </w:rPr>
        <w:t>’</w:t>
      </w:r>
      <w:r w:rsidRPr="00DD0F4F">
        <w:rPr>
          <w:lang w:val="nl-NL"/>
        </w:rPr>
        <w:t xml:space="preserve"> gerelateerde betrokkenen, zaakobjecten en documenten maken ook deel uit van de zaakinformatie van de deelzaak. Aangezien er bij een zaak maar één initiator kan zijn, is hiermee de initiator van de </w:t>
      </w:r>
      <w:r w:rsidR="001C7151" w:rsidRPr="00DD0F4F">
        <w:rPr>
          <w:lang w:val="nl-NL"/>
        </w:rPr>
        <w:t>‘</w:t>
      </w:r>
      <w:r w:rsidRPr="00DD0F4F">
        <w:rPr>
          <w:lang w:val="nl-NL"/>
        </w:rPr>
        <w:t>hoofdzaak</w:t>
      </w:r>
      <w:r w:rsidR="001C7151" w:rsidRPr="00DD0F4F">
        <w:rPr>
          <w:lang w:val="nl-NL"/>
        </w:rPr>
        <w:t>’</w:t>
      </w:r>
      <w:r w:rsidRPr="00DD0F4F">
        <w:rPr>
          <w:lang w:val="nl-NL"/>
        </w:rPr>
        <w:t xml:space="preserve"> tevens die van de deelzaak.</w:t>
      </w:r>
    </w:p>
    <w:p w14:paraId="6DBD16BE" w14:textId="77777777" w:rsidR="003D77B4" w:rsidRDefault="00AF5C29">
      <w:pPr>
        <w:pStyle w:val="Lijstalinea"/>
        <w:numPr>
          <w:ilvl w:val="0"/>
          <w:numId w:val="9"/>
        </w:numPr>
        <w:spacing w:after="0"/>
        <w:ind w:left="426"/>
        <w:rPr>
          <w:lang w:val="nl-NL"/>
        </w:rPr>
      </w:pPr>
      <w:r w:rsidRPr="00DD0F4F">
        <w:rPr>
          <w:lang w:val="nl-NL"/>
        </w:rPr>
        <w:t>Aan een deelzaak kunnen , betrokkenen, zaakobjecten en documenten gerelateerd worden</w:t>
      </w:r>
      <w:r w:rsidR="006A14EC" w:rsidRPr="00DD0F4F">
        <w:rPr>
          <w:lang w:val="nl-NL"/>
        </w:rPr>
        <w:t xml:space="preserve"> in aanvulling op de informatie bij de ‘hoofdzaak’.</w:t>
      </w:r>
    </w:p>
    <w:p w14:paraId="0A1E7428" w14:textId="77777777" w:rsidR="003D77B4" w:rsidRDefault="00637B05">
      <w:pPr>
        <w:pStyle w:val="Lijstalinea"/>
        <w:numPr>
          <w:ilvl w:val="0"/>
          <w:numId w:val="9"/>
        </w:numPr>
        <w:spacing w:after="0"/>
        <w:ind w:left="426"/>
        <w:rPr>
          <w:lang w:val="nl-NL"/>
        </w:rPr>
      </w:pPr>
      <w:r w:rsidRPr="00DD0F4F">
        <w:rPr>
          <w:lang w:val="nl-NL"/>
        </w:rPr>
        <w:t xml:space="preserve">De ‘hoofdzaak’ en de bijbehorende deelzaken kunnen als één geheel gearchiveerd worden dan wel wordt elke zaak op zich gearchiveerd, inclusief verwijzingen naar ‘hoofdzaak’ of deelzaken. </w:t>
      </w:r>
      <w:r w:rsidR="00AF5C29" w:rsidRPr="00DD0F4F">
        <w:rPr>
          <w:lang w:val="nl-NL"/>
        </w:rPr>
        <w:t>Indien een deelzaak gearchiveerd moet worden dan betreft dat, gezien punt</w:t>
      </w:r>
      <w:r w:rsidR="00FE6A60" w:rsidRPr="00DD0F4F">
        <w:rPr>
          <w:lang w:val="nl-NL"/>
        </w:rPr>
        <w:t xml:space="preserve"> </w:t>
      </w:r>
      <w:r w:rsidR="007838F4" w:rsidRPr="00DD0F4F">
        <w:rPr>
          <w:lang w:val="nl-NL"/>
        </w:rPr>
        <w:t>5</w:t>
      </w:r>
      <w:r w:rsidR="00AF5C29" w:rsidRPr="00DD0F4F">
        <w:rPr>
          <w:lang w:val="nl-NL"/>
        </w:rPr>
        <w:t>, tevens de aan die hoofdzaak gerelateerde betrokkenen, zaakobjecten en documenten.</w:t>
      </w:r>
    </w:p>
    <w:p w14:paraId="4D5AE332" w14:textId="77777777" w:rsidR="003D77B4" w:rsidRDefault="007838F4">
      <w:pPr>
        <w:pStyle w:val="Lijstalinea"/>
        <w:numPr>
          <w:ilvl w:val="0"/>
          <w:numId w:val="9"/>
        </w:numPr>
        <w:spacing w:after="0"/>
        <w:ind w:left="426"/>
        <w:rPr>
          <w:lang w:val="nl-NL"/>
        </w:rPr>
      </w:pPr>
      <w:r w:rsidRPr="00DD0F4F">
        <w:rPr>
          <w:lang w:val="nl-NL"/>
        </w:rPr>
        <w:t xml:space="preserve">Het RGBZ voorziet weliswaar in gerelateerde zaken </w:t>
      </w:r>
      <w:r w:rsidR="00B6181D" w:rsidRPr="00DD0F4F">
        <w:rPr>
          <w:lang w:val="nl-NL"/>
        </w:rPr>
        <w:t>maar voor de informatie over de gerelateerde zaak gelden dezelfde eisen</w:t>
      </w:r>
      <w:r w:rsidR="006A14EC" w:rsidRPr="00DD0F4F">
        <w:rPr>
          <w:lang w:val="nl-NL"/>
        </w:rPr>
        <w:t>, zoals gespecificeerd in het RGBZ,</w:t>
      </w:r>
      <w:r w:rsidR="00B6181D" w:rsidRPr="00DD0F4F">
        <w:rPr>
          <w:lang w:val="nl-NL"/>
        </w:rPr>
        <w:t xml:space="preserve"> als voor willekeurig welke andere zaak. Dit stelt te zware eisen aan de informatie over gerelateerde zaken bij andere organisaties</w:t>
      </w:r>
      <w:r w:rsidR="008B785B" w:rsidRPr="00DD0F4F">
        <w:rPr>
          <w:lang w:val="nl-NL"/>
        </w:rPr>
        <w:t xml:space="preserve"> die </w:t>
      </w:r>
      <w:r w:rsidR="00BF50FF" w:rsidRPr="00DD0F4F">
        <w:rPr>
          <w:lang w:val="nl-NL"/>
        </w:rPr>
        <w:t>niet in het zelfde informatiedomein afgehandeld worden als de onderhanden zaak</w:t>
      </w:r>
      <w:r w:rsidR="00B6181D" w:rsidRPr="00DD0F4F">
        <w:rPr>
          <w:lang w:val="nl-NL"/>
        </w:rPr>
        <w:t xml:space="preserve">. Bij dergelijke zaken is slechts behoefte aan een gedeelte van de zaakinformatie. Vandaar dat we dergelijke gerelateerde zaken </w:t>
      </w:r>
      <w:r w:rsidR="001B35BF" w:rsidRPr="00DD0F4F">
        <w:rPr>
          <w:lang w:val="nl-NL"/>
        </w:rPr>
        <w:t xml:space="preserve"> modelleren met </w:t>
      </w:r>
      <w:r w:rsidR="006A14EC" w:rsidRPr="00DD0F4F">
        <w:rPr>
          <w:lang w:val="nl-NL"/>
        </w:rPr>
        <w:t xml:space="preserve">het </w:t>
      </w:r>
      <w:r w:rsidR="001B35BF" w:rsidRPr="00DD0F4F">
        <w:rPr>
          <w:lang w:val="nl-NL"/>
        </w:rPr>
        <w:t>groepattribuutsoort ‘Gerelateerde externe zaak’ bij ZAAK met</w:t>
      </w:r>
      <w:r w:rsidR="00B6181D" w:rsidRPr="00DD0F4F">
        <w:rPr>
          <w:lang w:val="nl-NL"/>
        </w:rPr>
        <w:t xml:space="preserve"> de daarvoor relevante kenmerken.</w:t>
      </w:r>
      <w:r w:rsidR="001B35BF" w:rsidRPr="00DD0F4F">
        <w:rPr>
          <w:lang w:val="nl-NL"/>
        </w:rPr>
        <w:t xml:space="preserve"> </w:t>
      </w:r>
    </w:p>
    <w:p w14:paraId="32CAC5A3" w14:textId="77777777" w:rsidR="003D77B4" w:rsidRDefault="00211C3F">
      <w:pPr>
        <w:pStyle w:val="Lijstalinea"/>
        <w:numPr>
          <w:ilvl w:val="0"/>
          <w:numId w:val="9"/>
        </w:numPr>
        <w:spacing w:after="0"/>
        <w:ind w:left="426"/>
        <w:rPr>
          <w:lang w:val="nl-NL"/>
        </w:rPr>
      </w:pPr>
      <w:r w:rsidRPr="00DD0F4F">
        <w:rPr>
          <w:lang w:val="nl-NL"/>
        </w:rPr>
        <w:t xml:space="preserve">Met de relatie ‘ZAAK heeft betrekking op andere ZAAK’ </w:t>
      </w:r>
      <w:r w:rsidR="00EE7ECE" w:rsidRPr="00DD0F4F">
        <w:rPr>
          <w:lang w:val="nl-NL"/>
        </w:rPr>
        <w:t xml:space="preserve">kunnen weliswaar zaken aan elkaar gerelateerd worden maar niet gespecificeerd kan worden wat de aard van de relatie is. Meerdere relatietypen zijn mogelijk. Eén daarvan is de ‘onderaanneming-relatie’, vergelijkbaar met de in punt 8 beschreven relatie naar </w:t>
      </w:r>
      <w:r w:rsidR="008B785B" w:rsidRPr="00DD0F4F">
        <w:rPr>
          <w:lang w:val="nl-NL"/>
        </w:rPr>
        <w:t>externe</w:t>
      </w:r>
      <w:r w:rsidR="00EE7ECE" w:rsidRPr="00DD0F4F">
        <w:rPr>
          <w:lang w:val="nl-NL"/>
        </w:rPr>
        <w:t xml:space="preserve"> zaken. Om onderscheid te kunnen maken naar type relatie voegen we een relatieklasse toe (op deze relatie) met het attribuut ‘Aard</w:t>
      </w:r>
      <w:r w:rsidR="008B785B" w:rsidRPr="00DD0F4F">
        <w:rPr>
          <w:lang w:val="nl-NL"/>
        </w:rPr>
        <w:t xml:space="preserve"> relatie</w:t>
      </w:r>
      <w:r w:rsidR="00EE7ECE" w:rsidRPr="00DD0F4F">
        <w:rPr>
          <w:lang w:val="nl-NL"/>
        </w:rPr>
        <w:t>’.</w:t>
      </w:r>
    </w:p>
    <w:p w14:paraId="280CDB34" w14:textId="77777777" w:rsidR="003D77B4" w:rsidRDefault="008B785B">
      <w:pPr>
        <w:pStyle w:val="Lijstalinea"/>
        <w:numPr>
          <w:ilvl w:val="0"/>
          <w:numId w:val="9"/>
        </w:numPr>
        <w:spacing w:after="0"/>
        <w:ind w:left="426"/>
        <w:rPr>
          <w:lang w:val="nl-NL"/>
        </w:rPr>
      </w:pPr>
      <w:r w:rsidRPr="00DD0F4F">
        <w:rPr>
          <w:lang w:val="nl-NL"/>
        </w:rPr>
        <w:t>Er zijn twee mogelijkheden om de zaak van de ‘opdrachtgever’ aan de zaak van de ‘opdrachtnemer’ te relateren</w:t>
      </w:r>
      <w:r w:rsidR="00757745" w:rsidRPr="00DD0F4F">
        <w:rPr>
          <w:lang w:val="nl-NL"/>
        </w:rPr>
        <w:t xml:space="preserve"> in het geval laatstgenoemde een bijdrage levert aan de zaak van eerstgenoemde</w:t>
      </w:r>
      <w:r w:rsidRPr="00DD0F4F">
        <w:rPr>
          <w:lang w:val="nl-NL"/>
        </w:rPr>
        <w:t>. Indien beide zaken zich binnen hetzelfde informatiedomein bevinden, dan wordt de relatie ‘ZAAK heeft gerelateerde ZAAK’ gelegd. Indien beide zaken zich binnen verschillende informatiedomein bevinden dan wordt vanuit beide zaken verwezen naar de andere zaak door middel van het groepattribuutsoort ‘Gerelateerde externe zaak’.</w:t>
      </w:r>
    </w:p>
    <w:p w14:paraId="10421D54" w14:textId="77777777" w:rsidR="006B5AB9" w:rsidRPr="00DD0F4F" w:rsidRDefault="00EE7ECE" w:rsidP="00EE4D07">
      <w:pPr>
        <w:rPr>
          <w:lang w:val="nl-NL"/>
        </w:rPr>
      </w:pPr>
      <w:r w:rsidRPr="00DD0F4F">
        <w:rPr>
          <w:lang w:val="nl-NL"/>
        </w:rPr>
        <w:t>Het voorafgaande</w:t>
      </w:r>
      <w:r w:rsidR="00041946" w:rsidRPr="00DD0F4F">
        <w:rPr>
          <w:lang w:val="nl-NL"/>
        </w:rPr>
        <w:t xml:space="preserve"> leidt tot de volgende nieuwe en gewijzigde attribuutsoorten van ZAAK.</w:t>
      </w:r>
      <w:r w:rsidR="00334E6A" w:rsidRPr="00DD0F4F">
        <w:rPr>
          <w:lang w:val="nl-NL"/>
        </w:rPr>
        <w:t xml:space="preserve"> De consequenties voor het objecttype ZAAK staan vermeld aan het begin van </w:t>
      </w:r>
      <w:r w:rsidR="00235FE4" w:rsidRPr="00DD0F4F">
        <w:rPr>
          <w:lang w:val="nl-NL"/>
        </w:rPr>
        <w:t>paragraaf 2.8</w:t>
      </w:r>
      <w:r w:rsidR="00334E6A" w:rsidRPr="00DD0F4F">
        <w:rPr>
          <w:lang w:val="nl-NL"/>
        </w:rPr>
        <w:t>.</w:t>
      </w:r>
    </w:p>
    <w:bookmarkStart w:id="2760" w:name="BKM_C0313059_6B75_4ac8_B62C_86BF6F671203"/>
    <w:bookmarkEnd w:id="2760"/>
    <w:p w14:paraId="536BE546" w14:textId="77777777" w:rsidR="006B550F" w:rsidRPr="00BC30EF" w:rsidRDefault="00DA5D93" w:rsidP="006B550F">
      <w:pPr>
        <w:autoSpaceDE w:val="0"/>
        <w:autoSpaceDN w:val="0"/>
        <w:adjustRightInd w:val="0"/>
        <w:spacing w:before="240" w:after="60" w:line="240" w:lineRule="auto"/>
        <w:outlineLvl w:val="3"/>
        <w:rPr>
          <w:rFonts w:ascii="Arial" w:eastAsia="Times New Roman" w:hAnsi="Arial" w:cs="Arial"/>
          <w:b/>
          <w:bCs/>
          <w:color w:val="0000B0"/>
          <w:sz w:val="24"/>
          <w:szCs w:val="24"/>
        </w:rPr>
      </w:pPr>
      <w:r w:rsidRPr="00BC30EF">
        <w:rPr>
          <w:rFonts w:ascii="Arial" w:hAnsi="Arial" w:cs="Arial"/>
          <w:sz w:val="24"/>
          <w:szCs w:val="24"/>
          <w:lang w:val="en-AU"/>
        </w:rPr>
        <w:fldChar w:fldCharType="begin" w:fldLock="1"/>
      </w:r>
      <w:r w:rsidR="006B550F" w:rsidRPr="00BC30EF">
        <w:rPr>
          <w:rFonts w:ascii="Arial" w:hAnsi="Arial" w:cs="Arial"/>
          <w:sz w:val="24"/>
          <w:szCs w:val="24"/>
          <w:lang w:val="en-AU"/>
        </w:rPr>
        <w:instrText xml:space="preserve">MERGEFIELD </w:instrText>
      </w:r>
      <w:r w:rsidR="006B550F" w:rsidRPr="00BC30EF">
        <w:rPr>
          <w:rFonts w:ascii="Arial" w:eastAsia="Times New Roman" w:hAnsi="Arial" w:cs="Arial"/>
          <w:b/>
          <w:bCs/>
          <w:color w:val="0000B0"/>
          <w:sz w:val="24"/>
          <w:szCs w:val="24"/>
        </w:rPr>
        <w:instrText>Element.Stereotype</w:instrText>
      </w:r>
      <w:r w:rsidRPr="00BC30EF">
        <w:rPr>
          <w:rFonts w:ascii="Arial" w:hAnsi="Arial" w:cs="Arial"/>
          <w:sz w:val="24"/>
          <w:szCs w:val="24"/>
          <w:lang w:val="en-AU"/>
        </w:rPr>
        <w:fldChar w:fldCharType="separate"/>
      </w:r>
      <w:r w:rsidR="006B550F" w:rsidRPr="00BC30EF">
        <w:rPr>
          <w:rFonts w:ascii="Arial" w:eastAsia="Times New Roman" w:hAnsi="Arial" w:cs="Arial"/>
          <w:b/>
          <w:bCs/>
          <w:color w:val="0000B0"/>
          <w:sz w:val="24"/>
          <w:szCs w:val="24"/>
        </w:rPr>
        <w:t>«Groepattribuutsoort»</w:t>
      </w:r>
      <w:r w:rsidRPr="00BC30EF">
        <w:rPr>
          <w:rFonts w:ascii="Arial" w:hAnsi="Arial" w:cs="Arial"/>
          <w:sz w:val="24"/>
          <w:szCs w:val="24"/>
          <w:lang w:val="en-AU"/>
        </w:rPr>
        <w:fldChar w:fldCharType="end"/>
      </w:r>
      <w:r w:rsidR="006B550F" w:rsidRPr="00BC30EF">
        <w:rPr>
          <w:rFonts w:ascii="Arial" w:eastAsia="Times New Roman" w:hAnsi="Arial" w:cs="Arial"/>
          <w:b/>
          <w:bCs/>
          <w:color w:val="0000B0"/>
          <w:sz w:val="24"/>
          <w:szCs w:val="24"/>
        </w:rPr>
        <w:t xml:space="preserve"> </w:t>
      </w:r>
      <w:r w:rsidRPr="00BC30EF">
        <w:rPr>
          <w:rFonts w:ascii="Arial" w:eastAsia="Times New Roman" w:hAnsi="Arial" w:cs="Arial"/>
          <w:b/>
          <w:bCs/>
          <w:color w:val="0000B0"/>
          <w:sz w:val="24"/>
          <w:szCs w:val="24"/>
        </w:rPr>
        <w:fldChar w:fldCharType="begin" w:fldLock="1"/>
      </w:r>
      <w:r w:rsidR="006B550F" w:rsidRPr="00BC30EF">
        <w:rPr>
          <w:rFonts w:ascii="Arial" w:eastAsia="Times New Roman" w:hAnsi="Arial" w:cs="Arial"/>
          <w:b/>
          <w:bCs/>
          <w:color w:val="0000B0"/>
          <w:sz w:val="24"/>
          <w:szCs w:val="24"/>
        </w:rPr>
        <w:instrText>MERGEFIELD Element.Name</w:instrText>
      </w:r>
      <w:r w:rsidRPr="00BC30EF">
        <w:rPr>
          <w:rFonts w:ascii="Arial" w:eastAsia="Times New Roman" w:hAnsi="Arial" w:cs="Arial"/>
          <w:b/>
          <w:bCs/>
          <w:color w:val="0000B0"/>
          <w:sz w:val="24"/>
          <w:szCs w:val="24"/>
        </w:rPr>
        <w:fldChar w:fldCharType="separate"/>
      </w:r>
      <w:r w:rsidR="006B550F" w:rsidRPr="00BC30EF">
        <w:rPr>
          <w:rFonts w:ascii="Arial" w:eastAsia="Times New Roman" w:hAnsi="Arial" w:cs="Arial"/>
          <w:b/>
          <w:bCs/>
          <w:color w:val="0000B0"/>
          <w:sz w:val="24"/>
          <w:szCs w:val="24"/>
        </w:rPr>
        <w:t>Gerelateerde externe ZAAK</w:t>
      </w:r>
      <w:r w:rsidRPr="00BC30EF">
        <w:rPr>
          <w:rFonts w:ascii="Arial" w:eastAsia="Times New Roman" w:hAnsi="Arial" w:cs="Arial"/>
          <w:b/>
          <w:bCs/>
          <w:color w:val="0000B0"/>
          <w:sz w:val="24"/>
          <w:szCs w:val="24"/>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3690"/>
        <w:gridCol w:w="988"/>
        <w:gridCol w:w="3544"/>
        <w:gridCol w:w="1138"/>
      </w:tblGrid>
      <w:tr w:rsidR="006B550F" w:rsidRPr="00F2006F" w14:paraId="28353C1D" w14:textId="77777777" w:rsidTr="00211C3F">
        <w:trPr>
          <w:trHeight w:val="230"/>
        </w:trPr>
        <w:tc>
          <w:tcPr>
            <w:tcW w:w="3690" w:type="dxa"/>
            <w:tcBorders>
              <w:top w:val="nil"/>
              <w:left w:val="nil"/>
              <w:bottom w:val="nil"/>
              <w:right w:val="nil"/>
            </w:tcBorders>
          </w:tcPr>
          <w:p w14:paraId="6D478C6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groepattribuutsoort</w:t>
            </w:r>
          </w:p>
        </w:tc>
        <w:tc>
          <w:tcPr>
            <w:tcW w:w="5670" w:type="dxa"/>
            <w:gridSpan w:val="3"/>
            <w:tcBorders>
              <w:top w:val="nil"/>
              <w:left w:val="nil"/>
              <w:bottom w:val="nil"/>
              <w:right w:val="nil"/>
            </w:tcBorders>
          </w:tcPr>
          <w:p w14:paraId="6CE1A99F"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Element.Name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Gerelateerde externe ZAAK</w:t>
            </w:r>
            <w:r w:rsidRPr="00F2006F">
              <w:rPr>
                <w:rFonts w:ascii="Arial" w:hAnsi="Arial" w:cs="Arial"/>
                <w:sz w:val="20"/>
                <w:szCs w:val="20"/>
                <w:lang w:val="en-AU"/>
              </w:rPr>
              <w:fldChar w:fldCharType="end"/>
            </w:r>
          </w:p>
        </w:tc>
      </w:tr>
      <w:tr w:rsidR="006B550F" w:rsidRPr="00F2006F" w14:paraId="3418E2D5" w14:textId="77777777" w:rsidTr="00211C3F">
        <w:tc>
          <w:tcPr>
            <w:tcW w:w="3690" w:type="dxa"/>
            <w:tcBorders>
              <w:top w:val="nil"/>
              <w:left w:val="nil"/>
              <w:bottom w:val="nil"/>
              <w:right w:val="nil"/>
            </w:tcBorders>
          </w:tcPr>
          <w:p w14:paraId="1D4FE80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1D85E117"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3D6F11C3" w14:textId="77777777" w:rsidTr="00211C3F">
        <w:tc>
          <w:tcPr>
            <w:tcW w:w="3690" w:type="dxa"/>
            <w:tcBorders>
              <w:top w:val="nil"/>
              <w:left w:val="nil"/>
              <w:bottom w:val="nil"/>
              <w:right w:val="nil"/>
            </w:tcBorders>
          </w:tcPr>
          <w:p w14:paraId="39C2D70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groepattribuutsoort</w:t>
            </w:r>
          </w:p>
        </w:tc>
        <w:tc>
          <w:tcPr>
            <w:tcW w:w="5670" w:type="dxa"/>
            <w:gridSpan w:val="3"/>
            <w:tcBorders>
              <w:top w:val="nil"/>
              <w:left w:val="nil"/>
              <w:bottom w:val="nil"/>
              <w:right w:val="nil"/>
            </w:tcBorders>
          </w:tcPr>
          <w:p w14:paraId="02C0E71E"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12A9B759" w14:textId="77777777" w:rsidTr="00211C3F">
        <w:trPr>
          <w:trHeight w:val="230"/>
        </w:trPr>
        <w:tc>
          <w:tcPr>
            <w:tcW w:w="3690" w:type="dxa"/>
            <w:tcBorders>
              <w:top w:val="nil"/>
              <w:left w:val="nil"/>
              <w:bottom w:val="nil"/>
              <w:right w:val="nil"/>
            </w:tcBorders>
          </w:tcPr>
          <w:p w14:paraId="6909319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0C07734"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23BCD4F7" w14:textId="77777777" w:rsidTr="00211C3F">
        <w:trPr>
          <w:trHeight w:val="230"/>
        </w:trPr>
        <w:tc>
          <w:tcPr>
            <w:tcW w:w="3690" w:type="dxa"/>
            <w:tcBorders>
              <w:top w:val="nil"/>
              <w:left w:val="nil"/>
              <w:bottom w:val="nil"/>
              <w:right w:val="nil"/>
            </w:tcBorders>
          </w:tcPr>
          <w:p w14:paraId="13EB8051"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groepattribuutsoort</w:t>
            </w:r>
          </w:p>
        </w:tc>
        <w:tc>
          <w:tcPr>
            <w:tcW w:w="5670" w:type="dxa"/>
            <w:gridSpan w:val="3"/>
            <w:tcBorders>
              <w:top w:val="nil"/>
              <w:left w:val="nil"/>
              <w:bottom w:val="nil"/>
              <w:right w:val="nil"/>
            </w:tcBorders>
          </w:tcPr>
          <w:p w14:paraId="4CA652A1"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1FA83E42" w14:textId="77777777" w:rsidTr="00211C3F">
        <w:tc>
          <w:tcPr>
            <w:tcW w:w="3690" w:type="dxa"/>
            <w:tcBorders>
              <w:top w:val="nil"/>
              <w:left w:val="nil"/>
              <w:bottom w:val="nil"/>
              <w:right w:val="nil"/>
            </w:tcBorders>
          </w:tcPr>
          <w:p w14:paraId="1E42BF7B"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01B88A8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37DB8F09" w14:textId="77777777" w:rsidTr="00211C3F">
        <w:tc>
          <w:tcPr>
            <w:tcW w:w="3690" w:type="dxa"/>
            <w:tcBorders>
              <w:top w:val="nil"/>
              <w:left w:val="nil"/>
              <w:bottom w:val="nil"/>
              <w:right w:val="nil"/>
            </w:tcBorders>
          </w:tcPr>
          <w:p w14:paraId="14692733"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XML-tag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p>
        </w:tc>
        <w:tc>
          <w:tcPr>
            <w:tcW w:w="5670" w:type="dxa"/>
            <w:gridSpan w:val="3"/>
            <w:tcBorders>
              <w:top w:val="nil"/>
              <w:left w:val="nil"/>
              <w:bottom w:val="nil"/>
              <w:right w:val="nil"/>
            </w:tcBorders>
          </w:tcPr>
          <w:p w14:paraId="21118301" w14:textId="77777777" w:rsidR="006B550F" w:rsidRPr="00F2006F" w:rsidRDefault="006B550F" w:rsidP="00211C3F">
            <w:pPr>
              <w:autoSpaceDE w:val="0"/>
              <w:autoSpaceDN w:val="0"/>
              <w:adjustRightInd w:val="0"/>
              <w:spacing w:after="0" w:line="240" w:lineRule="auto"/>
              <w:rPr>
                <w:rFonts w:ascii="Arial" w:eastAsia="Times New Roman" w:hAnsi="Arial" w:cs="Arial"/>
                <w:bCs/>
                <w:color w:val="000000"/>
                <w:sz w:val="20"/>
                <w:szCs w:val="20"/>
              </w:rPr>
            </w:pPr>
            <w:r w:rsidRPr="00F2006F">
              <w:rPr>
                <w:rFonts w:ascii="Arial" w:eastAsia="Times New Roman" w:hAnsi="Arial" w:cs="Arial"/>
                <w:bCs/>
                <w:color w:val="000000"/>
                <w:sz w:val="20"/>
                <w:szCs w:val="20"/>
              </w:rPr>
              <w:t>gerelateerdeExterneZaak</w:t>
            </w:r>
          </w:p>
        </w:tc>
      </w:tr>
      <w:tr w:rsidR="006B550F" w:rsidRPr="00F2006F" w14:paraId="23F5A984" w14:textId="77777777" w:rsidTr="00211C3F">
        <w:tc>
          <w:tcPr>
            <w:tcW w:w="3690" w:type="dxa"/>
            <w:tcBorders>
              <w:top w:val="nil"/>
              <w:left w:val="nil"/>
              <w:bottom w:val="nil"/>
              <w:right w:val="nil"/>
            </w:tcBorders>
          </w:tcPr>
          <w:p w14:paraId="7D0B25A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FB0929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214D3B7D" w14:textId="77777777" w:rsidTr="00211C3F">
        <w:tc>
          <w:tcPr>
            <w:tcW w:w="3690" w:type="dxa"/>
            <w:tcBorders>
              <w:top w:val="nil"/>
              <w:left w:val="nil"/>
              <w:bottom w:val="nil"/>
              <w:right w:val="nil"/>
            </w:tcBorders>
          </w:tcPr>
          <w:p w14:paraId="2274F8E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groepattribuutsoort</w:t>
            </w:r>
          </w:p>
        </w:tc>
        <w:tc>
          <w:tcPr>
            <w:tcW w:w="5670" w:type="dxa"/>
            <w:gridSpan w:val="3"/>
            <w:tcBorders>
              <w:top w:val="nil"/>
              <w:left w:val="nil"/>
              <w:bottom w:val="nil"/>
              <w:right w:val="nil"/>
            </w:tcBorders>
          </w:tcPr>
          <w:p w14:paraId="7C7EA357" w14:textId="77777777" w:rsidR="006B550F" w:rsidRPr="00DD0F4F" w:rsidRDefault="00DA5D93"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Element.Notes</w:instrText>
            </w:r>
            <w:r w:rsidRPr="00F2006F">
              <w:rPr>
                <w:rFonts w:ascii="Arial" w:hAnsi="Arial" w:cs="Arial"/>
                <w:sz w:val="20"/>
                <w:szCs w:val="20"/>
                <w:lang w:val="en-AU"/>
              </w:rPr>
              <w:fldChar w:fldCharType="separate"/>
            </w:r>
            <w:r w:rsidR="006B550F" w:rsidRPr="00DD0F4F">
              <w:rPr>
                <w:rFonts w:ascii="Arial" w:eastAsia="Times New Roman" w:hAnsi="Arial" w:cs="Arial"/>
                <w:color w:val="000000"/>
                <w:sz w:val="20"/>
                <w:szCs w:val="20"/>
                <w:lang w:val="nl-NL"/>
              </w:rPr>
              <w:t>Een zaak bij een andere organisatie waarin een bijdrage geleverd wordt aan het bereiken van de uitkomst van de onderhanden zaak.</w:t>
            </w:r>
            <w:r w:rsidRPr="00F2006F">
              <w:rPr>
                <w:rFonts w:ascii="Arial" w:hAnsi="Arial" w:cs="Arial"/>
                <w:sz w:val="20"/>
                <w:szCs w:val="20"/>
                <w:lang w:val="en-AU"/>
              </w:rPr>
              <w:fldChar w:fldCharType="end"/>
            </w:r>
          </w:p>
        </w:tc>
      </w:tr>
      <w:tr w:rsidR="006B550F" w:rsidRPr="00AE6939" w14:paraId="0BC3F940" w14:textId="77777777" w:rsidTr="00211C3F">
        <w:tc>
          <w:tcPr>
            <w:tcW w:w="3690" w:type="dxa"/>
            <w:tcBorders>
              <w:top w:val="nil"/>
              <w:left w:val="nil"/>
              <w:bottom w:val="nil"/>
              <w:right w:val="nil"/>
            </w:tcBorders>
          </w:tcPr>
          <w:p w14:paraId="2AF0000E"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14:paraId="543EE42A"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2DD04192" w14:textId="77777777" w:rsidTr="00211C3F">
        <w:tc>
          <w:tcPr>
            <w:tcW w:w="3690" w:type="dxa"/>
            <w:tcBorders>
              <w:top w:val="nil"/>
              <w:left w:val="nil"/>
              <w:bottom w:val="nil"/>
              <w:right w:val="nil"/>
            </w:tcBorders>
          </w:tcPr>
          <w:p w14:paraId="783DC57E"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lastRenderedPageBreak/>
              <w:t xml:space="preserve">Herkomst definitie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p>
        </w:tc>
        <w:tc>
          <w:tcPr>
            <w:tcW w:w="5670" w:type="dxa"/>
            <w:gridSpan w:val="3"/>
            <w:tcBorders>
              <w:top w:val="nil"/>
              <w:left w:val="nil"/>
              <w:bottom w:val="nil"/>
              <w:right w:val="nil"/>
            </w:tcBorders>
          </w:tcPr>
          <w:p w14:paraId="74CE6A48" w14:textId="77777777" w:rsidR="006B550F" w:rsidRPr="00F2006F" w:rsidRDefault="006B550F" w:rsidP="00211C3F">
            <w:pPr>
              <w:autoSpaceDE w:val="0"/>
              <w:autoSpaceDN w:val="0"/>
              <w:adjustRightInd w:val="0"/>
              <w:spacing w:after="0" w:line="240" w:lineRule="auto"/>
              <w:rPr>
                <w:rFonts w:ascii="Arial" w:eastAsia="Times New Roman" w:hAnsi="Arial" w:cs="Arial"/>
                <w:bCs/>
                <w:color w:val="000000"/>
                <w:sz w:val="20"/>
                <w:szCs w:val="20"/>
              </w:rPr>
            </w:pPr>
            <w:r w:rsidRPr="00F2006F">
              <w:rPr>
                <w:rFonts w:ascii="Arial" w:eastAsia="Times New Roman" w:hAnsi="Arial" w:cs="Arial"/>
                <w:bCs/>
                <w:color w:val="000000"/>
                <w:sz w:val="20"/>
                <w:szCs w:val="20"/>
              </w:rPr>
              <w:t>KING</w:t>
            </w:r>
          </w:p>
        </w:tc>
      </w:tr>
      <w:tr w:rsidR="006B550F" w:rsidRPr="00F2006F" w14:paraId="4A13E617" w14:textId="77777777" w:rsidTr="00211C3F">
        <w:tc>
          <w:tcPr>
            <w:tcW w:w="3690" w:type="dxa"/>
            <w:tcBorders>
              <w:top w:val="nil"/>
              <w:left w:val="nil"/>
              <w:bottom w:val="nil"/>
              <w:right w:val="nil"/>
            </w:tcBorders>
          </w:tcPr>
          <w:p w14:paraId="297049CB"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53CBBCB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6BBB69F8" w14:textId="77777777" w:rsidTr="00211C3F">
        <w:tc>
          <w:tcPr>
            <w:tcW w:w="3690" w:type="dxa"/>
            <w:tcBorders>
              <w:top w:val="nil"/>
              <w:left w:val="nil"/>
              <w:bottom w:val="nil"/>
              <w:right w:val="nil"/>
            </w:tcBorders>
          </w:tcPr>
          <w:p w14:paraId="786ED4D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groepattribuutsoort</w:t>
            </w:r>
          </w:p>
        </w:tc>
        <w:tc>
          <w:tcPr>
            <w:tcW w:w="5670" w:type="dxa"/>
            <w:gridSpan w:val="3"/>
            <w:tcBorders>
              <w:top w:val="nil"/>
              <w:left w:val="nil"/>
              <w:bottom w:val="nil"/>
              <w:right w:val="nil"/>
            </w:tcBorders>
          </w:tcPr>
          <w:p w14:paraId="4EE96B04"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1-1-2013</w:t>
            </w:r>
          </w:p>
        </w:tc>
      </w:tr>
      <w:tr w:rsidR="006B550F" w:rsidRPr="00F2006F" w14:paraId="332A2EE2" w14:textId="77777777" w:rsidTr="00211C3F">
        <w:trPr>
          <w:trHeight w:val="215"/>
        </w:trPr>
        <w:tc>
          <w:tcPr>
            <w:tcW w:w="3690" w:type="dxa"/>
            <w:tcBorders>
              <w:top w:val="nil"/>
              <w:left w:val="nil"/>
              <w:bottom w:val="nil"/>
              <w:right w:val="nil"/>
            </w:tcBorders>
          </w:tcPr>
          <w:p w14:paraId="0FDD300E"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33893E5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5F590C12" w14:textId="77777777" w:rsidTr="00211C3F">
        <w:trPr>
          <w:trHeight w:val="215"/>
        </w:trPr>
        <w:tc>
          <w:tcPr>
            <w:tcW w:w="3690" w:type="dxa"/>
            <w:tcBorders>
              <w:top w:val="nil"/>
              <w:left w:val="nil"/>
              <w:bottom w:val="nil"/>
              <w:right w:val="nil"/>
            </w:tcBorders>
          </w:tcPr>
          <w:p w14:paraId="7455574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groepattribuutsoort</w:t>
            </w:r>
          </w:p>
        </w:tc>
        <w:tc>
          <w:tcPr>
            <w:tcW w:w="5670" w:type="dxa"/>
            <w:gridSpan w:val="3"/>
            <w:tcBorders>
              <w:top w:val="nil"/>
              <w:left w:val="nil"/>
              <w:bottom w:val="nil"/>
              <w:right w:val="nil"/>
            </w:tcBorders>
          </w:tcPr>
          <w:p w14:paraId="09036F48" w14:textId="77777777" w:rsidR="00484C0C" w:rsidRPr="00DD0F4F" w:rsidRDefault="00484C0C" w:rsidP="00484C0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betreft zaken waarin door andere organisaties een bijdrage geleverd wordt aan het bereiken van de uitkomst van de zaak van de zaakbehandelende organisatie waarbij voor die zaken geldt dat ze qua informatievoorziening buiten het (informatie)domein liggen van de zaakbehandelende organisatie. Het is in dergelijke situaties niet mogelijk een 'ZAAK heeft gerelateerde ZAAK'-relatie te leggen naar die gerelateerde zaak. </w:t>
            </w:r>
            <w:r w:rsidR="0036460B" w:rsidRPr="00DD0F4F">
              <w:rPr>
                <w:rFonts w:ascii="Arial" w:eastAsia="Times New Roman" w:hAnsi="Arial" w:cs="Arial"/>
                <w:color w:val="000000"/>
                <w:sz w:val="20"/>
                <w:szCs w:val="20"/>
                <w:lang w:val="nl-NL"/>
              </w:rPr>
              <w:t xml:space="preserve">De zaakbehandelende organisatie heeft slechts beperkt kennis van de gerelateerde zaak en de behandeling van die gerelateerde zaak behoort niet tot haar domein. </w:t>
            </w:r>
            <w:r w:rsidR="007D0679" w:rsidRPr="00DD0F4F">
              <w:rPr>
                <w:rFonts w:ascii="Arial" w:eastAsia="Times New Roman" w:hAnsi="Arial" w:cs="Arial"/>
                <w:color w:val="000000"/>
                <w:sz w:val="20"/>
                <w:szCs w:val="20"/>
                <w:lang w:val="nl-NL"/>
              </w:rPr>
              <w:t xml:space="preserve">Met dit groepattribuutsoort wordt de verwijzing naar die externe zaak gespecificeerd. </w:t>
            </w:r>
            <w:r w:rsidRPr="00DD0F4F">
              <w:rPr>
                <w:rFonts w:ascii="Arial" w:eastAsia="Times New Roman" w:hAnsi="Arial" w:cs="Arial"/>
                <w:color w:val="000000"/>
                <w:sz w:val="20"/>
                <w:szCs w:val="20"/>
                <w:lang w:val="nl-NL"/>
              </w:rPr>
              <w:t xml:space="preserve">Een voorbeeld is de organisatie die om advies gevraagd wordt (bijv. een RUD) inzake de behandeling van een vergunningzaak door een andere organisatie (bijv. een gemeente). Voor de bevraagde organisatie betreft het een bedrijfsproces dat zij als zaak uitvoeren. Voor de vragende organisatie is dat een gerelateerde externe zaak. Voor de bevraagde organisatie is de zaak van de vragende organisatie een gerelateerde zaak. Beide organisaties kennen aldus een gerelateerde zaak waardoor communicatie tussen beide organisaties over hun (gerelateerde) zaken mogelijk is ("mijn zaak, jouw zaak").  </w:t>
            </w:r>
          </w:p>
          <w:p w14:paraId="63D0E11D" w14:textId="77777777" w:rsidR="006B550F" w:rsidRPr="00DD0F4F" w:rsidRDefault="00484C0C" w:rsidP="00484C0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Van belang is dat over de wijze van samenwerken tussen beide organisaties van te voren afspraken gemaakt zijn die in zaaktypen zijn vastgelegd.</w:t>
            </w:r>
          </w:p>
        </w:tc>
      </w:tr>
      <w:tr w:rsidR="006B550F" w:rsidRPr="00AE6939" w14:paraId="6938E622" w14:textId="77777777" w:rsidTr="00211C3F">
        <w:tc>
          <w:tcPr>
            <w:tcW w:w="3690" w:type="dxa"/>
            <w:tcBorders>
              <w:top w:val="nil"/>
              <w:left w:val="nil"/>
              <w:bottom w:val="nil"/>
              <w:right w:val="nil"/>
            </w:tcBorders>
          </w:tcPr>
          <w:p w14:paraId="7630F603"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14:paraId="4F5ACB5F"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3A4E1C5E" w14:textId="77777777" w:rsidTr="00211C3F">
        <w:tc>
          <w:tcPr>
            <w:tcW w:w="3690" w:type="dxa"/>
            <w:tcBorders>
              <w:top w:val="nil"/>
              <w:left w:val="nil"/>
              <w:bottom w:val="nil"/>
              <w:right w:val="nil"/>
            </w:tcBorders>
          </w:tcPr>
          <w:p w14:paraId="46E19266"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Overzicht attributen</w:t>
            </w:r>
          </w:p>
        </w:tc>
        <w:tc>
          <w:tcPr>
            <w:tcW w:w="988" w:type="dxa"/>
            <w:tcBorders>
              <w:top w:val="nil"/>
              <w:left w:val="nil"/>
              <w:bottom w:val="nil"/>
              <w:right w:val="nil"/>
            </w:tcBorders>
          </w:tcPr>
          <w:p w14:paraId="56BA2A0C"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i/>
                <w:iCs/>
                <w:color w:val="000000"/>
                <w:sz w:val="20"/>
                <w:szCs w:val="20"/>
              </w:rPr>
              <w:t>Code</w:t>
            </w:r>
          </w:p>
        </w:tc>
        <w:tc>
          <w:tcPr>
            <w:tcW w:w="3544" w:type="dxa"/>
            <w:tcBorders>
              <w:top w:val="nil"/>
              <w:left w:val="nil"/>
              <w:bottom w:val="nil"/>
              <w:right w:val="nil"/>
            </w:tcBorders>
          </w:tcPr>
          <w:p w14:paraId="3EEBE3C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i/>
                <w:iCs/>
                <w:color w:val="000000"/>
                <w:sz w:val="20"/>
                <w:szCs w:val="20"/>
              </w:rPr>
              <w:t>Gegevensnaam</w:t>
            </w:r>
          </w:p>
        </w:tc>
        <w:tc>
          <w:tcPr>
            <w:tcW w:w="1138" w:type="dxa"/>
            <w:tcBorders>
              <w:top w:val="nil"/>
              <w:left w:val="nil"/>
              <w:bottom w:val="nil"/>
              <w:right w:val="nil"/>
            </w:tcBorders>
          </w:tcPr>
          <w:p w14:paraId="7A8E25D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i/>
                <w:iCs/>
                <w:color w:val="000000"/>
                <w:sz w:val="20"/>
                <w:szCs w:val="20"/>
              </w:rPr>
              <w:t>Herkomst</w:t>
            </w:r>
          </w:p>
        </w:tc>
      </w:tr>
      <w:tr w:rsidR="006B550F" w:rsidRPr="00F2006F" w14:paraId="5516CADD" w14:textId="77777777" w:rsidTr="00211C3F">
        <w:tc>
          <w:tcPr>
            <w:tcW w:w="3690" w:type="dxa"/>
            <w:tcBorders>
              <w:top w:val="nil"/>
              <w:left w:val="nil"/>
              <w:bottom w:val="nil"/>
              <w:right w:val="nil"/>
            </w:tcBorders>
          </w:tcPr>
          <w:p w14:paraId="61A320C8" w14:textId="77777777"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14:paraId="4A2D824E" w14:textId="77777777"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14:paraId="4EECC885"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 organisatie</w:t>
            </w:r>
            <w:r w:rsidRPr="00F2006F">
              <w:rPr>
                <w:rFonts w:ascii="Arial" w:hAnsi="Arial" w:cs="Arial"/>
                <w:sz w:val="20"/>
                <w:szCs w:val="20"/>
                <w:lang w:val="en-AU"/>
              </w:rPr>
              <w:fldChar w:fldCharType="end"/>
            </w:r>
          </w:p>
        </w:tc>
        <w:tc>
          <w:tcPr>
            <w:tcW w:w="1138" w:type="dxa"/>
            <w:tcBorders>
              <w:top w:val="nil"/>
              <w:left w:val="nil"/>
              <w:bottom w:val="nil"/>
              <w:right w:val="nil"/>
            </w:tcBorders>
          </w:tcPr>
          <w:p w14:paraId="6CD57C84"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37942D02" w14:textId="77777777" w:rsidTr="00211C3F">
        <w:tc>
          <w:tcPr>
            <w:tcW w:w="3690" w:type="dxa"/>
            <w:tcBorders>
              <w:top w:val="nil"/>
              <w:left w:val="nil"/>
              <w:bottom w:val="nil"/>
              <w:right w:val="nil"/>
            </w:tcBorders>
          </w:tcPr>
          <w:p w14:paraId="66716450" w14:textId="77777777"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14:paraId="27223DB6" w14:textId="77777777"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14:paraId="67A63120"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Zaakidentificatie</w:t>
            </w:r>
            <w:r w:rsidRPr="00F2006F">
              <w:rPr>
                <w:rFonts w:ascii="Arial" w:hAnsi="Arial" w:cs="Arial"/>
                <w:sz w:val="20"/>
                <w:szCs w:val="20"/>
                <w:lang w:val="en-AU"/>
              </w:rPr>
              <w:fldChar w:fldCharType="end"/>
            </w:r>
          </w:p>
        </w:tc>
        <w:tc>
          <w:tcPr>
            <w:tcW w:w="1138" w:type="dxa"/>
            <w:tcBorders>
              <w:top w:val="nil"/>
              <w:left w:val="nil"/>
              <w:bottom w:val="nil"/>
              <w:right w:val="nil"/>
            </w:tcBorders>
          </w:tcPr>
          <w:p w14:paraId="6DB799C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2BC2AE33" w14:textId="77777777" w:rsidTr="00211C3F">
        <w:tc>
          <w:tcPr>
            <w:tcW w:w="3690" w:type="dxa"/>
            <w:tcBorders>
              <w:top w:val="nil"/>
              <w:left w:val="nil"/>
              <w:bottom w:val="nil"/>
              <w:right w:val="nil"/>
            </w:tcBorders>
          </w:tcPr>
          <w:p w14:paraId="4A8F6FFB" w14:textId="77777777"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14:paraId="7BC7CA3E" w14:textId="77777777"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14:paraId="3AA6B977"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p>
        </w:tc>
        <w:tc>
          <w:tcPr>
            <w:tcW w:w="1138" w:type="dxa"/>
            <w:tcBorders>
              <w:top w:val="nil"/>
              <w:left w:val="nil"/>
              <w:bottom w:val="nil"/>
              <w:right w:val="nil"/>
            </w:tcBorders>
          </w:tcPr>
          <w:p w14:paraId="2925D75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136753C0" w14:textId="77777777" w:rsidTr="00211C3F">
        <w:tc>
          <w:tcPr>
            <w:tcW w:w="3690" w:type="dxa"/>
            <w:tcBorders>
              <w:top w:val="nil"/>
              <w:left w:val="nil"/>
              <w:bottom w:val="nil"/>
              <w:right w:val="nil"/>
            </w:tcBorders>
          </w:tcPr>
          <w:p w14:paraId="66A19798" w14:textId="77777777"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14:paraId="60417D7B" w14:textId="77777777"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14:paraId="4B77BAAA"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Zaaktype-omschrijving generiek</w:t>
            </w:r>
            <w:r w:rsidRPr="00F2006F">
              <w:rPr>
                <w:rFonts w:ascii="Arial" w:hAnsi="Arial" w:cs="Arial"/>
                <w:sz w:val="20"/>
                <w:szCs w:val="20"/>
                <w:lang w:val="en-AU"/>
              </w:rPr>
              <w:fldChar w:fldCharType="end"/>
            </w:r>
          </w:p>
        </w:tc>
        <w:tc>
          <w:tcPr>
            <w:tcW w:w="1138" w:type="dxa"/>
            <w:tcBorders>
              <w:top w:val="nil"/>
              <w:left w:val="nil"/>
              <w:bottom w:val="nil"/>
              <w:right w:val="nil"/>
            </w:tcBorders>
          </w:tcPr>
          <w:p w14:paraId="4B40E39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6748E9E8" w14:textId="77777777" w:rsidTr="00211C3F">
        <w:tc>
          <w:tcPr>
            <w:tcW w:w="3690" w:type="dxa"/>
            <w:tcBorders>
              <w:top w:val="nil"/>
              <w:left w:val="nil"/>
              <w:bottom w:val="nil"/>
              <w:right w:val="nil"/>
            </w:tcBorders>
          </w:tcPr>
          <w:p w14:paraId="7E049BF4" w14:textId="77777777"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14:paraId="11DFCA1E" w14:textId="77777777"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14:paraId="515998B8"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p>
        </w:tc>
        <w:tc>
          <w:tcPr>
            <w:tcW w:w="1138" w:type="dxa"/>
            <w:tcBorders>
              <w:top w:val="nil"/>
              <w:left w:val="nil"/>
              <w:bottom w:val="nil"/>
              <w:right w:val="nil"/>
            </w:tcBorders>
          </w:tcPr>
          <w:p w14:paraId="7544B10B"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F860D7" w:rsidRPr="00F2006F" w14:paraId="1FCDD1F9" w14:textId="77777777" w:rsidTr="00211C3F">
        <w:tc>
          <w:tcPr>
            <w:tcW w:w="3690" w:type="dxa"/>
            <w:tcBorders>
              <w:top w:val="nil"/>
              <w:left w:val="nil"/>
              <w:bottom w:val="nil"/>
              <w:right w:val="nil"/>
            </w:tcBorders>
          </w:tcPr>
          <w:p w14:paraId="73424D4F" w14:textId="77777777" w:rsidR="00F860D7" w:rsidRDefault="00F860D7"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14:paraId="519CBC58" w14:textId="77777777" w:rsidR="00F860D7" w:rsidRPr="00BC30EF" w:rsidRDefault="00F860D7"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14:paraId="04F2647F" w14:textId="77777777" w:rsidR="00F860D7" w:rsidRPr="00F2006F" w:rsidRDefault="00F860D7" w:rsidP="00211C3F">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Aard relatie</w:t>
            </w:r>
          </w:p>
        </w:tc>
        <w:tc>
          <w:tcPr>
            <w:tcW w:w="1138" w:type="dxa"/>
            <w:tcBorders>
              <w:top w:val="nil"/>
              <w:left w:val="nil"/>
              <w:bottom w:val="nil"/>
              <w:right w:val="nil"/>
            </w:tcBorders>
          </w:tcPr>
          <w:p w14:paraId="62061E85" w14:textId="77777777" w:rsidR="00F860D7" w:rsidRPr="00F2006F" w:rsidRDefault="00F860D7" w:rsidP="00211C3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6B550F" w:rsidRPr="00F2006F" w14:paraId="10CC7D51" w14:textId="77777777" w:rsidTr="00211C3F">
        <w:tc>
          <w:tcPr>
            <w:tcW w:w="3690" w:type="dxa"/>
            <w:tcBorders>
              <w:top w:val="nil"/>
              <w:left w:val="nil"/>
              <w:bottom w:val="nil"/>
              <w:right w:val="nil"/>
            </w:tcBorders>
          </w:tcPr>
          <w:p w14:paraId="35FD0863" w14:textId="77777777"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14:paraId="47378A04" w14:textId="77777777"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14:paraId="38B6A34E"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p>
        </w:tc>
        <w:tc>
          <w:tcPr>
            <w:tcW w:w="1138" w:type="dxa"/>
            <w:tcBorders>
              <w:top w:val="nil"/>
              <w:left w:val="nil"/>
              <w:bottom w:val="nil"/>
              <w:right w:val="nil"/>
            </w:tcBorders>
          </w:tcPr>
          <w:p w14:paraId="51A3B7BC"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55EFE22D" w14:textId="77777777" w:rsidTr="00211C3F">
        <w:tc>
          <w:tcPr>
            <w:tcW w:w="3690" w:type="dxa"/>
            <w:tcBorders>
              <w:top w:val="nil"/>
              <w:left w:val="nil"/>
              <w:bottom w:val="nil"/>
              <w:right w:val="nil"/>
            </w:tcBorders>
          </w:tcPr>
          <w:p w14:paraId="0FF053FC" w14:textId="77777777"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14:paraId="11D2AFEF" w14:textId="77777777"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14:paraId="5AB41EF1"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 generiek</w:t>
            </w:r>
            <w:r w:rsidRPr="00F2006F">
              <w:rPr>
                <w:rFonts w:ascii="Arial" w:hAnsi="Arial" w:cs="Arial"/>
                <w:sz w:val="20"/>
                <w:szCs w:val="20"/>
                <w:lang w:val="en-AU"/>
              </w:rPr>
              <w:fldChar w:fldCharType="end"/>
            </w:r>
          </w:p>
        </w:tc>
        <w:tc>
          <w:tcPr>
            <w:tcW w:w="1138" w:type="dxa"/>
            <w:tcBorders>
              <w:top w:val="nil"/>
              <w:left w:val="nil"/>
              <w:bottom w:val="nil"/>
              <w:right w:val="nil"/>
            </w:tcBorders>
          </w:tcPr>
          <w:p w14:paraId="4B13E974"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2FEC29C5" w14:textId="77777777" w:rsidTr="00211C3F">
        <w:tc>
          <w:tcPr>
            <w:tcW w:w="3690" w:type="dxa"/>
            <w:tcBorders>
              <w:top w:val="nil"/>
              <w:left w:val="nil"/>
              <w:bottom w:val="nil"/>
              <w:right w:val="nil"/>
            </w:tcBorders>
          </w:tcPr>
          <w:p w14:paraId="6EC4CCC9" w14:textId="77777777"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14:paraId="0EF11F34" w14:textId="77777777"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14:paraId="5346BBD2"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status gezet</w:t>
            </w:r>
            <w:r w:rsidRPr="00F2006F">
              <w:rPr>
                <w:rFonts w:ascii="Arial" w:hAnsi="Arial" w:cs="Arial"/>
                <w:sz w:val="20"/>
                <w:szCs w:val="20"/>
                <w:lang w:val="en-AU"/>
              </w:rPr>
              <w:fldChar w:fldCharType="end"/>
            </w:r>
          </w:p>
        </w:tc>
        <w:tc>
          <w:tcPr>
            <w:tcW w:w="1138" w:type="dxa"/>
            <w:tcBorders>
              <w:top w:val="nil"/>
              <w:left w:val="nil"/>
              <w:bottom w:val="nil"/>
              <w:right w:val="nil"/>
            </w:tcBorders>
          </w:tcPr>
          <w:p w14:paraId="5BA04E64"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0EE20FCF" w14:textId="77777777" w:rsidTr="00211C3F">
        <w:tc>
          <w:tcPr>
            <w:tcW w:w="3690" w:type="dxa"/>
            <w:tcBorders>
              <w:top w:val="nil"/>
              <w:left w:val="nil"/>
              <w:bottom w:val="nil"/>
              <w:right w:val="nil"/>
            </w:tcBorders>
          </w:tcPr>
          <w:p w14:paraId="120B436F" w14:textId="77777777"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14:paraId="5526BD22" w14:textId="77777777"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14:paraId="4A32A9F3"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p>
        </w:tc>
        <w:tc>
          <w:tcPr>
            <w:tcW w:w="1138" w:type="dxa"/>
            <w:tcBorders>
              <w:top w:val="nil"/>
              <w:left w:val="nil"/>
              <w:bottom w:val="nil"/>
              <w:right w:val="nil"/>
            </w:tcBorders>
          </w:tcPr>
          <w:p w14:paraId="14AEBF00"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428B1947" w14:textId="77777777" w:rsidTr="00211C3F">
        <w:tc>
          <w:tcPr>
            <w:tcW w:w="3690" w:type="dxa"/>
            <w:tcBorders>
              <w:top w:val="nil"/>
              <w:left w:val="nil"/>
              <w:bottom w:val="nil"/>
              <w:right w:val="nil"/>
            </w:tcBorders>
          </w:tcPr>
          <w:p w14:paraId="11854381" w14:textId="77777777"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14:paraId="407B7465" w14:textId="77777777"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14:paraId="5B2D19EF"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Resultaatomschrijving</w:t>
            </w:r>
            <w:r w:rsidRPr="00F2006F">
              <w:rPr>
                <w:rFonts w:ascii="Arial" w:hAnsi="Arial" w:cs="Arial"/>
                <w:sz w:val="20"/>
                <w:szCs w:val="20"/>
                <w:lang w:val="en-AU"/>
              </w:rPr>
              <w:fldChar w:fldCharType="end"/>
            </w:r>
          </w:p>
        </w:tc>
        <w:tc>
          <w:tcPr>
            <w:tcW w:w="1138" w:type="dxa"/>
            <w:tcBorders>
              <w:top w:val="nil"/>
              <w:left w:val="nil"/>
              <w:bottom w:val="nil"/>
              <w:right w:val="nil"/>
            </w:tcBorders>
          </w:tcPr>
          <w:p w14:paraId="6C48DE7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19965D0A" w14:textId="77777777" w:rsidTr="00211C3F">
        <w:tc>
          <w:tcPr>
            <w:tcW w:w="3690" w:type="dxa"/>
            <w:tcBorders>
              <w:top w:val="nil"/>
              <w:left w:val="nil"/>
              <w:bottom w:val="nil"/>
              <w:right w:val="nil"/>
            </w:tcBorders>
          </w:tcPr>
          <w:p w14:paraId="6D558C7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05FB6D22"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089E3EA8" w14:textId="77777777" w:rsidTr="00211C3F">
        <w:tc>
          <w:tcPr>
            <w:tcW w:w="3690" w:type="dxa"/>
            <w:tcBorders>
              <w:top w:val="nil"/>
              <w:left w:val="nil"/>
              <w:bottom w:val="nil"/>
              <w:right w:val="nil"/>
            </w:tcBorders>
          </w:tcPr>
          <w:p w14:paraId="387BF82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materiële historie</w:t>
            </w:r>
          </w:p>
        </w:tc>
        <w:tc>
          <w:tcPr>
            <w:tcW w:w="5670" w:type="dxa"/>
            <w:gridSpan w:val="3"/>
            <w:tcBorders>
              <w:top w:val="nil"/>
              <w:left w:val="nil"/>
              <w:bottom w:val="nil"/>
              <w:right w:val="nil"/>
            </w:tcBorders>
          </w:tcPr>
          <w:p w14:paraId="06EB36B4"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2F2510E3" w14:textId="77777777" w:rsidTr="00211C3F">
        <w:tc>
          <w:tcPr>
            <w:tcW w:w="3690" w:type="dxa"/>
            <w:tcBorders>
              <w:top w:val="nil"/>
              <w:left w:val="nil"/>
              <w:bottom w:val="nil"/>
              <w:right w:val="nil"/>
            </w:tcBorders>
          </w:tcPr>
          <w:p w14:paraId="39D66D67"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722FCEF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7D82C8A3" w14:textId="77777777" w:rsidTr="00211C3F">
        <w:tc>
          <w:tcPr>
            <w:tcW w:w="3690" w:type="dxa"/>
            <w:tcBorders>
              <w:top w:val="nil"/>
              <w:left w:val="nil"/>
              <w:bottom w:val="nil"/>
              <w:right w:val="nil"/>
            </w:tcBorders>
          </w:tcPr>
          <w:p w14:paraId="3C059ED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formele historie</w:t>
            </w:r>
          </w:p>
        </w:tc>
        <w:tc>
          <w:tcPr>
            <w:tcW w:w="5670" w:type="dxa"/>
            <w:gridSpan w:val="3"/>
            <w:tcBorders>
              <w:top w:val="nil"/>
              <w:left w:val="nil"/>
              <w:bottom w:val="nil"/>
              <w:right w:val="nil"/>
            </w:tcBorders>
          </w:tcPr>
          <w:p w14:paraId="3EAC92A6"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1F5F843C" w14:textId="77777777" w:rsidTr="00211C3F">
        <w:trPr>
          <w:trHeight w:val="230"/>
        </w:trPr>
        <w:tc>
          <w:tcPr>
            <w:tcW w:w="3690" w:type="dxa"/>
            <w:tcBorders>
              <w:top w:val="nil"/>
              <w:left w:val="nil"/>
              <w:bottom w:val="nil"/>
              <w:right w:val="nil"/>
            </w:tcBorders>
          </w:tcPr>
          <w:p w14:paraId="1D58095B"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556BB083"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764DF7DC" w14:textId="77777777" w:rsidTr="00211C3F">
        <w:tc>
          <w:tcPr>
            <w:tcW w:w="3690" w:type="dxa"/>
            <w:tcBorders>
              <w:top w:val="nil"/>
              <w:left w:val="nil"/>
              <w:bottom w:val="nil"/>
              <w:right w:val="nil"/>
            </w:tcBorders>
          </w:tcPr>
          <w:p w14:paraId="2E60A1D4"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Aanduiding brondocument</w:t>
            </w:r>
          </w:p>
        </w:tc>
        <w:tc>
          <w:tcPr>
            <w:tcW w:w="5670" w:type="dxa"/>
            <w:gridSpan w:val="3"/>
            <w:tcBorders>
              <w:top w:val="nil"/>
              <w:left w:val="nil"/>
              <w:bottom w:val="nil"/>
              <w:right w:val="nil"/>
            </w:tcBorders>
          </w:tcPr>
          <w:p w14:paraId="4C2D060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5F6E18DA" w14:textId="77777777" w:rsidTr="00211C3F">
        <w:tc>
          <w:tcPr>
            <w:tcW w:w="3690" w:type="dxa"/>
            <w:tcBorders>
              <w:top w:val="nil"/>
              <w:left w:val="nil"/>
              <w:bottom w:val="nil"/>
              <w:right w:val="nil"/>
            </w:tcBorders>
          </w:tcPr>
          <w:p w14:paraId="282ABCA4"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0A93B407"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402C297C" w14:textId="77777777" w:rsidTr="00211C3F">
        <w:tc>
          <w:tcPr>
            <w:tcW w:w="3690" w:type="dxa"/>
            <w:tcBorders>
              <w:top w:val="nil"/>
              <w:left w:val="nil"/>
              <w:bottom w:val="nil"/>
              <w:right w:val="nil"/>
            </w:tcBorders>
          </w:tcPr>
          <w:p w14:paraId="1DBC58C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in onderzoek</w:t>
            </w:r>
          </w:p>
        </w:tc>
        <w:tc>
          <w:tcPr>
            <w:tcW w:w="5670" w:type="dxa"/>
            <w:gridSpan w:val="3"/>
            <w:tcBorders>
              <w:top w:val="nil"/>
              <w:left w:val="nil"/>
              <w:bottom w:val="nil"/>
              <w:right w:val="nil"/>
            </w:tcBorders>
          </w:tcPr>
          <w:p w14:paraId="5DA5E41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0A5DC5CC" w14:textId="77777777" w:rsidTr="00211C3F">
        <w:trPr>
          <w:trHeight w:val="250"/>
        </w:trPr>
        <w:tc>
          <w:tcPr>
            <w:tcW w:w="3690" w:type="dxa"/>
            <w:tcBorders>
              <w:top w:val="nil"/>
              <w:left w:val="nil"/>
              <w:bottom w:val="nil"/>
              <w:right w:val="nil"/>
            </w:tcBorders>
          </w:tcPr>
          <w:p w14:paraId="79405FC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35A80893"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7D9E307B" w14:textId="77777777" w:rsidTr="00211C3F">
        <w:trPr>
          <w:trHeight w:val="371"/>
        </w:trPr>
        <w:tc>
          <w:tcPr>
            <w:tcW w:w="3690" w:type="dxa"/>
            <w:tcBorders>
              <w:top w:val="nil"/>
              <w:left w:val="nil"/>
              <w:bottom w:val="nil"/>
              <w:right w:val="nil"/>
            </w:tcBorders>
          </w:tcPr>
          <w:p w14:paraId="4A79E72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Aanduiding strijdigheid/nietigheid</w:t>
            </w:r>
          </w:p>
        </w:tc>
        <w:tc>
          <w:tcPr>
            <w:tcW w:w="5670" w:type="dxa"/>
            <w:gridSpan w:val="3"/>
            <w:tcBorders>
              <w:top w:val="nil"/>
              <w:left w:val="nil"/>
              <w:bottom w:val="nil"/>
              <w:right w:val="nil"/>
            </w:tcBorders>
          </w:tcPr>
          <w:p w14:paraId="41A54D9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39FC6811" w14:textId="77777777" w:rsidTr="00211C3F">
        <w:trPr>
          <w:trHeight w:val="185"/>
        </w:trPr>
        <w:tc>
          <w:tcPr>
            <w:tcW w:w="3690" w:type="dxa"/>
            <w:tcBorders>
              <w:top w:val="nil"/>
              <w:left w:val="nil"/>
              <w:bottom w:val="nil"/>
              <w:right w:val="nil"/>
            </w:tcBorders>
          </w:tcPr>
          <w:p w14:paraId="38B6D95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59BCC5C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64B28173" w14:textId="77777777" w:rsidTr="00211C3F">
        <w:trPr>
          <w:trHeight w:val="185"/>
        </w:trPr>
        <w:tc>
          <w:tcPr>
            <w:tcW w:w="3690" w:type="dxa"/>
            <w:tcBorders>
              <w:top w:val="nil"/>
              <w:left w:val="nil"/>
              <w:bottom w:val="nil"/>
              <w:right w:val="nil"/>
            </w:tcBorders>
          </w:tcPr>
          <w:p w14:paraId="233128EC"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gridSpan w:val="3"/>
            <w:tcBorders>
              <w:top w:val="nil"/>
              <w:left w:val="nil"/>
              <w:bottom w:val="nil"/>
              <w:right w:val="nil"/>
            </w:tcBorders>
          </w:tcPr>
          <w:p w14:paraId="2FFBA9EC"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0 - N</w:t>
            </w:r>
            <w:r w:rsidR="00DA5D93" w:rsidRPr="00F2006F">
              <w:rPr>
                <w:rFonts w:ascii="Arial" w:hAnsi="Arial" w:cs="Arial"/>
                <w:sz w:val="20"/>
                <w:szCs w:val="20"/>
                <w:lang w:val="en-AU"/>
              </w:rPr>
              <w:fldChar w:fldCharType="begin" w:fldLock="1"/>
            </w:r>
            <w:r w:rsidRPr="00F2006F">
              <w:rPr>
                <w:rFonts w:ascii="Arial" w:hAnsi="Arial" w:cs="Arial"/>
                <w:sz w:val="20"/>
                <w:szCs w:val="20"/>
                <w:lang w:val="en-AU"/>
              </w:rPr>
              <w:instrText xml:space="preserve">MERGEFIELD </w:instrText>
            </w:r>
            <w:r w:rsidRPr="00F2006F">
              <w:rPr>
                <w:rFonts w:ascii="Arial" w:eastAsia="Times New Roman" w:hAnsi="Arial" w:cs="Arial"/>
                <w:color w:val="000000"/>
                <w:sz w:val="20"/>
                <w:szCs w:val="20"/>
              </w:rPr>
              <w:instrText>Element.Multiplicity</w:instrText>
            </w:r>
            <w:r w:rsidR="00DA5D93" w:rsidRPr="00F2006F">
              <w:rPr>
                <w:rFonts w:ascii="Arial" w:hAnsi="Arial" w:cs="Arial"/>
                <w:sz w:val="20"/>
                <w:szCs w:val="20"/>
                <w:lang w:val="en-AU"/>
              </w:rPr>
              <w:fldChar w:fldCharType="end"/>
            </w:r>
          </w:p>
        </w:tc>
      </w:tr>
      <w:tr w:rsidR="006B550F" w:rsidRPr="00F2006F" w14:paraId="1F3CB912" w14:textId="77777777" w:rsidTr="00211C3F">
        <w:trPr>
          <w:trHeight w:val="230"/>
        </w:trPr>
        <w:tc>
          <w:tcPr>
            <w:tcW w:w="3690" w:type="dxa"/>
            <w:tcBorders>
              <w:top w:val="nil"/>
              <w:left w:val="nil"/>
              <w:bottom w:val="nil"/>
              <w:right w:val="nil"/>
            </w:tcBorders>
          </w:tcPr>
          <w:p w14:paraId="2F1CF3E4"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04C546E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11830AB1" w14:textId="77777777" w:rsidTr="00211C3F">
        <w:trPr>
          <w:trHeight w:val="230"/>
        </w:trPr>
        <w:tc>
          <w:tcPr>
            <w:tcW w:w="3690" w:type="dxa"/>
            <w:tcBorders>
              <w:top w:val="nil"/>
              <w:left w:val="nil"/>
              <w:bottom w:val="nil"/>
              <w:right w:val="nil"/>
            </w:tcBorders>
          </w:tcPr>
          <w:p w14:paraId="7794BC21"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lastRenderedPageBreak/>
              <w:t>Indicatie authentiek</w:t>
            </w:r>
          </w:p>
        </w:tc>
        <w:tc>
          <w:tcPr>
            <w:tcW w:w="5670" w:type="dxa"/>
            <w:gridSpan w:val="3"/>
            <w:tcBorders>
              <w:top w:val="nil"/>
              <w:left w:val="nil"/>
              <w:bottom w:val="nil"/>
              <w:right w:val="nil"/>
            </w:tcBorders>
          </w:tcPr>
          <w:p w14:paraId="200240F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14:paraId="150DEC6F" w14:textId="77777777" w:rsidTr="00211C3F">
        <w:trPr>
          <w:trHeight w:val="230"/>
        </w:trPr>
        <w:tc>
          <w:tcPr>
            <w:tcW w:w="3690" w:type="dxa"/>
            <w:tcBorders>
              <w:top w:val="nil"/>
              <w:left w:val="nil"/>
              <w:bottom w:val="nil"/>
              <w:right w:val="nil"/>
            </w:tcBorders>
          </w:tcPr>
          <w:p w14:paraId="6B3DDC4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3F39520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7960B4C8" w14:textId="77777777" w:rsidTr="00211C3F">
        <w:trPr>
          <w:trHeight w:val="230"/>
        </w:trPr>
        <w:tc>
          <w:tcPr>
            <w:tcW w:w="3690" w:type="dxa"/>
            <w:tcBorders>
              <w:top w:val="nil"/>
              <w:left w:val="nil"/>
              <w:bottom w:val="nil"/>
              <w:right w:val="nil"/>
            </w:tcBorders>
          </w:tcPr>
          <w:p w14:paraId="52340FC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gridSpan w:val="3"/>
            <w:tcBorders>
              <w:top w:val="nil"/>
              <w:left w:val="nil"/>
              <w:bottom w:val="nil"/>
              <w:right w:val="nil"/>
            </w:tcBorders>
          </w:tcPr>
          <w:p w14:paraId="324E1AA3" w14:textId="77777777" w:rsidR="006B550F" w:rsidRPr="00DD0F4F" w:rsidRDefault="007D0679"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zaak waarnaar verwezen wordt cq. de unieke aanduiding daarvan mag geen deel uit maken van de verzameling ZAAKen d.w.z. er mag niet verwezen worden naar een externe zaak als die zaak deel uit maakt van het eigen informatiedomein.</w:t>
            </w:r>
          </w:p>
        </w:tc>
      </w:tr>
    </w:tbl>
    <w:p w14:paraId="0E044722" w14:textId="77777777" w:rsidR="006B550F" w:rsidRPr="00DD0F4F" w:rsidRDefault="006B550F" w:rsidP="006B550F">
      <w:pPr>
        <w:autoSpaceDE w:val="0"/>
        <w:autoSpaceDN w:val="0"/>
        <w:adjustRightInd w:val="0"/>
        <w:spacing w:after="0" w:line="240" w:lineRule="auto"/>
        <w:rPr>
          <w:rFonts w:ascii="Arial" w:eastAsia="Times New Roman" w:hAnsi="Arial" w:cs="Arial"/>
          <w:color w:val="000000"/>
          <w:sz w:val="20"/>
          <w:szCs w:val="20"/>
          <w:lang w:val="nl-NL"/>
        </w:rPr>
      </w:pPr>
    </w:p>
    <w:p w14:paraId="55299B2C" w14:textId="77777777" w:rsidR="006B550F" w:rsidRPr="00DD0F4F" w:rsidRDefault="00DA5D93"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Verantwoordelijke organisatie</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7DD8F97F" w14:textId="77777777" w:rsidTr="00211C3F">
        <w:trPr>
          <w:trHeight w:val="230"/>
        </w:trPr>
        <w:tc>
          <w:tcPr>
            <w:tcW w:w="3690" w:type="dxa"/>
            <w:tcBorders>
              <w:top w:val="nil"/>
              <w:left w:val="nil"/>
              <w:bottom w:val="nil"/>
              <w:right w:val="nil"/>
            </w:tcBorders>
          </w:tcPr>
          <w:p w14:paraId="3832CD30"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14:paraId="0FF67AFD"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 organisatie</w:t>
            </w:r>
            <w:r w:rsidRPr="00F2006F">
              <w:rPr>
                <w:rFonts w:ascii="Arial" w:hAnsi="Arial" w:cs="Arial"/>
                <w:sz w:val="20"/>
                <w:szCs w:val="20"/>
                <w:lang w:val="en-AU"/>
              </w:rPr>
              <w:fldChar w:fldCharType="end"/>
            </w:r>
          </w:p>
        </w:tc>
      </w:tr>
      <w:tr w:rsidR="006B550F" w:rsidRPr="00F2006F" w14:paraId="76496BC6" w14:textId="77777777" w:rsidTr="00211C3F">
        <w:tc>
          <w:tcPr>
            <w:tcW w:w="3690" w:type="dxa"/>
            <w:tcBorders>
              <w:top w:val="nil"/>
              <w:left w:val="nil"/>
              <w:bottom w:val="nil"/>
              <w:right w:val="nil"/>
            </w:tcBorders>
          </w:tcPr>
          <w:p w14:paraId="07E8892E"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EE36FEA"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6986E514" w14:textId="77777777" w:rsidTr="00211C3F">
        <w:tc>
          <w:tcPr>
            <w:tcW w:w="3690" w:type="dxa"/>
            <w:tcBorders>
              <w:top w:val="nil"/>
              <w:left w:val="nil"/>
              <w:bottom w:val="nil"/>
              <w:right w:val="nil"/>
            </w:tcBorders>
          </w:tcPr>
          <w:p w14:paraId="79B89039"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3881E04E"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0B94A8C5" w14:textId="77777777" w:rsidTr="00211C3F">
        <w:tc>
          <w:tcPr>
            <w:tcW w:w="3690" w:type="dxa"/>
            <w:tcBorders>
              <w:top w:val="nil"/>
              <w:left w:val="nil"/>
              <w:bottom w:val="nil"/>
              <w:right w:val="nil"/>
            </w:tcBorders>
          </w:tcPr>
          <w:p w14:paraId="770F1AD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98482A5"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6F6EBC56" w14:textId="77777777" w:rsidTr="00211C3F">
        <w:tc>
          <w:tcPr>
            <w:tcW w:w="3690" w:type="dxa"/>
            <w:tcBorders>
              <w:top w:val="nil"/>
              <w:left w:val="nil"/>
              <w:bottom w:val="nil"/>
              <w:right w:val="nil"/>
            </w:tcBorders>
          </w:tcPr>
          <w:p w14:paraId="611B433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6DEE70EA"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57FA8820" w14:textId="77777777" w:rsidTr="00211C3F">
        <w:tc>
          <w:tcPr>
            <w:tcW w:w="3690" w:type="dxa"/>
            <w:tcBorders>
              <w:top w:val="nil"/>
              <w:left w:val="nil"/>
              <w:bottom w:val="nil"/>
              <w:right w:val="nil"/>
            </w:tcBorders>
          </w:tcPr>
          <w:p w14:paraId="063C2ED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DDDFB32"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4AD659A9" w14:textId="77777777" w:rsidTr="00211C3F">
        <w:trPr>
          <w:trHeight w:val="335"/>
        </w:trPr>
        <w:tc>
          <w:tcPr>
            <w:tcW w:w="3690" w:type="dxa"/>
            <w:tcBorders>
              <w:top w:val="nil"/>
              <w:left w:val="nil"/>
              <w:bottom w:val="nil"/>
              <w:right w:val="nil"/>
            </w:tcBorders>
          </w:tcPr>
          <w:p w14:paraId="41452118"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14137E06"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verantwoordelijkeOrganisatie</w:t>
            </w:r>
            <w:r w:rsidRPr="00F2006F">
              <w:rPr>
                <w:rFonts w:ascii="Arial" w:hAnsi="Arial" w:cs="Arial"/>
                <w:sz w:val="20"/>
                <w:szCs w:val="20"/>
                <w:lang w:val="en-AU"/>
              </w:rPr>
              <w:fldChar w:fldCharType="end"/>
            </w:r>
          </w:p>
        </w:tc>
      </w:tr>
      <w:tr w:rsidR="006B550F" w:rsidRPr="00F2006F" w14:paraId="76B749A8" w14:textId="77777777" w:rsidTr="00211C3F">
        <w:trPr>
          <w:trHeight w:val="215"/>
        </w:trPr>
        <w:tc>
          <w:tcPr>
            <w:tcW w:w="3690" w:type="dxa"/>
            <w:tcBorders>
              <w:top w:val="nil"/>
              <w:left w:val="nil"/>
              <w:bottom w:val="nil"/>
              <w:right w:val="nil"/>
            </w:tcBorders>
          </w:tcPr>
          <w:p w14:paraId="1C3A8C0D"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D1B988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4449B33E" w14:textId="77777777" w:rsidTr="00211C3F">
        <w:trPr>
          <w:trHeight w:val="215"/>
        </w:trPr>
        <w:tc>
          <w:tcPr>
            <w:tcW w:w="3690" w:type="dxa"/>
            <w:tcBorders>
              <w:top w:val="nil"/>
              <w:left w:val="nil"/>
              <w:bottom w:val="nil"/>
              <w:right w:val="nil"/>
            </w:tcBorders>
          </w:tcPr>
          <w:p w14:paraId="7091B15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204CFB19" w14:textId="77777777" w:rsidR="006B550F" w:rsidRPr="00DD0F4F" w:rsidRDefault="00DA5D93"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separate"/>
            </w:r>
            <w:r w:rsidR="006B550F" w:rsidRPr="00DD0F4F">
              <w:rPr>
                <w:rFonts w:ascii="Arial" w:eastAsia="Times New Roman" w:hAnsi="Arial" w:cs="Arial"/>
                <w:color w:val="000000"/>
                <w:sz w:val="20"/>
                <w:szCs w:val="20"/>
                <w:lang w:val="nl-NL"/>
              </w:rPr>
              <w:t>Het RSIN van de organisatie die verantwoordelijk is voor de behandeling van de gerelateerde zaak.</w:t>
            </w:r>
            <w:r w:rsidRPr="00F2006F">
              <w:rPr>
                <w:rFonts w:ascii="Arial" w:hAnsi="Arial" w:cs="Arial"/>
                <w:sz w:val="20"/>
                <w:szCs w:val="20"/>
                <w:lang w:val="en-AU"/>
              </w:rPr>
              <w:fldChar w:fldCharType="end"/>
            </w:r>
          </w:p>
        </w:tc>
      </w:tr>
      <w:tr w:rsidR="006B550F" w:rsidRPr="00AE6939" w14:paraId="190C0B40" w14:textId="77777777" w:rsidTr="00211C3F">
        <w:trPr>
          <w:trHeight w:val="230"/>
        </w:trPr>
        <w:tc>
          <w:tcPr>
            <w:tcW w:w="3690" w:type="dxa"/>
            <w:tcBorders>
              <w:top w:val="nil"/>
              <w:left w:val="nil"/>
              <w:bottom w:val="nil"/>
              <w:right w:val="nil"/>
            </w:tcBorders>
          </w:tcPr>
          <w:p w14:paraId="5A6E1E19"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4D859759"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04B423D1" w14:textId="77777777" w:rsidTr="00211C3F">
        <w:trPr>
          <w:trHeight w:val="230"/>
        </w:trPr>
        <w:tc>
          <w:tcPr>
            <w:tcW w:w="3690" w:type="dxa"/>
            <w:tcBorders>
              <w:top w:val="nil"/>
              <w:left w:val="nil"/>
              <w:bottom w:val="nil"/>
              <w:right w:val="nil"/>
            </w:tcBorders>
          </w:tcPr>
          <w:p w14:paraId="7E184886"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04A33851"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469D401A" w14:textId="77777777" w:rsidTr="00211C3F">
        <w:tc>
          <w:tcPr>
            <w:tcW w:w="3690" w:type="dxa"/>
            <w:tcBorders>
              <w:top w:val="nil"/>
              <w:left w:val="nil"/>
              <w:bottom w:val="nil"/>
              <w:right w:val="nil"/>
            </w:tcBorders>
          </w:tcPr>
          <w:p w14:paraId="0DCEB8B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E91B36D"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518B35F2" w14:textId="77777777" w:rsidTr="00211C3F">
        <w:tc>
          <w:tcPr>
            <w:tcW w:w="3690" w:type="dxa"/>
            <w:tcBorders>
              <w:top w:val="nil"/>
              <w:left w:val="nil"/>
              <w:bottom w:val="nil"/>
              <w:right w:val="nil"/>
            </w:tcBorders>
          </w:tcPr>
          <w:p w14:paraId="19B107AE"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378056B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1-1-2013</w:t>
            </w:r>
          </w:p>
        </w:tc>
      </w:tr>
      <w:tr w:rsidR="006B550F" w:rsidRPr="00F2006F" w14:paraId="5B0D2D1B" w14:textId="77777777" w:rsidTr="00211C3F">
        <w:tc>
          <w:tcPr>
            <w:tcW w:w="3690" w:type="dxa"/>
            <w:tcBorders>
              <w:top w:val="nil"/>
              <w:left w:val="nil"/>
              <w:bottom w:val="nil"/>
              <w:right w:val="nil"/>
            </w:tcBorders>
          </w:tcPr>
          <w:p w14:paraId="64A156B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C8951A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2DC672B1" w14:textId="77777777" w:rsidTr="00211C3F">
        <w:tc>
          <w:tcPr>
            <w:tcW w:w="3690" w:type="dxa"/>
            <w:tcBorders>
              <w:top w:val="nil"/>
              <w:left w:val="nil"/>
              <w:bottom w:val="nil"/>
              <w:right w:val="nil"/>
            </w:tcBorders>
          </w:tcPr>
          <w:p w14:paraId="238857A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40984CC8"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betreft het RSIN (Rechtspersonen en Samenwerkingsverbanden InformatieNummer) zoals dat door de KvK in het NHR aan elk rechtspersoon en samenwerkingsverband is toegekend. Dit identificeert uniek de organisatie, zijnde een rechtspersoon of samenwerkingsverband, dat de gerelateerde zaak (als eerste) heeft geregistreerd en verantwoordelijk is voor de afhandeling daarvan. Het RSIN staat in het Handelsregister (NHR) en op het daaraan te ontlenen uittreksel.</w:t>
            </w:r>
          </w:p>
        </w:tc>
      </w:tr>
      <w:tr w:rsidR="006B550F" w:rsidRPr="00AE6939" w14:paraId="00BF2771" w14:textId="77777777" w:rsidTr="00211C3F">
        <w:tc>
          <w:tcPr>
            <w:tcW w:w="3690" w:type="dxa"/>
            <w:tcBorders>
              <w:top w:val="nil"/>
              <w:left w:val="nil"/>
              <w:bottom w:val="nil"/>
              <w:right w:val="nil"/>
            </w:tcBorders>
          </w:tcPr>
          <w:p w14:paraId="312AC891"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515D3B77"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668016C2" w14:textId="77777777" w:rsidTr="00211C3F">
        <w:tc>
          <w:tcPr>
            <w:tcW w:w="3690" w:type="dxa"/>
            <w:tcBorders>
              <w:top w:val="nil"/>
              <w:left w:val="nil"/>
              <w:bottom w:val="nil"/>
              <w:right w:val="nil"/>
            </w:tcBorders>
          </w:tcPr>
          <w:p w14:paraId="4058BA0C"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26E62758"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N9</w:t>
            </w:r>
            <w:r w:rsidRPr="00F2006F">
              <w:rPr>
                <w:rFonts w:ascii="Arial" w:hAnsi="Arial" w:cs="Arial"/>
                <w:sz w:val="20"/>
                <w:szCs w:val="20"/>
                <w:lang w:val="en-AU"/>
              </w:rPr>
              <w:fldChar w:fldCharType="end"/>
            </w:r>
          </w:p>
        </w:tc>
      </w:tr>
      <w:tr w:rsidR="006B550F" w:rsidRPr="00F2006F" w14:paraId="10035A56" w14:textId="77777777" w:rsidTr="00211C3F">
        <w:trPr>
          <w:trHeight w:val="230"/>
        </w:trPr>
        <w:tc>
          <w:tcPr>
            <w:tcW w:w="3690" w:type="dxa"/>
            <w:tcBorders>
              <w:top w:val="nil"/>
              <w:left w:val="nil"/>
              <w:bottom w:val="nil"/>
              <w:right w:val="nil"/>
            </w:tcBorders>
          </w:tcPr>
          <w:p w14:paraId="5AF60EBB"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C9FF83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714A6298" w14:textId="77777777" w:rsidTr="00211C3F">
        <w:trPr>
          <w:trHeight w:val="230"/>
        </w:trPr>
        <w:tc>
          <w:tcPr>
            <w:tcW w:w="3690" w:type="dxa"/>
            <w:tcBorders>
              <w:top w:val="nil"/>
              <w:left w:val="nil"/>
              <w:bottom w:val="nil"/>
              <w:right w:val="nil"/>
            </w:tcBorders>
          </w:tcPr>
          <w:p w14:paraId="6BAD59B9"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74580F28"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in het NHR voorkomende unieke identificaties van rechtspersonen en samenwerkingsverbanden.</w:t>
            </w:r>
          </w:p>
        </w:tc>
      </w:tr>
      <w:tr w:rsidR="006B550F" w:rsidRPr="00AE6939" w14:paraId="17825514" w14:textId="77777777" w:rsidTr="00211C3F">
        <w:trPr>
          <w:trHeight w:val="230"/>
        </w:trPr>
        <w:tc>
          <w:tcPr>
            <w:tcW w:w="3690" w:type="dxa"/>
            <w:tcBorders>
              <w:top w:val="nil"/>
              <w:left w:val="nil"/>
              <w:bottom w:val="nil"/>
              <w:right w:val="nil"/>
            </w:tcBorders>
          </w:tcPr>
          <w:p w14:paraId="4DB5652B"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42F6F784"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4FD45ED4" w14:textId="77777777" w:rsidTr="00211C3F">
        <w:trPr>
          <w:trHeight w:val="230"/>
        </w:trPr>
        <w:tc>
          <w:tcPr>
            <w:tcW w:w="3690" w:type="dxa"/>
            <w:tcBorders>
              <w:top w:val="nil"/>
              <w:left w:val="nil"/>
              <w:bottom w:val="nil"/>
              <w:right w:val="nil"/>
            </w:tcBorders>
          </w:tcPr>
          <w:p w14:paraId="7E0696B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14:paraId="5DD1AC8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5DA95891" w14:textId="77777777" w:rsidTr="00211C3F">
        <w:trPr>
          <w:trHeight w:val="275"/>
        </w:trPr>
        <w:tc>
          <w:tcPr>
            <w:tcW w:w="3690" w:type="dxa"/>
            <w:tcBorders>
              <w:top w:val="nil"/>
              <w:left w:val="nil"/>
              <w:bottom w:val="nil"/>
              <w:right w:val="nil"/>
            </w:tcBorders>
          </w:tcPr>
          <w:p w14:paraId="2146D62A"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592D95B"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60916723" w14:textId="77777777" w:rsidTr="00211C3F">
        <w:trPr>
          <w:trHeight w:val="230"/>
        </w:trPr>
        <w:tc>
          <w:tcPr>
            <w:tcW w:w="3690" w:type="dxa"/>
            <w:tcBorders>
              <w:top w:val="nil"/>
              <w:left w:val="nil"/>
              <w:bottom w:val="nil"/>
              <w:right w:val="nil"/>
            </w:tcBorders>
          </w:tcPr>
          <w:p w14:paraId="44B78AB7"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14:paraId="505178BA"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029BB575" w14:textId="77777777" w:rsidTr="00211C3F">
        <w:trPr>
          <w:trHeight w:val="230"/>
        </w:trPr>
        <w:tc>
          <w:tcPr>
            <w:tcW w:w="3690" w:type="dxa"/>
            <w:tcBorders>
              <w:top w:val="nil"/>
              <w:left w:val="nil"/>
              <w:bottom w:val="nil"/>
              <w:right w:val="nil"/>
            </w:tcBorders>
          </w:tcPr>
          <w:p w14:paraId="452E955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722F19C"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11380F4C" w14:textId="77777777" w:rsidTr="00211C3F">
        <w:trPr>
          <w:trHeight w:val="230"/>
        </w:trPr>
        <w:tc>
          <w:tcPr>
            <w:tcW w:w="3690" w:type="dxa"/>
            <w:tcBorders>
              <w:top w:val="nil"/>
              <w:left w:val="nil"/>
              <w:bottom w:val="nil"/>
              <w:right w:val="nil"/>
            </w:tcBorders>
          </w:tcPr>
          <w:p w14:paraId="2A8CFD6E"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14:paraId="7DE33A14"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7CBB10D7" w14:textId="77777777" w:rsidTr="00211C3F">
        <w:trPr>
          <w:trHeight w:val="230"/>
        </w:trPr>
        <w:tc>
          <w:tcPr>
            <w:tcW w:w="3690" w:type="dxa"/>
            <w:tcBorders>
              <w:top w:val="nil"/>
              <w:left w:val="nil"/>
              <w:bottom w:val="nil"/>
              <w:right w:val="nil"/>
            </w:tcBorders>
          </w:tcPr>
          <w:p w14:paraId="2EAF9E2B"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2539D02"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3B48FE4C" w14:textId="77777777" w:rsidTr="00211C3F">
        <w:trPr>
          <w:trHeight w:val="230"/>
        </w:trPr>
        <w:tc>
          <w:tcPr>
            <w:tcW w:w="3690" w:type="dxa"/>
            <w:tcBorders>
              <w:top w:val="nil"/>
              <w:left w:val="nil"/>
              <w:bottom w:val="nil"/>
              <w:right w:val="nil"/>
            </w:tcBorders>
          </w:tcPr>
          <w:p w14:paraId="2F82145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14:paraId="2C545B8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13D9BE15" w14:textId="77777777" w:rsidTr="00211C3F">
        <w:trPr>
          <w:trHeight w:val="230"/>
        </w:trPr>
        <w:tc>
          <w:tcPr>
            <w:tcW w:w="3690" w:type="dxa"/>
            <w:tcBorders>
              <w:top w:val="nil"/>
              <w:left w:val="nil"/>
              <w:bottom w:val="nil"/>
              <w:right w:val="nil"/>
            </w:tcBorders>
          </w:tcPr>
          <w:p w14:paraId="7A508DC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F5C5299"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3AFE9573" w14:textId="77777777" w:rsidTr="00211C3F">
        <w:trPr>
          <w:trHeight w:val="230"/>
        </w:trPr>
        <w:tc>
          <w:tcPr>
            <w:tcW w:w="3690" w:type="dxa"/>
            <w:tcBorders>
              <w:top w:val="nil"/>
              <w:left w:val="nil"/>
              <w:bottom w:val="nil"/>
              <w:right w:val="nil"/>
            </w:tcBorders>
          </w:tcPr>
          <w:p w14:paraId="235DE0E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14:paraId="6389DD60"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540B9AC1" w14:textId="77777777" w:rsidTr="00211C3F">
        <w:trPr>
          <w:trHeight w:val="230"/>
        </w:trPr>
        <w:tc>
          <w:tcPr>
            <w:tcW w:w="3690" w:type="dxa"/>
            <w:tcBorders>
              <w:top w:val="nil"/>
              <w:left w:val="nil"/>
              <w:bottom w:val="nil"/>
              <w:right w:val="nil"/>
            </w:tcBorders>
          </w:tcPr>
          <w:p w14:paraId="53B833FE"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CAF819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7E6B678D" w14:textId="77777777" w:rsidTr="00211C3F">
        <w:trPr>
          <w:trHeight w:val="230"/>
        </w:trPr>
        <w:tc>
          <w:tcPr>
            <w:tcW w:w="3690" w:type="dxa"/>
            <w:tcBorders>
              <w:top w:val="nil"/>
              <w:left w:val="nil"/>
              <w:bottom w:val="nil"/>
              <w:right w:val="nil"/>
            </w:tcBorders>
          </w:tcPr>
          <w:p w14:paraId="5C3CC596"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227505C7"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14:paraId="4D3AC2AF" w14:textId="77777777" w:rsidTr="00211C3F">
        <w:trPr>
          <w:trHeight w:val="200"/>
        </w:trPr>
        <w:tc>
          <w:tcPr>
            <w:tcW w:w="3690" w:type="dxa"/>
            <w:tcBorders>
              <w:top w:val="nil"/>
              <w:left w:val="nil"/>
              <w:bottom w:val="nil"/>
              <w:right w:val="nil"/>
            </w:tcBorders>
          </w:tcPr>
          <w:p w14:paraId="79707844"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AC2C635"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0D29C287" w14:textId="77777777" w:rsidTr="00211C3F">
        <w:trPr>
          <w:trHeight w:val="200"/>
        </w:trPr>
        <w:tc>
          <w:tcPr>
            <w:tcW w:w="3690" w:type="dxa"/>
            <w:tcBorders>
              <w:top w:val="nil"/>
              <w:left w:val="nil"/>
              <w:bottom w:val="nil"/>
              <w:right w:val="nil"/>
            </w:tcBorders>
          </w:tcPr>
          <w:p w14:paraId="624B8ED6"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07B38ABA"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Default: &lt;memo&gt;</w:t>
            </w:r>
          </w:p>
          <w:p w14:paraId="0DDDB307"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Description:Landelijk basisgegeven</w:t>
            </w:r>
          </w:p>
        </w:tc>
      </w:tr>
      <w:tr w:rsidR="006B550F" w:rsidRPr="00AE6939" w14:paraId="3AB63A88" w14:textId="77777777" w:rsidTr="00211C3F">
        <w:trPr>
          <w:trHeight w:val="230"/>
        </w:trPr>
        <w:tc>
          <w:tcPr>
            <w:tcW w:w="3690" w:type="dxa"/>
            <w:tcBorders>
              <w:top w:val="nil"/>
              <w:left w:val="nil"/>
              <w:bottom w:val="nil"/>
              <w:right w:val="nil"/>
            </w:tcBorders>
          </w:tcPr>
          <w:p w14:paraId="16186440"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40CAAF5C"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6F577E9D" w14:textId="77777777" w:rsidTr="00211C3F">
        <w:trPr>
          <w:trHeight w:val="230"/>
        </w:trPr>
        <w:tc>
          <w:tcPr>
            <w:tcW w:w="3690" w:type="dxa"/>
            <w:tcBorders>
              <w:top w:val="nil"/>
              <w:left w:val="nil"/>
              <w:bottom w:val="nil"/>
              <w:right w:val="nil"/>
            </w:tcBorders>
          </w:tcPr>
          <w:p w14:paraId="7BF052A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14:paraId="4D9F323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w:t>
            </w:r>
          </w:p>
        </w:tc>
      </w:tr>
    </w:tbl>
    <w:p w14:paraId="0AA1442D" w14:textId="77777777" w:rsidR="006B550F" w:rsidRPr="00DD0F4F" w:rsidRDefault="00DA5D93"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Zaakidentificatie</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626D5109" w14:textId="77777777" w:rsidTr="00211C3F">
        <w:trPr>
          <w:trHeight w:val="230"/>
        </w:trPr>
        <w:tc>
          <w:tcPr>
            <w:tcW w:w="3690" w:type="dxa"/>
            <w:tcBorders>
              <w:top w:val="nil"/>
              <w:left w:val="nil"/>
              <w:bottom w:val="nil"/>
              <w:right w:val="nil"/>
            </w:tcBorders>
          </w:tcPr>
          <w:p w14:paraId="67C11EA1"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14:paraId="76C0EDBD"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Zaakidentificatie</w:t>
            </w:r>
            <w:r w:rsidRPr="00F2006F">
              <w:rPr>
                <w:rFonts w:ascii="Arial" w:hAnsi="Arial" w:cs="Arial"/>
                <w:sz w:val="20"/>
                <w:szCs w:val="20"/>
                <w:lang w:val="en-AU"/>
              </w:rPr>
              <w:fldChar w:fldCharType="end"/>
            </w:r>
          </w:p>
        </w:tc>
      </w:tr>
      <w:tr w:rsidR="006B550F" w:rsidRPr="00F2006F" w14:paraId="534A4037" w14:textId="77777777" w:rsidTr="00211C3F">
        <w:tc>
          <w:tcPr>
            <w:tcW w:w="3690" w:type="dxa"/>
            <w:tcBorders>
              <w:top w:val="nil"/>
              <w:left w:val="nil"/>
              <w:bottom w:val="nil"/>
              <w:right w:val="nil"/>
            </w:tcBorders>
          </w:tcPr>
          <w:p w14:paraId="16CABD55"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ACE3167"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6D9F1654" w14:textId="77777777" w:rsidTr="00211C3F">
        <w:tc>
          <w:tcPr>
            <w:tcW w:w="3690" w:type="dxa"/>
            <w:tcBorders>
              <w:top w:val="nil"/>
              <w:left w:val="nil"/>
              <w:bottom w:val="nil"/>
              <w:right w:val="nil"/>
            </w:tcBorders>
          </w:tcPr>
          <w:p w14:paraId="628E6B4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0CB7435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2E396E18" w14:textId="77777777" w:rsidTr="00211C3F">
        <w:tc>
          <w:tcPr>
            <w:tcW w:w="3690" w:type="dxa"/>
            <w:tcBorders>
              <w:top w:val="nil"/>
              <w:left w:val="nil"/>
              <w:bottom w:val="nil"/>
              <w:right w:val="nil"/>
            </w:tcBorders>
          </w:tcPr>
          <w:p w14:paraId="0B28776D"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A7A3B15"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380492EE" w14:textId="77777777" w:rsidTr="00211C3F">
        <w:tc>
          <w:tcPr>
            <w:tcW w:w="3690" w:type="dxa"/>
            <w:tcBorders>
              <w:top w:val="nil"/>
              <w:left w:val="nil"/>
              <w:bottom w:val="nil"/>
              <w:right w:val="nil"/>
            </w:tcBorders>
          </w:tcPr>
          <w:p w14:paraId="6C4163E9"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23A2CFA4"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76209130" w14:textId="77777777" w:rsidTr="00211C3F">
        <w:tc>
          <w:tcPr>
            <w:tcW w:w="3690" w:type="dxa"/>
            <w:tcBorders>
              <w:top w:val="nil"/>
              <w:left w:val="nil"/>
              <w:bottom w:val="nil"/>
              <w:right w:val="nil"/>
            </w:tcBorders>
          </w:tcPr>
          <w:p w14:paraId="228591D3"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9380B9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77A066C3" w14:textId="77777777" w:rsidTr="00211C3F">
        <w:trPr>
          <w:trHeight w:val="335"/>
        </w:trPr>
        <w:tc>
          <w:tcPr>
            <w:tcW w:w="3690" w:type="dxa"/>
            <w:tcBorders>
              <w:top w:val="nil"/>
              <w:left w:val="nil"/>
              <w:bottom w:val="nil"/>
              <w:right w:val="nil"/>
            </w:tcBorders>
          </w:tcPr>
          <w:p w14:paraId="5A6EE4A2"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6B4600FA"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identificatie</w:t>
            </w:r>
            <w:r w:rsidRPr="00F2006F">
              <w:rPr>
                <w:rFonts w:ascii="Arial" w:hAnsi="Arial" w:cs="Arial"/>
                <w:sz w:val="20"/>
                <w:szCs w:val="20"/>
                <w:lang w:val="en-AU"/>
              </w:rPr>
              <w:fldChar w:fldCharType="end"/>
            </w:r>
          </w:p>
        </w:tc>
      </w:tr>
      <w:tr w:rsidR="006B550F" w:rsidRPr="00F2006F" w14:paraId="7C1DF65E" w14:textId="77777777" w:rsidTr="00211C3F">
        <w:trPr>
          <w:trHeight w:val="215"/>
        </w:trPr>
        <w:tc>
          <w:tcPr>
            <w:tcW w:w="3690" w:type="dxa"/>
            <w:tcBorders>
              <w:top w:val="nil"/>
              <w:left w:val="nil"/>
              <w:bottom w:val="nil"/>
              <w:right w:val="nil"/>
            </w:tcBorders>
          </w:tcPr>
          <w:p w14:paraId="5F932F1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C816C21"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1C2AE35F" w14:textId="77777777" w:rsidTr="00211C3F">
        <w:trPr>
          <w:trHeight w:val="215"/>
        </w:trPr>
        <w:tc>
          <w:tcPr>
            <w:tcW w:w="3690" w:type="dxa"/>
            <w:tcBorders>
              <w:top w:val="nil"/>
              <w:left w:val="nil"/>
              <w:bottom w:val="nil"/>
              <w:right w:val="nil"/>
            </w:tcBorders>
          </w:tcPr>
          <w:p w14:paraId="24815FD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1245D5E1" w14:textId="77777777" w:rsidR="006B550F" w:rsidRPr="00DD0F4F" w:rsidRDefault="00DA5D93" w:rsidP="00EF2016">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 xml:space="preserve">De unieke identificatie van de gerelateerde </w:t>
            </w:r>
            <w:r w:rsidR="00EF2016">
              <w:rPr>
                <w:rFonts w:ascii="Arial" w:eastAsia="Times New Roman" w:hAnsi="Arial" w:cs="Arial"/>
                <w:color w:val="610E6A"/>
                <w:sz w:val="20"/>
                <w:szCs w:val="20"/>
                <w:lang w:val="nl-NL"/>
              </w:rPr>
              <w:t>ZAAK</w:t>
            </w:r>
            <w:r w:rsidR="006B550F" w:rsidRPr="00DD0F4F">
              <w:rPr>
                <w:rFonts w:ascii="Arial" w:eastAsia="Times New Roman" w:hAnsi="Arial" w:cs="Arial"/>
                <w:color w:val="610E6A"/>
                <w:sz w:val="20"/>
                <w:szCs w:val="20"/>
                <w:lang w:val="nl-NL"/>
              </w:rPr>
              <w:t>.</w:t>
            </w:r>
          </w:p>
        </w:tc>
      </w:tr>
      <w:tr w:rsidR="006B550F" w:rsidRPr="00AE6939" w14:paraId="32FFFF55" w14:textId="77777777" w:rsidTr="00211C3F">
        <w:trPr>
          <w:trHeight w:val="230"/>
        </w:trPr>
        <w:tc>
          <w:tcPr>
            <w:tcW w:w="3690" w:type="dxa"/>
            <w:tcBorders>
              <w:top w:val="nil"/>
              <w:left w:val="nil"/>
              <w:bottom w:val="nil"/>
              <w:right w:val="nil"/>
            </w:tcBorders>
          </w:tcPr>
          <w:p w14:paraId="346163B1"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173A4F46"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2E8C9958" w14:textId="77777777" w:rsidTr="00211C3F">
        <w:trPr>
          <w:trHeight w:val="230"/>
        </w:trPr>
        <w:tc>
          <w:tcPr>
            <w:tcW w:w="3690" w:type="dxa"/>
            <w:tcBorders>
              <w:top w:val="nil"/>
              <w:left w:val="nil"/>
              <w:bottom w:val="nil"/>
              <w:right w:val="nil"/>
            </w:tcBorders>
          </w:tcPr>
          <w:p w14:paraId="21F31D9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06C42A04"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4F2F826F" w14:textId="77777777" w:rsidTr="00211C3F">
        <w:tc>
          <w:tcPr>
            <w:tcW w:w="3690" w:type="dxa"/>
            <w:tcBorders>
              <w:top w:val="nil"/>
              <w:left w:val="nil"/>
              <w:bottom w:val="nil"/>
              <w:right w:val="nil"/>
            </w:tcBorders>
          </w:tcPr>
          <w:p w14:paraId="62E3A02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183FA8B"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2998B309" w14:textId="77777777" w:rsidTr="00211C3F">
        <w:tc>
          <w:tcPr>
            <w:tcW w:w="3690" w:type="dxa"/>
            <w:tcBorders>
              <w:top w:val="nil"/>
              <w:left w:val="nil"/>
              <w:bottom w:val="nil"/>
              <w:right w:val="nil"/>
            </w:tcBorders>
          </w:tcPr>
          <w:p w14:paraId="6CABB14A"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11BD635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14:paraId="2DFBC52C" w14:textId="77777777" w:rsidTr="00211C3F">
        <w:tc>
          <w:tcPr>
            <w:tcW w:w="3690" w:type="dxa"/>
            <w:tcBorders>
              <w:top w:val="nil"/>
              <w:left w:val="nil"/>
              <w:bottom w:val="nil"/>
              <w:right w:val="nil"/>
            </w:tcBorders>
          </w:tcPr>
          <w:p w14:paraId="62191D1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87EA7E4"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3A60FFEA" w14:textId="77777777" w:rsidTr="00211C3F">
        <w:tc>
          <w:tcPr>
            <w:tcW w:w="3690" w:type="dxa"/>
            <w:tcBorders>
              <w:top w:val="nil"/>
              <w:left w:val="nil"/>
              <w:bottom w:val="nil"/>
              <w:right w:val="nil"/>
            </w:tcBorders>
          </w:tcPr>
          <w:p w14:paraId="2EC7FFD4"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49AE2F7F"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betreft de identificatie zoals die is toegekend aan de gerelateerde zaak door de organisatie die verantwoordelijk is voor die gerelateerde zaak.</w:t>
            </w:r>
          </w:p>
        </w:tc>
      </w:tr>
      <w:tr w:rsidR="006B550F" w:rsidRPr="00AE6939" w14:paraId="3D091216" w14:textId="77777777" w:rsidTr="00211C3F">
        <w:tc>
          <w:tcPr>
            <w:tcW w:w="3690" w:type="dxa"/>
            <w:tcBorders>
              <w:top w:val="nil"/>
              <w:left w:val="nil"/>
              <w:bottom w:val="nil"/>
              <w:right w:val="nil"/>
            </w:tcBorders>
          </w:tcPr>
          <w:p w14:paraId="3646999D"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4D7FDB33"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560DAB36" w14:textId="77777777" w:rsidTr="00211C3F">
        <w:tc>
          <w:tcPr>
            <w:tcW w:w="3690" w:type="dxa"/>
            <w:tcBorders>
              <w:top w:val="nil"/>
              <w:left w:val="nil"/>
              <w:bottom w:val="nil"/>
              <w:right w:val="nil"/>
            </w:tcBorders>
          </w:tcPr>
          <w:p w14:paraId="2007B8A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634480CA"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AN40</w:t>
            </w:r>
            <w:r w:rsidRPr="00F2006F">
              <w:rPr>
                <w:rFonts w:ascii="Arial" w:hAnsi="Arial" w:cs="Arial"/>
                <w:sz w:val="20"/>
                <w:szCs w:val="20"/>
                <w:lang w:val="en-AU"/>
              </w:rPr>
              <w:fldChar w:fldCharType="end"/>
            </w:r>
          </w:p>
        </w:tc>
      </w:tr>
      <w:tr w:rsidR="006B550F" w:rsidRPr="00F2006F" w14:paraId="20830029" w14:textId="77777777" w:rsidTr="00211C3F">
        <w:trPr>
          <w:trHeight w:val="230"/>
        </w:trPr>
        <w:tc>
          <w:tcPr>
            <w:tcW w:w="3690" w:type="dxa"/>
            <w:tcBorders>
              <w:top w:val="nil"/>
              <w:left w:val="nil"/>
              <w:bottom w:val="nil"/>
              <w:right w:val="nil"/>
            </w:tcBorders>
          </w:tcPr>
          <w:p w14:paraId="656E0AA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99CD422"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361AFD87" w14:textId="77777777" w:rsidTr="00211C3F">
        <w:trPr>
          <w:trHeight w:val="230"/>
        </w:trPr>
        <w:tc>
          <w:tcPr>
            <w:tcW w:w="3690" w:type="dxa"/>
            <w:tcBorders>
              <w:top w:val="nil"/>
              <w:left w:val="nil"/>
              <w:bottom w:val="nil"/>
              <w:right w:val="nil"/>
            </w:tcBorders>
          </w:tcPr>
          <w:p w14:paraId="5CA9D64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7A8E09CD"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alfanumerieke tekens m.u.v. diacrieten</w:t>
            </w:r>
          </w:p>
        </w:tc>
      </w:tr>
      <w:tr w:rsidR="006B550F" w:rsidRPr="00AE6939" w14:paraId="14282178" w14:textId="77777777" w:rsidTr="00211C3F">
        <w:trPr>
          <w:trHeight w:val="230"/>
        </w:trPr>
        <w:tc>
          <w:tcPr>
            <w:tcW w:w="3690" w:type="dxa"/>
            <w:tcBorders>
              <w:top w:val="nil"/>
              <w:left w:val="nil"/>
              <w:bottom w:val="nil"/>
              <w:right w:val="nil"/>
            </w:tcBorders>
          </w:tcPr>
          <w:p w14:paraId="447CE7DA"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06D77ECD"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5BB020BC" w14:textId="77777777" w:rsidTr="00211C3F">
        <w:trPr>
          <w:trHeight w:val="230"/>
        </w:trPr>
        <w:tc>
          <w:tcPr>
            <w:tcW w:w="3690" w:type="dxa"/>
            <w:tcBorders>
              <w:top w:val="nil"/>
              <w:left w:val="nil"/>
              <w:bottom w:val="nil"/>
              <w:right w:val="nil"/>
            </w:tcBorders>
          </w:tcPr>
          <w:p w14:paraId="6298A566"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14:paraId="150E2BB9"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1DBF36FF" w14:textId="77777777" w:rsidTr="00211C3F">
        <w:trPr>
          <w:trHeight w:val="275"/>
        </w:trPr>
        <w:tc>
          <w:tcPr>
            <w:tcW w:w="3690" w:type="dxa"/>
            <w:tcBorders>
              <w:top w:val="nil"/>
              <w:left w:val="nil"/>
              <w:bottom w:val="nil"/>
              <w:right w:val="nil"/>
            </w:tcBorders>
          </w:tcPr>
          <w:p w14:paraId="0EE4C5E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989278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377AB1A1" w14:textId="77777777" w:rsidTr="00211C3F">
        <w:trPr>
          <w:trHeight w:val="230"/>
        </w:trPr>
        <w:tc>
          <w:tcPr>
            <w:tcW w:w="3690" w:type="dxa"/>
            <w:tcBorders>
              <w:top w:val="nil"/>
              <w:left w:val="nil"/>
              <w:bottom w:val="nil"/>
              <w:right w:val="nil"/>
            </w:tcBorders>
          </w:tcPr>
          <w:p w14:paraId="4BADA855"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14:paraId="601F9A98"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5972A5B2" w14:textId="77777777" w:rsidTr="00211C3F">
        <w:trPr>
          <w:trHeight w:val="230"/>
        </w:trPr>
        <w:tc>
          <w:tcPr>
            <w:tcW w:w="3690" w:type="dxa"/>
            <w:tcBorders>
              <w:top w:val="nil"/>
              <w:left w:val="nil"/>
              <w:bottom w:val="nil"/>
              <w:right w:val="nil"/>
            </w:tcBorders>
          </w:tcPr>
          <w:p w14:paraId="78FD435A"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70DDA0B"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357123EF" w14:textId="77777777" w:rsidTr="00211C3F">
        <w:trPr>
          <w:trHeight w:val="230"/>
        </w:trPr>
        <w:tc>
          <w:tcPr>
            <w:tcW w:w="3690" w:type="dxa"/>
            <w:tcBorders>
              <w:top w:val="nil"/>
              <w:left w:val="nil"/>
              <w:bottom w:val="nil"/>
              <w:right w:val="nil"/>
            </w:tcBorders>
          </w:tcPr>
          <w:p w14:paraId="1E4B855E"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14:paraId="5248299C"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2190AD20" w14:textId="77777777" w:rsidTr="00211C3F">
        <w:trPr>
          <w:trHeight w:val="230"/>
        </w:trPr>
        <w:tc>
          <w:tcPr>
            <w:tcW w:w="3690" w:type="dxa"/>
            <w:tcBorders>
              <w:top w:val="nil"/>
              <w:left w:val="nil"/>
              <w:bottom w:val="nil"/>
              <w:right w:val="nil"/>
            </w:tcBorders>
          </w:tcPr>
          <w:p w14:paraId="507C4EA1"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BE1694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6E50D526" w14:textId="77777777" w:rsidTr="00211C3F">
        <w:trPr>
          <w:trHeight w:val="230"/>
        </w:trPr>
        <w:tc>
          <w:tcPr>
            <w:tcW w:w="3690" w:type="dxa"/>
            <w:tcBorders>
              <w:top w:val="nil"/>
              <w:left w:val="nil"/>
              <w:bottom w:val="nil"/>
              <w:right w:val="nil"/>
            </w:tcBorders>
          </w:tcPr>
          <w:p w14:paraId="464E606B"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14:paraId="47D5C0C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5C9C7F8F" w14:textId="77777777" w:rsidTr="00211C3F">
        <w:trPr>
          <w:trHeight w:val="230"/>
        </w:trPr>
        <w:tc>
          <w:tcPr>
            <w:tcW w:w="3690" w:type="dxa"/>
            <w:tcBorders>
              <w:top w:val="nil"/>
              <w:left w:val="nil"/>
              <w:bottom w:val="nil"/>
              <w:right w:val="nil"/>
            </w:tcBorders>
          </w:tcPr>
          <w:p w14:paraId="2E0E0A9E"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BBA13F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7A256BA2" w14:textId="77777777" w:rsidTr="00211C3F">
        <w:trPr>
          <w:trHeight w:val="230"/>
        </w:trPr>
        <w:tc>
          <w:tcPr>
            <w:tcW w:w="3690" w:type="dxa"/>
            <w:tcBorders>
              <w:top w:val="nil"/>
              <w:left w:val="nil"/>
              <w:bottom w:val="nil"/>
              <w:right w:val="nil"/>
            </w:tcBorders>
          </w:tcPr>
          <w:p w14:paraId="7AD67DF7"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14:paraId="11AB77F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58767235" w14:textId="77777777" w:rsidTr="00211C3F">
        <w:trPr>
          <w:trHeight w:val="230"/>
        </w:trPr>
        <w:tc>
          <w:tcPr>
            <w:tcW w:w="3690" w:type="dxa"/>
            <w:tcBorders>
              <w:top w:val="nil"/>
              <w:left w:val="nil"/>
              <w:bottom w:val="nil"/>
              <w:right w:val="nil"/>
            </w:tcBorders>
          </w:tcPr>
          <w:p w14:paraId="089F1533"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9FCF601"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0F8958C2" w14:textId="77777777" w:rsidTr="00211C3F">
        <w:trPr>
          <w:trHeight w:val="230"/>
        </w:trPr>
        <w:tc>
          <w:tcPr>
            <w:tcW w:w="3690" w:type="dxa"/>
            <w:tcBorders>
              <w:top w:val="nil"/>
              <w:left w:val="nil"/>
              <w:bottom w:val="nil"/>
              <w:right w:val="nil"/>
            </w:tcBorders>
          </w:tcPr>
          <w:p w14:paraId="53084008"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7E8D5881"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14:paraId="29DB4E75" w14:textId="77777777" w:rsidTr="00211C3F">
        <w:trPr>
          <w:trHeight w:val="200"/>
        </w:trPr>
        <w:tc>
          <w:tcPr>
            <w:tcW w:w="3690" w:type="dxa"/>
            <w:tcBorders>
              <w:top w:val="nil"/>
              <w:left w:val="nil"/>
              <w:bottom w:val="nil"/>
              <w:right w:val="nil"/>
            </w:tcBorders>
          </w:tcPr>
          <w:p w14:paraId="231EC2C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E22030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0C0023CD" w14:textId="77777777" w:rsidTr="00211C3F">
        <w:trPr>
          <w:trHeight w:val="200"/>
        </w:trPr>
        <w:tc>
          <w:tcPr>
            <w:tcW w:w="3690" w:type="dxa"/>
            <w:tcBorders>
              <w:top w:val="nil"/>
              <w:left w:val="nil"/>
              <w:bottom w:val="nil"/>
              <w:right w:val="nil"/>
            </w:tcBorders>
          </w:tcPr>
          <w:p w14:paraId="5D5D9E6B"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6B93466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14:paraId="58603AE2" w14:textId="77777777" w:rsidTr="00211C3F">
        <w:trPr>
          <w:trHeight w:val="230"/>
        </w:trPr>
        <w:tc>
          <w:tcPr>
            <w:tcW w:w="3690" w:type="dxa"/>
            <w:tcBorders>
              <w:top w:val="nil"/>
              <w:left w:val="nil"/>
              <w:bottom w:val="nil"/>
              <w:right w:val="nil"/>
            </w:tcBorders>
          </w:tcPr>
          <w:p w14:paraId="7C6A2F3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0A300BE"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598E411B" w14:textId="77777777" w:rsidTr="00211C3F">
        <w:trPr>
          <w:trHeight w:val="230"/>
        </w:trPr>
        <w:tc>
          <w:tcPr>
            <w:tcW w:w="3690" w:type="dxa"/>
            <w:tcBorders>
              <w:top w:val="nil"/>
              <w:left w:val="nil"/>
              <w:bottom w:val="nil"/>
              <w:right w:val="nil"/>
            </w:tcBorders>
          </w:tcPr>
          <w:p w14:paraId="7EBFE356"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14:paraId="22816862"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identificatie is van een waarde voorzien zogauw als de, voor de gerelateerde zaak verantwoordelijke, organisatie die identficatie heeft kenbaar gemaakt bij de organisatie die verantwoordelijk is voor de onderhanden zaak.</w:t>
            </w:r>
          </w:p>
        </w:tc>
      </w:tr>
    </w:tbl>
    <w:p w14:paraId="416489EA" w14:textId="77777777" w:rsidR="006B550F" w:rsidRPr="00DD0F4F" w:rsidRDefault="00DA5D93"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Zaaktypecode</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59F1DC82" w14:textId="77777777" w:rsidTr="00211C3F">
        <w:trPr>
          <w:trHeight w:val="230"/>
        </w:trPr>
        <w:tc>
          <w:tcPr>
            <w:tcW w:w="3690" w:type="dxa"/>
            <w:tcBorders>
              <w:top w:val="nil"/>
              <w:left w:val="nil"/>
              <w:bottom w:val="nil"/>
              <w:right w:val="nil"/>
            </w:tcBorders>
          </w:tcPr>
          <w:p w14:paraId="490BBF6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14:paraId="62BBCE9A"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p>
        </w:tc>
      </w:tr>
      <w:tr w:rsidR="006B550F" w:rsidRPr="00F2006F" w14:paraId="03E57971" w14:textId="77777777" w:rsidTr="00211C3F">
        <w:tc>
          <w:tcPr>
            <w:tcW w:w="3690" w:type="dxa"/>
            <w:tcBorders>
              <w:top w:val="nil"/>
              <w:left w:val="nil"/>
              <w:bottom w:val="nil"/>
              <w:right w:val="nil"/>
            </w:tcBorders>
          </w:tcPr>
          <w:p w14:paraId="2EA55D04"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8EE2A9D"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6FAF29D8" w14:textId="77777777" w:rsidTr="00211C3F">
        <w:tc>
          <w:tcPr>
            <w:tcW w:w="3690" w:type="dxa"/>
            <w:tcBorders>
              <w:top w:val="nil"/>
              <w:left w:val="nil"/>
              <w:bottom w:val="nil"/>
              <w:right w:val="nil"/>
            </w:tcBorders>
          </w:tcPr>
          <w:p w14:paraId="1570A491"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1D66113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60289A72" w14:textId="77777777" w:rsidTr="00211C3F">
        <w:tc>
          <w:tcPr>
            <w:tcW w:w="3690" w:type="dxa"/>
            <w:tcBorders>
              <w:top w:val="nil"/>
              <w:left w:val="nil"/>
              <w:bottom w:val="nil"/>
              <w:right w:val="nil"/>
            </w:tcBorders>
          </w:tcPr>
          <w:p w14:paraId="2DE52C85"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BE9B744"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0D08D7E4" w14:textId="77777777" w:rsidTr="00211C3F">
        <w:tc>
          <w:tcPr>
            <w:tcW w:w="3690" w:type="dxa"/>
            <w:tcBorders>
              <w:top w:val="nil"/>
              <w:left w:val="nil"/>
              <w:bottom w:val="nil"/>
              <w:right w:val="nil"/>
            </w:tcBorders>
          </w:tcPr>
          <w:p w14:paraId="10B9F31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48AF6D81"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451D6DEA" w14:textId="77777777" w:rsidTr="00211C3F">
        <w:tc>
          <w:tcPr>
            <w:tcW w:w="3690" w:type="dxa"/>
            <w:tcBorders>
              <w:top w:val="nil"/>
              <w:left w:val="nil"/>
              <w:bottom w:val="nil"/>
              <w:right w:val="nil"/>
            </w:tcBorders>
          </w:tcPr>
          <w:p w14:paraId="274EFA21"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BDE9596"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1DF6EA30" w14:textId="77777777" w:rsidTr="00211C3F">
        <w:trPr>
          <w:trHeight w:val="335"/>
        </w:trPr>
        <w:tc>
          <w:tcPr>
            <w:tcW w:w="3690" w:type="dxa"/>
            <w:tcBorders>
              <w:top w:val="nil"/>
              <w:left w:val="nil"/>
              <w:bottom w:val="nil"/>
              <w:right w:val="nil"/>
            </w:tcBorders>
          </w:tcPr>
          <w:p w14:paraId="150E7C5B"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lastRenderedPageBreak/>
              <w:t>XML-tag attribuutsoort</w:t>
            </w:r>
          </w:p>
        </w:tc>
        <w:tc>
          <w:tcPr>
            <w:tcW w:w="5670" w:type="dxa"/>
            <w:tcBorders>
              <w:top w:val="nil"/>
              <w:left w:val="nil"/>
              <w:bottom w:val="nil"/>
              <w:right w:val="nil"/>
            </w:tcBorders>
          </w:tcPr>
          <w:p w14:paraId="67C57A6F"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p>
        </w:tc>
      </w:tr>
      <w:tr w:rsidR="006B550F" w:rsidRPr="00F2006F" w14:paraId="732B3E41" w14:textId="77777777" w:rsidTr="00211C3F">
        <w:trPr>
          <w:trHeight w:val="215"/>
        </w:trPr>
        <w:tc>
          <w:tcPr>
            <w:tcW w:w="3690" w:type="dxa"/>
            <w:tcBorders>
              <w:top w:val="nil"/>
              <w:left w:val="nil"/>
              <w:bottom w:val="nil"/>
              <w:right w:val="nil"/>
            </w:tcBorders>
          </w:tcPr>
          <w:p w14:paraId="2483029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10620F5"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0494E3FD" w14:textId="77777777" w:rsidTr="00211C3F">
        <w:trPr>
          <w:trHeight w:val="215"/>
        </w:trPr>
        <w:tc>
          <w:tcPr>
            <w:tcW w:w="3690" w:type="dxa"/>
            <w:tcBorders>
              <w:top w:val="nil"/>
              <w:left w:val="nil"/>
              <w:bottom w:val="nil"/>
              <w:right w:val="nil"/>
            </w:tcBorders>
          </w:tcPr>
          <w:p w14:paraId="5D0028F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6A3168F8" w14:textId="77777777" w:rsidR="006B550F" w:rsidRPr="00DD0F4F" w:rsidRDefault="00DA5D93"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separate"/>
            </w:r>
            <w:r w:rsidR="006B550F" w:rsidRPr="00DD0F4F">
              <w:rPr>
                <w:rFonts w:ascii="Arial" w:eastAsia="Times New Roman" w:hAnsi="Arial" w:cs="Arial"/>
                <w:color w:val="000000"/>
                <w:sz w:val="20"/>
                <w:szCs w:val="20"/>
                <w:lang w:val="nl-NL"/>
              </w:rPr>
              <w:t>De algemeen gehanteerde code van de aard van ZAAKen van het ZAAKTYPE waartoe de gerelateerde zaak behoort</w:t>
            </w:r>
            <w:r w:rsidRPr="00F2006F">
              <w:rPr>
                <w:rFonts w:ascii="Arial" w:hAnsi="Arial" w:cs="Arial"/>
                <w:sz w:val="20"/>
                <w:szCs w:val="20"/>
                <w:lang w:val="en-AU"/>
              </w:rPr>
              <w:fldChar w:fldCharType="end"/>
            </w:r>
          </w:p>
        </w:tc>
      </w:tr>
      <w:tr w:rsidR="006B550F" w:rsidRPr="00AE6939" w14:paraId="1915805C" w14:textId="77777777" w:rsidTr="00211C3F">
        <w:trPr>
          <w:trHeight w:val="230"/>
        </w:trPr>
        <w:tc>
          <w:tcPr>
            <w:tcW w:w="3690" w:type="dxa"/>
            <w:tcBorders>
              <w:top w:val="nil"/>
              <w:left w:val="nil"/>
              <w:bottom w:val="nil"/>
              <w:right w:val="nil"/>
            </w:tcBorders>
          </w:tcPr>
          <w:p w14:paraId="5EFB17FB"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61D3E56D"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403D142B" w14:textId="77777777" w:rsidTr="00211C3F">
        <w:trPr>
          <w:trHeight w:val="230"/>
        </w:trPr>
        <w:tc>
          <w:tcPr>
            <w:tcW w:w="3690" w:type="dxa"/>
            <w:tcBorders>
              <w:top w:val="nil"/>
              <w:left w:val="nil"/>
              <w:bottom w:val="nil"/>
              <w:right w:val="nil"/>
            </w:tcBorders>
          </w:tcPr>
          <w:p w14:paraId="68EA0344"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748C2A3B"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048908C5" w14:textId="77777777" w:rsidTr="00211C3F">
        <w:tc>
          <w:tcPr>
            <w:tcW w:w="3690" w:type="dxa"/>
            <w:tcBorders>
              <w:top w:val="nil"/>
              <w:left w:val="nil"/>
              <w:bottom w:val="nil"/>
              <w:right w:val="nil"/>
            </w:tcBorders>
          </w:tcPr>
          <w:p w14:paraId="023B7D7B"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F499294"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02A0B024" w14:textId="77777777" w:rsidTr="00211C3F">
        <w:tc>
          <w:tcPr>
            <w:tcW w:w="3690" w:type="dxa"/>
            <w:tcBorders>
              <w:top w:val="nil"/>
              <w:left w:val="nil"/>
              <w:bottom w:val="nil"/>
              <w:right w:val="nil"/>
            </w:tcBorders>
          </w:tcPr>
          <w:p w14:paraId="18221F3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701577C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14:paraId="2A62DB54" w14:textId="77777777" w:rsidTr="00211C3F">
        <w:tc>
          <w:tcPr>
            <w:tcW w:w="3690" w:type="dxa"/>
            <w:tcBorders>
              <w:top w:val="nil"/>
              <w:left w:val="nil"/>
              <w:bottom w:val="nil"/>
              <w:right w:val="nil"/>
            </w:tcBorders>
          </w:tcPr>
          <w:p w14:paraId="6991F405"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F4B64B3"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2D6ABA5A" w14:textId="77777777" w:rsidTr="00211C3F">
        <w:tc>
          <w:tcPr>
            <w:tcW w:w="3690" w:type="dxa"/>
            <w:tcBorders>
              <w:top w:val="nil"/>
              <w:left w:val="nil"/>
              <w:bottom w:val="nil"/>
              <w:right w:val="nil"/>
            </w:tcBorders>
          </w:tcPr>
          <w:p w14:paraId="2D84F71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6108E5F4"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hier om een codering van de aard van de zaak, ook wel Zaaktype-code genoemd zoals deze wordt toegepast in de ZaakTypeCatalogus waartoe het zaaktype van de gerelateerde zaak behoort.</w:t>
            </w:r>
          </w:p>
        </w:tc>
      </w:tr>
      <w:tr w:rsidR="006B550F" w:rsidRPr="00AE6939" w14:paraId="3BEC709E" w14:textId="77777777" w:rsidTr="00211C3F">
        <w:tc>
          <w:tcPr>
            <w:tcW w:w="3690" w:type="dxa"/>
            <w:tcBorders>
              <w:top w:val="nil"/>
              <w:left w:val="nil"/>
              <w:bottom w:val="nil"/>
              <w:right w:val="nil"/>
            </w:tcBorders>
          </w:tcPr>
          <w:p w14:paraId="727BDA12"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1469DA67"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1D28B72C" w14:textId="77777777" w:rsidTr="00211C3F">
        <w:tc>
          <w:tcPr>
            <w:tcW w:w="3690" w:type="dxa"/>
            <w:tcBorders>
              <w:top w:val="nil"/>
              <w:left w:val="nil"/>
              <w:bottom w:val="nil"/>
              <w:right w:val="nil"/>
            </w:tcBorders>
          </w:tcPr>
          <w:p w14:paraId="78A93702"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0EB05139"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N4</w:t>
            </w:r>
            <w:r w:rsidRPr="00F2006F">
              <w:rPr>
                <w:rFonts w:ascii="Arial" w:hAnsi="Arial" w:cs="Arial"/>
                <w:sz w:val="20"/>
                <w:szCs w:val="20"/>
                <w:lang w:val="en-AU"/>
              </w:rPr>
              <w:fldChar w:fldCharType="end"/>
            </w:r>
          </w:p>
        </w:tc>
      </w:tr>
      <w:tr w:rsidR="006B550F" w:rsidRPr="00F2006F" w14:paraId="09246BF7" w14:textId="77777777" w:rsidTr="00211C3F">
        <w:trPr>
          <w:trHeight w:val="230"/>
        </w:trPr>
        <w:tc>
          <w:tcPr>
            <w:tcW w:w="3690" w:type="dxa"/>
            <w:tcBorders>
              <w:top w:val="nil"/>
              <w:left w:val="nil"/>
              <w:bottom w:val="nil"/>
              <w:right w:val="nil"/>
            </w:tcBorders>
          </w:tcPr>
          <w:p w14:paraId="3E07E70E"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037D64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6045088C" w14:textId="77777777" w:rsidTr="00211C3F">
        <w:trPr>
          <w:trHeight w:val="230"/>
        </w:trPr>
        <w:tc>
          <w:tcPr>
            <w:tcW w:w="3690" w:type="dxa"/>
            <w:tcBorders>
              <w:top w:val="nil"/>
              <w:left w:val="nil"/>
              <w:bottom w:val="nil"/>
              <w:right w:val="nil"/>
            </w:tcBorders>
          </w:tcPr>
          <w:p w14:paraId="554E941B"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4294C48C"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waarde voor dit attribuutsoort in de van toepassing zijn ZaakTypeCatalogus.</w:t>
            </w:r>
          </w:p>
        </w:tc>
      </w:tr>
      <w:tr w:rsidR="006B550F" w:rsidRPr="00AE6939" w14:paraId="2F429EB1" w14:textId="77777777" w:rsidTr="00211C3F">
        <w:trPr>
          <w:trHeight w:val="230"/>
        </w:trPr>
        <w:tc>
          <w:tcPr>
            <w:tcW w:w="3690" w:type="dxa"/>
            <w:tcBorders>
              <w:top w:val="nil"/>
              <w:left w:val="nil"/>
              <w:bottom w:val="nil"/>
              <w:right w:val="nil"/>
            </w:tcBorders>
          </w:tcPr>
          <w:p w14:paraId="5365CCF5"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0374B4A4"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5C77D16A" w14:textId="77777777" w:rsidTr="00211C3F">
        <w:trPr>
          <w:trHeight w:val="230"/>
        </w:trPr>
        <w:tc>
          <w:tcPr>
            <w:tcW w:w="3690" w:type="dxa"/>
            <w:tcBorders>
              <w:top w:val="nil"/>
              <w:left w:val="nil"/>
              <w:bottom w:val="nil"/>
              <w:right w:val="nil"/>
            </w:tcBorders>
          </w:tcPr>
          <w:p w14:paraId="29CEBF1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14:paraId="7B85F0E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147DAD2C" w14:textId="77777777" w:rsidTr="00211C3F">
        <w:trPr>
          <w:trHeight w:val="275"/>
        </w:trPr>
        <w:tc>
          <w:tcPr>
            <w:tcW w:w="3690" w:type="dxa"/>
            <w:tcBorders>
              <w:top w:val="nil"/>
              <w:left w:val="nil"/>
              <w:bottom w:val="nil"/>
              <w:right w:val="nil"/>
            </w:tcBorders>
          </w:tcPr>
          <w:p w14:paraId="7BA9C751"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B505946"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4BAA4361" w14:textId="77777777" w:rsidTr="00211C3F">
        <w:trPr>
          <w:trHeight w:val="230"/>
        </w:trPr>
        <w:tc>
          <w:tcPr>
            <w:tcW w:w="3690" w:type="dxa"/>
            <w:tcBorders>
              <w:top w:val="nil"/>
              <w:left w:val="nil"/>
              <w:bottom w:val="nil"/>
              <w:right w:val="nil"/>
            </w:tcBorders>
          </w:tcPr>
          <w:p w14:paraId="3469233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14:paraId="4077B6B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08E2ECD7" w14:textId="77777777" w:rsidTr="00211C3F">
        <w:trPr>
          <w:trHeight w:val="230"/>
        </w:trPr>
        <w:tc>
          <w:tcPr>
            <w:tcW w:w="3690" w:type="dxa"/>
            <w:tcBorders>
              <w:top w:val="nil"/>
              <w:left w:val="nil"/>
              <w:bottom w:val="nil"/>
              <w:right w:val="nil"/>
            </w:tcBorders>
          </w:tcPr>
          <w:p w14:paraId="5DE7CE75"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0E83FC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73C90012" w14:textId="77777777" w:rsidTr="00211C3F">
        <w:trPr>
          <w:trHeight w:val="230"/>
        </w:trPr>
        <w:tc>
          <w:tcPr>
            <w:tcW w:w="3690" w:type="dxa"/>
            <w:tcBorders>
              <w:top w:val="nil"/>
              <w:left w:val="nil"/>
              <w:bottom w:val="nil"/>
              <w:right w:val="nil"/>
            </w:tcBorders>
          </w:tcPr>
          <w:p w14:paraId="04A4B526"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14:paraId="3DC6196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0172B3E3" w14:textId="77777777" w:rsidTr="00211C3F">
        <w:trPr>
          <w:trHeight w:val="230"/>
        </w:trPr>
        <w:tc>
          <w:tcPr>
            <w:tcW w:w="3690" w:type="dxa"/>
            <w:tcBorders>
              <w:top w:val="nil"/>
              <w:left w:val="nil"/>
              <w:bottom w:val="nil"/>
              <w:right w:val="nil"/>
            </w:tcBorders>
          </w:tcPr>
          <w:p w14:paraId="01149E37"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F06583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7452BB9F" w14:textId="77777777" w:rsidTr="00211C3F">
        <w:trPr>
          <w:trHeight w:val="230"/>
        </w:trPr>
        <w:tc>
          <w:tcPr>
            <w:tcW w:w="3690" w:type="dxa"/>
            <w:tcBorders>
              <w:top w:val="nil"/>
              <w:left w:val="nil"/>
              <w:bottom w:val="nil"/>
              <w:right w:val="nil"/>
            </w:tcBorders>
          </w:tcPr>
          <w:p w14:paraId="286BC726"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14:paraId="49C3B710"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14254B5F" w14:textId="77777777" w:rsidTr="00211C3F">
        <w:trPr>
          <w:trHeight w:val="230"/>
        </w:trPr>
        <w:tc>
          <w:tcPr>
            <w:tcW w:w="3690" w:type="dxa"/>
            <w:tcBorders>
              <w:top w:val="nil"/>
              <w:left w:val="nil"/>
              <w:bottom w:val="nil"/>
              <w:right w:val="nil"/>
            </w:tcBorders>
          </w:tcPr>
          <w:p w14:paraId="24F4C8A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DC2C5A6"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13008BEF" w14:textId="77777777" w:rsidTr="00211C3F">
        <w:trPr>
          <w:trHeight w:val="230"/>
        </w:trPr>
        <w:tc>
          <w:tcPr>
            <w:tcW w:w="3690" w:type="dxa"/>
            <w:tcBorders>
              <w:top w:val="nil"/>
              <w:left w:val="nil"/>
              <w:bottom w:val="nil"/>
              <w:right w:val="nil"/>
            </w:tcBorders>
          </w:tcPr>
          <w:p w14:paraId="75C93BB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14:paraId="44051B99"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67FCAF52" w14:textId="77777777" w:rsidTr="00211C3F">
        <w:trPr>
          <w:trHeight w:val="230"/>
        </w:trPr>
        <w:tc>
          <w:tcPr>
            <w:tcW w:w="3690" w:type="dxa"/>
            <w:tcBorders>
              <w:top w:val="nil"/>
              <w:left w:val="nil"/>
              <w:bottom w:val="nil"/>
              <w:right w:val="nil"/>
            </w:tcBorders>
          </w:tcPr>
          <w:p w14:paraId="17051104"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86A7AFB"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67DC632B" w14:textId="77777777" w:rsidTr="00211C3F">
        <w:trPr>
          <w:trHeight w:val="230"/>
        </w:trPr>
        <w:tc>
          <w:tcPr>
            <w:tcW w:w="3690" w:type="dxa"/>
            <w:tcBorders>
              <w:top w:val="nil"/>
              <w:left w:val="nil"/>
              <w:bottom w:val="nil"/>
              <w:right w:val="nil"/>
            </w:tcBorders>
          </w:tcPr>
          <w:p w14:paraId="63DEC93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74D9F016"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14:paraId="746E7EBE" w14:textId="77777777" w:rsidTr="00211C3F">
        <w:trPr>
          <w:trHeight w:val="200"/>
        </w:trPr>
        <w:tc>
          <w:tcPr>
            <w:tcW w:w="3690" w:type="dxa"/>
            <w:tcBorders>
              <w:top w:val="nil"/>
              <w:left w:val="nil"/>
              <w:bottom w:val="nil"/>
              <w:right w:val="nil"/>
            </w:tcBorders>
          </w:tcPr>
          <w:p w14:paraId="0CD5471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D15B285"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028DA971" w14:textId="77777777" w:rsidTr="00211C3F">
        <w:trPr>
          <w:trHeight w:val="200"/>
        </w:trPr>
        <w:tc>
          <w:tcPr>
            <w:tcW w:w="3690" w:type="dxa"/>
            <w:tcBorders>
              <w:top w:val="nil"/>
              <w:left w:val="nil"/>
              <w:bottom w:val="nil"/>
              <w:right w:val="nil"/>
            </w:tcBorders>
          </w:tcPr>
          <w:p w14:paraId="4E01248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1CE413DC"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Default: &lt;memo&gt;</w:t>
            </w:r>
          </w:p>
          <w:p w14:paraId="74DAA234"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Description:Gemeentelijk basisgegeven</w:t>
            </w:r>
          </w:p>
        </w:tc>
      </w:tr>
      <w:tr w:rsidR="006B550F" w:rsidRPr="00AE6939" w14:paraId="6C44E1B8" w14:textId="77777777" w:rsidTr="00211C3F">
        <w:trPr>
          <w:trHeight w:val="230"/>
        </w:trPr>
        <w:tc>
          <w:tcPr>
            <w:tcW w:w="3690" w:type="dxa"/>
            <w:tcBorders>
              <w:top w:val="nil"/>
              <w:left w:val="nil"/>
              <w:bottom w:val="nil"/>
              <w:right w:val="nil"/>
            </w:tcBorders>
          </w:tcPr>
          <w:p w14:paraId="0FAA13F8"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0ACCC241"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06E48194" w14:textId="77777777" w:rsidTr="00211C3F">
        <w:trPr>
          <w:trHeight w:val="230"/>
        </w:trPr>
        <w:tc>
          <w:tcPr>
            <w:tcW w:w="3690" w:type="dxa"/>
            <w:tcBorders>
              <w:top w:val="nil"/>
              <w:left w:val="nil"/>
              <w:bottom w:val="nil"/>
              <w:right w:val="nil"/>
            </w:tcBorders>
          </w:tcPr>
          <w:p w14:paraId="29945332"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14:paraId="3A4868A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w:t>
            </w:r>
          </w:p>
        </w:tc>
      </w:tr>
    </w:tbl>
    <w:p w14:paraId="074BBE3F" w14:textId="77777777" w:rsidR="006B550F" w:rsidRPr="00DD0F4F" w:rsidRDefault="00DA5D93"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Zaaktype-omschrijving generiek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5C6262E2" w14:textId="77777777" w:rsidTr="00211C3F">
        <w:trPr>
          <w:trHeight w:val="230"/>
        </w:trPr>
        <w:tc>
          <w:tcPr>
            <w:tcW w:w="3690" w:type="dxa"/>
            <w:tcBorders>
              <w:top w:val="nil"/>
              <w:left w:val="nil"/>
              <w:bottom w:val="nil"/>
              <w:right w:val="nil"/>
            </w:tcBorders>
          </w:tcPr>
          <w:p w14:paraId="7FCE2231"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14:paraId="2202B18E"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Zaaktype-omschrijving generiek</w:t>
            </w:r>
            <w:r w:rsidRPr="00F2006F">
              <w:rPr>
                <w:rFonts w:ascii="Arial" w:hAnsi="Arial" w:cs="Arial"/>
                <w:sz w:val="20"/>
                <w:szCs w:val="20"/>
                <w:lang w:val="en-AU"/>
              </w:rPr>
              <w:fldChar w:fldCharType="end"/>
            </w:r>
          </w:p>
        </w:tc>
      </w:tr>
      <w:tr w:rsidR="006B550F" w:rsidRPr="00F2006F" w14:paraId="2E4D4C81" w14:textId="77777777" w:rsidTr="00211C3F">
        <w:tc>
          <w:tcPr>
            <w:tcW w:w="3690" w:type="dxa"/>
            <w:tcBorders>
              <w:top w:val="nil"/>
              <w:left w:val="nil"/>
              <w:bottom w:val="nil"/>
              <w:right w:val="nil"/>
            </w:tcBorders>
          </w:tcPr>
          <w:p w14:paraId="4578713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89B064B"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5B4DC91A" w14:textId="77777777" w:rsidTr="00211C3F">
        <w:tc>
          <w:tcPr>
            <w:tcW w:w="3690" w:type="dxa"/>
            <w:tcBorders>
              <w:top w:val="nil"/>
              <w:left w:val="nil"/>
              <w:bottom w:val="nil"/>
              <w:right w:val="nil"/>
            </w:tcBorders>
          </w:tcPr>
          <w:p w14:paraId="667CC1DC"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5B25FC52"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7EF4F6AF" w14:textId="77777777" w:rsidTr="00211C3F">
        <w:tc>
          <w:tcPr>
            <w:tcW w:w="3690" w:type="dxa"/>
            <w:tcBorders>
              <w:top w:val="nil"/>
              <w:left w:val="nil"/>
              <w:bottom w:val="nil"/>
              <w:right w:val="nil"/>
            </w:tcBorders>
          </w:tcPr>
          <w:p w14:paraId="5228D93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420F21D"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3753135B" w14:textId="77777777" w:rsidTr="00211C3F">
        <w:tc>
          <w:tcPr>
            <w:tcW w:w="3690" w:type="dxa"/>
            <w:tcBorders>
              <w:top w:val="nil"/>
              <w:left w:val="nil"/>
              <w:bottom w:val="nil"/>
              <w:right w:val="nil"/>
            </w:tcBorders>
          </w:tcPr>
          <w:p w14:paraId="16A8819A"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5980A552"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278C174D" w14:textId="77777777" w:rsidTr="00211C3F">
        <w:tc>
          <w:tcPr>
            <w:tcW w:w="3690" w:type="dxa"/>
            <w:tcBorders>
              <w:top w:val="nil"/>
              <w:left w:val="nil"/>
              <w:bottom w:val="nil"/>
              <w:right w:val="nil"/>
            </w:tcBorders>
          </w:tcPr>
          <w:p w14:paraId="091A585D"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2BC9424"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6AF71957" w14:textId="77777777" w:rsidTr="00211C3F">
        <w:trPr>
          <w:trHeight w:val="335"/>
        </w:trPr>
        <w:tc>
          <w:tcPr>
            <w:tcW w:w="3690" w:type="dxa"/>
            <w:tcBorders>
              <w:top w:val="nil"/>
              <w:left w:val="nil"/>
              <w:bottom w:val="nil"/>
              <w:right w:val="nil"/>
            </w:tcBorders>
          </w:tcPr>
          <w:p w14:paraId="44669FDE"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300FD8A6"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omschrijvingGeneriek</w:t>
            </w:r>
            <w:r w:rsidRPr="00F2006F">
              <w:rPr>
                <w:rFonts w:ascii="Arial" w:hAnsi="Arial" w:cs="Arial"/>
                <w:sz w:val="20"/>
                <w:szCs w:val="20"/>
                <w:lang w:val="en-AU"/>
              </w:rPr>
              <w:fldChar w:fldCharType="end"/>
            </w:r>
          </w:p>
        </w:tc>
      </w:tr>
      <w:tr w:rsidR="006B550F" w:rsidRPr="00F2006F" w14:paraId="59044B14" w14:textId="77777777" w:rsidTr="00211C3F">
        <w:trPr>
          <w:trHeight w:val="215"/>
        </w:trPr>
        <w:tc>
          <w:tcPr>
            <w:tcW w:w="3690" w:type="dxa"/>
            <w:tcBorders>
              <w:top w:val="nil"/>
              <w:left w:val="nil"/>
              <w:bottom w:val="nil"/>
              <w:right w:val="nil"/>
            </w:tcBorders>
          </w:tcPr>
          <w:p w14:paraId="249411E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F80533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62BA621A" w14:textId="77777777" w:rsidTr="00211C3F">
        <w:trPr>
          <w:trHeight w:val="215"/>
        </w:trPr>
        <w:tc>
          <w:tcPr>
            <w:tcW w:w="3690" w:type="dxa"/>
            <w:tcBorders>
              <w:top w:val="nil"/>
              <w:left w:val="nil"/>
              <w:bottom w:val="nil"/>
              <w:right w:val="nil"/>
            </w:tcBorders>
          </w:tcPr>
          <w:p w14:paraId="14C114A9"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4E425B6E" w14:textId="77777777" w:rsidR="006B550F" w:rsidRPr="00DD0F4F" w:rsidRDefault="00DA5D93"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Algemeen gehanteerde omschrijving van de aard van ZAAKen van het ZAAKTYPE waartoe de gerelateerde zaak behoort.</w:t>
            </w:r>
          </w:p>
        </w:tc>
      </w:tr>
      <w:tr w:rsidR="006B550F" w:rsidRPr="00AE6939" w14:paraId="1CCD144F" w14:textId="77777777" w:rsidTr="00211C3F">
        <w:trPr>
          <w:trHeight w:val="230"/>
        </w:trPr>
        <w:tc>
          <w:tcPr>
            <w:tcW w:w="3690" w:type="dxa"/>
            <w:tcBorders>
              <w:top w:val="nil"/>
              <w:left w:val="nil"/>
              <w:bottom w:val="nil"/>
              <w:right w:val="nil"/>
            </w:tcBorders>
          </w:tcPr>
          <w:p w14:paraId="235262CD"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AA526C5"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2D836AB5" w14:textId="77777777" w:rsidTr="00211C3F">
        <w:trPr>
          <w:trHeight w:val="230"/>
        </w:trPr>
        <w:tc>
          <w:tcPr>
            <w:tcW w:w="3690" w:type="dxa"/>
            <w:tcBorders>
              <w:top w:val="nil"/>
              <w:left w:val="nil"/>
              <w:bottom w:val="nil"/>
              <w:right w:val="nil"/>
            </w:tcBorders>
          </w:tcPr>
          <w:p w14:paraId="0290CBC8"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07E66A29"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484A0ED7" w14:textId="77777777" w:rsidTr="00211C3F">
        <w:tc>
          <w:tcPr>
            <w:tcW w:w="3690" w:type="dxa"/>
            <w:tcBorders>
              <w:top w:val="nil"/>
              <w:left w:val="nil"/>
              <w:bottom w:val="nil"/>
              <w:right w:val="nil"/>
            </w:tcBorders>
          </w:tcPr>
          <w:p w14:paraId="25A17AF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EF7ECF3"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21610716" w14:textId="77777777" w:rsidTr="00211C3F">
        <w:tc>
          <w:tcPr>
            <w:tcW w:w="3690" w:type="dxa"/>
            <w:tcBorders>
              <w:top w:val="nil"/>
              <w:left w:val="nil"/>
              <w:bottom w:val="nil"/>
              <w:right w:val="nil"/>
            </w:tcBorders>
          </w:tcPr>
          <w:p w14:paraId="5C28271E"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0B71A20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14:paraId="27F5C813" w14:textId="77777777" w:rsidTr="00211C3F">
        <w:tc>
          <w:tcPr>
            <w:tcW w:w="3690" w:type="dxa"/>
            <w:tcBorders>
              <w:top w:val="nil"/>
              <w:left w:val="nil"/>
              <w:bottom w:val="nil"/>
              <w:right w:val="nil"/>
            </w:tcBorders>
          </w:tcPr>
          <w:p w14:paraId="2259A11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3860835"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6A2433D7" w14:textId="77777777" w:rsidTr="00211C3F">
        <w:tc>
          <w:tcPr>
            <w:tcW w:w="3690" w:type="dxa"/>
            <w:tcBorders>
              <w:top w:val="nil"/>
              <w:left w:val="nil"/>
              <w:bottom w:val="nil"/>
              <w:right w:val="nil"/>
            </w:tcBorders>
          </w:tcPr>
          <w:p w14:paraId="1B094D2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4EE2B41A"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gaat hier om een korte omschrijving van de aard van de zaak, ook wel zaaknaam genoemd, zoals deze wordt </w:t>
            </w:r>
            <w:r w:rsidRPr="00DD0F4F">
              <w:rPr>
                <w:rFonts w:ascii="Arial" w:eastAsia="Times New Roman" w:hAnsi="Arial" w:cs="Arial"/>
                <w:color w:val="000000"/>
                <w:sz w:val="20"/>
                <w:szCs w:val="20"/>
                <w:lang w:val="nl-NL"/>
              </w:rPr>
              <w:lastRenderedPageBreak/>
              <w:t>toegepast in de ZaaktypeCatalogus voor het domein waarvan het zaaktype deel uit maakt. Deze kan afwijken van de door de zaakbehandelende organisatie(s) gehanteerde naam, de Zaaktype-omschrijving. De domeinwaarden van de zaaktype-code en bijbehorende zaaktype-omschrijving generiek  zijn opgenomen in de desbetreffende ZaakTypeCatalogus.</w:t>
            </w:r>
          </w:p>
        </w:tc>
      </w:tr>
      <w:tr w:rsidR="006B550F" w:rsidRPr="00AE6939" w14:paraId="7E7F30D5" w14:textId="77777777" w:rsidTr="00211C3F">
        <w:tc>
          <w:tcPr>
            <w:tcW w:w="3690" w:type="dxa"/>
            <w:tcBorders>
              <w:top w:val="nil"/>
              <w:left w:val="nil"/>
              <w:bottom w:val="nil"/>
              <w:right w:val="nil"/>
            </w:tcBorders>
          </w:tcPr>
          <w:p w14:paraId="09E5BC9D"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4D819007"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27DCAC96" w14:textId="77777777" w:rsidTr="00211C3F">
        <w:tc>
          <w:tcPr>
            <w:tcW w:w="3690" w:type="dxa"/>
            <w:tcBorders>
              <w:top w:val="nil"/>
              <w:left w:val="nil"/>
              <w:bottom w:val="nil"/>
              <w:right w:val="nil"/>
            </w:tcBorders>
          </w:tcPr>
          <w:p w14:paraId="708168D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2F9FFDE9"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p>
        </w:tc>
      </w:tr>
      <w:tr w:rsidR="006B550F" w:rsidRPr="00F2006F" w14:paraId="2AA5BC97" w14:textId="77777777" w:rsidTr="00211C3F">
        <w:trPr>
          <w:trHeight w:val="230"/>
        </w:trPr>
        <w:tc>
          <w:tcPr>
            <w:tcW w:w="3690" w:type="dxa"/>
            <w:tcBorders>
              <w:top w:val="nil"/>
              <w:left w:val="nil"/>
              <w:bottom w:val="nil"/>
              <w:right w:val="nil"/>
            </w:tcBorders>
          </w:tcPr>
          <w:p w14:paraId="57D5C145"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E64588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09C7B781" w14:textId="77777777" w:rsidTr="00211C3F">
        <w:trPr>
          <w:trHeight w:val="230"/>
        </w:trPr>
        <w:tc>
          <w:tcPr>
            <w:tcW w:w="3690" w:type="dxa"/>
            <w:tcBorders>
              <w:top w:val="nil"/>
              <w:left w:val="nil"/>
              <w:bottom w:val="nil"/>
              <w:right w:val="nil"/>
            </w:tcBorders>
          </w:tcPr>
          <w:p w14:paraId="3340BC81"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558C7DEC"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waarde voor dit attribuutsoort in de van toepassing zijn ZaakTypeCatalogus.</w:t>
            </w:r>
          </w:p>
        </w:tc>
      </w:tr>
      <w:tr w:rsidR="006B550F" w:rsidRPr="00AE6939" w14:paraId="2AE71485" w14:textId="77777777" w:rsidTr="00211C3F">
        <w:trPr>
          <w:trHeight w:val="230"/>
        </w:trPr>
        <w:tc>
          <w:tcPr>
            <w:tcW w:w="3690" w:type="dxa"/>
            <w:tcBorders>
              <w:top w:val="nil"/>
              <w:left w:val="nil"/>
              <w:bottom w:val="nil"/>
              <w:right w:val="nil"/>
            </w:tcBorders>
          </w:tcPr>
          <w:p w14:paraId="4DD79180"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61F5B9D5"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01F5D5DE" w14:textId="77777777" w:rsidTr="00211C3F">
        <w:trPr>
          <w:trHeight w:val="230"/>
        </w:trPr>
        <w:tc>
          <w:tcPr>
            <w:tcW w:w="3690" w:type="dxa"/>
            <w:tcBorders>
              <w:top w:val="nil"/>
              <w:left w:val="nil"/>
              <w:bottom w:val="nil"/>
              <w:right w:val="nil"/>
            </w:tcBorders>
          </w:tcPr>
          <w:p w14:paraId="7E0AFA9E"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14:paraId="063D8A78"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683A84EE" w14:textId="77777777" w:rsidTr="00211C3F">
        <w:trPr>
          <w:trHeight w:val="275"/>
        </w:trPr>
        <w:tc>
          <w:tcPr>
            <w:tcW w:w="3690" w:type="dxa"/>
            <w:tcBorders>
              <w:top w:val="nil"/>
              <w:left w:val="nil"/>
              <w:bottom w:val="nil"/>
              <w:right w:val="nil"/>
            </w:tcBorders>
          </w:tcPr>
          <w:p w14:paraId="4F1A68E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338770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46C14B23" w14:textId="77777777" w:rsidTr="00211C3F">
        <w:trPr>
          <w:trHeight w:val="230"/>
        </w:trPr>
        <w:tc>
          <w:tcPr>
            <w:tcW w:w="3690" w:type="dxa"/>
            <w:tcBorders>
              <w:top w:val="nil"/>
              <w:left w:val="nil"/>
              <w:bottom w:val="nil"/>
              <w:right w:val="nil"/>
            </w:tcBorders>
          </w:tcPr>
          <w:p w14:paraId="280A8C4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14:paraId="37B5711E"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7363A84F" w14:textId="77777777" w:rsidTr="00211C3F">
        <w:trPr>
          <w:trHeight w:val="230"/>
        </w:trPr>
        <w:tc>
          <w:tcPr>
            <w:tcW w:w="3690" w:type="dxa"/>
            <w:tcBorders>
              <w:top w:val="nil"/>
              <w:left w:val="nil"/>
              <w:bottom w:val="nil"/>
              <w:right w:val="nil"/>
            </w:tcBorders>
          </w:tcPr>
          <w:p w14:paraId="006C633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928201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68E23A03" w14:textId="77777777" w:rsidTr="00211C3F">
        <w:trPr>
          <w:trHeight w:val="230"/>
        </w:trPr>
        <w:tc>
          <w:tcPr>
            <w:tcW w:w="3690" w:type="dxa"/>
            <w:tcBorders>
              <w:top w:val="nil"/>
              <w:left w:val="nil"/>
              <w:bottom w:val="nil"/>
              <w:right w:val="nil"/>
            </w:tcBorders>
          </w:tcPr>
          <w:p w14:paraId="513CCC7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14:paraId="247CF57B"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62C6813E" w14:textId="77777777" w:rsidTr="00211C3F">
        <w:trPr>
          <w:trHeight w:val="230"/>
        </w:trPr>
        <w:tc>
          <w:tcPr>
            <w:tcW w:w="3690" w:type="dxa"/>
            <w:tcBorders>
              <w:top w:val="nil"/>
              <w:left w:val="nil"/>
              <w:bottom w:val="nil"/>
              <w:right w:val="nil"/>
            </w:tcBorders>
          </w:tcPr>
          <w:p w14:paraId="49D8661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DD295B9"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3A7FB66F" w14:textId="77777777" w:rsidTr="00211C3F">
        <w:trPr>
          <w:trHeight w:val="230"/>
        </w:trPr>
        <w:tc>
          <w:tcPr>
            <w:tcW w:w="3690" w:type="dxa"/>
            <w:tcBorders>
              <w:top w:val="nil"/>
              <w:left w:val="nil"/>
              <w:bottom w:val="nil"/>
              <w:right w:val="nil"/>
            </w:tcBorders>
          </w:tcPr>
          <w:p w14:paraId="745919B6"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14:paraId="193C546E"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6817C4E5" w14:textId="77777777" w:rsidTr="00211C3F">
        <w:trPr>
          <w:trHeight w:val="230"/>
        </w:trPr>
        <w:tc>
          <w:tcPr>
            <w:tcW w:w="3690" w:type="dxa"/>
            <w:tcBorders>
              <w:top w:val="nil"/>
              <w:left w:val="nil"/>
              <w:bottom w:val="nil"/>
              <w:right w:val="nil"/>
            </w:tcBorders>
          </w:tcPr>
          <w:p w14:paraId="50869C3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722AB70"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58849483" w14:textId="77777777" w:rsidTr="00211C3F">
        <w:trPr>
          <w:trHeight w:val="230"/>
        </w:trPr>
        <w:tc>
          <w:tcPr>
            <w:tcW w:w="3690" w:type="dxa"/>
            <w:tcBorders>
              <w:top w:val="nil"/>
              <w:left w:val="nil"/>
              <w:bottom w:val="nil"/>
              <w:right w:val="nil"/>
            </w:tcBorders>
          </w:tcPr>
          <w:p w14:paraId="72E983E4"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14:paraId="0375C7F4"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6BC405DC" w14:textId="77777777" w:rsidTr="00211C3F">
        <w:trPr>
          <w:trHeight w:val="230"/>
        </w:trPr>
        <w:tc>
          <w:tcPr>
            <w:tcW w:w="3690" w:type="dxa"/>
            <w:tcBorders>
              <w:top w:val="nil"/>
              <w:left w:val="nil"/>
              <w:bottom w:val="nil"/>
              <w:right w:val="nil"/>
            </w:tcBorders>
          </w:tcPr>
          <w:p w14:paraId="71423A42"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4C1D98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68C5BD7F" w14:textId="77777777" w:rsidTr="00211C3F">
        <w:trPr>
          <w:trHeight w:val="230"/>
        </w:trPr>
        <w:tc>
          <w:tcPr>
            <w:tcW w:w="3690" w:type="dxa"/>
            <w:tcBorders>
              <w:top w:val="nil"/>
              <w:left w:val="nil"/>
              <w:bottom w:val="nil"/>
              <w:right w:val="nil"/>
            </w:tcBorders>
          </w:tcPr>
          <w:p w14:paraId="5A21AAA1"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589BB6EE"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14:paraId="578248B5" w14:textId="77777777" w:rsidTr="00211C3F">
        <w:trPr>
          <w:trHeight w:val="200"/>
        </w:trPr>
        <w:tc>
          <w:tcPr>
            <w:tcW w:w="3690" w:type="dxa"/>
            <w:tcBorders>
              <w:top w:val="nil"/>
              <w:left w:val="nil"/>
              <w:bottom w:val="nil"/>
              <w:right w:val="nil"/>
            </w:tcBorders>
          </w:tcPr>
          <w:p w14:paraId="0503A6B4"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81EFAA3"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1DB253BA" w14:textId="77777777" w:rsidTr="00211C3F">
        <w:trPr>
          <w:trHeight w:val="200"/>
        </w:trPr>
        <w:tc>
          <w:tcPr>
            <w:tcW w:w="3690" w:type="dxa"/>
            <w:tcBorders>
              <w:top w:val="nil"/>
              <w:left w:val="nil"/>
              <w:bottom w:val="nil"/>
              <w:right w:val="nil"/>
            </w:tcBorders>
          </w:tcPr>
          <w:p w14:paraId="3C2C2D9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05DD8134"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14:paraId="281C7FC1" w14:textId="77777777" w:rsidTr="00211C3F">
        <w:trPr>
          <w:trHeight w:val="230"/>
        </w:trPr>
        <w:tc>
          <w:tcPr>
            <w:tcW w:w="3690" w:type="dxa"/>
            <w:tcBorders>
              <w:top w:val="nil"/>
              <w:left w:val="nil"/>
              <w:bottom w:val="nil"/>
              <w:right w:val="nil"/>
            </w:tcBorders>
          </w:tcPr>
          <w:p w14:paraId="5D42C403"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5667ED4"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520BC4AB" w14:textId="77777777" w:rsidTr="00211C3F">
        <w:trPr>
          <w:trHeight w:val="230"/>
        </w:trPr>
        <w:tc>
          <w:tcPr>
            <w:tcW w:w="3690" w:type="dxa"/>
            <w:tcBorders>
              <w:top w:val="nil"/>
              <w:left w:val="nil"/>
              <w:bottom w:val="nil"/>
              <w:right w:val="nil"/>
            </w:tcBorders>
          </w:tcPr>
          <w:p w14:paraId="685DE8C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14:paraId="75B8EA91"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waarde van Zaaktype-omschrijvng generiek moet corresponderen met de waarde van de Zaaktypecode in de van toepassing zijnde ZaakTypeCatalogus.</w:t>
            </w:r>
          </w:p>
        </w:tc>
      </w:tr>
    </w:tbl>
    <w:p w14:paraId="2884C809" w14:textId="77777777" w:rsidR="006B550F" w:rsidRPr="00DD0F4F" w:rsidRDefault="00DA5D93"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Aanvraagdatum</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2E2BD7F8" w14:textId="77777777" w:rsidTr="00F860D7">
        <w:trPr>
          <w:trHeight w:val="230"/>
        </w:trPr>
        <w:tc>
          <w:tcPr>
            <w:tcW w:w="3690" w:type="dxa"/>
            <w:tcBorders>
              <w:top w:val="nil"/>
              <w:left w:val="nil"/>
              <w:bottom w:val="nil"/>
              <w:right w:val="nil"/>
            </w:tcBorders>
          </w:tcPr>
          <w:p w14:paraId="08FADB0A"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14:paraId="1AB1B2FA"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p>
        </w:tc>
      </w:tr>
      <w:tr w:rsidR="006B550F" w:rsidRPr="00F2006F" w14:paraId="27231B06" w14:textId="77777777" w:rsidTr="00F860D7">
        <w:tc>
          <w:tcPr>
            <w:tcW w:w="3690" w:type="dxa"/>
            <w:tcBorders>
              <w:top w:val="nil"/>
              <w:left w:val="nil"/>
              <w:bottom w:val="nil"/>
              <w:right w:val="nil"/>
            </w:tcBorders>
          </w:tcPr>
          <w:p w14:paraId="630912F1"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E289D3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2353B521" w14:textId="77777777" w:rsidTr="00F860D7">
        <w:tc>
          <w:tcPr>
            <w:tcW w:w="3690" w:type="dxa"/>
            <w:tcBorders>
              <w:top w:val="nil"/>
              <w:left w:val="nil"/>
              <w:bottom w:val="nil"/>
              <w:right w:val="nil"/>
            </w:tcBorders>
          </w:tcPr>
          <w:p w14:paraId="08D06DE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3F14FDA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294E83FD" w14:textId="77777777" w:rsidTr="00F860D7">
        <w:tc>
          <w:tcPr>
            <w:tcW w:w="3690" w:type="dxa"/>
            <w:tcBorders>
              <w:top w:val="nil"/>
              <w:left w:val="nil"/>
              <w:bottom w:val="nil"/>
              <w:right w:val="nil"/>
            </w:tcBorders>
          </w:tcPr>
          <w:p w14:paraId="5D587513"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5903BB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35392BEE" w14:textId="77777777" w:rsidTr="00F860D7">
        <w:tc>
          <w:tcPr>
            <w:tcW w:w="3690" w:type="dxa"/>
            <w:tcBorders>
              <w:top w:val="nil"/>
              <w:left w:val="nil"/>
              <w:bottom w:val="nil"/>
              <w:right w:val="nil"/>
            </w:tcBorders>
          </w:tcPr>
          <w:p w14:paraId="442A4B7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259DE3CE"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5039A7EA" w14:textId="77777777" w:rsidTr="00F860D7">
        <w:tc>
          <w:tcPr>
            <w:tcW w:w="3690" w:type="dxa"/>
            <w:tcBorders>
              <w:top w:val="nil"/>
              <w:left w:val="nil"/>
              <w:bottom w:val="nil"/>
              <w:right w:val="nil"/>
            </w:tcBorders>
          </w:tcPr>
          <w:p w14:paraId="6D5717F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140062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6F45089E" w14:textId="77777777" w:rsidTr="00F860D7">
        <w:trPr>
          <w:trHeight w:val="335"/>
        </w:trPr>
        <w:tc>
          <w:tcPr>
            <w:tcW w:w="3690" w:type="dxa"/>
            <w:tcBorders>
              <w:top w:val="nil"/>
              <w:left w:val="nil"/>
              <w:bottom w:val="nil"/>
              <w:right w:val="nil"/>
            </w:tcBorders>
          </w:tcPr>
          <w:p w14:paraId="4EEBA55B"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41337CBC"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p>
        </w:tc>
      </w:tr>
      <w:tr w:rsidR="006B550F" w:rsidRPr="00F2006F" w14:paraId="6CB20467" w14:textId="77777777" w:rsidTr="00F860D7">
        <w:trPr>
          <w:trHeight w:val="215"/>
        </w:trPr>
        <w:tc>
          <w:tcPr>
            <w:tcW w:w="3690" w:type="dxa"/>
            <w:tcBorders>
              <w:top w:val="nil"/>
              <w:left w:val="nil"/>
              <w:bottom w:val="nil"/>
              <w:right w:val="nil"/>
            </w:tcBorders>
          </w:tcPr>
          <w:p w14:paraId="46688AD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3A21951"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6FD5A149" w14:textId="77777777" w:rsidTr="00F860D7">
        <w:trPr>
          <w:trHeight w:val="215"/>
        </w:trPr>
        <w:tc>
          <w:tcPr>
            <w:tcW w:w="3690" w:type="dxa"/>
            <w:tcBorders>
              <w:top w:val="nil"/>
              <w:left w:val="nil"/>
              <w:bottom w:val="nil"/>
              <w:right w:val="nil"/>
            </w:tcBorders>
          </w:tcPr>
          <w:p w14:paraId="045FC44E"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68FA9291" w14:textId="77777777" w:rsidR="006B550F" w:rsidRPr="00DD0F4F" w:rsidRDefault="00DA5D93"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separate"/>
            </w:r>
            <w:r w:rsidR="006B550F" w:rsidRPr="00DD0F4F">
              <w:rPr>
                <w:rFonts w:ascii="Arial" w:eastAsia="Times New Roman" w:hAnsi="Arial" w:cs="Arial"/>
                <w:color w:val="000000"/>
                <w:sz w:val="20"/>
                <w:szCs w:val="20"/>
                <w:lang w:val="nl-NL"/>
              </w:rPr>
              <w:t>De datum waarop verzocht is om de behandeling van de gerelateerde zaak uit te gaan voeren.</w:t>
            </w:r>
            <w:r w:rsidRPr="00F2006F">
              <w:rPr>
                <w:rFonts w:ascii="Arial" w:hAnsi="Arial" w:cs="Arial"/>
                <w:sz w:val="20"/>
                <w:szCs w:val="20"/>
                <w:lang w:val="en-AU"/>
              </w:rPr>
              <w:fldChar w:fldCharType="end"/>
            </w:r>
          </w:p>
        </w:tc>
      </w:tr>
      <w:tr w:rsidR="006B550F" w:rsidRPr="00AE6939" w14:paraId="3A06EBA0" w14:textId="77777777" w:rsidTr="00F860D7">
        <w:trPr>
          <w:trHeight w:val="230"/>
        </w:trPr>
        <w:tc>
          <w:tcPr>
            <w:tcW w:w="3690" w:type="dxa"/>
            <w:tcBorders>
              <w:top w:val="nil"/>
              <w:left w:val="nil"/>
              <w:bottom w:val="nil"/>
              <w:right w:val="nil"/>
            </w:tcBorders>
          </w:tcPr>
          <w:p w14:paraId="71995AD6"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33EC48C"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06FBB06D" w14:textId="77777777" w:rsidTr="00F860D7">
        <w:trPr>
          <w:trHeight w:val="230"/>
        </w:trPr>
        <w:tc>
          <w:tcPr>
            <w:tcW w:w="3690" w:type="dxa"/>
            <w:tcBorders>
              <w:top w:val="nil"/>
              <w:left w:val="nil"/>
              <w:bottom w:val="nil"/>
              <w:right w:val="nil"/>
            </w:tcBorders>
          </w:tcPr>
          <w:p w14:paraId="368A3EE1"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709B0AD6"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2B2015CD" w14:textId="77777777" w:rsidTr="00F860D7">
        <w:tc>
          <w:tcPr>
            <w:tcW w:w="3690" w:type="dxa"/>
            <w:tcBorders>
              <w:top w:val="nil"/>
              <w:left w:val="nil"/>
              <w:bottom w:val="nil"/>
              <w:right w:val="nil"/>
            </w:tcBorders>
          </w:tcPr>
          <w:p w14:paraId="00AC02AB"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1EF0F05"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009C3CE5" w14:textId="77777777" w:rsidTr="00F860D7">
        <w:tc>
          <w:tcPr>
            <w:tcW w:w="3690" w:type="dxa"/>
            <w:tcBorders>
              <w:top w:val="nil"/>
              <w:left w:val="nil"/>
              <w:bottom w:val="nil"/>
              <w:right w:val="nil"/>
            </w:tcBorders>
          </w:tcPr>
          <w:p w14:paraId="08F1166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23F4C7A8"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14:paraId="4C865FAD" w14:textId="77777777" w:rsidTr="00F860D7">
        <w:tc>
          <w:tcPr>
            <w:tcW w:w="3690" w:type="dxa"/>
            <w:tcBorders>
              <w:top w:val="nil"/>
              <w:left w:val="nil"/>
              <w:bottom w:val="nil"/>
              <w:right w:val="nil"/>
            </w:tcBorders>
          </w:tcPr>
          <w:p w14:paraId="04D8CDE6"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C5FA695"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34B77C79" w14:textId="77777777" w:rsidTr="00F860D7">
        <w:tc>
          <w:tcPr>
            <w:tcW w:w="3690" w:type="dxa"/>
            <w:tcBorders>
              <w:top w:val="nil"/>
              <w:left w:val="nil"/>
              <w:bottom w:val="nil"/>
              <w:right w:val="nil"/>
            </w:tcBorders>
          </w:tcPr>
          <w:p w14:paraId="5A115D99"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67409C42"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aanvraagdatum markeert het verzoek de gerelateerde zaak op te starten. Dit is met name relevant zolang er nog geen informatie bekend is over het daadwerkelijk opgestart zijn van de gerelateerde zaak.</w:t>
            </w:r>
          </w:p>
        </w:tc>
      </w:tr>
      <w:tr w:rsidR="006B550F" w:rsidRPr="00AE6939" w14:paraId="60EA9752" w14:textId="77777777" w:rsidTr="00F860D7">
        <w:tc>
          <w:tcPr>
            <w:tcW w:w="3690" w:type="dxa"/>
            <w:tcBorders>
              <w:top w:val="nil"/>
              <w:left w:val="nil"/>
              <w:bottom w:val="nil"/>
              <w:right w:val="nil"/>
            </w:tcBorders>
          </w:tcPr>
          <w:p w14:paraId="7E2F0864"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6D61EDBF"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09591E6A" w14:textId="77777777" w:rsidTr="00F860D7">
        <w:tc>
          <w:tcPr>
            <w:tcW w:w="3690" w:type="dxa"/>
            <w:tcBorders>
              <w:top w:val="nil"/>
              <w:left w:val="nil"/>
              <w:bottom w:val="nil"/>
              <w:right w:val="nil"/>
            </w:tcBorders>
          </w:tcPr>
          <w:p w14:paraId="22BC0406"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21F32EDA"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p>
        </w:tc>
      </w:tr>
      <w:tr w:rsidR="006B550F" w:rsidRPr="00F2006F" w14:paraId="6395BD51" w14:textId="77777777" w:rsidTr="00F860D7">
        <w:trPr>
          <w:trHeight w:val="230"/>
        </w:trPr>
        <w:tc>
          <w:tcPr>
            <w:tcW w:w="3690" w:type="dxa"/>
            <w:tcBorders>
              <w:top w:val="nil"/>
              <w:left w:val="nil"/>
              <w:bottom w:val="nil"/>
              <w:right w:val="nil"/>
            </w:tcBorders>
          </w:tcPr>
          <w:p w14:paraId="3AF08B5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91E89B5"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44376120" w14:textId="77777777" w:rsidTr="00F860D7">
        <w:trPr>
          <w:trHeight w:val="230"/>
        </w:trPr>
        <w:tc>
          <w:tcPr>
            <w:tcW w:w="3690" w:type="dxa"/>
            <w:tcBorders>
              <w:top w:val="nil"/>
              <w:left w:val="nil"/>
              <w:bottom w:val="nil"/>
              <w:right w:val="nil"/>
            </w:tcBorders>
          </w:tcPr>
          <w:p w14:paraId="028CC118"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6CD86213"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geldige datums op of voor de huidige datum.</w:t>
            </w:r>
          </w:p>
        </w:tc>
      </w:tr>
      <w:tr w:rsidR="006B550F" w:rsidRPr="00AE6939" w14:paraId="47565EE6" w14:textId="77777777" w:rsidTr="00F860D7">
        <w:trPr>
          <w:trHeight w:val="230"/>
        </w:trPr>
        <w:tc>
          <w:tcPr>
            <w:tcW w:w="3690" w:type="dxa"/>
            <w:tcBorders>
              <w:top w:val="nil"/>
              <w:left w:val="nil"/>
              <w:bottom w:val="nil"/>
              <w:right w:val="nil"/>
            </w:tcBorders>
          </w:tcPr>
          <w:p w14:paraId="1B95DA86"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5EED0E9C"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22F84D18" w14:textId="77777777" w:rsidTr="00F860D7">
        <w:trPr>
          <w:trHeight w:val="230"/>
        </w:trPr>
        <w:tc>
          <w:tcPr>
            <w:tcW w:w="3690" w:type="dxa"/>
            <w:tcBorders>
              <w:top w:val="nil"/>
              <w:left w:val="nil"/>
              <w:bottom w:val="nil"/>
              <w:right w:val="nil"/>
            </w:tcBorders>
          </w:tcPr>
          <w:p w14:paraId="57836A6E"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14:paraId="6796E5BC"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4C4A72B2" w14:textId="77777777" w:rsidTr="00F860D7">
        <w:trPr>
          <w:trHeight w:val="275"/>
        </w:trPr>
        <w:tc>
          <w:tcPr>
            <w:tcW w:w="3690" w:type="dxa"/>
            <w:tcBorders>
              <w:top w:val="nil"/>
              <w:left w:val="nil"/>
              <w:bottom w:val="nil"/>
              <w:right w:val="nil"/>
            </w:tcBorders>
          </w:tcPr>
          <w:p w14:paraId="2AB2457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420E052"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2ACBC7EC" w14:textId="77777777" w:rsidTr="00F860D7">
        <w:trPr>
          <w:trHeight w:val="230"/>
        </w:trPr>
        <w:tc>
          <w:tcPr>
            <w:tcW w:w="3690" w:type="dxa"/>
            <w:tcBorders>
              <w:top w:val="nil"/>
              <w:left w:val="nil"/>
              <w:bottom w:val="nil"/>
              <w:right w:val="nil"/>
            </w:tcBorders>
          </w:tcPr>
          <w:p w14:paraId="5F1EE663"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14:paraId="3F7947F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30601010" w14:textId="77777777" w:rsidTr="00F860D7">
        <w:trPr>
          <w:trHeight w:val="230"/>
        </w:trPr>
        <w:tc>
          <w:tcPr>
            <w:tcW w:w="3690" w:type="dxa"/>
            <w:tcBorders>
              <w:top w:val="nil"/>
              <w:left w:val="nil"/>
              <w:bottom w:val="nil"/>
              <w:right w:val="nil"/>
            </w:tcBorders>
          </w:tcPr>
          <w:p w14:paraId="66C16AB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528FC34"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3E48AEEC" w14:textId="77777777" w:rsidTr="00F860D7">
        <w:trPr>
          <w:trHeight w:val="230"/>
        </w:trPr>
        <w:tc>
          <w:tcPr>
            <w:tcW w:w="3690" w:type="dxa"/>
            <w:tcBorders>
              <w:top w:val="nil"/>
              <w:left w:val="nil"/>
              <w:bottom w:val="nil"/>
              <w:right w:val="nil"/>
            </w:tcBorders>
          </w:tcPr>
          <w:p w14:paraId="7054FFFD"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14:paraId="07ED865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45EBC75E" w14:textId="77777777" w:rsidTr="00F860D7">
        <w:trPr>
          <w:trHeight w:val="230"/>
        </w:trPr>
        <w:tc>
          <w:tcPr>
            <w:tcW w:w="3690" w:type="dxa"/>
            <w:tcBorders>
              <w:top w:val="nil"/>
              <w:left w:val="nil"/>
              <w:bottom w:val="nil"/>
              <w:right w:val="nil"/>
            </w:tcBorders>
          </w:tcPr>
          <w:p w14:paraId="056B675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468DCD0"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1A0AA8DD" w14:textId="77777777" w:rsidTr="00F860D7">
        <w:trPr>
          <w:trHeight w:val="230"/>
        </w:trPr>
        <w:tc>
          <w:tcPr>
            <w:tcW w:w="3690" w:type="dxa"/>
            <w:tcBorders>
              <w:top w:val="nil"/>
              <w:left w:val="nil"/>
              <w:bottom w:val="nil"/>
              <w:right w:val="nil"/>
            </w:tcBorders>
          </w:tcPr>
          <w:p w14:paraId="014C36A5"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14:paraId="63D9151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62207DEC" w14:textId="77777777" w:rsidTr="00F860D7">
        <w:trPr>
          <w:trHeight w:val="230"/>
        </w:trPr>
        <w:tc>
          <w:tcPr>
            <w:tcW w:w="3690" w:type="dxa"/>
            <w:tcBorders>
              <w:top w:val="nil"/>
              <w:left w:val="nil"/>
              <w:bottom w:val="nil"/>
              <w:right w:val="nil"/>
            </w:tcBorders>
          </w:tcPr>
          <w:p w14:paraId="25FCEA3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2B3430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640EABD6" w14:textId="77777777" w:rsidTr="00F860D7">
        <w:trPr>
          <w:trHeight w:val="230"/>
        </w:trPr>
        <w:tc>
          <w:tcPr>
            <w:tcW w:w="3690" w:type="dxa"/>
            <w:tcBorders>
              <w:top w:val="nil"/>
              <w:left w:val="nil"/>
              <w:bottom w:val="nil"/>
              <w:right w:val="nil"/>
            </w:tcBorders>
          </w:tcPr>
          <w:p w14:paraId="138BC11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14:paraId="737B80F2"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22196862" w14:textId="77777777" w:rsidTr="00F860D7">
        <w:trPr>
          <w:trHeight w:val="230"/>
        </w:trPr>
        <w:tc>
          <w:tcPr>
            <w:tcW w:w="3690" w:type="dxa"/>
            <w:tcBorders>
              <w:top w:val="nil"/>
              <w:left w:val="nil"/>
              <w:bottom w:val="nil"/>
              <w:right w:val="nil"/>
            </w:tcBorders>
          </w:tcPr>
          <w:p w14:paraId="21E32E8D"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37D89BA"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3E55A00A" w14:textId="77777777" w:rsidTr="00F860D7">
        <w:trPr>
          <w:trHeight w:val="230"/>
        </w:trPr>
        <w:tc>
          <w:tcPr>
            <w:tcW w:w="3690" w:type="dxa"/>
            <w:tcBorders>
              <w:top w:val="nil"/>
              <w:left w:val="nil"/>
              <w:bottom w:val="nil"/>
              <w:right w:val="nil"/>
            </w:tcBorders>
          </w:tcPr>
          <w:p w14:paraId="43C639D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26A5B676"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14:paraId="35BE0317" w14:textId="77777777" w:rsidTr="00F860D7">
        <w:trPr>
          <w:trHeight w:val="200"/>
        </w:trPr>
        <w:tc>
          <w:tcPr>
            <w:tcW w:w="3690" w:type="dxa"/>
            <w:tcBorders>
              <w:top w:val="nil"/>
              <w:left w:val="nil"/>
              <w:bottom w:val="nil"/>
              <w:right w:val="nil"/>
            </w:tcBorders>
          </w:tcPr>
          <w:p w14:paraId="75E96AE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6B841B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24759719" w14:textId="77777777" w:rsidTr="00F860D7">
        <w:trPr>
          <w:trHeight w:val="200"/>
        </w:trPr>
        <w:tc>
          <w:tcPr>
            <w:tcW w:w="3690" w:type="dxa"/>
            <w:tcBorders>
              <w:top w:val="nil"/>
              <w:left w:val="nil"/>
              <w:bottom w:val="nil"/>
              <w:right w:val="nil"/>
            </w:tcBorders>
          </w:tcPr>
          <w:p w14:paraId="55895BA0"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118CF3E7"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Default: &lt;memo&gt;</w:t>
            </w:r>
          </w:p>
          <w:p w14:paraId="6775922C"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Description:Gemeentelijk basisgegeven</w:t>
            </w:r>
          </w:p>
        </w:tc>
      </w:tr>
      <w:tr w:rsidR="006B550F" w:rsidRPr="00AE6939" w14:paraId="78A08886" w14:textId="77777777" w:rsidTr="00F860D7">
        <w:trPr>
          <w:trHeight w:val="230"/>
        </w:trPr>
        <w:tc>
          <w:tcPr>
            <w:tcW w:w="3690" w:type="dxa"/>
            <w:tcBorders>
              <w:top w:val="nil"/>
              <w:left w:val="nil"/>
              <w:bottom w:val="nil"/>
              <w:right w:val="nil"/>
            </w:tcBorders>
          </w:tcPr>
          <w:p w14:paraId="4E327040"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00091CBF"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2C15D069" w14:textId="77777777" w:rsidTr="00F860D7">
        <w:trPr>
          <w:trHeight w:val="230"/>
        </w:trPr>
        <w:tc>
          <w:tcPr>
            <w:tcW w:w="3690" w:type="dxa"/>
            <w:tcBorders>
              <w:top w:val="nil"/>
              <w:left w:val="nil"/>
              <w:bottom w:val="nil"/>
              <w:right w:val="nil"/>
            </w:tcBorders>
          </w:tcPr>
          <w:p w14:paraId="41A2854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14:paraId="12DFBB01"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w:t>
            </w:r>
          </w:p>
        </w:tc>
      </w:tr>
    </w:tbl>
    <w:bookmarkStart w:id="2761" w:name="BKM_4F35E96B_5DC6_421d_BFDF_08D3DC684440"/>
    <w:bookmarkEnd w:id="2761"/>
    <w:p w14:paraId="5BE904B7" w14:textId="77777777" w:rsidR="00F860D7" w:rsidRPr="00DD0F4F" w:rsidRDefault="00DA5D93" w:rsidP="00F860D7">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860D7">
        <w:rPr>
          <w:rFonts w:ascii="Arial" w:hAnsi="Arial" w:cs="Arial"/>
          <w:sz w:val="20"/>
          <w:szCs w:val="20"/>
          <w:lang w:val="en-AU"/>
        </w:rPr>
        <w:fldChar w:fldCharType="begin" w:fldLock="1"/>
      </w:r>
      <w:r w:rsidR="00F860D7" w:rsidRPr="00DD0F4F">
        <w:rPr>
          <w:rFonts w:ascii="Arial" w:hAnsi="Arial" w:cs="Arial"/>
          <w:sz w:val="20"/>
          <w:szCs w:val="20"/>
          <w:lang w:val="nl-NL"/>
        </w:rPr>
        <w:instrText xml:space="preserve">MERGEFIELD </w:instrText>
      </w:r>
      <w:r w:rsidR="00F860D7" w:rsidRPr="00DD0F4F">
        <w:rPr>
          <w:rFonts w:ascii="Arial" w:eastAsia="Times New Roman" w:hAnsi="Arial" w:cs="Arial"/>
          <w:b/>
          <w:bCs/>
          <w:color w:val="004080"/>
          <w:sz w:val="24"/>
          <w:szCs w:val="24"/>
          <w:lang w:val="nl-NL"/>
        </w:rPr>
        <w:instrText>Att.Stereotype</w:instrText>
      </w:r>
      <w:r w:rsidRPr="00F860D7">
        <w:rPr>
          <w:rFonts w:ascii="Arial" w:hAnsi="Arial" w:cs="Arial"/>
          <w:sz w:val="20"/>
          <w:szCs w:val="20"/>
          <w:lang w:val="en-AU"/>
        </w:rPr>
        <w:fldChar w:fldCharType="separate"/>
      </w:r>
      <w:r w:rsidR="00F860D7" w:rsidRPr="00DD0F4F">
        <w:rPr>
          <w:rFonts w:ascii="Arial" w:eastAsia="Times New Roman" w:hAnsi="Arial" w:cs="Arial"/>
          <w:b/>
          <w:bCs/>
          <w:color w:val="004080"/>
          <w:sz w:val="24"/>
          <w:szCs w:val="24"/>
          <w:lang w:val="nl-NL"/>
        </w:rPr>
        <w:t>«Attribuutsoort»</w:t>
      </w:r>
      <w:r w:rsidRPr="00F860D7">
        <w:rPr>
          <w:rFonts w:ascii="Arial" w:hAnsi="Arial" w:cs="Arial"/>
          <w:sz w:val="20"/>
          <w:szCs w:val="20"/>
          <w:lang w:val="en-AU"/>
        </w:rPr>
        <w:fldChar w:fldCharType="end"/>
      </w:r>
      <w:r w:rsidR="00F860D7" w:rsidRPr="00DD0F4F">
        <w:rPr>
          <w:rFonts w:ascii="Arial" w:eastAsia="Times New Roman" w:hAnsi="Arial" w:cs="Arial"/>
          <w:b/>
          <w:bCs/>
          <w:color w:val="004080"/>
          <w:sz w:val="24"/>
          <w:szCs w:val="24"/>
          <w:lang w:val="nl-NL"/>
        </w:rPr>
        <w:t xml:space="preserve"> '</w:t>
      </w:r>
      <w:r w:rsidRPr="00F860D7">
        <w:rPr>
          <w:rFonts w:ascii="Arial" w:eastAsia="Times New Roman" w:hAnsi="Arial" w:cs="Arial"/>
          <w:b/>
          <w:bCs/>
          <w:color w:val="004080"/>
          <w:sz w:val="24"/>
          <w:szCs w:val="24"/>
        </w:rPr>
        <w:fldChar w:fldCharType="begin" w:fldLock="1"/>
      </w:r>
      <w:r w:rsidR="00F860D7" w:rsidRPr="00DD0F4F">
        <w:rPr>
          <w:rFonts w:ascii="Arial" w:eastAsia="Times New Roman" w:hAnsi="Arial" w:cs="Arial"/>
          <w:b/>
          <w:bCs/>
          <w:color w:val="004080"/>
          <w:sz w:val="24"/>
          <w:szCs w:val="24"/>
          <w:lang w:val="nl-NL"/>
        </w:rPr>
        <w:instrText>MERGEFIELD Att.Name</w:instrText>
      </w:r>
      <w:r w:rsidRPr="00F860D7">
        <w:rPr>
          <w:rFonts w:ascii="Arial" w:eastAsia="Times New Roman" w:hAnsi="Arial" w:cs="Arial"/>
          <w:b/>
          <w:bCs/>
          <w:color w:val="004080"/>
          <w:sz w:val="24"/>
          <w:szCs w:val="24"/>
        </w:rPr>
        <w:fldChar w:fldCharType="separate"/>
      </w:r>
      <w:r w:rsidR="00F860D7" w:rsidRPr="00DD0F4F">
        <w:rPr>
          <w:rFonts w:ascii="Arial" w:eastAsia="Times New Roman" w:hAnsi="Arial" w:cs="Arial"/>
          <w:b/>
          <w:bCs/>
          <w:color w:val="004080"/>
          <w:sz w:val="24"/>
          <w:szCs w:val="24"/>
          <w:lang w:val="nl-NL"/>
        </w:rPr>
        <w:t>Aard relatie</w:t>
      </w:r>
      <w:r w:rsidRPr="00F860D7">
        <w:rPr>
          <w:rFonts w:ascii="Arial" w:eastAsia="Times New Roman" w:hAnsi="Arial" w:cs="Arial"/>
          <w:b/>
          <w:bCs/>
          <w:color w:val="004080"/>
          <w:sz w:val="24"/>
          <w:szCs w:val="24"/>
        </w:rPr>
        <w:fldChar w:fldCharType="end"/>
      </w:r>
      <w:r w:rsidR="00F860D7" w:rsidRPr="00DD0F4F">
        <w:rPr>
          <w:rFonts w:ascii="Arial" w:eastAsia="Times New Roman" w:hAnsi="Arial" w:cs="Arial"/>
          <w:b/>
          <w:bCs/>
          <w:color w:val="004080"/>
          <w:sz w:val="24"/>
          <w:szCs w:val="24"/>
          <w:lang w:val="nl-NL"/>
        </w:rPr>
        <w:t>' van groepattribuutsoort '</w:t>
      </w:r>
      <w:r w:rsidRPr="00F860D7">
        <w:rPr>
          <w:rFonts w:ascii="Arial" w:eastAsia="Times New Roman" w:hAnsi="Arial" w:cs="Arial"/>
          <w:b/>
          <w:bCs/>
          <w:color w:val="004080"/>
          <w:sz w:val="24"/>
          <w:szCs w:val="24"/>
        </w:rPr>
        <w:fldChar w:fldCharType="begin" w:fldLock="1"/>
      </w:r>
      <w:r w:rsidR="00F860D7" w:rsidRPr="00DD0F4F">
        <w:rPr>
          <w:rFonts w:ascii="Arial" w:eastAsia="Times New Roman" w:hAnsi="Arial" w:cs="Arial"/>
          <w:b/>
          <w:bCs/>
          <w:color w:val="004080"/>
          <w:sz w:val="24"/>
          <w:szCs w:val="24"/>
          <w:lang w:val="nl-NL"/>
        </w:rPr>
        <w:instrText>MERGEFIELD Att.ParentElement</w:instrText>
      </w:r>
      <w:r w:rsidRPr="00F860D7">
        <w:rPr>
          <w:rFonts w:ascii="Arial" w:eastAsia="Times New Roman" w:hAnsi="Arial" w:cs="Arial"/>
          <w:b/>
          <w:bCs/>
          <w:color w:val="004080"/>
          <w:sz w:val="24"/>
          <w:szCs w:val="24"/>
        </w:rPr>
        <w:fldChar w:fldCharType="separate"/>
      </w:r>
      <w:r w:rsidR="00F860D7" w:rsidRPr="00DD0F4F">
        <w:rPr>
          <w:rFonts w:ascii="Arial" w:eastAsia="Times New Roman" w:hAnsi="Arial" w:cs="Arial"/>
          <w:b/>
          <w:bCs/>
          <w:color w:val="004080"/>
          <w:sz w:val="24"/>
          <w:szCs w:val="24"/>
          <w:lang w:val="nl-NL"/>
        </w:rPr>
        <w:t>Gerelateerde externe ZAAK</w:t>
      </w:r>
      <w:r w:rsidRPr="00F860D7">
        <w:rPr>
          <w:rFonts w:ascii="Arial" w:eastAsia="Times New Roman" w:hAnsi="Arial" w:cs="Arial"/>
          <w:b/>
          <w:bCs/>
          <w:color w:val="004080"/>
          <w:sz w:val="24"/>
          <w:szCs w:val="24"/>
        </w:rPr>
        <w:fldChar w:fldCharType="end"/>
      </w:r>
      <w:r w:rsidR="00F860D7" w:rsidRPr="00DD0F4F">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F860D7" w:rsidRPr="00F860D7" w14:paraId="2DC0BF7F" w14:textId="77777777">
        <w:trPr>
          <w:trHeight w:val="230"/>
        </w:trPr>
        <w:tc>
          <w:tcPr>
            <w:tcW w:w="3690" w:type="dxa"/>
            <w:tcBorders>
              <w:top w:val="nil"/>
              <w:left w:val="nil"/>
              <w:bottom w:val="nil"/>
              <w:right w:val="nil"/>
            </w:tcBorders>
          </w:tcPr>
          <w:p w14:paraId="1566BFA4"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14:paraId="21D2C448" w14:textId="77777777" w:rsidR="00F860D7" w:rsidRPr="00F860D7" w:rsidRDefault="00DA5D93"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Att.Name</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Aard relatie</w:t>
            </w:r>
            <w:r w:rsidRPr="00F860D7">
              <w:rPr>
                <w:rFonts w:ascii="Arial" w:hAnsi="Arial" w:cs="Arial"/>
                <w:sz w:val="20"/>
                <w:szCs w:val="20"/>
                <w:lang w:val="en-AU"/>
              </w:rPr>
              <w:fldChar w:fldCharType="end"/>
            </w:r>
          </w:p>
        </w:tc>
      </w:tr>
      <w:tr w:rsidR="00F860D7" w:rsidRPr="00F860D7" w14:paraId="28633947" w14:textId="77777777">
        <w:tc>
          <w:tcPr>
            <w:tcW w:w="3690" w:type="dxa"/>
            <w:tcBorders>
              <w:top w:val="nil"/>
              <w:left w:val="nil"/>
              <w:bottom w:val="nil"/>
              <w:right w:val="nil"/>
            </w:tcBorders>
          </w:tcPr>
          <w:p w14:paraId="567F2D99"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80524D7"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F860D7" w14:paraId="0720DDA5" w14:textId="77777777">
        <w:tc>
          <w:tcPr>
            <w:tcW w:w="3690" w:type="dxa"/>
            <w:tcBorders>
              <w:top w:val="nil"/>
              <w:left w:val="nil"/>
              <w:bottom w:val="nil"/>
              <w:right w:val="nil"/>
            </w:tcBorders>
          </w:tcPr>
          <w:p w14:paraId="01992539"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6B35B9AC"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KING</w:t>
            </w:r>
          </w:p>
        </w:tc>
      </w:tr>
      <w:tr w:rsidR="00F860D7" w:rsidRPr="00F860D7" w14:paraId="1C55B7E5" w14:textId="77777777">
        <w:tc>
          <w:tcPr>
            <w:tcW w:w="3690" w:type="dxa"/>
            <w:tcBorders>
              <w:top w:val="nil"/>
              <w:left w:val="nil"/>
              <w:bottom w:val="nil"/>
              <w:right w:val="nil"/>
            </w:tcBorders>
          </w:tcPr>
          <w:p w14:paraId="12E3C003"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649E7FD"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F860D7" w14:paraId="6EFDDE16" w14:textId="77777777">
        <w:tc>
          <w:tcPr>
            <w:tcW w:w="3690" w:type="dxa"/>
            <w:tcBorders>
              <w:top w:val="nil"/>
              <w:left w:val="nil"/>
              <w:bottom w:val="nil"/>
              <w:right w:val="nil"/>
            </w:tcBorders>
          </w:tcPr>
          <w:p w14:paraId="1F7C7DA5"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05ECF84A"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p>
        </w:tc>
      </w:tr>
      <w:tr w:rsidR="00F860D7" w:rsidRPr="00F860D7" w14:paraId="7FD38BB5" w14:textId="77777777">
        <w:tc>
          <w:tcPr>
            <w:tcW w:w="3690" w:type="dxa"/>
            <w:tcBorders>
              <w:top w:val="nil"/>
              <w:left w:val="nil"/>
              <w:bottom w:val="nil"/>
              <w:right w:val="nil"/>
            </w:tcBorders>
          </w:tcPr>
          <w:p w14:paraId="1C3DDC78"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C3F9F6B"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F860D7" w14:paraId="5359D1BD" w14:textId="77777777">
        <w:trPr>
          <w:trHeight w:val="335"/>
        </w:trPr>
        <w:tc>
          <w:tcPr>
            <w:tcW w:w="3690" w:type="dxa"/>
            <w:tcBorders>
              <w:top w:val="nil"/>
              <w:left w:val="nil"/>
              <w:bottom w:val="nil"/>
              <w:right w:val="nil"/>
            </w:tcBorders>
          </w:tcPr>
          <w:p w14:paraId="71A395AA"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2BB17ECA" w14:textId="77777777" w:rsidR="00F860D7" w:rsidRPr="00F860D7" w:rsidRDefault="00DA5D93"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Att.Alias</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aard</w:t>
            </w:r>
            <w:r w:rsidRPr="00F860D7">
              <w:rPr>
                <w:rFonts w:ascii="Arial" w:hAnsi="Arial" w:cs="Arial"/>
                <w:sz w:val="20"/>
                <w:szCs w:val="20"/>
                <w:lang w:val="en-AU"/>
              </w:rPr>
              <w:fldChar w:fldCharType="end"/>
            </w:r>
          </w:p>
        </w:tc>
      </w:tr>
      <w:tr w:rsidR="00F860D7" w:rsidRPr="00F860D7" w14:paraId="727CC8FE" w14:textId="77777777">
        <w:trPr>
          <w:trHeight w:val="215"/>
        </w:trPr>
        <w:tc>
          <w:tcPr>
            <w:tcW w:w="3690" w:type="dxa"/>
            <w:tcBorders>
              <w:top w:val="nil"/>
              <w:left w:val="nil"/>
              <w:bottom w:val="nil"/>
              <w:right w:val="nil"/>
            </w:tcBorders>
          </w:tcPr>
          <w:p w14:paraId="37D02F01"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8A8100E"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AE6939" w14:paraId="5B657286" w14:textId="77777777">
        <w:trPr>
          <w:trHeight w:val="215"/>
        </w:trPr>
        <w:tc>
          <w:tcPr>
            <w:tcW w:w="3690" w:type="dxa"/>
            <w:tcBorders>
              <w:top w:val="nil"/>
              <w:left w:val="nil"/>
              <w:bottom w:val="nil"/>
              <w:right w:val="nil"/>
            </w:tcBorders>
          </w:tcPr>
          <w:p w14:paraId="3837A54B"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49CD132D" w14:textId="77777777" w:rsidR="00F860D7" w:rsidRPr="00DD0F4F" w:rsidRDefault="00DA5D93" w:rsidP="00F860D7">
            <w:pPr>
              <w:autoSpaceDE w:val="0"/>
              <w:autoSpaceDN w:val="0"/>
              <w:adjustRightInd w:val="0"/>
              <w:spacing w:after="0" w:line="240" w:lineRule="auto"/>
              <w:rPr>
                <w:rFonts w:ascii="Arial" w:eastAsia="Times New Roman" w:hAnsi="Arial" w:cs="Arial"/>
                <w:color w:val="000000"/>
                <w:sz w:val="20"/>
                <w:szCs w:val="20"/>
                <w:lang w:val="nl-NL"/>
              </w:rPr>
            </w:pPr>
            <w:r w:rsidRPr="00F860D7">
              <w:rPr>
                <w:rFonts w:ascii="Arial" w:hAnsi="Arial" w:cs="Arial"/>
                <w:sz w:val="20"/>
                <w:szCs w:val="20"/>
                <w:lang w:val="en-AU"/>
              </w:rPr>
              <w:fldChar w:fldCharType="begin" w:fldLock="1"/>
            </w:r>
            <w:r w:rsidR="00F860D7" w:rsidRPr="00DD0F4F">
              <w:rPr>
                <w:rFonts w:ascii="Arial" w:hAnsi="Arial" w:cs="Arial"/>
                <w:sz w:val="20"/>
                <w:szCs w:val="20"/>
                <w:lang w:val="nl-NL"/>
              </w:rPr>
              <w:instrText xml:space="preserve">MERGEFIELD </w:instrText>
            </w:r>
            <w:r w:rsidR="00F860D7" w:rsidRPr="00DD0F4F">
              <w:rPr>
                <w:rFonts w:ascii="Arial" w:eastAsia="Times New Roman" w:hAnsi="Arial" w:cs="Arial"/>
                <w:color w:val="000000"/>
                <w:sz w:val="20"/>
                <w:szCs w:val="20"/>
                <w:lang w:val="nl-NL"/>
              </w:rPr>
              <w:instrText>Att.Notes</w:instrText>
            </w:r>
            <w:r w:rsidRPr="00F860D7">
              <w:rPr>
                <w:rFonts w:ascii="Arial" w:hAnsi="Arial" w:cs="Arial"/>
                <w:sz w:val="20"/>
                <w:szCs w:val="20"/>
                <w:lang w:val="en-AU"/>
              </w:rPr>
              <w:fldChar w:fldCharType="separate"/>
            </w:r>
            <w:r w:rsidR="00F860D7" w:rsidRPr="00DD0F4F">
              <w:rPr>
                <w:rFonts w:ascii="Arial" w:eastAsia="Times New Roman" w:hAnsi="Arial" w:cs="Arial"/>
                <w:color w:val="000000"/>
                <w:sz w:val="20"/>
                <w:szCs w:val="20"/>
                <w:lang w:val="nl-NL"/>
              </w:rPr>
              <w:t xml:space="preserve">Aanduiding van de rol van de gerelateerde zaak ten aanzien van de onderhanden ZAAK </w:t>
            </w:r>
            <w:r w:rsidRPr="00F860D7">
              <w:rPr>
                <w:rFonts w:ascii="Arial" w:hAnsi="Arial" w:cs="Arial"/>
                <w:sz w:val="20"/>
                <w:szCs w:val="20"/>
                <w:lang w:val="en-AU"/>
              </w:rPr>
              <w:fldChar w:fldCharType="end"/>
            </w:r>
          </w:p>
        </w:tc>
      </w:tr>
      <w:tr w:rsidR="00F860D7" w:rsidRPr="00AE6939" w14:paraId="51B54545" w14:textId="77777777">
        <w:trPr>
          <w:trHeight w:val="230"/>
        </w:trPr>
        <w:tc>
          <w:tcPr>
            <w:tcW w:w="3690" w:type="dxa"/>
            <w:tcBorders>
              <w:top w:val="nil"/>
              <w:left w:val="nil"/>
              <w:bottom w:val="nil"/>
              <w:right w:val="nil"/>
            </w:tcBorders>
          </w:tcPr>
          <w:p w14:paraId="5DE75BF7" w14:textId="77777777" w:rsidR="00F860D7" w:rsidRPr="00DD0F4F"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0FBFF20B" w14:textId="77777777" w:rsidR="00F860D7" w:rsidRPr="00DD0F4F"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r>
      <w:tr w:rsidR="00F860D7" w:rsidRPr="00F860D7" w14:paraId="235099D5" w14:textId="77777777">
        <w:trPr>
          <w:trHeight w:val="230"/>
        </w:trPr>
        <w:tc>
          <w:tcPr>
            <w:tcW w:w="3690" w:type="dxa"/>
            <w:tcBorders>
              <w:top w:val="nil"/>
              <w:left w:val="nil"/>
              <w:bottom w:val="nil"/>
              <w:right w:val="nil"/>
            </w:tcBorders>
          </w:tcPr>
          <w:p w14:paraId="322F4787"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5AD7C941"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KING</w:t>
            </w:r>
          </w:p>
        </w:tc>
      </w:tr>
      <w:tr w:rsidR="00F860D7" w:rsidRPr="00F860D7" w14:paraId="7127F2C4" w14:textId="77777777">
        <w:tc>
          <w:tcPr>
            <w:tcW w:w="3690" w:type="dxa"/>
            <w:tcBorders>
              <w:top w:val="nil"/>
              <w:left w:val="nil"/>
              <w:bottom w:val="nil"/>
              <w:right w:val="nil"/>
            </w:tcBorders>
          </w:tcPr>
          <w:p w14:paraId="662A4456"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E8C8DC6"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F860D7" w14:paraId="708793ED" w14:textId="77777777">
        <w:tc>
          <w:tcPr>
            <w:tcW w:w="3690" w:type="dxa"/>
            <w:tcBorders>
              <w:top w:val="nil"/>
              <w:left w:val="nil"/>
              <w:bottom w:val="nil"/>
              <w:right w:val="nil"/>
            </w:tcBorders>
          </w:tcPr>
          <w:p w14:paraId="24994390"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26C1B69E"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1 januari 2013</w:t>
            </w:r>
          </w:p>
        </w:tc>
      </w:tr>
      <w:tr w:rsidR="00F860D7" w:rsidRPr="00F860D7" w14:paraId="15589ED3" w14:textId="77777777">
        <w:tc>
          <w:tcPr>
            <w:tcW w:w="3690" w:type="dxa"/>
            <w:tcBorders>
              <w:top w:val="nil"/>
              <w:left w:val="nil"/>
              <w:bottom w:val="nil"/>
              <w:right w:val="nil"/>
            </w:tcBorders>
          </w:tcPr>
          <w:p w14:paraId="1C42E4B5"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D4CC61A"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AE6939" w14:paraId="4AEC2EE4" w14:textId="77777777">
        <w:tc>
          <w:tcPr>
            <w:tcW w:w="3690" w:type="dxa"/>
            <w:tcBorders>
              <w:top w:val="nil"/>
              <w:left w:val="nil"/>
              <w:bottom w:val="nil"/>
              <w:right w:val="nil"/>
            </w:tcBorders>
          </w:tcPr>
          <w:p w14:paraId="03D1D428"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23C4AB4B" w14:textId="77777777" w:rsidR="00F860D7" w:rsidRPr="00DD0F4F" w:rsidRDefault="00F860D7" w:rsidP="00F860D7">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Met dit attribuutsoort wordt gespecificeerd of het groepattribuut de verwijzing is naar de zaak van 'de opdrachtgever' (de zaakbehandelende organisatie is de 'opdrachtnemer') dan wel 'de opdrachtnemer' (de zaakbehandelende organisatie is de 'opdrachtgever').</w:t>
            </w:r>
          </w:p>
        </w:tc>
      </w:tr>
      <w:tr w:rsidR="00F860D7" w:rsidRPr="00AE6939" w14:paraId="368F6691" w14:textId="77777777">
        <w:tc>
          <w:tcPr>
            <w:tcW w:w="3690" w:type="dxa"/>
            <w:tcBorders>
              <w:top w:val="nil"/>
              <w:left w:val="nil"/>
              <w:bottom w:val="nil"/>
              <w:right w:val="nil"/>
            </w:tcBorders>
          </w:tcPr>
          <w:p w14:paraId="61CFC814" w14:textId="77777777" w:rsidR="00F860D7" w:rsidRPr="00DD0F4F"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7B3B8CA4" w14:textId="77777777" w:rsidR="00F860D7" w:rsidRPr="00DD0F4F"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r>
      <w:tr w:rsidR="00F860D7" w:rsidRPr="00F860D7" w14:paraId="627C2190" w14:textId="77777777">
        <w:tc>
          <w:tcPr>
            <w:tcW w:w="3690" w:type="dxa"/>
            <w:tcBorders>
              <w:top w:val="nil"/>
              <w:left w:val="nil"/>
              <w:bottom w:val="nil"/>
              <w:right w:val="nil"/>
            </w:tcBorders>
          </w:tcPr>
          <w:p w14:paraId="365E8D3C"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645D185A" w14:textId="77777777" w:rsidR="00F860D7" w:rsidRPr="00F860D7" w:rsidRDefault="00DA5D93"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Att.Type</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AN15</w:t>
            </w:r>
            <w:r w:rsidRPr="00F860D7">
              <w:rPr>
                <w:rFonts w:ascii="Arial" w:hAnsi="Arial" w:cs="Arial"/>
                <w:sz w:val="20"/>
                <w:szCs w:val="20"/>
                <w:lang w:val="en-AU"/>
              </w:rPr>
              <w:fldChar w:fldCharType="end"/>
            </w:r>
          </w:p>
        </w:tc>
      </w:tr>
      <w:tr w:rsidR="00F860D7" w:rsidRPr="00F860D7" w14:paraId="5A971FC7" w14:textId="77777777">
        <w:trPr>
          <w:trHeight w:val="230"/>
        </w:trPr>
        <w:tc>
          <w:tcPr>
            <w:tcW w:w="3690" w:type="dxa"/>
            <w:tcBorders>
              <w:top w:val="nil"/>
              <w:left w:val="nil"/>
              <w:bottom w:val="nil"/>
              <w:right w:val="nil"/>
            </w:tcBorders>
          </w:tcPr>
          <w:p w14:paraId="4F208E98"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F0B2BAC"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AE6939" w14:paraId="65A7381C" w14:textId="77777777">
        <w:trPr>
          <w:trHeight w:val="230"/>
        </w:trPr>
        <w:tc>
          <w:tcPr>
            <w:tcW w:w="3690" w:type="dxa"/>
            <w:tcBorders>
              <w:top w:val="nil"/>
              <w:left w:val="nil"/>
              <w:bottom w:val="nil"/>
              <w:right w:val="nil"/>
            </w:tcBorders>
          </w:tcPr>
          <w:p w14:paraId="72AAFB45"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24766813" w14:textId="77777777" w:rsidR="00F860D7" w:rsidRPr="00DD0F4F" w:rsidRDefault="00F860D7" w:rsidP="00F860D7">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"opdracht</w:t>
            </w:r>
            <w:r w:rsidR="0054461D" w:rsidRPr="00DD0F4F">
              <w:rPr>
                <w:rFonts w:ascii="Arial" w:eastAsia="Times New Roman" w:hAnsi="Arial" w:cs="Arial"/>
                <w:color w:val="000000"/>
                <w:sz w:val="20"/>
                <w:szCs w:val="20"/>
                <w:lang w:val="nl-NL"/>
              </w:rPr>
              <w:t>gev</w:t>
            </w:r>
            <w:r w:rsidRPr="00DD0F4F">
              <w:rPr>
                <w:rFonts w:ascii="Arial" w:eastAsia="Times New Roman" w:hAnsi="Arial" w:cs="Arial"/>
                <w:color w:val="000000"/>
                <w:sz w:val="20"/>
                <w:szCs w:val="20"/>
                <w:lang w:val="nl-NL"/>
              </w:rPr>
              <w:t xml:space="preserve">er" (de </w:t>
            </w:r>
            <w:r w:rsidR="0054461D" w:rsidRPr="00DD0F4F">
              <w:rPr>
                <w:rFonts w:ascii="Arial" w:eastAsia="Times New Roman" w:hAnsi="Arial" w:cs="Arial"/>
                <w:color w:val="000000"/>
                <w:sz w:val="20"/>
                <w:szCs w:val="20"/>
                <w:lang w:val="nl-NL"/>
              </w:rPr>
              <w:t>gerelateerde</w:t>
            </w:r>
            <w:r w:rsidRPr="00DD0F4F">
              <w:rPr>
                <w:rFonts w:ascii="Arial" w:eastAsia="Times New Roman" w:hAnsi="Arial" w:cs="Arial"/>
                <w:color w:val="000000"/>
                <w:sz w:val="20"/>
                <w:szCs w:val="20"/>
                <w:lang w:val="nl-NL"/>
              </w:rPr>
              <w:t xml:space="preserve"> zaak levert een bijdrage aan het bereiken van de uitkomst van de onderhanden zaak)</w:t>
            </w:r>
          </w:p>
          <w:p w14:paraId="6D836ADB" w14:textId="77777777" w:rsidR="00F860D7" w:rsidRPr="00DD0F4F" w:rsidRDefault="00F860D7" w:rsidP="0054461D">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"opdracht</w:t>
            </w:r>
            <w:r w:rsidR="0054461D" w:rsidRPr="00DD0F4F">
              <w:rPr>
                <w:rFonts w:ascii="Arial" w:eastAsia="Times New Roman" w:hAnsi="Arial" w:cs="Arial"/>
                <w:color w:val="000000"/>
                <w:sz w:val="20"/>
                <w:szCs w:val="20"/>
                <w:lang w:val="nl-NL"/>
              </w:rPr>
              <w:t>nem</w:t>
            </w:r>
            <w:r w:rsidRPr="00DD0F4F">
              <w:rPr>
                <w:rFonts w:ascii="Arial" w:eastAsia="Times New Roman" w:hAnsi="Arial" w:cs="Arial"/>
                <w:color w:val="000000"/>
                <w:sz w:val="20"/>
                <w:szCs w:val="20"/>
                <w:lang w:val="nl-NL"/>
              </w:rPr>
              <w:t>er" (</w:t>
            </w:r>
            <w:r w:rsidR="0054461D" w:rsidRPr="00DD0F4F">
              <w:rPr>
                <w:rFonts w:ascii="Arial" w:eastAsia="Times New Roman" w:hAnsi="Arial" w:cs="Arial"/>
                <w:color w:val="000000"/>
                <w:sz w:val="20"/>
                <w:szCs w:val="20"/>
                <w:lang w:val="nl-NL"/>
              </w:rPr>
              <w:t xml:space="preserve">aan het bereiken van de uitkomst van de gerelateerde zaak levert </w:t>
            </w:r>
            <w:r w:rsidRPr="00DD0F4F">
              <w:rPr>
                <w:rFonts w:ascii="Arial" w:eastAsia="Times New Roman" w:hAnsi="Arial" w:cs="Arial"/>
                <w:color w:val="000000"/>
                <w:sz w:val="20"/>
                <w:szCs w:val="20"/>
                <w:lang w:val="nl-NL"/>
              </w:rPr>
              <w:t>de onderhanden zaak een bijdrage)</w:t>
            </w:r>
          </w:p>
        </w:tc>
      </w:tr>
      <w:tr w:rsidR="00F860D7" w:rsidRPr="00AE6939" w14:paraId="55286F5E" w14:textId="77777777">
        <w:trPr>
          <w:trHeight w:val="230"/>
        </w:trPr>
        <w:tc>
          <w:tcPr>
            <w:tcW w:w="3690" w:type="dxa"/>
            <w:tcBorders>
              <w:top w:val="nil"/>
              <w:left w:val="nil"/>
              <w:bottom w:val="nil"/>
              <w:right w:val="nil"/>
            </w:tcBorders>
          </w:tcPr>
          <w:p w14:paraId="5B208162" w14:textId="77777777" w:rsidR="00F860D7" w:rsidRPr="00DD0F4F"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09106612" w14:textId="77777777" w:rsidR="00F860D7" w:rsidRPr="00DD0F4F"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r>
      <w:tr w:rsidR="00F860D7" w:rsidRPr="00F860D7" w14:paraId="1D6B331C" w14:textId="77777777">
        <w:trPr>
          <w:trHeight w:val="230"/>
        </w:trPr>
        <w:tc>
          <w:tcPr>
            <w:tcW w:w="3690" w:type="dxa"/>
            <w:tcBorders>
              <w:top w:val="nil"/>
              <w:left w:val="nil"/>
              <w:bottom w:val="nil"/>
              <w:right w:val="nil"/>
            </w:tcBorders>
          </w:tcPr>
          <w:p w14:paraId="0B455726"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r w:rsidRPr="00F860D7">
              <w:rPr>
                <w:rFonts w:ascii="Arial" w:eastAsia="Times New Roman" w:hAnsi="Arial" w:cs="Arial"/>
                <w:b/>
                <w:bCs/>
                <w:color w:val="000000"/>
                <w:sz w:val="20"/>
                <w:szCs w:val="20"/>
              </w:rPr>
              <w:t xml:space="preserve">Indicatie </w:t>
            </w:r>
            <w:r w:rsidRPr="00F860D7">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14:paraId="7E2CF2CA"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Nee</w:t>
            </w:r>
          </w:p>
        </w:tc>
      </w:tr>
      <w:tr w:rsidR="00F860D7" w:rsidRPr="00F860D7" w14:paraId="5EA3E6D7" w14:textId="77777777">
        <w:trPr>
          <w:trHeight w:val="275"/>
        </w:trPr>
        <w:tc>
          <w:tcPr>
            <w:tcW w:w="3690" w:type="dxa"/>
            <w:tcBorders>
              <w:top w:val="nil"/>
              <w:left w:val="nil"/>
              <w:bottom w:val="nil"/>
              <w:right w:val="nil"/>
            </w:tcBorders>
          </w:tcPr>
          <w:p w14:paraId="3494793D"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EFBD840"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p>
        </w:tc>
      </w:tr>
      <w:tr w:rsidR="00F860D7" w:rsidRPr="00F860D7" w14:paraId="0C7E5AF8" w14:textId="77777777">
        <w:trPr>
          <w:trHeight w:val="230"/>
        </w:trPr>
        <w:tc>
          <w:tcPr>
            <w:tcW w:w="3690" w:type="dxa"/>
            <w:tcBorders>
              <w:top w:val="nil"/>
              <w:left w:val="nil"/>
              <w:bottom w:val="nil"/>
              <w:right w:val="nil"/>
            </w:tcBorders>
          </w:tcPr>
          <w:p w14:paraId="50DBACE8"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r w:rsidRPr="00F860D7">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14:paraId="16852237"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Nee</w:t>
            </w:r>
          </w:p>
        </w:tc>
      </w:tr>
      <w:tr w:rsidR="00F860D7" w:rsidRPr="00F860D7" w14:paraId="17BBF6DC" w14:textId="77777777">
        <w:trPr>
          <w:trHeight w:val="230"/>
        </w:trPr>
        <w:tc>
          <w:tcPr>
            <w:tcW w:w="3690" w:type="dxa"/>
            <w:tcBorders>
              <w:top w:val="nil"/>
              <w:left w:val="nil"/>
              <w:bottom w:val="nil"/>
              <w:right w:val="nil"/>
            </w:tcBorders>
          </w:tcPr>
          <w:p w14:paraId="66749E67"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2EDCC1B"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p>
        </w:tc>
      </w:tr>
      <w:tr w:rsidR="00F860D7" w:rsidRPr="00F860D7" w14:paraId="7707D6A4" w14:textId="77777777">
        <w:trPr>
          <w:trHeight w:val="230"/>
        </w:trPr>
        <w:tc>
          <w:tcPr>
            <w:tcW w:w="3690" w:type="dxa"/>
            <w:tcBorders>
              <w:top w:val="nil"/>
              <w:left w:val="nil"/>
              <w:bottom w:val="nil"/>
              <w:right w:val="nil"/>
            </w:tcBorders>
          </w:tcPr>
          <w:p w14:paraId="20FA219A"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r w:rsidRPr="00F860D7">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14:paraId="36E7D5F5"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p>
        </w:tc>
      </w:tr>
      <w:tr w:rsidR="00F860D7" w:rsidRPr="00F860D7" w14:paraId="261ADB17" w14:textId="77777777">
        <w:trPr>
          <w:trHeight w:val="230"/>
        </w:trPr>
        <w:tc>
          <w:tcPr>
            <w:tcW w:w="3690" w:type="dxa"/>
            <w:tcBorders>
              <w:top w:val="nil"/>
              <w:left w:val="nil"/>
              <w:bottom w:val="nil"/>
              <w:right w:val="nil"/>
            </w:tcBorders>
          </w:tcPr>
          <w:p w14:paraId="02C24C17"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2EDC13B"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p>
        </w:tc>
      </w:tr>
      <w:tr w:rsidR="00F860D7" w:rsidRPr="00F860D7" w14:paraId="323CEBF7" w14:textId="77777777">
        <w:trPr>
          <w:trHeight w:val="230"/>
        </w:trPr>
        <w:tc>
          <w:tcPr>
            <w:tcW w:w="3690" w:type="dxa"/>
            <w:tcBorders>
              <w:top w:val="nil"/>
              <w:left w:val="nil"/>
              <w:bottom w:val="nil"/>
              <w:right w:val="nil"/>
            </w:tcBorders>
          </w:tcPr>
          <w:p w14:paraId="6F53C610"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r w:rsidRPr="00F860D7">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14:paraId="7BE2434D"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Nee</w:t>
            </w:r>
          </w:p>
        </w:tc>
      </w:tr>
      <w:tr w:rsidR="00F860D7" w:rsidRPr="00F860D7" w14:paraId="5E935091" w14:textId="77777777">
        <w:trPr>
          <w:trHeight w:val="230"/>
        </w:trPr>
        <w:tc>
          <w:tcPr>
            <w:tcW w:w="3690" w:type="dxa"/>
            <w:tcBorders>
              <w:top w:val="nil"/>
              <w:left w:val="nil"/>
              <w:bottom w:val="nil"/>
              <w:right w:val="nil"/>
            </w:tcBorders>
          </w:tcPr>
          <w:p w14:paraId="66353A78"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3110256"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p>
        </w:tc>
      </w:tr>
      <w:tr w:rsidR="00F860D7" w:rsidRPr="00F860D7" w14:paraId="672CEEC9" w14:textId="77777777">
        <w:trPr>
          <w:trHeight w:val="230"/>
        </w:trPr>
        <w:tc>
          <w:tcPr>
            <w:tcW w:w="3690" w:type="dxa"/>
            <w:tcBorders>
              <w:top w:val="nil"/>
              <w:left w:val="nil"/>
              <w:bottom w:val="nil"/>
              <w:right w:val="nil"/>
            </w:tcBorders>
          </w:tcPr>
          <w:p w14:paraId="5486B4C6"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r w:rsidRPr="00F860D7">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14:paraId="4ED1F190"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Nee</w:t>
            </w:r>
          </w:p>
        </w:tc>
      </w:tr>
      <w:tr w:rsidR="00F860D7" w:rsidRPr="00F860D7" w14:paraId="3339E9E8" w14:textId="77777777">
        <w:trPr>
          <w:trHeight w:val="230"/>
        </w:trPr>
        <w:tc>
          <w:tcPr>
            <w:tcW w:w="3690" w:type="dxa"/>
            <w:tcBorders>
              <w:top w:val="nil"/>
              <w:left w:val="nil"/>
              <w:bottom w:val="nil"/>
              <w:right w:val="nil"/>
            </w:tcBorders>
          </w:tcPr>
          <w:p w14:paraId="41D18E2E"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F48498A"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F860D7" w14:paraId="062A6593" w14:textId="77777777">
        <w:trPr>
          <w:trHeight w:val="230"/>
        </w:trPr>
        <w:tc>
          <w:tcPr>
            <w:tcW w:w="3690" w:type="dxa"/>
            <w:tcBorders>
              <w:top w:val="nil"/>
              <w:left w:val="nil"/>
              <w:bottom w:val="nil"/>
              <w:right w:val="nil"/>
            </w:tcBorders>
          </w:tcPr>
          <w:p w14:paraId="4FCF3AA7"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5C09FC8C" w14:textId="77777777" w:rsidR="00F860D7" w:rsidRPr="00F860D7" w:rsidRDefault="00DA5D93"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Att.LowerBound</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1</w:t>
            </w:r>
            <w:r w:rsidRPr="00F860D7">
              <w:rPr>
                <w:rFonts w:ascii="Arial" w:hAnsi="Arial" w:cs="Arial"/>
                <w:sz w:val="20"/>
                <w:szCs w:val="20"/>
                <w:lang w:val="en-AU"/>
              </w:rPr>
              <w:fldChar w:fldCharType="end"/>
            </w:r>
            <w:r w:rsidR="00F860D7" w:rsidRPr="00F860D7">
              <w:rPr>
                <w:rFonts w:ascii="Arial" w:eastAsia="Times New Roman" w:hAnsi="Arial" w:cs="Arial"/>
                <w:color w:val="000000"/>
                <w:sz w:val="20"/>
                <w:szCs w:val="20"/>
              </w:rPr>
              <w:t xml:space="preserve"> - </w:t>
            </w:r>
            <w:r w:rsidRPr="00F860D7">
              <w:rPr>
                <w:rFonts w:ascii="Arial" w:eastAsia="Times New Roman" w:hAnsi="Arial" w:cs="Arial"/>
                <w:color w:val="000000"/>
                <w:sz w:val="20"/>
                <w:szCs w:val="20"/>
              </w:rPr>
              <w:fldChar w:fldCharType="begin" w:fldLock="1"/>
            </w:r>
            <w:r w:rsidR="00F860D7" w:rsidRPr="00F860D7">
              <w:rPr>
                <w:rFonts w:ascii="Arial" w:eastAsia="Times New Roman" w:hAnsi="Arial" w:cs="Arial"/>
                <w:color w:val="000000"/>
                <w:sz w:val="20"/>
                <w:szCs w:val="20"/>
              </w:rPr>
              <w:instrText>MERGEFIELD Att.UpperBound</w:instrText>
            </w:r>
            <w:r w:rsidRPr="00F860D7">
              <w:rPr>
                <w:rFonts w:ascii="Arial" w:eastAsia="Times New Roman" w:hAnsi="Arial" w:cs="Arial"/>
                <w:color w:val="000000"/>
                <w:sz w:val="20"/>
                <w:szCs w:val="20"/>
              </w:rPr>
              <w:fldChar w:fldCharType="separate"/>
            </w:r>
            <w:r w:rsidR="00F860D7" w:rsidRPr="00F860D7">
              <w:rPr>
                <w:rFonts w:ascii="Arial" w:eastAsia="Times New Roman" w:hAnsi="Arial" w:cs="Arial"/>
                <w:color w:val="000000"/>
                <w:sz w:val="20"/>
                <w:szCs w:val="20"/>
              </w:rPr>
              <w:t>1</w:t>
            </w:r>
            <w:r w:rsidRPr="00F860D7">
              <w:rPr>
                <w:rFonts w:ascii="Arial" w:eastAsia="Times New Roman" w:hAnsi="Arial" w:cs="Arial"/>
                <w:color w:val="000000"/>
                <w:sz w:val="20"/>
                <w:szCs w:val="20"/>
              </w:rPr>
              <w:fldChar w:fldCharType="end"/>
            </w:r>
          </w:p>
        </w:tc>
      </w:tr>
      <w:tr w:rsidR="00F860D7" w:rsidRPr="00F860D7" w14:paraId="7E765446" w14:textId="77777777">
        <w:trPr>
          <w:trHeight w:val="200"/>
        </w:trPr>
        <w:tc>
          <w:tcPr>
            <w:tcW w:w="3690" w:type="dxa"/>
            <w:tcBorders>
              <w:top w:val="nil"/>
              <w:left w:val="nil"/>
              <w:bottom w:val="nil"/>
              <w:right w:val="nil"/>
            </w:tcBorders>
          </w:tcPr>
          <w:p w14:paraId="23875C4C"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AEC8350" w14:textId="77777777"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AE6939" w14:paraId="02BC4118" w14:textId="77777777">
        <w:trPr>
          <w:trHeight w:val="200"/>
        </w:trPr>
        <w:tc>
          <w:tcPr>
            <w:tcW w:w="3690" w:type="dxa"/>
            <w:tcBorders>
              <w:top w:val="nil"/>
              <w:left w:val="nil"/>
              <w:bottom w:val="nil"/>
              <w:right w:val="nil"/>
            </w:tcBorders>
          </w:tcPr>
          <w:p w14:paraId="1C8BF4D2"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403BEBA3" w14:textId="77777777" w:rsidR="00F860D7" w:rsidRPr="00DD0F4F" w:rsidRDefault="00F860D7" w:rsidP="00F860D7">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Default: &lt;memo&gt;</w:t>
            </w:r>
          </w:p>
          <w:p w14:paraId="55CBB3C4" w14:textId="77777777" w:rsidR="00F860D7" w:rsidRPr="00DD0F4F" w:rsidRDefault="00F860D7" w:rsidP="00F860D7">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Description:Gemeentelijk basisgegeven</w:t>
            </w:r>
          </w:p>
        </w:tc>
      </w:tr>
      <w:tr w:rsidR="00F860D7" w:rsidRPr="00AE6939" w14:paraId="71208DA5" w14:textId="77777777">
        <w:trPr>
          <w:trHeight w:val="230"/>
        </w:trPr>
        <w:tc>
          <w:tcPr>
            <w:tcW w:w="3690" w:type="dxa"/>
            <w:tcBorders>
              <w:top w:val="nil"/>
              <w:left w:val="nil"/>
              <w:bottom w:val="nil"/>
              <w:right w:val="nil"/>
            </w:tcBorders>
          </w:tcPr>
          <w:p w14:paraId="0B19F5DC" w14:textId="77777777" w:rsidR="00F860D7" w:rsidRPr="00DD0F4F"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7DF9BEFB" w14:textId="77777777" w:rsidR="00F860D7" w:rsidRPr="00DD0F4F"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r>
      <w:tr w:rsidR="00F860D7" w:rsidRPr="00F860D7" w14:paraId="122141C3" w14:textId="77777777">
        <w:trPr>
          <w:trHeight w:val="230"/>
        </w:trPr>
        <w:tc>
          <w:tcPr>
            <w:tcW w:w="3690" w:type="dxa"/>
            <w:tcBorders>
              <w:top w:val="nil"/>
              <w:left w:val="nil"/>
              <w:bottom w:val="nil"/>
              <w:right w:val="nil"/>
            </w:tcBorders>
          </w:tcPr>
          <w:p w14:paraId="08E6E835"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14:paraId="1D66F712" w14:textId="77777777"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w:t>
            </w:r>
          </w:p>
        </w:tc>
      </w:tr>
    </w:tbl>
    <w:p w14:paraId="20E48F9D" w14:textId="77777777" w:rsidR="006B550F" w:rsidRPr="00DD0F4F" w:rsidRDefault="00DA5D93"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Startdatum</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14B8834B" w14:textId="77777777" w:rsidTr="00211C3F">
        <w:trPr>
          <w:trHeight w:val="230"/>
        </w:trPr>
        <w:tc>
          <w:tcPr>
            <w:tcW w:w="3690" w:type="dxa"/>
            <w:tcBorders>
              <w:top w:val="nil"/>
              <w:left w:val="nil"/>
              <w:bottom w:val="nil"/>
              <w:right w:val="nil"/>
            </w:tcBorders>
          </w:tcPr>
          <w:p w14:paraId="7B662F3B"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14:paraId="1A2EE94A"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p>
        </w:tc>
      </w:tr>
      <w:tr w:rsidR="006B550F" w:rsidRPr="00F2006F" w14:paraId="5AE69E55" w14:textId="77777777" w:rsidTr="00211C3F">
        <w:tc>
          <w:tcPr>
            <w:tcW w:w="3690" w:type="dxa"/>
            <w:tcBorders>
              <w:top w:val="nil"/>
              <w:left w:val="nil"/>
              <w:bottom w:val="nil"/>
              <w:right w:val="nil"/>
            </w:tcBorders>
          </w:tcPr>
          <w:p w14:paraId="05918BB2"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BA8EF06"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1AAC5151" w14:textId="77777777" w:rsidTr="00211C3F">
        <w:tc>
          <w:tcPr>
            <w:tcW w:w="3690" w:type="dxa"/>
            <w:tcBorders>
              <w:top w:val="nil"/>
              <w:left w:val="nil"/>
              <w:bottom w:val="nil"/>
              <w:right w:val="nil"/>
            </w:tcBorders>
          </w:tcPr>
          <w:p w14:paraId="5C5504F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44AC224A"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5AA1CB0E" w14:textId="77777777" w:rsidTr="00211C3F">
        <w:tc>
          <w:tcPr>
            <w:tcW w:w="3690" w:type="dxa"/>
            <w:tcBorders>
              <w:top w:val="nil"/>
              <w:left w:val="nil"/>
              <w:bottom w:val="nil"/>
              <w:right w:val="nil"/>
            </w:tcBorders>
          </w:tcPr>
          <w:p w14:paraId="5FB8617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F813382"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509BB1E7" w14:textId="77777777" w:rsidTr="00211C3F">
        <w:tc>
          <w:tcPr>
            <w:tcW w:w="3690" w:type="dxa"/>
            <w:tcBorders>
              <w:top w:val="nil"/>
              <w:left w:val="nil"/>
              <w:bottom w:val="nil"/>
              <w:right w:val="nil"/>
            </w:tcBorders>
          </w:tcPr>
          <w:p w14:paraId="0BF7C73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3BA1FE0B"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45DDF2D8" w14:textId="77777777" w:rsidTr="00211C3F">
        <w:tc>
          <w:tcPr>
            <w:tcW w:w="3690" w:type="dxa"/>
            <w:tcBorders>
              <w:top w:val="nil"/>
              <w:left w:val="nil"/>
              <w:bottom w:val="nil"/>
              <w:right w:val="nil"/>
            </w:tcBorders>
          </w:tcPr>
          <w:p w14:paraId="0004D6D2"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4B1D8FB"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394816E8" w14:textId="77777777" w:rsidTr="00211C3F">
        <w:trPr>
          <w:trHeight w:val="335"/>
        </w:trPr>
        <w:tc>
          <w:tcPr>
            <w:tcW w:w="3690" w:type="dxa"/>
            <w:tcBorders>
              <w:top w:val="nil"/>
              <w:left w:val="nil"/>
              <w:bottom w:val="nil"/>
              <w:right w:val="nil"/>
            </w:tcBorders>
          </w:tcPr>
          <w:p w14:paraId="6EBA321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78218715"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p>
        </w:tc>
      </w:tr>
      <w:tr w:rsidR="006B550F" w:rsidRPr="00F2006F" w14:paraId="0F6D9B7F" w14:textId="77777777" w:rsidTr="00211C3F">
        <w:trPr>
          <w:trHeight w:val="215"/>
        </w:trPr>
        <w:tc>
          <w:tcPr>
            <w:tcW w:w="3690" w:type="dxa"/>
            <w:tcBorders>
              <w:top w:val="nil"/>
              <w:left w:val="nil"/>
              <w:bottom w:val="nil"/>
              <w:right w:val="nil"/>
            </w:tcBorders>
          </w:tcPr>
          <w:p w14:paraId="1DA399E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852E6D1"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74906A95" w14:textId="77777777" w:rsidTr="00211C3F">
        <w:trPr>
          <w:trHeight w:val="215"/>
        </w:trPr>
        <w:tc>
          <w:tcPr>
            <w:tcW w:w="3690" w:type="dxa"/>
            <w:tcBorders>
              <w:top w:val="nil"/>
              <w:left w:val="nil"/>
              <w:bottom w:val="nil"/>
              <w:right w:val="nil"/>
            </w:tcBorders>
          </w:tcPr>
          <w:p w14:paraId="7AF31A1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5B3DFFEF" w14:textId="77777777" w:rsidR="006B550F" w:rsidRPr="00DD0F4F" w:rsidRDefault="00DA5D93"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De datum waarop met de uitvoering van de gerelateerde zaak is gestart</w:t>
            </w:r>
          </w:p>
        </w:tc>
      </w:tr>
      <w:tr w:rsidR="006B550F" w:rsidRPr="00AE6939" w14:paraId="4DDA7E30" w14:textId="77777777" w:rsidTr="00211C3F">
        <w:trPr>
          <w:trHeight w:val="230"/>
        </w:trPr>
        <w:tc>
          <w:tcPr>
            <w:tcW w:w="3690" w:type="dxa"/>
            <w:tcBorders>
              <w:top w:val="nil"/>
              <w:left w:val="nil"/>
              <w:bottom w:val="nil"/>
              <w:right w:val="nil"/>
            </w:tcBorders>
          </w:tcPr>
          <w:p w14:paraId="6355D282"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6E79B325"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102D4D41" w14:textId="77777777" w:rsidTr="00211C3F">
        <w:trPr>
          <w:trHeight w:val="230"/>
        </w:trPr>
        <w:tc>
          <w:tcPr>
            <w:tcW w:w="3690" w:type="dxa"/>
            <w:tcBorders>
              <w:top w:val="nil"/>
              <w:left w:val="nil"/>
              <w:bottom w:val="nil"/>
              <w:right w:val="nil"/>
            </w:tcBorders>
          </w:tcPr>
          <w:p w14:paraId="5227D911"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5DBF550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58B60601" w14:textId="77777777" w:rsidTr="00211C3F">
        <w:tc>
          <w:tcPr>
            <w:tcW w:w="3690" w:type="dxa"/>
            <w:tcBorders>
              <w:top w:val="nil"/>
              <w:left w:val="nil"/>
              <w:bottom w:val="nil"/>
              <w:right w:val="nil"/>
            </w:tcBorders>
          </w:tcPr>
          <w:p w14:paraId="34F95F13"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DC1390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7215A50C" w14:textId="77777777" w:rsidTr="00211C3F">
        <w:tc>
          <w:tcPr>
            <w:tcW w:w="3690" w:type="dxa"/>
            <w:tcBorders>
              <w:top w:val="nil"/>
              <w:left w:val="nil"/>
              <w:bottom w:val="nil"/>
              <w:right w:val="nil"/>
            </w:tcBorders>
          </w:tcPr>
          <w:p w14:paraId="5A11383E"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61A7813B"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14:paraId="5E16B059" w14:textId="77777777" w:rsidTr="00211C3F">
        <w:tc>
          <w:tcPr>
            <w:tcW w:w="3690" w:type="dxa"/>
            <w:tcBorders>
              <w:top w:val="nil"/>
              <w:left w:val="nil"/>
              <w:bottom w:val="nil"/>
              <w:right w:val="nil"/>
            </w:tcBorders>
          </w:tcPr>
          <w:p w14:paraId="4369BDC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AA2AEB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3BCAAAC6" w14:textId="77777777" w:rsidTr="00211C3F">
        <w:tc>
          <w:tcPr>
            <w:tcW w:w="3690" w:type="dxa"/>
            <w:tcBorders>
              <w:top w:val="nil"/>
              <w:left w:val="nil"/>
              <w:bottom w:val="nil"/>
              <w:right w:val="nil"/>
            </w:tcBorders>
          </w:tcPr>
          <w:p w14:paraId="277833CE"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496827C6"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41C2873A" w14:textId="77777777" w:rsidTr="00211C3F">
        <w:tc>
          <w:tcPr>
            <w:tcW w:w="3690" w:type="dxa"/>
            <w:tcBorders>
              <w:top w:val="nil"/>
              <w:left w:val="nil"/>
              <w:bottom w:val="nil"/>
              <w:right w:val="nil"/>
            </w:tcBorders>
          </w:tcPr>
          <w:p w14:paraId="69065195"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274B14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0E1B4F21" w14:textId="77777777" w:rsidTr="00211C3F">
        <w:tc>
          <w:tcPr>
            <w:tcW w:w="3690" w:type="dxa"/>
            <w:tcBorders>
              <w:top w:val="nil"/>
              <w:left w:val="nil"/>
              <w:bottom w:val="nil"/>
              <w:right w:val="nil"/>
            </w:tcBorders>
          </w:tcPr>
          <w:p w14:paraId="5ECA9502"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1CC35EDF"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p>
        </w:tc>
      </w:tr>
      <w:tr w:rsidR="006B550F" w:rsidRPr="00F2006F" w14:paraId="0D92B6D6" w14:textId="77777777" w:rsidTr="00211C3F">
        <w:trPr>
          <w:trHeight w:val="230"/>
        </w:trPr>
        <w:tc>
          <w:tcPr>
            <w:tcW w:w="3690" w:type="dxa"/>
            <w:tcBorders>
              <w:top w:val="nil"/>
              <w:left w:val="nil"/>
              <w:bottom w:val="nil"/>
              <w:right w:val="nil"/>
            </w:tcBorders>
          </w:tcPr>
          <w:p w14:paraId="48B76EB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01F587E"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2A95DE63" w14:textId="77777777" w:rsidTr="00211C3F">
        <w:trPr>
          <w:trHeight w:val="230"/>
        </w:trPr>
        <w:tc>
          <w:tcPr>
            <w:tcW w:w="3690" w:type="dxa"/>
            <w:tcBorders>
              <w:top w:val="nil"/>
              <w:left w:val="nil"/>
              <w:bottom w:val="nil"/>
              <w:right w:val="nil"/>
            </w:tcBorders>
          </w:tcPr>
          <w:p w14:paraId="507CFA2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65954571"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geldige datums gelegen op, voor of na de huidige datum en tijd</w:t>
            </w:r>
          </w:p>
        </w:tc>
      </w:tr>
      <w:tr w:rsidR="006B550F" w:rsidRPr="00AE6939" w14:paraId="4A236938" w14:textId="77777777" w:rsidTr="00211C3F">
        <w:trPr>
          <w:trHeight w:val="230"/>
        </w:trPr>
        <w:tc>
          <w:tcPr>
            <w:tcW w:w="3690" w:type="dxa"/>
            <w:tcBorders>
              <w:top w:val="nil"/>
              <w:left w:val="nil"/>
              <w:bottom w:val="nil"/>
              <w:right w:val="nil"/>
            </w:tcBorders>
          </w:tcPr>
          <w:p w14:paraId="528149BD"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44F6C654"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51CF98C7" w14:textId="77777777" w:rsidTr="00211C3F">
        <w:trPr>
          <w:trHeight w:val="230"/>
        </w:trPr>
        <w:tc>
          <w:tcPr>
            <w:tcW w:w="3690" w:type="dxa"/>
            <w:tcBorders>
              <w:top w:val="nil"/>
              <w:left w:val="nil"/>
              <w:bottom w:val="nil"/>
              <w:right w:val="nil"/>
            </w:tcBorders>
          </w:tcPr>
          <w:p w14:paraId="4B8867FA"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14:paraId="4B09CB78"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65F90587" w14:textId="77777777" w:rsidTr="00211C3F">
        <w:trPr>
          <w:trHeight w:val="275"/>
        </w:trPr>
        <w:tc>
          <w:tcPr>
            <w:tcW w:w="3690" w:type="dxa"/>
            <w:tcBorders>
              <w:top w:val="nil"/>
              <w:left w:val="nil"/>
              <w:bottom w:val="nil"/>
              <w:right w:val="nil"/>
            </w:tcBorders>
          </w:tcPr>
          <w:p w14:paraId="2424F07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82B08A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4611400B" w14:textId="77777777" w:rsidTr="00211C3F">
        <w:trPr>
          <w:trHeight w:val="230"/>
        </w:trPr>
        <w:tc>
          <w:tcPr>
            <w:tcW w:w="3690" w:type="dxa"/>
            <w:tcBorders>
              <w:top w:val="nil"/>
              <w:left w:val="nil"/>
              <w:bottom w:val="nil"/>
              <w:right w:val="nil"/>
            </w:tcBorders>
          </w:tcPr>
          <w:p w14:paraId="1D55F1B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14:paraId="05270C58"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6B6D0A72" w14:textId="77777777" w:rsidTr="00211C3F">
        <w:trPr>
          <w:trHeight w:val="230"/>
        </w:trPr>
        <w:tc>
          <w:tcPr>
            <w:tcW w:w="3690" w:type="dxa"/>
            <w:tcBorders>
              <w:top w:val="nil"/>
              <w:left w:val="nil"/>
              <w:bottom w:val="nil"/>
              <w:right w:val="nil"/>
            </w:tcBorders>
          </w:tcPr>
          <w:p w14:paraId="1ED2C90E"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777D682"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2DF1BB7C" w14:textId="77777777" w:rsidTr="00211C3F">
        <w:trPr>
          <w:trHeight w:val="230"/>
        </w:trPr>
        <w:tc>
          <w:tcPr>
            <w:tcW w:w="3690" w:type="dxa"/>
            <w:tcBorders>
              <w:top w:val="nil"/>
              <w:left w:val="nil"/>
              <w:bottom w:val="nil"/>
              <w:right w:val="nil"/>
            </w:tcBorders>
          </w:tcPr>
          <w:p w14:paraId="5136B3B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14:paraId="3A9980D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791B3A82" w14:textId="77777777" w:rsidTr="00211C3F">
        <w:trPr>
          <w:trHeight w:val="230"/>
        </w:trPr>
        <w:tc>
          <w:tcPr>
            <w:tcW w:w="3690" w:type="dxa"/>
            <w:tcBorders>
              <w:top w:val="nil"/>
              <w:left w:val="nil"/>
              <w:bottom w:val="nil"/>
              <w:right w:val="nil"/>
            </w:tcBorders>
          </w:tcPr>
          <w:p w14:paraId="2DB2610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F4159B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7C864DF7" w14:textId="77777777" w:rsidTr="00211C3F">
        <w:trPr>
          <w:trHeight w:val="230"/>
        </w:trPr>
        <w:tc>
          <w:tcPr>
            <w:tcW w:w="3690" w:type="dxa"/>
            <w:tcBorders>
              <w:top w:val="nil"/>
              <w:left w:val="nil"/>
              <w:bottom w:val="nil"/>
              <w:right w:val="nil"/>
            </w:tcBorders>
          </w:tcPr>
          <w:p w14:paraId="24A0918D"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14:paraId="3EFC9FAC"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57DC9A4D" w14:textId="77777777" w:rsidTr="00211C3F">
        <w:trPr>
          <w:trHeight w:val="230"/>
        </w:trPr>
        <w:tc>
          <w:tcPr>
            <w:tcW w:w="3690" w:type="dxa"/>
            <w:tcBorders>
              <w:top w:val="nil"/>
              <w:left w:val="nil"/>
              <w:bottom w:val="nil"/>
              <w:right w:val="nil"/>
            </w:tcBorders>
          </w:tcPr>
          <w:p w14:paraId="4769FDA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835ED4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444C16B3" w14:textId="77777777" w:rsidTr="00211C3F">
        <w:trPr>
          <w:trHeight w:val="230"/>
        </w:trPr>
        <w:tc>
          <w:tcPr>
            <w:tcW w:w="3690" w:type="dxa"/>
            <w:tcBorders>
              <w:top w:val="nil"/>
              <w:left w:val="nil"/>
              <w:bottom w:val="nil"/>
              <w:right w:val="nil"/>
            </w:tcBorders>
          </w:tcPr>
          <w:p w14:paraId="4518703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14:paraId="5594B0B6"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63E425A2" w14:textId="77777777" w:rsidTr="00211C3F">
        <w:trPr>
          <w:trHeight w:val="230"/>
        </w:trPr>
        <w:tc>
          <w:tcPr>
            <w:tcW w:w="3690" w:type="dxa"/>
            <w:tcBorders>
              <w:top w:val="nil"/>
              <w:left w:val="nil"/>
              <w:bottom w:val="nil"/>
              <w:right w:val="nil"/>
            </w:tcBorders>
          </w:tcPr>
          <w:p w14:paraId="360FB00A"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2E12F66"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6FCC3512" w14:textId="77777777" w:rsidTr="00211C3F">
        <w:trPr>
          <w:trHeight w:val="230"/>
        </w:trPr>
        <w:tc>
          <w:tcPr>
            <w:tcW w:w="3690" w:type="dxa"/>
            <w:tcBorders>
              <w:top w:val="nil"/>
              <w:left w:val="nil"/>
              <w:bottom w:val="nil"/>
              <w:right w:val="nil"/>
            </w:tcBorders>
          </w:tcPr>
          <w:p w14:paraId="42849FE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74F82C66"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14:paraId="6E91C3DA" w14:textId="77777777" w:rsidTr="00211C3F">
        <w:trPr>
          <w:trHeight w:val="200"/>
        </w:trPr>
        <w:tc>
          <w:tcPr>
            <w:tcW w:w="3690" w:type="dxa"/>
            <w:tcBorders>
              <w:top w:val="nil"/>
              <w:left w:val="nil"/>
              <w:bottom w:val="nil"/>
              <w:right w:val="nil"/>
            </w:tcBorders>
          </w:tcPr>
          <w:p w14:paraId="081CE2A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7302F41"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17DD447A" w14:textId="77777777" w:rsidTr="00211C3F">
        <w:trPr>
          <w:trHeight w:val="200"/>
        </w:trPr>
        <w:tc>
          <w:tcPr>
            <w:tcW w:w="3690" w:type="dxa"/>
            <w:tcBorders>
              <w:top w:val="nil"/>
              <w:left w:val="nil"/>
              <w:bottom w:val="nil"/>
              <w:right w:val="nil"/>
            </w:tcBorders>
          </w:tcPr>
          <w:p w14:paraId="691369F8"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28D53EF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14:paraId="53EA394E" w14:textId="77777777" w:rsidTr="00211C3F">
        <w:trPr>
          <w:trHeight w:val="230"/>
        </w:trPr>
        <w:tc>
          <w:tcPr>
            <w:tcW w:w="3690" w:type="dxa"/>
            <w:tcBorders>
              <w:top w:val="nil"/>
              <w:left w:val="nil"/>
              <w:bottom w:val="nil"/>
              <w:right w:val="nil"/>
            </w:tcBorders>
          </w:tcPr>
          <w:p w14:paraId="1E98BF62"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4F2DBE1"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6D8EE167" w14:textId="77777777" w:rsidTr="00211C3F">
        <w:trPr>
          <w:trHeight w:val="230"/>
        </w:trPr>
        <w:tc>
          <w:tcPr>
            <w:tcW w:w="3690" w:type="dxa"/>
            <w:tcBorders>
              <w:top w:val="nil"/>
              <w:left w:val="nil"/>
              <w:bottom w:val="nil"/>
              <w:right w:val="nil"/>
            </w:tcBorders>
          </w:tcPr>
          <w:p w14:paraId="5BA534C2"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14:paraId="6BE5E4FE"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w:t>
            </w:r>
          </w:p>
        </w:tc>
      </w:tr>
    </w:tbl>
    <w:p w14:paraId="1D6A1372" w14:textId="77777777" w:rsidR="006B550F" w:rsidRPr="00DD0F4F" w:rsidRDefault="00DA5D93"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Status-omschrijving generiek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31467878" w14:textId="77777777" w:rsidTr="00211C3F">
        <w:trPr>
          <w:trHeight w:val="230"/>
        </w:trPr>
        <w:tc>
          <w:tcPr>
            <w:tcW w:w="3690" w:type="dxa"/>
            <w:tcBorders>
              <w:top w:val="nil"/>
              <w:left w:val="nil"/>
              <w:bottom w:val="nil"/>
              <w:right w:val="nil"/>
            </w:tcBorders>
          </w:tcPr>
          <w:p w14:paraId="0978CCF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14:paraId="7A5BDD51"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 generiek</w:t>
            </w:r>
            <w:r w:rsidRPr="00F2006F">
              <w:rPr>
                <w:rFonts w:ascii="Arial" w:hAnsi="Arial" w:cs="Arial"/>
                <w:sz w:val="20"/>
                <w:szCs w:val="20"/>
                <w:lang w:val="en-AU"/>
              </w:rPr>
              <w:fldChar w:fldCharType="end"/>
            </w:r>
          </w:p>
        </w:tc>
      </w:tr>
      <w:tr w:rsidR="006B550F" w:rsidRPr="00F2006F" w14:paraId="5D7E0CAC" w14:textId="77777777" w:rsidTr="00211C3F">
        <w:tc>
          <w:tcPr>
            <w:tcW w:w="3690" w:type="dxa"/>
            <w:tcBorders>
              <w:top w:val="nil"/>
              <w:left w:val="nil"/>
              <w:bottom w:val="nil"/>
              <w:right w:val="nil"/>
            </w:tcBorders>
          </w:tcPr>
          <w:p w14:paraId="778859C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4E9EEE1"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2ED04F48" w14:textId="77777777" w:rsidTr="00211C3F">
        <w:tc>
          <w:tcPr>
            <w:tcW w:w="3690" w:type="dxa"/>
            <w:tcBorders>
              <w:top w:val="nil"/>
              <w:left w:val="nil"/>
              <w:bottom w:val="nil"/>
              <w:right w:val="nil"/>
            </w:tcBorders>
          </w:tcPr>
          <w:p w14:paraId="47B901A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lastRenderedPageBreak/>
              <w:t>Herkomst attribuutsoort</w:t>
            </w:r>
          </w:p>
        </w:tc>
        <w:tc>
          <w:tcPr>
            <w:tcW w:w="5670" w:type="dxa"/>
            <w:tcBorders>
              <w:top w:val="nil"/>
              <w:left w:val="nil"/>
              <w:bottom w:val="nil"/>
              <w:right w:val="nil"/>
            </w:tcBorders>
          </w:tcPr>
          <w:p w14:paraId="1F80E4A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44B11034" w14:textId="77777777" w:rsidTr="00211C3F">
        <w:tc>
          <w:tcPr>
            <w:tcW w:w="3690" w:type="dxa"/>
            <w:tcBorders>
              <w:top w:val="nil"/>
              <w:left w:val="nil"/>
              <w:bottom w:val="nil"/>
              <w:right w:val="nil"/>
            </w:tcBorders>
          </w:tcPr>
          <w:p w14:paraId="087E3F9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E5B6EA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142CA22A" w14:textId="77777777" w:rsidTr="00211C3F">
        <w:tc>
          <w:tcPr>
            <w:tcW w:w="3690" w:type="dxa"/>
            <w:tcBorders>
              <w:top w:val="nil"/>
              <w:left w:val="nil"/>
              <w:bottom w:val="nil"/>
              <w:right w:val="nil"/>
            </w:tcBorders>
          </w:tcPr>
          <w:p w14:paraId="57C76764"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17D652A1"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15BBD4C8" w14:textId="77777777" w:rsidTr="00211C3F">
        <w:tc>
          <w:tcPr>
            <w:tcW w:w="3690" w:type="dxa"/>
            <w:tcBorders>
              <w:top w:val="nil"/>
              <w:left w:val="nil"/>
              <w:bottom w:val="nil"/>
              <w:right w:val="nil"/>
            </w:tcBorders>
          </w:tcPr>
          <w:p w14:paraId="0F55D72A"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B2C18A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36642E04" w14:textId="77777777" w:rsidTr="00211C3F">
        <w:trPr>
          <w:trHeight w:val="335"/>
        </w:trPr>
        <w:tc>
          <w:tcPr>
            <w:tcW w:w="3690" w:type="dxa"/>
            <w:tcBorders>
              <w:top w:val="nil"/>
              <w:left w:val="nil"/>
              <w:bottom w:val="nil"/>
              <w:right w:val="nil"/>
            </w:tcBorders>
          </w:tcPr>
          <w:p w14:paraId="61DEC30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39EC396F"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statusomschrijvingGeneriek</w:t>
            </w:r>
            <w:r w:rsidRPr="00F2006F">
              <w:rPr>
                <w:rFonts w:ascii="Arial" w:hAnsi="Arial" w:cs="Arial"/>
                <w:sz w:val="20"/>
                <w:szCs w:val="20"/>
                <w:lang w:val="en-AU"/>
              </w:rPr>
              <w:fldChar w:fldCharType="end"/>
            </w:r>
          </w:p>
        </w:tc>
      </w:tr>
      <w:tr w:rsidR="006B550F" w:rsidRPr="00F2006F" w14:paraId="1FA3D8E8" w14:textId="77777777" w:rsidTr="00211C3F">
        <w:trPr>
          <w:trHeight w:val="215"/>
        </w:trPr>
        <w:tc>
          <w:tcPr>
            <w:tcW w:w="3690" w:type="dxa"/>
            <w:tcBorders>
              <w:top w:val="nil"/>
              <w:left w:val="nil"/>
              <w:bottom w:val="nil"/>
              <w:right w:val="nil"/>
            </w:tcBorders>
          </w:tcPr>
          <w:p w14:paraId="3C462F5D"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B93C971"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118542CB" w14:textId="77777777" w:rsidTr="00211C3F">
        <w:trPr>
          <w:trHeight w:val="215"/>
        </w:trPr>
        <w:tc>
          <w:tcPr>
            <w:tcW w:w="3690" w:type="dxa"/>
            <w:tcBorders>
              <w:top w:val="nil"/>
              <w:left w:val="nil"/>
              <w:bottom w:val="nil"/>
              <w:right w:val="nil"/>
            </w:tcBorders>
          </w:tcPr>
          <w:p w14:paraId="6BC502A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00031690" w14:textId="77777777" w:rsidR="006B550F" w:rsidRPr="00DD0F4F" w:rsidRDefault="00DA5D93"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 xml:space="preserve">Algemeen gehanteerde omschrijving van de aard van de laatst bekende status van de gerelateerde zaak. </w:t>
            </w:r>
          </w:p>
        </w:tc>
      </w:tr>
      <w:tr w:rsidR="006B550F" w:rsidRPr="00AE6939" w14:paraId="47F13889" w14:textId="77777777" w:rsidTr="00211C3F">
        <w:trPr>
          <w:trHeight w:val="230"/>
        </w:trPr>
        <w:tc>
          <w:tcPr>
            <w:tcW w:w="3690" w:type="dxa"/>
            <w:tcBorders>
              <w:top w:val="nil"/>
              <w:left w:val="nil"/>
              <w:bottom w:val="nil"/>
              <w:right w:val="nil"/>
            </w:tcBorders>
          </w:tcPr>
          <w:p w14:paraId="40602D3B"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44B3FCAC"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2E840246" w14:textId="77777777" w:rsidTr="00211C3F">
        <w:trPr>
          <w:trHeight w:val="230"/>
        </w:trPr>
        <w:tc>
          <w:tcPr>
            <w:tcW w:w="3690" w:type="dxa"/>
            <w:tcBorders>
              <w:top w:val="nil"/>
              <w:left w:val="nil"/>
              <w:bottom w:val="nil"/>
              <w:right w:val="nil"/>
            </w:tcBorders>
          </w:tcPr>
          <w:p w14:paraId="0C12C8B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47AC0D38"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2FB92587" w14:textId="77777777" w:rsidTr="00211C3F">
        <w:tc>
          <w:tcPr>
            <w:tcW w:w="3690" w:type="dxa"/>
            <w:tcBorders>
              <w:top w:val="nil"/>
              <w:left w:val="nil"/>
              <w:bottom w:val="nil"/>
              <w:right w:val="nil"/>
            </w:tcBorders>
          </w:tcPr>
          <w:p w14:paraId="1958049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0B58B9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76F672D8" w14:textId="77777777" w:rsidTr="00211C3F">
        <w:tc>
          <w:tcPr>
            <w:tcW w:w="3690" w:type="dxa"/>
            <w:tcBorders>
              <w:top w:val="nil"/>
              <w:left w:val="nil"/>
              <w:bottom w:val="nil"/>
              <w:right w:val="nil"/>
            </w:tcBorders>
          </w:tcPr>
          <w:p w14:paraId="6CE187AE"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231EFDAC"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14:paraId="7A478521" w14:textId="77777777" w:rsidTr="00211C3F">
        <w:tc>
          <w:tcPr>
            <w:tcW w:w="3690" w:type="dxa"/>
            <w:tcBorders>
              <w:top w:val="nil"/>
              <w:left w:val="nil"/>
              <w:bottom w:val="nil"/>
              <w:right w:val="nil"/>
            </w:tcBorders>
          </w:tcPr>
          <w:p w14:paraId="67A0AD9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A318EF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668C419F" w14:textId="77777777" w:rsidTr="00211C3F">
        <w:tc>
          <w:tcPr>
            <w:tcW w:w="3690" w:type="dxa"/>
            <w:tcBorders>
              <w:top w:val="nil"/>
              <w:left w:val="nil"/>
              <w:bottom w:val="nil"/>
              <w:right w:val="nil"/>
            </w:tcBorders>
          </w:tcPr>
          <w:p w14:paraId="24CB418B"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249E4365"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hier om de generieke omschrijving van het statustype van de laatst bekende status van de gerelateerde zaak. De generieke omschrijving is de aard van de status zoals deze landelijk wordt toegepast. Deze kan afwijken van de door de zaakbehandelende organisatie gehanteerde naam, de Statustypeomschrijving.</w:t>
            </w:r>
          </w:p>
        </w:tc>
      </w:tr>
      <w:tr w:rsidR="006B550F" w:rsidRPr="00AE6939" w14:paraId="1D063CCC" w14:textId="77777777" w:rsidTr="00211C3F">
        <w:tc>
          <w:tcPr>
            <w:tcW w:w="3690" w:type="dxa"/>
            <w:tcBorders>
              <w:top w:val="nil"/>
              <w:left w:val="nil"/>
              <w:bottom w:val="nil"/>
              <w:right w:val="nil"/>
            </w:tcBorders>
          </w:tcPr>
          <w:p w14:paraId="2DBE58FD"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7A68AEC9"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7EF4B580" w14:textId="77777777" w:rsidTr="00211C3F">
        <w:tc>
          <w:tcPr>
            <w:tcW w:w="3690" w:type="dxa"/>
            <w:tcBorders>
              <w:top w:val="nil"/>
              <w:left w:val="nil"/>
              <w:bottom w:val="nil"/>
              <w:right w:val="nil"/>
            </w:tcBorders>
          </w:tcPr>
          <w:p w14:paraId="1357279E"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11979325"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p>
        </w:tc>
      </w:tr>
      <w:tr w:rsidR="006B550F" w:rsidRPr="00F2006F" w14:paraId="654BFB1B" w14:textId="77777777" w:rsidTr="00211C3F">
        <w:trPr>
          <w:trHeight w:val="230"/>
        </w:trPr>
        <w:tc>
          <w:tcPr>
            <w:tcW w:w="3690" w:type="dxa"/>
            <w:tcBorders>
              <w:top w:val="nil"/>
              <w:left w:val="nil"/>
              <w:bottom w:val="nil"/>
              <w:right w:val="nil"/>
            </w:tcBorders>
          </w:tcPr>
          <w:p w14:paraId="0CE3DF26"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CF45AC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5DBAFB0F" w14:textId="77777777" w:rsidTr="00211C3F">
        <w:trPr>
          <w:trHeight w:val="230"/>
        </w:trPr>
        <w:tc>
          <w:tcPr>
            <w:tcW w:w="3690" w:type="dxa"/>
            <w:tcBorders>
              <w:top w:val="nil"/>
              <w:left w:val="nil"/>
              <w:bottom w:val="nil"/>
              <w:right w:val="nil"/>
            </w:tcBorders>
          </w:tcPr>
          <w:p w14:paraId="2EED2116"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5A1B2082"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Ontlenen aan het tussen beide organisaties afgesproken zaaktype in de van toepassing zijn ZaakTypeCatalogus.</w:t>
            </w:r>
          </w:p>
        </w:tc>
      </w:tr>
      <w:tr w:rsidR="006B550F" w:rsidRPr="00AE6939" w14:paraId="0B255D28" w14:textId="77777777" w:rsidTr="00211C3F">
        <w:trPr>
          <w:trHeight w:val="230"/>
        </w:trPr>
        <w:tc>
          <w:tcPr>
            <w:tcW w:w="3690" w:type="dxa"/>
            <w:tcBorders>
              <w:top w:val="nil"/>
              <w:left w:val="nil"/>
              <w:bottom w:val="nil"/>
              <w:right w:val="nil"/>
            </w:tcBorders>
          </w:tcPr>
          <w:p w14:paraId="693E5480"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173C9B7A"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0E83D344" w14:textId="77777777" w:rsidTr="00211C3F">
        <w:trPr>
          <w:trHeight w:val="230"/>
        </w:trPr>
        <w:tc>
          <w:tcPr>
            <w:tcW w:w="3690" w:type="dxa"/>
            <w:tcBorders>
              <w:top w:val="nil"/>
              <w:left w:val="nil"/>
              <w:bottom w:val="nil"/>
              <w:right w:val="nil"/>
            </w:tcBorders>
          </w:tcPr>
          <w:p w14:paraId="3373861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14:paraId="71EC3A41"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345B65E7" w14:textId="77777777" w:rsidTr="00211C3F">
        <w:trPr>
          <w:trHeight w:val="275"/>
        </w:trPr>
        <w:tc>
          <w:tcPr>
            <w:tcW w:w="3690" w:type="dxa"/>
            <w:tcBorders>
              <w:top w:val="nil"/>
              <w:left w:val="nil"/>
              <w:bottom w:val="nil"/>
              <w:right w:val="nil"/>
            </w:tcBorders>
          </w:tcPr>
          <w:p w14:paraId="724C90B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E58EBC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07885790" w14:textId="77777777" w:rsidTr="00211C3F">
        <w:trPr>
          <w:trHeight w:val="230"/>
        </w:trPr>
        <w:tc>
          <w:tcPr>
            <w:tcW w:w="3690" w:type="dxa"/>
            <w:tcBorders>
              <w:top w:val="nil"/>
              <w:left w:val="nil"/>
              <w:bottom w:val="nil"/>
              <w:right w:val="nil"/>
            </w:tcBorders>
          </w:tcPr>
          <w:p w14:paraId="31611294"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14:paraId="7412926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1C223631" w14:textId="77777777" w:rsidTr="00211C3F">
        <w:trPr>
          <w:trHeight w:val="230"/>
        </w:trPr>
        <w:tc>
          <w:tcPr>
            <w:tcW w:w="3690" w:type="dxa"/>
            <w:tcBorders>
              <w:top w:val="nil"/>
              <w:left w:val="nil"/>
              <w:bottom w:val="nil"/>
              <w:right w:val="nil"/>
            </w:tcBorders>
          </w:tcPr>
          <w:p w14:paraId="1493DB73"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7567DBB"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3CF7A52F" w14:textId="77777777" w:rsidTr="00211C3F">
        <w:trPr>
          <w:trHeight w:val="230"/>
        </w:trPr>
        <w:tc>
          <w:tcPr>
            <w:tcW w:w="3690" w:type="dxa"/>
            <w:tcBorders>
              <w:top w:val="nil"/>
              <w:left w:val="nil"/>
              <w:bottom w:val="nil"/>
              <w:right w:val="nil"/>
            </w:tcBorders>
          </w:tcPr>
          <w:p w14:paraId="6785C5A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14:paraId="11FD4974"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2110DD47" w14:textId="77777777" w:rsidTr="00211C3F">
        <w:trPr>
          <w:trHeight w:val="230"/>
        </w:trPr>
        <w:tc>
          <w:tcPr>
            <w:tcW w:w="3690" w:type="dxa"/>
            <w:tcBorders>
              <w:top w:val="nil"/>
              <w:left w:val="nil"/>
              <w:bottom w:val="nil"/>
              <w:right w:val="nil"/>
            </w:tcBorders>
          </w:tcPr>
          <w:p w14:paraId="0388BED7"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00DEB8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54255774" w14:textId="77777777" w:rsidTr="00211C3F">
        <w:trPr>
          <w:trHeight w:val="230"/>
        </w:trPr>
        <w:tc>
          <w:tcPr>
            <w:tcW w:w="3690" w:type="dxa"/>
            <w:tcBorders>
              <w:top w:val="nil"/>
              <w:left w:val="nil"/>
              <w:bottom w:val="nil"/>
              <w:right w:val="nil"/>
            </w:tcBorders>
          </w:tcPr>
          <w:p w14:paraId="1F05BAB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14:paraId="39D8FB16"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002C42DD" w14:textId="77777777" w:rsidTr="00211C3F">
        <w:trPr>
          <w:trHeight w:val="230"/>
        </w:trPr>
        <w:tc>
          <w:tcPr>
            <w:tcW w:w="3690" w:type="dxa"/>
            <w:tcBorders>
              <w:top w:val="nil"/>
              <w:left w:val="nil"/>
              <w:bottom w:val="nil"/>
              <w:right w:val="nil"/>
            </w:tcBorders>
          </w:tcPr>
          <w:p w14:paraId="3798DC86"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E50E348"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492B1EBB" w14:textId="77777777" w:rsidTr="00211C3F">
        <w:trPr>
          <w:trHeight w:val="230"/>
        </w:trPr>
        <w:tc>
          <w:tcPr>
            <w:tcW w:w="3690" w:type="dxa"/>
            <w:tcBorders>
              <w:top w:val="nil"/>
              <w:left w:val="nil"/>
              <w:bottom w:val="nil"/>
              <w:right w:val="nil"/>
            </w:tcBorders>
          </w:tcPr>
          <w:p w14:paraId="3D0DB595"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14:paraId="51FBEFCB"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494D9728" w14:textId="77777777" w:rsidTr="00211C3F">
        <w:trPr>
          <w:trHeight w:val="230"/>
        </w:trPr>
        <w:tc>
          <w:tcPr>
            <w:tcW w:w="3690" w:type="dxa"/>
            <w:tcBorders>
              <w:top w:val="nil"/>
              <w:left w:val="nil"/>
              <w:bottom w:val="nil"/>
              <w:right w:val="nil"/>
            </w:tcBorders>
          </w:tcPr>
          <w:p w14:paraId="1646B99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24983A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0F95DB90" w14:textId="77777777" w:rsidTr="00211C3F">
        <w:trPr>
          <w:trHeight w:val="230"/>
        </w:trPr>
        <w:tc>
          <w:tcPr>
            <w:tcW w:w="3690" w:type="dxa"/>
            <w:tcBorders>
              <w:top w:val="nil"/>
              <w:left w:val="nil"/>
              <w:bottom w:val="nil"/>
              <w:right w:val="nil"/>
            </w:tcBorders>
          </w:tcPr>
          <w:p w14:paraId="40ACB76B"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3D054E33"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14:paraId="601BE4E7" w14:textId="77777777" w:rsidTr="00211C3F">
        <w:trPr>
          <w:trHeight w:val="200"/>
        </w:trPr>
        <w:tc>
          <w:tcPr>
            <w:tcW w:w="3690" w:type="dxa"/>
            <w:tcBorders>
              <w:top w:val="nil"/>
              <w:left w:val="nil"/>
              <w:bottom w:val="nil"/>
              <w:right w:val="nil"/>
            </w:tcBorders>
          </w:tcPr>
          <w:p w14:paraId="0314DF6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2CB662E"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111030B1" w14:textId="77777777" w:rsidTr="00211C3F">
        <w:trPr>
          <w:trHeight w:val="200"/>
        </w:trPr>
        <w:tc>
          <w:tcPr>
            <w:tcW w:w="3690" w:type="dxa"/>
            <w:tcBorders>
              <w:top w:val="nil"/>
              <w:left w:val="nil"/>
              <w:bottom w:val="nil"/>
              <w:right w:val="nil"/>
            </w:tcBorders>
          </w:tcPr>
          <w:p w14:paraId="29295BDE"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32B62758"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14:paraId="59F7C07D" w14:textId="77777777" w:rsidTr="00211C3F">
        <w:trPr>
          <w:trHeight w:val="230"/>
        </w:trPr>
        <w:tc>
          <w:tcPr>
            <w:tcW w:w="3690" w:type="dxa"/>
            <w:tcBorders>
              <w:top w:val="nil"/>
              <w:left w:val="nil"/>
              <w:bottom w:val="nil"/>
              <w:right w:val="nil"/>
            </w:tcBorders>
          </w:tcPr>
          <w:p w14:paraId="3528A1F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2DB166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61AC81DB" w14:textId="77777777" w:rsidTr="00211C3F">
        <w:trPr>
          <w:trHeight w:val="230"/>
        </w:trPr>
        <w:tc>
          <w:tcPr>
            <w:tcW w:w="3690" w:type="dxa"/>
            <w:tcBorders>
              <w:top w:val="nil"/>
              <w:left w:val="nil"/>
              <w:bottom w:val="nil"/>
              <w:right w:val="nil"/>
            </w:tcBorders>
          </w:tcPr>
          <w:p w14:paraId="10A06F7A"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14:paraId="75E15CA8"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w:t>
            </w:r>
          </w:p>
        </w:tc>
      </w:tr>
    </w:tbl>
    <w:p w14:paraId="31FE8CE5" w14:textId="77777777" w:rsidR="006B550F" w:rsidRPr="00DD0F4F" w:rsidRDefault="00DA5D93"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Datum status gezet</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24AA61C3" w14:textId="77777777" w:rsidTr="00211C3F">
        <w:trPr>
          <w:trHeight w:val="230"/>
        </w:trPr>
        <w:tc>
          <w:tcPr>
            <w:tcW w:w="3690" w:type="dxa"/>
            <w:tcBorders>
              <w:top w:val="nil"/>
              <w:left w:val="nil"/>
              <w:bottom w:val="nil"/>
              <w:right w:val="nil"/>
            </w:tcBorders>
          </w:tcPr>
          <w:p w14:paraId="0D6FFAF8"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14:paraId="1BFBC467"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status gezet</w:t>
            </w:r>
            <w:r w:rsidRPr="00F2006F">
              <w:rPr>
                <w:rFonts w:ascii="Arial" w:hAnsi="Arial" w:cs="Arial"/>
                <w:sz w:val="20"/>
                <w:szCs w:val="20"/>
                <w:lang w:val="en-AU"/>
              </w:rPr>
              <w:fldChar w:fldCharType="end"/>
            </w:r>
          </w:p>
        </w:tc>
      </w:tr>
      <w:tr w:rsidR="006B550F" w:rsidRPr="00F2006F" w14:paraId="5A5C4379" w14:textId="77777777" w:rsidTr="00211C3F">
        <w:tc>
          <w:tcPr>
            <w:tcW w:w="3690" w:type="dxa"/>
            <w:tcBorders>
              <w:top w:val="nil"/>
              <w:left w:val="nil"/>
              <w:bottom w:val="nil"/>
              <w:right w:val="nil"/>
            </w:tcBorders>
          </w:tcPr>
          <w:p w14:paraId="37752E1D"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576D1D3"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7EC96B00" w14:textId="77777777" w:rsidTr="00211C3F">
        <w:tc>
          <w:tcPr>
            <w:tcW w:w="3690" w:type="dxa"/>
            <w:tcBorders>
              <w:top w:val="nil"/>
              <w:left w:val="nil"/>
              <w:bottom w:val="nil"/>
              <w:right w:val="nil"/>
            </w:tcBorders>
          </w:tcPr>
          <w:p w14:paraId="20955F29"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1D707872"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6CFB6B4C" w14:textId="77777777" w:rsidTr="00211C3F">
        <w:tc>
          <w:tcPr>
            <w:tcW w:w="3690" w:type="dxa"/>
            <w:tcBorders>
              <w:top w:val="nil"/>
              <w:left w:val="nil"/>
              <w:bottom w:val="nil"/>
              <w:right w:val="nil"/>
            </w:tcBorders>
          </w:tcPr>
          <w:p w14:paraId="101AEB0B"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3B7CB33"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213FCA9B" w14:textId="77777777" w:rsidTr="00211C3F">
        <w:tc>
          <w:tcPr>
            <w:tcW w:w="3690" w:type="dxa"/>
            <w:tcBorders>
              <w:top w:val="nil"/>
              <w:left w:val="nil"/>
              <w:bottom w:val="nil"/>
              <w:right w:val="nil"/>
            </w:tcBorders>
          </w:tcPr>
          <w:p w14:paraId="0450218C"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1123B0BC"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7B5F5C79" w14:textId="77777777" w:rsidTr="00211C3F">
        <w:tc>
          <w:tcPr>
            <w:tcW w:w="3690" w:type="dxa"/>
            <w:tcBorders>
              <w:top w:val="nil"/>
              <w:left w:val="nil"/>
              <w:bottom w:val="nil"/>
              <w:right w:val="nil"/>
            </w:tcBorders>
          </w:tcPr>
          <w:p w14:paraId="274C5987"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71352E1"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512B27AA" w14:textId="77777777" w:rsidTr="00211C3F">
        <w:trPr>
          <w:trHeight w:val="335"/>
        </w:trPr>
        <w:tc>
          <w:tcPr>
            <w:tcW w:w="3690" w:type="dxa"/>
            <w:tcBorders>
              <w:top w:val="nil"/>
              <w:left w:val="nil"/>
              <w:bottom w:val="nil"/>
              <w:right w:val="nil"/>
            </w:tcBorders>
          </w:tcPr>
          <w:p w14:paraId="146B8CE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7D08AEE9"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datumStatusGezet</w:t>
            </w:r>
            <w:r w:rsidRPr="00F2006F">
              <w:rPr>
                <w:rFonts w:ascii="Arial" w:hAnsi="Arial" w:cs="Arial"/>
                <w:sz w:val="20"/>
                <w:szCs w:val="20"/>
                <w:lang w:val="en-AU"/>
              </w:rPr>
              <w:fldChar w:fldCharType="end"/>
            </w:r>
          </w:p>
        </w:tc>
      </w:tr>
      <w:tr w:rsidR="006B550F" w:rsidRPr="00F2006F" w14:paraId="6536BE38" w14:textId="77777777" w:rsidTr="00211C3F">
        <w:trPr>
          <w:trHeight w:val="215"/>
        </w:trPr>
        <w:tc>
          <w:tcPr>
            <w:tcW w:w="3690" w:type="dxa"/>
            <w:tcBorders>
              <w:top w:val="nil"/>
              <w:left w:val="nil"/>
              <w:bottom w:val="nil"/>
              <w:right w:val="nil"/>
            </w:tcBorders>
          </w:tcPr>
          <w:p w14:paraId="7F9D8AE2"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9E5F00B"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783C01B6" w14:textId="77777777" w:rsidTr="00211C3F">
        <w:trPr>
          <w:trHeight w:val="215"/>
        </w:trPr>
        <w:tc>
          <w:tcPr>
            <w:tcW w:w="3690" w:type="dxa"/>
            <w:tcBorders>
              <w:top w:val="nil"/>
              <w:left w:val="nil"/>
              <w:bottom w:val="nil"/>
              <w:right w:val="nil"/>
            </w:tcBorders>
          </w:tcPr>
          <w:p w14:paraId="002C5D96"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410F04E8" w14:textId="77777777" w:rsidR="006B550F" w:rsidRPr="00DD0F4F" w:rsidRDefault="00DA5D93"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De datum waarop de gerelateerde zaak de laatst bekende status heeft verkregen.</w:t>
            </w:r>
          </w:p>
        </w:tc>
      </w:tr>
      <w:tr w:rsidR="006B550F" w:rsidRPr="00AE6939" w14:paraId="63987CAD" w14:textId="77777777" w:rsidTr="00211C3F">
        <w:trPr>
          <w:trHeight w:val="230"/>
        </w:trPr>
        <w:tc>
          <w:tcPr>
            <w:tcW w:w="3690" w:type="dxa"/>
            <w:tcBorders>
              <w:top w:val="nil"/>
              <w:left w:val="nil"/>
              <w:bottom w:val="nil"/>
              <w:right w:val="nil"/>
            </w:tcBorders>
          </w:tcPr>
          <w:p w14:paraId="311A8BA5"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626BFB67"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5F17A0DA" w14:textId="77777777" w:rsidTr="00211C3F">
        <w:trPr>
          <w:trHeight w:val="230"/>
        </w:trPr>
        <w:tc>
          <w:tcPr>
            <w:tcW w:w="3690" w:type="dxa"/>
            <w:tcBorders>
              <w:top w:val="nil"/>
              <w:left w:val="nil"/>
              <w:bottom w:val="nil"/>
              <w:right w:val="nil"/>
            </w:tcBorders>
          </w:tcPr>
          <w:p w14:paraId="6BF3E604"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06CC1A3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377EAFCE" w14:textId="77777777" w:rsidTr="00211C3F">
        <w:tc>
          <w:tcPr>
            <w:tcW w:w="3690" w:type="dxa"/>
            <w:tcBorders>
              <w:top w:val="nil"/>
              <w:left w:val="nil"/>
              <w:bottom w:val="nil"/>
              <w:right w:val="nil"/>
            </w:tcBorders>
          </w:tcPr>
          <w:p w14:paraId="2882AD5A"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8412D96"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28F65CF4" w14:textId="77777777" w:rsidTr="00211C3F">
        <w:tc>
          <w:tcPr>
            <w:tcW w:w="3690" w:type="dxa"/>
            <w:tcBorders>
              <w:top w:val="nil"/>
              <w:left w:val="nil"/>
              <w:bottom w:val="nil"/>
              <w:right w:val="nil"/>
            </w:tcBorders>
          </w:tcPr>
          <w:p w14:paraId="122B4349"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20C10C02"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14:paraId="2ADCCAA5" w14:textId="77777777" w:rsidTr="00211C3F">
        <w:tc>
          <w:tcPr>
            <w:tcW w:w="3690" w:type="dxa"/>
            <w:tcBorders>
              <w:top w:val="nil"/>
              <w:left w:val="nil"/>
              <w:bottom w:val="nil"/>
              <w:right w:val="nil"/>
            </w:tcBorders>
          </w:tcPr>
          <w:p w14:paraId="0E58C746"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EE1789B"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592C9ECC" w14:textId="77777777" w:rsidTr="00211C3F">
        <w:tc>
          <w:tcPr>
            <w:tcW w:w="3690" w:type="dxa"/>
            <w:tcBorders>
              <w:top w:val="nil"/>
              <w:left w:val="nil"/>
              <w:bottom w:val="nil"/>
              <w:right w:val="nil"/>
            </w:tcBorders>
          </w:tcPr>
          <w:p w14:paraId="7356EAF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6881DDF3"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Op één dag kan een zaak meerdere statussen doorlopen. Om te kunnen bepalen wat de laatst gezette status is of in welke volgorde de statussen bereikt zijn, wordt de datum tot op de minuut vastgelegd.</w:t>
            </w:r>
          </w:p>
        </w:tc>
      </w:tr>
      <w:tr w:rsidR="006B550F" w:rsidRPr="00AE6939" w14:paraId="245F5D0A" w14:textId="77777777" w:rsidTr="00211C3F">
        <w:tc>
          <w:tcPr>
            <w:tcW w:w="3690" w:type="dxa"/>
            <w:tcBorders>
              <w:top w:val="nil"/>
              <w:left w:val="nil"/>
              <w:bottom w:val="nil"/>
              <w:right w:val="nil"/>
            </w:tcBorders>
          </w:tcPr>
          <w:p w14:paraId="1FD4EB0D"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464A1DA0"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438C54C7" w14:textId="77777777" w:rsidTr="00211C3F">
        <w:tc>
          <w:tcPr>
            <w:tcW w:w="3690" w:type="dxa"/>
            <w:tcBorders>
              <w:top w:val="nil"/>
              <w:left w:val="nil"/>
              <w:bottom w:val="nil"/>
              <w:right w:val="nil"/>
            </w:tcBorders>
          </w:tcPr>
          <w:p w14:paraId="7981214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69E64FB2"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(JJJJMMDDUUMM)</w:t>
            </w:r>
            <w:r w:rsidRPr="00F2006F">
              <w:rPr>
                <w:rFonts w:ascii="Arial" w:hAnsi="Arial" w:cs="Arial"/>
                <w:sz w:val="20"/>
                <w:szCs w:val="20"/>
                <w:lang w:val="en-AU"/>
              </w:rPr>
              <w:fldChar w:fldCharType="end"/>
            </w:r>
          </w:p>
        </w:tc>
      </w:tr>
      <w:tr w:rsidR="006B550F" w:rsidRPr="00F2006F" w14:paraId="56AC2D00" w14:textId="77777777" w:rsidTr="00211C3F">
        <w:trPr>
          <w:trHeight w:val="230"/>
        </w:trPr>
        <w:tc>
          <w:tcPr>
            <w:tcW w:w="3690" w:type="dxa"/>
            <w:tcBorders>
              <w:top w:val="nil"/>
              <w:left w:val="nil"/>
              <w:bottom w:val="nil"/>
              <w:right w:val="nil"/>
            </w:tcBorders>
          </w:tcPr>
          <w:p w14:paraId="799D2C75"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DBF805D"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640FFE44" w14:textId="77777777" w:rsidTr="00211C3F">
        <w:trPr>
          <w:trHeight w:val="230"/>
        </w:trPr>
        <w:tc>
          <w:tcPr>
            <w:tcW w:w="3690" w:type="dxa"/>
            <w:tcBorders>
              <w:top w:val="nil"/>
              <w:left w:val="nil"/>
              <w:bottom w:val="nil"/>
              <w:right w:val="nil"/>
            </w:tcBorders>
          </w:tcPr>
          <w:p w14:paraId="26474234"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16C37945"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geldige datums gelegen op of voor de huidige datum en tijd</w:t>
            </w:r>
          </w:p>
        </w:tc>
      </w:tr>
      <w:tr w:rsidR="006B550F" w:rsidRPr="00AE6939" w14:paraId="35A17DDE" w14:textId="77777777" w:rsidTr="00211C3F">
        <w:trPr>
          <w:trHeight w:val="230"/>
        </w:trPr>
        <w:tc>
          <w:tcPr>
            <w:tcW w:w="3690" w:type="dxa"/>
            <w:tcBorders>
              <w:top w:val="nil"/>
              <w:left w:val="nil"/>
              <w:bottom w:val="nil"/>
              <w:right w:val="nil"/>
            </w:tcBorders>
          </w:tcPr>
          <w:p w14:paraId="549A6B5E"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4315C7DF"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4BDA2A32" w14:textId="77777777" w:rsidTr="00211C3F">
        <w:trPr>
          <w:trHeight w:val="230"/>
        </w:trPr>
        <w:tc>
          <w:tcPr>
            <w:tcW w:w="3690" w:type="dxa"/>
            <w:tcBorders>
              <w:top w:val="nil"/>
              <w:left w:val="nil"/>
              <w:bottom w:val="nil"/>
              <w:right w:val="nil"/>
            </w:tcBorders>
          </w:tcPr>
          <w:p w14:paraId="0F668EE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14:paraId="6C852B4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3E490F77" w14:textId="77777777" w:rsidTr="00211C3F">
        <w:trPr>
          <w:trHeight w:val="275"/>
        </w:trPr>
        <w:tc>
          <w:tcPr>
            <w:tcW w:w="3690" w:type="dxa"/>
            <w:tcBorders>
              <w:top w:val="nil"/>
              <w:left w:val="nil"/>
              <w:bottom w:val="nil"/>
              <w:right w:val="nil"/>
            </w:tcBorders>
          </w:tcPr>
          <w:p w14:paraId="0B918D1E"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9DF804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49395006" w14:textId="77777777" w:rsidTr="00211C3F">
        <w:trPr>
          <w:trHeight w:val="230"/>
        </w:trPr>
        <w:tc>
          <w:tcPr>
            <w:tcW w:w="3690" w:type="dxa"/>
            <w:tcBorders>
              <w:top w:val="nil"/>
              <w:left w:val="nil"/>
              <w:bottom w:val="nil"/>
              <w:right w:val="nil"/>
            </w:tcBorders>
          </w:tcPr>
          <w:p w14:paraId="13E322B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14:paraId="0BB8BD0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597C11D3" w14:textId="77777777" w:rsidTr="00211C3F">
        <w:trPr>
          <w:trHeight w:val="230"/>
        </w:trPr>
        <w:tc>
          <w:tcPr>
            <w:tcW w:w="3690" w:type="dxa"/>
            <w:tcBorders>
              <w:top w:val="nil"/>
              <w:left w:val="nil"/>
              <w:bottom w:val="nil"/>
              <w:right w:val="nil"/>
            </w:tcBorders>
          </w:tcPr>
          <w:p w14:paraId="36BFC7C7"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65FEFB6"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646EDFD0" w14:textId="77777777" w:rsidTr="00211C3F">
        <w:trPr>
          <w:trHeight w:val="230"/>
        </w:trPr>
        <w:tc>
          <w:tcPr>
            <w:tcW w:w="3690" w:type="dxa"/>
            <w:tcBorders>
              <w:top w:val="nil"/>
              <w:left w:val="nil"/>
              <w:bottom w:val="nil"/>
              <w:right w:val="nil"/>
            </w:tcBorders>
          </w:tcPr>
          <w:p w14:paraId="07C4BD7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14:paraId="21A57B10"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716954B6" w14:textId="77777777" w:rsidTr="00211C3F">
        <w:trPr>
          <w:trHeight w:val="230"/>
        </w:trPr>
        <w:tc>
          <w:tcPr>
            <w:tcW w:w="3690" w:type="dxa"/>
            <w:tcBorders>
              <w:top w:val="nil"/>
              <w:left w:val="nil"/>
              <w:bottom w:val="nil"/>
              <w:right w:val="nil"/>
            </w:tcBorders>
          </w:tcPr>
          <w:p w14:paraId="0C8D27F3"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E4252A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7B4947EA" w14:textId="77777777" w:rsidTr="00211C3F">
        <w:trPr>
          <w:trHeight w:val="230"/>
        </w:trPr>
        <w:tc>
          <w:tcPr>
            <w:tcW w:w="3690" w:type="dxa"/>
            <w:tcBorders>
              <w:top w:val="nil"/>
              <w:left w:val="nil"/>
              <w:bottom w:val="nil"/>
              <w:right w:val="nil"/>
            </w:tcBorders>
          </w:tcPr>
          <w:p w14:paraId="70E3C2F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14:paraId="6CBBCA3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3F9F4F6C" w14:textId="77777777" w:rsidTr="00211C3F">
        <w:trPr>
          <w:trHeight w:val="230"/>
        </w:trPr>
        <w:tc>
          <w:tcPr>
            <w:tcW w:w="3690" w:type="dxa"/>
            <w:tcBorders>
              <w:top w:val="nil"/>
              <w:left w:val="nil"/>
              <w:bottom w:val="nil"/>
              <w:right w:val="nil"/>
            </w:tcBorders>
          </w:tcPr>
          <w:p w14:paraId="4558D52B"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BF6A184"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261FC12A" w14:textId="77777777" w:rsidTr="00211C3F">
        <w:trPr>
          <w:trHeight w:val="230"/>
        </w:trPr>
        <w:tc>
          <w:tcPr>
            <w:tcW w:w="3690" w:type="dxa"/>
            <w:tcBorders>
              <w:top w:val="nil"/>
              <w:left w:val="nil"/>
              <w:bottom w:val="nil"/>
              <w:right w:val="nil"/>
            </w:tcBorders>
          </w:tcPr>
          <w:p w14:paraId="5DB6AF7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14:paraId="44770C4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76741E4F" w14:textId="77777777" w:rsidTr="00211C3F">
        <w:trPr>
          <w:trHeight w:val="230"/>
        </w:trPr>
        <w:tc>
          <w:tcPr>
            <w:tcW w:w="3690" w:type="dxa"/>
            <w:tcBorders>
              <w:top w:val="nil"/>
              <w:left w:val="nil"/>
              <w:bottom w:val="nil"/>
              <w:right w:val="nil"/>
            </w:tcBorders>
          </w:tcPr>
          <w:p w14:paraId="2B421DE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282293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3F4E2636" w14:textId="77777777" w:rsidTr="00211C3F">
        <w:trPr>
          <w:trHeight w:val="230"/>
        </w:trPr>
        <w:tc>
          <w:tcPr>
            <w:tcW w:w="3690" w:type="dxa"/>
            <w:tcBorders>
              <w:top w:val="nil"/>
              <w:left w:val="nil"/>
              <w:bottom w:val="nil"/>
              <w:right w:val="nil"/>
            </w:tcBorders>
          </w:tcPr>
          <w:p w14:paraId="5FBBBC2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402DFCF5"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14:paraId="1B87B52B" w14:textId="77777777" w:rsidTr="00211C3F">
        <w:trPr>
          <w:trHeight w:val="200"/>
        </w:trPr>
        <w:tc>
          <w:tcPr>
            <w:tcW w:w="3690" w:type="dxa"/>
            <w:tcBorders>
              <w:top w:val="nil"/>
              <w:left w:val="nil"/>
              <w:bottom w:val="nil"/>
              <w:right w:val="nil"/>
            </w:tcBorders>
          </w:tcPr>
          <w:p w14:paraId="341CABFA"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AFE5ECD"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073D2CA6" w14:textId="77777777" w:rsidTr="00211C3F">
        <w:trPr>
          <w:trHeight w:val="200"/>
        </w:trPr>
        <w:tc>
          <w:tcPr>
            <w:tcW w:w="3690" w:type="dxa"/>
            <w:tcBorders>
              <w:top w:val="nil"/>
              <w:left w:val="nil"/>
              <w:bottom w:val="nil"/>
              <w:right w:val="nil"/>
            </w:tcBorders>
          </w:tcPr>
          <w:p w14:paraId="403DEC2B"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2299F448"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14:paraId="71FD8191" w14:textId="77777777" w:rsidTr="00211C3F">
        <w:trPr>
          <w:trHeight w:val="230"/>
        </w:trPr>
        <w:tc>
          <w:tcPr>
            <w:tcW w:w="3690" w:type="dxa"/>
            <w:tcBorders>
              <w:top w:val="nil"/>
              <w:left w:val="nil"/>
              <w:bottom w:val="nil"/>
              <w:right w:val="nil"/>
            </w:tcBorders>
          </w:tcPr>
          <w:p w14:paraId="50E6A283"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AF55CF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4A390783" w14:textId="77777777" w:rsidTr="00211C3F">
        <w:trPr>
          <w:trHeight w:val="230"/>
        </w:trPr>
        <w:tc>
          <w:tcPr>
            <w:tcW w:w="3690" w:type="dxa"/>
            <w:tcBorders>
              <w:top w:val="nil"/>
              <w:left w:val="nil"/>
              <w:bottom w:val="nil"/>
              <w:right w:val="nil"/>
            </w:tcBorders>
          </w:tcPr>
          <w:p w14:paraId="25609D3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14:paraId="067B7B62"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attribuutsoort moet van een waarde voorzien zijn indien Status-omschrijving generiek van een waarde is voorzien.</w:t>
            </w:r>
          </w:p>
        </w:tc>
      </w:tr>
    </w:tbl>
    <w:p w14:paraId="08E20D2D" w14:textId="77777777" w:rsidR="006B550F" w:rsidRPr="00DD0F4F" w:rsidRDefault="00DA5D93"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Einddatum</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351B7E00" w14:textId="77777777" w:rsidTr="00211C3F">
        <w:trPr>
          <w:trHeight w:val="230"/>
        </w:trPr>
        <w:tc>
          <w:tcPr>
            <w:tcW w:w="3690" w:type="dxa"/>
            <w:tcBorders>
              <w:top w:val="nil"/>
              <w:left w:val="nil"/>
              <w:bottom w:val="nil"/>
              <w:right w:val="nil"/>
            </w:tcBorders>
          </w:tcPr>
          <w:p w14:paraId="63202FFE"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14:paraId="64DE0966"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p>
        </w:tc>
      </w:tr>
      <w:tr w:rsidR="006B550F" w:rsidRPr="00F2006F" w14:paraId="739096E3" w14:textId="77777777" w:rsidTr="00211C3F">
        <w:tc>
          <w:tcPr>
            <w:tcW w:w="3690" w:type="dxa"/>
            <w:tcBorders>
              <w:top w:val="nil"/>
              <w:left w:val="nil"/>
              <w:bottom w:val="nil"/>
              <w:right w:val="nil"/>
            </w:tcBorders>
          </w:tcPr>
          <w:p w14:paraId="7ABD87B5"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40C366B"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6AD26AEA" w14:textId="77777777" w:rsidTr="00211C3F">
        <w:tc>
          <w:tcPr>
            <w:tcW w:w="3690" w:type="dxa"/>
            <w:tcBorders>
              <w:top w:val="nil"/>
              <w:left w:val="nil"/>
              <w:bottom w:val="nil"/>
              <w:right w:val="nil"/>
            </w:tcBorders>
          </w:tcPr>
          <w:p w14:paraId="0CF9718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5884698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21543659" w14:textId="77777777" w:rsidTr="00211C3F">
        <w:tc>
          <w:tcPr>
            <w:tcW w:w="3690" w:type="dxa"/>
            <w:tcBorders>
              <w:top w:val="nil"/>
              <w:left w:val="nil"/>
              <w:bottom w:val="nil"/>
              <w:right w:val="nil"/>
            </w:tcBorders>
          </w:tcPr>
          <w:p w14:paraId="255C764A"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732C24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114FDB7C" w14:textId="77777777" w:rsidTr="00211C3F">
        <w:tc>
          <w:tcPr>
            <w:tcW w:w="3690" w:type="dxa"/>
            <w:tcBorders>
              <w:top w:val="nil"/>
              <w:left w:val="nil"/>
              <w:bottom w:val="nil"/>
              <w:right w:val="nil"/>
            </w:tcBorders>
          </w:tcPr>
          <w:p w14:paraId="36B5C74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76AACB8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3E82823D" w14:textId="77777777" w:rsidTr="00211C3F">
        <w:tc>
          <w:tcPr>
            <w:tcW w:w="3690" w:type="dxa"/>
            <w:tcBorders>
              <w:top w:val="nil"/>
              <w:left w:val="nil"/>
              <w:bottom w:val="nil"/>
              <w:right w:val="nil"/>
            </w:tcBorders>
          </w:tcPr>
          <w:p w14:paraId="3FA3CFE1"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A6ACE8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44A63B9A" w14:textId="77777777" w:rsidTr="00211C3F">
        <w:trPr>
          <w:trHeight w:val="335"/>
        </w:trPr>
        <w:tc>
          <w:tcPr>
            <w:tcW w:w="3690" w:type="dxa"/>
            <w:tcBorders>
              <w:top w:val="nil"/>
              <w:left w:val="nil"/>
              <w:bottom w:val="nil"/>
              <w:right w:val="nil"/>
            </w:tcBorders>
          </w:tcPr>
          <w:p w14:paraId="2FCB2C89"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20785D76"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p>
        </w:tc>
      </w:tr>
      <w:tr w:rsidR="006B550F" w:rsidRPr="00F2006F" w14:paraId="2480D052" w14:textId="77777777" w:rsidTr="00211C3F">
        <w:trPr>
          <w:trHeight w:val="215"/>
        </w:trPr>
        <w:tc>
          <w:tcPr>
            <w:tcW w:w="3690" w:type="dxa"/>
            <w:tcBorders>
              <w:top w:val="nil"/>
              <w:left w:val="nil"/>
              <w:bottom w:val="nil"/>
              <w:right w:val="nil"/>
            </w:tcBorders>
          </w:tcPr>
          <w:p w14:paraId="38496494"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2A44F3D"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4ADA0F3F" w14:textId="77777777" w:rsidTr="00211C3F">
        <w:trPr>
          <w:trHeight w:val="215"/>
        </w:trPr>
        <w:tc>
          <w:tcPr>
            <w:tcW w:w="3690" w:type="dxa"/>
            <w:tcBorders>
              <w:top w:val="nil"/>
              <w:left w:val="nil"/>
              <w:bottom w:val="nil"/>
              <w:right w:val="nil"/>
            </w:tcBorders>
          </w:tcPr>
          <w:p w14:paraId="7CC4A8A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1F884C0B" w14:textId="77777777" w:rsidR="006B550F" w:rsidRPr="00DD0F4F" w:rsidRDefault="00DA5D93"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De datum waarop de uitvoering van de gerelateerde zaak afgerond is.</w:t>
            </w:r>
          </w:p>
        </w:tc>
      </w:tr>
      <w:tr w:rsidR="006B550F" w:rsidRPr="00AE6939" w14:paraId="017C54B8" w14:textId="77777777" w:rsidTr="00211C3F">
        <w:trPr>
          <w:trHeight w:val="230"/>
        </w:trPr>
        <w:tc>
          <w:tcPr>
            <w:tcW w:w="3690" w:type="dxa"/>
            <w:tcBorders>
              <w:top w:val="nil"/>
              <w:left w:val="nil"/>
              <w:bottom w:val="nil"/>
              <w:right w:val="nil"/>
            </w:tcBorders>
          </w:tcPr>
          <w:p w14:paraId="2A87C824"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3615E844"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6A4D91B2" w14:textId="77777777" w:rsidTr="00211C3F">
        <w:trPr>
          <w:trHeight w:val="230"/>
        </w:trPr>
        <w:tc>
          <w:tcPr>
            <w:tcW w:w="3690" w:type="dxa"/>
            <w:tcBorders>
              <w:top w:val="nil"/>
              <w:left w:val="nil"/>
              <w:bottom w:val="nil"/>
              <w:right w:val="nil"/>
            </w:tcBorders>
          </w:tcPr>
          <w:p w14:paraId="19CACC6C"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1410F9D8"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25D9737E" w14:textId="77777777" w:rsidTr="00211C3F">
        <w:tc>
          <w:tcPr>
            <w:tcW w:w="3690" w:type="dxa"/>
            <w:tcBorders>
              <w:top w:val="nil"/>
              <w:left w:val="nil"/>
              <w:bottom w:val="nil"/>
              <w:right w:val="nil"/>
            </w:tcBorders>
          </w:tcPr>
          <w:p w14:paraId="3CDB4107"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25A862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7995205B" w14:textId="77777777" w:rsidTr="00211C3F">
        <w:tc>
          <w:tcPr>
            <w:tcW w:w="3690" w:type="dxa"/>
            <w:tcBorders>
              <w:top w:val="nil"/>
              <w:left w:val="nil"/>
              <w:bottom w:val="nil"/>
              <w:right w:val="nil"/>
            </w:tcBorders>
          </w:tcPr>
          <w:p w14:paraId="22305CC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3463F40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14:paraId="762F1078" w14:textId="77777777" w:rsidTr="00211C3F">
        <w:tc>
          <w:tcPr>
            <w:tcW w:w="3690" w:type="dxa"/>
            <w:tcBorders>
              <w:top w:val="nil"/>
              <w:left w:val="nil"/>
              <w:bottom w:val="nil"/>
              <w:right w:val="nil"/>
            </w:tcBorders>
          </w:tcPr>
          <w:p w14:paraId="69073A44"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553429B"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3FB8C880" w14:textId="77777777" w:rsidTr="00211C3F">
        <w:tc>
          <w:tcPr>
            <w:tcW w:w="3690" w:type="dxa"/>
            <w:tcBorders>
              <w:top w:val="nil"/>
              <w:left w:val="nil"/>
              <w:bottom w:val="nil"/>
              <w:right w:val="nil"/>
            </w:tcBorders>
          </w:tcPr>
          <w:p w14:paraId="0697B579"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05198966"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periode waarin de gerelateerde zaak is uitgevoerd, is inclusief de opgegeven datum.</w:t>
            </w:r>
          </w:p>
        </w:tc>
      </w:tr>
      <w:tr w:rsidR="006B550F" w:rsidRPr="00AE6939" w14:paraId="01CC661E" w14:textId="77777777" w:rsidTr="00211C3F">
        <w:tc>
          <w:tcPr>
            <w:tcW w:w="3690" w:type="dxa"/>
            <w:tcBorders>
              <w:top w:val="nil"/>
              <w:left w:val="nil"/>
              <w:bottom w:val="nil"/>
              <w:right w:val="nil"/>
            </w:tcBorders>
          </w:tcPr>
          <w:p w14:paraId="2EF0A40D"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60D2607C"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244E53E5" w14:textId="77777777" w:rsidTr="00211C3F">
        <w:tc>
          <w:tcPr>
            <w:tcW w:w="3690" w:type="dxa"/>
            <w:tcBorders>
              <w:top w:val="nil"/>
              <w:left w:val="nil"/>
              <w:bottom w:val="nil"/>
              <w:right w:val="nil"/>
            </w:tcBorders>
          </w:tcPr>
          <w:p w14:paraId="1976440C"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691D4E36"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p>
        </w:tc>
      </w:tr>
      <w:tr w:rsidR="006B550F" w:rsidRPr="00F2006F" w14:paraId="38730A9F" w14:textId="77777777" w:rsidTr="00211C3F">
        <w:trPr>
          <w:trHeight w:val="230"/>
        </w:trPr>
        <w:tc>
          <w:tcPr>
            <w:tcW w:w="3690" w:type="dxa"/>
            <w:tcBorders>
              <w:top w:val="nil"/>
              <w:left w:val="nil"/>
              <w:bottom w:val="nil"/>
              <w:right w:val="nil"/>
            </w:tcBorders>
          </w:tcPr>
          <w:p w14:paraId="6BF54FB5"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CFFB296"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0010FC85" w14:textId="77777777" w:rsidTr="00211C3F">
        <w:trPr>
          <w:trHeight w:val="230"/>
        </w:trPr>
        <w:tc>
          <w:tcPr>
            <w:tcW w:w="3690" w:type="dxa"/>
            <w:tcBorders>
              <w:top w:val="nil"/>
              <w:left w:val="nil"/>
              <w:bottom w:val="nil"/>
              <w:right w:val="nil"/>
            </w:tcBorders>
          </w:tcPr>
          <w:p w14:paraId="306B3F58"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1D69D4AF"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geldige datums gelegen op of voor de huidige datum en tijd</w:t>
            </w:r>
          </w:p>
        </w:tc>
      </w:tr>
      <w:tr w:rsidR="006B550F" w:rsidRPr="00AE6939" w14:paraId="55271583" w14:textId="77777777" w:rsidTr="00211C3F">
        <w:trPr>
          <w:trHeight w:val="230"/>
        </w:trPr>
        <w:tc>
          <w:tcPr>
            <w:tcW w:w="3690" w:type="dxa"/>
            <w:tcBorders>
              <w:top w:val="nil"/>
              <w:left w:val="nil"/>
              <w:bottom w:val="nil"/>
              <w:right w:val="nil"/>
            </w:tcBorders>
          </w:tcPr>
          <w:p w14:paraId="26B41D9C"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66E0B25A"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70BDFF0C" w14:textId="77777777" w:rsidTr="00211C3F">
        <w:trPr>
          <w:trHeight w:val="230"/>
        </w:trPr>
        <w:tc>
          <w:tcPr>
            <w:tcW w:w="3690" w:type="dxa"/>
            <w:tcBorders>
              <w:top w:val="nil"/>
              <w:left w:val="nil"/>
              <w:bottom w:val="nil"/>
              <w:right w:val="nil"/>
            </w:tcBorders>
          </w:tcPr>
          <w:p w14:paraId="5771353B"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lastRenderedPageBreak/>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14:paraId="2D13EED4"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3EF370BE" w14:textId="77777777" w:rsidTr="00211C3F">
        <w:trPr>
          <w:trHeight w:val="275"/>
        </w:trPr>
        <w:tc>
          <w:tcPr>
            <w:tcW w:w="3690" w:type="dxa"/>
            <w:tcBorders>
              <w:top w:val="nil"/>
              <w:left w:val="nil"/>
              <w:bottom w:val="nil"/>
              <w:right w:val="nil"/>
            </w:tcBorders>
          </w:tcPr>
          <w:p w14:paraId="43EE6CDD"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CD33DB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17266C0F" w14:textId="77777777" w:rsidTr="00211C3F">
        <w:trPr>
          <w:trHeight w:val="230"/>
        </w:trPr>
        <w:tc>
          <w:tcPr>
            <w:tcW w:w="3690" w:type="dxa"/>
            <w:tcBorders>
              <w:top w:val="nil"/>
              <w:left w:val="nil"/>
              <w:bottom w:val="nil"/>
              <w:right w:val="nil"/>
            </w:tcBorders>
          </w:tcPr>
          <w:p w14:paraId="1C390C02"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14:paraId="538E5A2E"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6C2FCA30" w14:textId="77777777" w:rsidTr="00211C3F">
        <w:trPr>
          <w:trHeight w:val="230"/>
        </w:trPr>
        <w:tc>
          <w:tcPr>
            <w:tcW w:w="3690" w:type="dxa"/>
            <w:tcBorders>
              <w:top w:val="nil"/>
              <w:left w:val="nil"/>
              <w:bottom w:val="nil"/>
              <w:right w:val="nil"/>
            </w:tcBorders>
          </w:tcPr>
          <w:p w14:paraId="380C2AA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5CD3324"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266D6C9F" w14:textId="77777777" w:rsidTr="00211C3F">
        <w:trPr>
          <w:trHeight w:val="230"/>
        </w:trPr>
        <w:tc>
          <w:tcPr>
            <w:tcW w:w="3690" w:type="dxa"/>
            <w:tcBorders>
              <w:top w:val="nil"/>
              <w:left w:val="nil"/>
              <w:bottom w:val="nil"/>
              <w:right w:val="nil"/>
            </w:tcBorders>
          </w:tcPr>
          <w:p w14:paraId="006C72AD"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14:paraId="5B78053A"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7AB835A3" w14:textId="77777777" w:rsidTr="00211C3F">
        <w:trPr>
          <w:trHeight w:val="230"/>
        </w:trPr>
        <w:tc>
          <w:tcPr>
            <w:tcW w:w="3690" w:type="dxa"/>
            <w:tcBorders>
              <w:top w:val="nil"/>
              <w:left w:val="nil"/>
              <w:bottom w:val="nil"/>
              <w:right w:val="nil"/>
            </w:tcBorders>
          </w:tcPr>
          <w:p w14:paraId="4EECD9F1"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F71C5A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2F6F9100" w14:textId="77777777" w:rsidTr="00211C3F">
        <w:trPr>
          <w:trHeight w:val="230"/>
        </w:trPr>
        <w:tc>
          <w:tcPr>
            <w:tcW w:w="3690" w:type="dxa"/>
            <w:tcBorders>
              <w:top w:val="nil"/>
              <w:left w:val="nil"/>
              <w:bottom w:val="nil"/>
              <w:right w:val="nil"/>
            </w:tcBorders>
          </w:tcPr>
          <w:p w14:paraId="07EEA13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14:paraId="68AC2761"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7576D9E5" w14:textId="77777777" w:rsidTr="00211C3F">
        <w:trPr>
          <w:trHeight w:val="230"/>
        </w:trPr>
        <w:tc>
          <w:tcPr>
            <w:tcW w:w="3690" w:type="dxa"/>
            <w:tcBorders>
              <w:top w:val="nil"/>
              <w:left w:val="nil"/>
              <w:bottom w:val="nil"/>
              <w:right w:val="nil"/>
            </w:tcBorders>
          </w:tcPr>
          <w:p w14:paraId="661A81E4"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1F60051"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71BB2E09" w14:textId="77777777" w:rsidTr="00211C3F">
        <w:trPr>
          <w:trHeight w:val="230"/>
        </w:trPr>
        <w:tc>
          <w:tcPr>
            <w:tcW w:w="3690" w:type="dxa"/>
            <w:tcBorders>
              <w:top w:val="nil"/>
              <w:left w:val="nil"/>
              <w:bottom w:val="nil"/>
              <w:right w:val="nil"/>
            </w:tcBorders>
          </w:tcPr>
          <w:p w14:paraId="6B92286A"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14:paraId="61255F0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38DE79AA" w14:textId="77777777" w:rsidTr="00211C3F">
        <w:trPr>
          <w:trHeight w:val="230"/>
        </w:trPr>
        <w:tc>
          <w:tcPr>
            <w:tcW w:w="3690" w:type="dxa"/>
            <w:tcBorders>
              <w:top w:val="nil"/>
              <w:left w:val="nil"/>
              <w:bottom w:val="nil"/>
              <w:right w:val="nil"/>
            </w:tcBorders>
          </w:tcPr>
          <w:p w14:paraId="34E20CB3"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F0E0B9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29B9273A" w14:textId="77777777" w:rsidTr="00211C3F">
        <w:trPr>
          <w:trHeight w:val="230"/>
        </w:trPr>
        <w:tc>
          <w:tcPr>
            <w:tcW w:w="3690" w:type="dxa"/>
            <w:tcBorders>
              <w:top w:val="nil"/>
              <w:left w:val="nil"/>
              <w:bottom w:val="nil"/>
              <w:right w:val="nil"/>
            </w:tcBorders>
          </w:tcPr>
          <w:p w14:paraId="49EE4D3E"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56161F3C"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14:paraId="0607BADA" w14:textId="77777777" w:rsidTr="00211C3F">
        <w:trPr>
          <w:trHeight w:val="200"/>
        </w:trPr>
        <w:tc>
          <w:tcPr>
            <w:tcW w:w="3690" w:type="dxa"/>
            <w:tcBorders>
              <w:top w:val="nil"/>
              <w:left w:val="nil"/>
              <w:bottom w:val="nil"/>
              <w:right w:val="nil"/>
            </w:tcBorders>
          </w:tcPr>
          <w:p w14:paraId="3F229B2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DA74B7D"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24D82C44" w14:textId="77777777" w:rsidTr="00211C3F">
        <w:trPr>
          <w:trHeight w:val="200"/>
        </w:trPr>
        <w:tc>
          <w:tcPr>
            <w:tcW w:w="3690" w:type="dxa"/>
            <w:tcBorders>
              <w:top w:val="nil"/>
              <w:left w:val="nil"/>
              <w:bottom w:val="nil"/>
              <w:right w:val="nil"/>
            </w:tcBorders>
          </w:tcPr>
          <w:p w14:paraId="7197F8C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6E2F3A30"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14:paraId="5CAF586E" w14:textId="77777777" w:rsidTr="00211C3F">
        <w:trPr>
          <w:trHeight w:val="230"/>
        </w:trPr>
        <w:tc>
          <w:tcPr>
            <w:tcW w:w="3690" w:type="dxa"/>
            <w:tcBorders>
              <w:top w:val="nil"/>
              <w:left w:val="nil"/>
              <w:bottom w:val="nil"/>
              <w:right w:val="nil"/>
            </w:tcBorders>
          </w:tcPr>
          <w:p w14:paraId="1426E4AD"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31F8EA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1736F5FB" w14:textId="77777777" w:rsidTr="00211C3F">
        <w:trPr>
          <w:trHeight w:val="230"/>
        </w:trPr>
        <w:tc>
          <w:tcPr>
            <w:tcW w:w="3690" w:type="dxa"/>
            <w:tcBorders>
              <w:top w:val="nil"/>
              <w:left w:val="nil"/>
              <w:bottom w:val="nil"/>
              <w:right w:val="nil"/>
            </w:tcBorders>
          </w:tcPr>
          <w:p w14:paraId="4DE058AA"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14:paraId="32B6506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w:t>
            </w:r>
          </w:p>
        </w:tc>
      </w:tr>
    </w:tbl>
    <w:p w14:paraId="32875602" w14:textId="77777777" w:rsidR="006B550F" w:rsidRPr="00DD0F4F" w:rsidRDefault="00DA5D93"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Resultaatomschrijving</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043307AA" w14:textId="77777777" w:rsidTr="00211C3F">
        <w:trPr>
          <w:trHeight w:val="230"/>
        </w:trPr>
        <w:tc>
          <w:tcPr>
            <w:tcW w:w="3690" w:type="dxa"/>
            <w:tcBorders>
              <w:top w:val="nil"/>
              <w:left w:val="nil"/>
              <w:bottom w:val="nil"/>
              <w:right w:val="nil"/>
            </w:tcBorders>
          </w:tcPr>
          <w:p w14:paraId="0CFB4A92"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14:paraId="1F686D3A"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Resultaatomschrijving</w:t>
            </w:r>
            <w:r w:rsidRPr="00F2006F">
              <w:rPr>
                <w:rFonts w:ascii="Arial" w:hAnsi="Arial" w:cs="Arial"/>
                <w:sz w:val="20"/>
                <w:szCs w:val="20"/>
                <w:lang w:val="en-AU"/>
              </w:rPr>
              <w:fldChar w:fldCharType="end"/>
            </w:r>
          </w:p>
        </w:tc>
      </w:tr>
      <w:tr w:rsidR="006B550F" w:rsidRPr="00F2006F" w14:paraId="08E3DAB6" w14:textId="77777777" w:rsidTr="00211C3F">
        <w:tc>
          <w:tcPr>
            <w:tcW w:w="3690" w:type="dxa"/>
            <w:tcBorders>
              <w:top w:val="nil"/>
              <w:left w:val="nil"/>
              <w:bottom w:val="nil"/>
              <w:right w:val="nil"/>
            </w:tcBorders>
          </w:tcPr>
          <w:p w14:paraId="34B9C413"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5A3D30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347CDFC5" w14:textId="77777777" w:rsidTr="00211C3F">
        <w:tc>
          <w:tcPr>
            <w:tcW w:w="3690" w:type="dxa"/>
            <w:tcBorders>
              <w:top w:val="nil"/>
              <w:left w:val="nil"/>
              <w:bottom w:val="nil"/>
              <w:right w:val="nil"/>
            </w:tcBorders>
          </w:tcPr>
          <w:p w14:paraId="284A34D0"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41D8C7FC"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247C1638" w14:textId="77777777" w:rsidTr="00211C3F">
        <w:tc>
          <w:tcPr>
            <w:tcW w:w="3690" w:type="dxa"/>
            <w:tcBorders>
              <w:top w:val="nil"/>
              <w:left w:val="nil"/>
              <w:bottom w:val="nil"/>
              <w:right w:val="nil"/>
            </w:tcBorders>
          </w:tcPr>
          <w:p w14:paraId="35A15E83"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AB3882E"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1DF2D827" w14:textId="77777777" w:rsidTr="00211C3F">
        <w:tc>
          <w:tcPr>
            <w:tcW w:w="3690" w:type="dxa"/>
            <w:tcBorders>
              <w:top w:val="nil"/>
              <w:left w:val="nil"/>
              <w:bottom w:val="nil"/>
              <w:right w:val="nil"/>
            </w:tcBorders>
          </w:tcPr>
          <w:p w14:paraId="476D1D16"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4001BE6B"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2EDABA58" w14:textId="77777777" w:rsidTr="00211C3F">
        <w:tc>
          <w:tcPr>
            <w:tcW w:w="3690" w:type="dxa"/>
            <w:tcBorders>
              <w:top w:val="nil"/>
              <w:left w:val="nil"/>
              <w:bottom w:val="nil"/>
              <w:right w:val="nil"/>
            </w:tcBorders>
          </w:tcPr>
          <w:p w14:paraId="085B1C6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A5C37F0"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2343BFE3" w14:textId="77777777" w:rsidTr="00211C3F">
        <w:trPr>
          <w:trHeight w:val="335"/>
        </w:trPr>
        <w:tc>
          <w:tcPr>
            <w:tcW w:w="3690" w:type="dxa"/>
            <w:tcBorders>
              <w:top w:val="nil"/>
              <w:left w:val="nil"/>
              <w:bottom w:val="nil"/>
              <w:right w:val="nil"/>
            </w:tcBorders>
          </w:tcPr>
          <w:p w14:paraId="182B98B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5B8F4B2C"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w:t>
            </w:r>
            <w:r w:rsidRPr="00F2006F">
              <w:rPr>
                <w:rFonts w:ascii="Arial" w:hAnsi="Arial" w:cs="Arial"/>
                <w:sz w:val="20"/>
                <w:szCs w:val="20"/>
                <w:lang w:val="en-AU"/>
              </w:rPr>
              <w:fldChar w:fldCharType="end"/>
            </w:r>
          </w:p>
        </w:tc>
      </w:tr>
      <w:tr w:rsidR="006B550F" w:rsidRPr="00F2006F" w14:paraId="217880A1" w14:textId="77777777" w:rsidTr="00211C3F">
        <w:trPr>
          <w:trHeight w:val="215"/>
        </w:trPr>
        <w:tc>
          <w:tcPr>
            <w:tcW w:w="3690" w:type="dxa"/>
            <w:tcBorders>
              <w:top w:val="nil"/>
              <w:left w:val="nil"/>
              <w:bottom w:val="nil"/>
              <w:right w:val="nil"/>
            </w:tcBorders>
          </w:tcPr>
          <w:p w14:paraId="79252654"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13C4D91"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489D3C4D" w14:textId="77777777" w:rsidTr="00211C3F">
        <w:trPr>
          <w:trHeight w:val="215"/>
        </w:trPr>
        <w:tc>
          <w:tcPr>
            <w:tcW w:w="3690" w:type="dxa"/>
            <w:tcBorders>
              <w:top w:val="nil"/>
              <w:left w:val="nil"/>
              <w:bottom w:val="nil"/>
              <w:right w:val="nil"/>
            </w:tcBorders>
          </w:tcPr>
          <w:p w14:paraId="26EB68D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3022F852" w14:textId="77777777" w:rsidR="006B550F" w:rsidRPr="00DD0F4F" w:rsidRDefault="00DA5D93"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Een korte omschrijving wat het resultaat van de gerelateerde zaak inhoudt.</w:t>
            </w:r>
          </w:p>
        </w:tc>
      </w:tr>
      <w:tr w:rsidR="006B550F" w:rsidRPr="00AE6939" w14:paraId="6736FF91" w14:textId="77777777" w:rsidTr="00211C3F">
        <w:trPr>
          <w:trHeight w:val="230"/>
        </w:trPr>
        <w:tc>
          <w:tcPr>
            <w:tcW w:w="3690" w:type="dxa"/>
            <w:tcBorders>
              <w:top w:val="nil"/>
              <w:left w:val="nil"/>
              <w:bottom w:val="nil"/>
              <w:right w:val="nil"/>
            </w:tcBorders>
          </w:tcPr>
          <w:p w14:paraId="531F3FFF"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70E6F44C"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0C46D641" w14:textId="77777777" w:rsidTr="00211C3F">
        <w:trPr>
          <w:trHeight w:val="230"/>
        </w:trPr>
        <w:tc>
          <w:tcPr>
            <w:tcW w:w="3690" w:type="dxa"/>
            <w:tcBorders>
              <w:top w:val="nil"/>
              <w:left w:val="nil"/>
              <w:bottom w:val="nil"/>
              <w:right w:val="nil"/>
            </w:tcBorders>
          </w:tcPr>
          <w:p w14:paraId="43F75689"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02BF9F1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14:paraId="2E8999CC" w14:textId="77777777" w:rsidTr="00211C3F">
        <w:tc>
          <w:tcPr>
            <w:tcW w:w="3690" w:type="dxa"/>
            <w:tcBorders>
              <w:top w:val="nil"/>
              <w:left w:val="nil"/>
              <w:bottom w:val="nil"/>
              <w:right w:val="nil"/>
            </w:tcBorders>
          </w:tcPr>
          <w:p w14:paraId="14962521"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F1B1F3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1DD02F42" w14:textId="77777777" w:rsidTr="00211C3F">
        <w:tc>
          <w:tcPr>
            <w:tcW w:w="3690" w:type="dxa"/>
            <w:tcBorders>
              <w:top w:val="nil"/>
              <w:left w:val="nil"/>
              <w:bottom w:val="nil"/>
              <w:right w:val="nil"/>
            </w:tcBorders>
          </w:tcPr>
          <w:p w14:paraId="6FDDFF39"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32951EED"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14:paraId="50DB9753" w14:textId="77777777" w:rsidTr="00211C3F">
        <w:tc>
          <w:tcPr>
            <w:tcW w:w="3690" w:type="dxa"/>
            <w:tcBorders>
              <w:top w:val="nil"/>
              <w:left w:val="nil"/>
              <w:bottom w:val="nil"/>
              <w:right w:val="nil"/>
            </w:tcBorders>
          </w:tcPr>
          <w:p w14:paraId="56B1C38D"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CA7EA7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25AD800E" w14:textId="77777777" w:rsidTr="00211C3F">
        <w:tc>
          <w:tcPr>
            <w:tcW w:w="3690" w:type="dxa"/>
            <w:tcBorders>
              <w:top w:val="nil"/>
              <w:left w:val="nil"/>
              <w:bottom w:val="nil"/>
              <w:right w:val="nil"/>
            </w:tcBorders>
          </w:tcPr>
          <w:p w14:paraId="134923CC"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77EEF80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79C3F78A" w14:textId="77777777" w:rsidTr="00211C3F">
        <w:tc>
          <w:tcPr>
            <w:tcW w:w="3690" w:type="dxa"/>
            <w:tcBorders>
              <w:top w:val="nil"/>
              <w:left w:val="nil"/>
              <w:bottom w:val="nil"/>
              <w:right w:val="nil"/>
            </w:tcBorders>
          </w:tcPr>
          <w:p w14:paraId="0C166165"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1A31E0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272CFE20" w14:textId="77777777" w:rsidTr="00211C3F">
        <w:tc>
          <w:tcPr>
            <w:tcW w:w="3690" w:type="dxa"/>
            <w:tcBorders>
              <w:top w:val="nil"/>
              <w:left w:val="nil"/>
              <w:bottom w:val="nil"/>
              <w:right w:val="nil"/>
            </w:tcBorders>
          </w:tcPr>
          <w:p w14:paraId="6DFC52C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0400A0FF"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p>
        </w:tc>
      </w:tr>
      <w:tr w:rsidR="006B550F" w:rsidRPr="00F2006F" w14:paraId="6C29F5B9" w14:textId="77777777" w:rsidTr="00211C3F">
        <w:trPr>
          <w:trHeight w:val="230"/>
        </w:trPr>
        <w:tc>
          <w:tcPr>
            <w:tcW w:w="3690" w:type="dxa"/>
            <w:tcBorders>
              <w:top w:val="nil"/>
              <w:left w:val="nil"/>
              <w:bottom w:val="nil"/>
              <w:right w:val="nil"/>
            </w:tcBorders>
          </w:tcPr>
          <w:p w14:paraId="041DE0E7"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949B824"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AE6939" w14:paraId="078C5C3D" w14:textId="77777777" w:rsidTr="00211C3F">
        <w:trPr>
          <w:trHeight w:val="230"/>
        </w:trPr>
        <w:tc>
          <w:tcPr>
            <w:tcW w:w="3690" w:type="dxa"/>
            <w:tcBorders>
              <w:top w:val="nil"/>
              <w:left w:val="nil"/>
              <w:bottom w:val="nil"/>
              <w:right w:val="nil"/>
            </w:tcBorders>
          </w:tcPr>
          <w:p w14:paraId="20C4A056"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3247CCE6" w14:textId="77777777"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betreft één van de resultaatomschrijvingen zoals gespecificeerd bij het door beide organisaties overeengekomen zaaktype in de van toepassing zijnde ZaakTypeCatalogus.</w:t>
            </w:r>
          </w:p>
        </w:tc>
      </w:tr>
      <w:tr w:rsidR="006B550F" w:rsidRPr="00AE6939" w14:paraId="245D8824" w14:textId="77777777" w:rsidTr="00211C3F">
        <w:trPr>
          <w:trHeight w:val="230"/>
        </w:trPr>
        <w:tc>
          <w:tcPr>
            <w:tcW w:w="3690" w:type="dxa"/>
            <w:tcBorders>
              <w:top w:val="nil"/>
              <w:left w:val="nil"/>
              <w:bottom w:val="nil"/>
              <w:right w:val="nil"/>
            </w:tcBorders>
          </w:tcPr>
          <w:p w14:paraId="2EBB4AFB"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62384936" w14:textId="77777777"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14:paraId="3954E3BD" w14:textId="77777777" w:rsidTr="00211C3F">
        <w:trPr>
          <w:trHeight w:val="230"/>
        </w:trPr>
        <w:tc>
          <w:tcPr>
            <w:tcW w:w="3690" w:type="dxa"/>
            <w:tcBorders>
              <w:top w:val="nil"/>
              <w:left w:val="nil"/>
              <w:bottom w:val="nil"/>
              <w:right w:val="nil"/>
            </w:tcBorders>
          </w:tcPr>
          <w:p w14:paraId="333C99A8"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14:paraId="36DF8DE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671CCE1F" w14:textId="77777777" w:rsidTr="00211C3F">
        <w:trPr>
          <w:trHeight w:val="275"/>
        </w:trPr>
        <w:tc>
          <w:tcPr>
            <w:tcW w:w="3690" w:type="dxa"/>
            <w:tcBorders>
              <w:top w:val="nil"/>
              <w:left w:val="nil"/>
              <w:bottom w:val="nil"/>
              <w:right w:val="nil"/>
            </w:tcBorders>
          </w:tcPr>
          <w:p w14:paraId="08B1A24E"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1AC393E"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787E2400" w14:textId="77777777" w:rsidTr="00211C3F">
        <w:trPr>
          <w:trHeight w:val="230"/>
        </w:trPr>
        <w:tc>
          <w:tcPr>
            <w:tcW w:w="3690" w:type="dxa"/>
            <w:tcBorders>
              <w:top w:val="nil"/>
              <w:left w:val="nil"/>
              <w:bottom w:val="nil"/>
              <w:right w:val="nil"/>
            </w:tcBorders>
          </w:tcPr>
          <w:p w14:paraId="571C69DB"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14:paraId="7815D44A"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75F7EECF" w14:textId="77777777" w:rsidTr="00211C3F">
        <w:trPr>
          <w:trHeight w:val="230"/>
        </w:trPr>
        <w:tc>
          <w:tcPr>
            <w:tcW w:w="3690" w:type="dxa"/>
            <w:tcBorders>
              <w:top w:val="nil"/>
              <w:left w:val="nil"/>
              <w:bottom w:val="nil"/>
              <w:right w:val="nil"/>
            </w:tcBorders>
          </w:tcPr>
          <w:p w14:paraId="1A37FD6D"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10207F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2B35F09C" w14:textId="77777777" w:rsidTr="00211C3F">
        <w:trPr>
          <w:trHeight w:val="230"/>
        </w:trPr>
        <w:tc>
          <w:tcPr>
            <w:tcW w:w="3690" w:type="dxa"/>
            <w:tcBorders>
              <w:top w:val="nil"/>
              <w:left w:val="nil"/>
              <w:bottom w:val="nil"/>
              <w:right w:val="nil"/>
            </w:tcBorders>
          </w:tcPr>
          <w:p w14:paraId="43916D04"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14:paraId="3D1008FF"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029B80B2" w14:textId="77777777" w:rsidTr="00211C3F">
        <w:trPr>
          <w:trHeight w:val="230"/>
        </w:trPr>
        <w:tc>
          <w:tcPr>
            <w:tcW w:w="3690" w:type="dxa"/>
            <w:tcBorders>
              <w:top w:val="nil"/>
              <w:left w:val="nil"/>
              <w:bottom w:val="nil"/>
              <w:right w:val="nil"/>
            </w:tcBorders>
          </w:tcPr>
          <w:p w14:paraId="4F5C5F92"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5CB4825"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11DAB2F3" w14:textId="77777777" w:rsidTr="00211C3F">
        <w:trPr>
          <w:trHeight w:val="230"/>
        </w:trPr>
        <w:tc>
          <w:tcPr>
            <w:tcW w:w="3690" w:type="dxa"/>
            <w:tcBorders>
              <w:top w:val="nil"/>
              <w:left w:val="nil"/>
              <w:bottom w:val="nil"/>
              <w:right w:val="nil"/>
            </w:tcBorders>
          </w:tcPr>
          <w:p w14:paraId="22A4EA8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14:paraId="2BC724C7"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451C6894" w14:textId="77777777" w:rsidTr="00211C3F">
        <w:trPr>
          <w:trHeight w:val="230"/>
        </w:trPr>
        <w:tc>
          <w:tcPr>
            <w:tcW w:w="3690" w:type="dxa"/>
            <w:tcBorders>
              <w:top w:val="nil"/>
              <w:left w:val="nil"/>
              <w:bottom w:val="nil"/>
              <w:right w:val="nil"/>
            </w:tcBorders>
          </w:tcPr>
          <w:p w14:paraId="0E0FC0CA"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D63B4D1"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14:paraId="71B15087" w14:textId="77777777" w:rsidTr="00211C3F">
        <w:trPr>
          <w:trHeight w:val="230"/>
        </w:trPr>
        <w:tc>
          <w:tcPr>
            <w:tcW w:w="3690" w:type="dxa"/>
            <w:tcBorders>
              <w:top w:val="nil"/>
              <w:left w:val="nil"/>
              <w:bottom w:val="nil"/>
              <w:right w:val="nil"/>
            </w:tcBorders>
          </w:tcPr>
          <w:p w14:paraId="6DE4C783"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14:paraId="7CC6CCF2"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14:paraId="02BDABC7" w14:textId="77777777" w:rsidTr="00211C3F">
        <w:trPr>
          <w:trHeight w:val="230"/>
        </w:trPr>
        <w:tc>
          <w:tcPr>
            <w:tcW w:w="3690" w:type="dxa"/>
            <w:tcBorders>
              <w:top w:val="nil"/>
              <w:left w:val="nil"/>
              <w:bottom w:val="nil"/>
              <w:right w:val="nil"/>
            </w:tcBorders>
          </w:tcPr>
          <w:p w14:paraId="3A6B4B8C"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13E011E"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09FEDC55" w14:textId="77777777" w:rsidTr="00211C3F">
        <w:trPr>
          <w:trHeight w:val="230"/>
        </w:trPr>
        <w:tc>
          <w:tcPr>
            <w:tcW w:w="3690" w:type="dxa"/>
            <w:tcBorders>
              <w:top w:val="nil"/>
              <w:left w:val="nil"/>
              <w:bottom w:val="nil"/>
              <w:right w:val="nil"/>
            </w:tcBorders>
          </w:tcPr>
          <w:p w14:paraId="41739688"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0A62C3D1" w14:textId="77777777" w:rsidR="006B550F" w:rsidRPr="00F2006F" w:rsidRDefault="00DA5D93"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14:paraId="1DF0B169" w14:textId="77777777" w:rsidTr="00211C3F">
        <w:trPr>
          <w:trHeight w:val="200"/>
        </w:trPr>
        <w:tc>
          <w:tcPr>
            <w:tcW w:w="3690" w:type="dxa"/>
            <w:tcBorders>
              <w:top w:val="nil"/>
              <w:left w:val="nil"/>
              <w:bottom w:val="nil"/>
              <w:right w:val="nil"/>
            </w:tcBorders>
          </w:tcPr>
          <w:p w14:paraId="11574D39"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D3A3ADA"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53387E26" w14:textId="77777777" w:rsidTr="00211C3F">
        <w:trPr>
          <w:trHeight w:val="200"/>
        </w:trPr>
        <w:tc>
          <w:tcPr>
            <w:tcW w:w="3690" w:type="dxa"/>
            <w:tcBorders>
              <w:top w:val="nil"/>
              <w:left w:val="nil"/>
              <w:bottom w:val="nil"/>
              <w:right w:val="nil"/>
            </w:tcBorders>
          </w:tcPr>
          <w:p w14:paraId="35D2D86B"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74C56173"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14:paraId="733E4E7E" w14:textId="77777777" w:rsidTr="00211C3F">
        <w:trPr>
          <w:trHeight w:val="230"/>
        </w:trPr>
        <w:tc>
          <w:tcPr>
            <w:tcW w:w="3690" w:type="dxa"/>
            <w:tcBorders>
              <w:top w:val="nil"/>
              <w:left w:val="nil"/>
              <w:bottom w:val="nil"/>
              <w:right w:val="nil"/>
            </w:tcBorders>
          </w:tcPr>
          <w:p w14:paraId="394C5DEF"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1BC6367" w14:textId="77777777"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14:paraId="39A1936A" w14:textId="77777777" w:rsidTr="00211C3F">
        <w:trPr>
          <w:trHeight w:val="230"/>
        </w:trPr>
        <w:tc>
          <w:tcPr>
            <w:tcW w:w="3690" w:type="dxa"/>
            <w:tcBorders>
              <w:top w:val="nil"/>
              <w:left w:val="nil"/>
              <w:bottom w:val="nil"/>
              <w:right w:val="nil"/>
            </w:tcBorders>
          </w:tcPr>
          <w:p w14:paraId="38561D14"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14:paraId="5AA651EB" w14:textId="77777777"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w:t>
            </w:r>
          </w:p>
        </w:tc>
      </w:tr>
    </w:tbl>
    <w:p w14:paraId="06A12AB2" w14:textId="77777777" w:rsidR="00F2006F" w:rsidRDefault="00F2006F" w:rsidP="00EE4D07"/>
    <w:p w14:paraId="6FEF9254" w14:textId="7AD90A9C" w:rsidR="00B34554" w:rsidRPr="00B34554" w:rsidRDefault="00DA5D93" w:rsidP="00B34554">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b/>
          <w:bCs/>
          <w:color w:val="004080"/>
          <w:sz w:val="24"/>
          <w:szCs w:val="24"/>
        </w:rPr>
        <w:instrText>Connector.Stereotype</w:instrText>
      </w:r>
      <w:r w:rsidRPr="00B34554">
        <w:rPr>
          <w:rFonts w:ascii="Arial" w:hAnsi="Arial" w:cs="Arial"/>
          <w:sz w:val="20"/>
          <w:szCs w:val="20"/>
          <w:lang w:val="en-AU"/>
        </w:rPr>
        <w:fldChar w:fldCharType="separate"/>
      </w:r>
      <w:r w:rsidR="00B34554" w:rsidRPr="00B34554">
        <w:rPr>
          <w:rFonts w:ascii="Arial" w:eastAsia="Times New Roman" w:hAnsi="Arial" w:cs="Arial"/>
          <w:b/>
          <w:bCs/>
          <w:color w:val="004080"/>
          <w:sz w:val="24"/>
          <w:szCs w:val="24"/>
        </w:rPr>
        <w:t>«Relatiesoort»</w:t>
      </w:r>
      <w:r w:rsidRPr="00B34554">
        <w:rPr>
          <w:rFonts w:ascii="Arial" w:hAnsi="Arial" w:cs="Arial"/>
          <w:sz w:val="20"/>
          <w:szCs w:val="20"/>
          <w:lang w:val="en-AU"/>
        </w:rPr>
        <w:fldChar w:fldCharType="end"/>
      </w:r>
      <w:r w:rsidR="00B34554" w:rsidRPr="00B34554">
        <w:rPr>
          <w:rFonts w:ascii="Arial" w:eastAsia="Times New Roman" w:hAnsi="Arial" w:cs="Arial"/>
          <w:b/>
          <w:bCs/>
          <w:color w:val="004080"/>
          <w:sz w:val="24"/>
          <w:szCs w:val="24"/>
        </w:rPr>
        <w:t xml:space="preserve"> </w:t>
      </w:r>
      <w:r w:rsidRPr="00B34554">
        <w:rPr>
          <w:rFonts w:ascii="Arial" w:eastAsia="Times New Roman" w:hAnsi="Arial" w:cs="Arial"/>
          <w:b/>
          <w:bCs/>
          <w:color w:val="004080"/>
          <w:sz w:val="24"/>
          <w:szCs w:val="24"/>
        </w:rPr>
        <w:fldChar w:fldCharType="begin" w:fldLock="1"/>
      </w:r>
      <w:r w:rsidR="00B34554" w:rsidRPr="00B34554">
        <w:rPr>
          <w:rFonts w:ascii="Arial" w:eastAsia="Times New Roman" w:hAnsi="Arial" w:cs="Arial"/>
          <w:b/>
          <w:bCs/>
          <w:color w:val="004080"/>
          <w:sz w:val="24"/>
          <w:szCs w:val="24"/>
        </w:rPr>
        <w:instrText>MERGEFIELD Connector.Name</w:instrText>
      </w:r>
      <w:r w:rsidRPr="00B34554">
        <w:rPr>
          <w:rFonts w:ascii="Arial" w:eastAsia="Times New Roman" w:hAnsi="Arial" w:cs="Arial"/>
          <w:b/>
          <w:bCs/>
          <w:color w:val="004080"/>
          <w:sz w:val="24"/>
          <w:szCs w:val="24"/>
        </w:rPr>
        <w:fldChar w:fldCharType="separate"/>
      </w:r>
      <w:r w:rsidR="00B34554" w:rsidRPr="00B34554">
        <w:rPr>
          <w:rFonts w:ascii="Arial" w:eastAsia="Times New Roman" w:hAnsi="Arial" w:cs="Arial"/>
          <w:b/>
          <w:bCs/>
          <w:color w:val="004080"/>
          <w:sz w:val="24"/>
          <w:szCs w:val="24"/>
        </w:rPr>
        <w:t xml:space="preserve">heeft </w:t>
      </w:r>
      <w:r w:rsidRPr="00B34554">
        <w:rPr>
          <w:rFonts w:ascii="Arial" w:eastAsia="Times New Roman" w:hAnsi="Arial" w:cs="Arial"/>
          <w:b/>
          <w:bCs/>
          <w:color w:val="004080"/>
          <w:sz w:val="24"/>
          <w:szCs w:val="24"/>
        </w:rPr>
        <w:fldChar w:fldCharType="end"/>
      </w:r>
      <w:r w:rsidR="00B34554">
        <w:rPr>
          <w:rFonts w:ascii="Arial" w:eastAsia="Times New Roman" w:hAnsi="Arial" w:cs="Arial"/>
          <w:b/>
          <w:bCs/>
          <w:color w:val="004080"/>
          <w:sz w:val="24"/>
          <w:szCs w:val="24"/>
        </w:rPr>
        <w:t>gerelateerde</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B34554" w:rsidRPr="00B34554" w14:paraId="58504B64" w14:textId="77777777">
        <w:trPr>
          <w:trHeight w:val="230"/>
        </w:trPr>
        <w:tc>
          <w:tcPr>
            <w:tcW w:w="3690" w:type="dxa"/>
            <w:tcBorders>
              <w:top w:val="nil"/>
              <w:left w:val="nil"/>
              <w:bottom w:val="nil"/>
              <w:right w:val="nil"/>
            </w:tcBorders>
          </w:tcPr>
          <w:p w14:paraId="54CD8C09"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14:paraId="6C822848" w14:textId="023F9645" w:rsidR="00B34554" w:rsidRPr="00B34554" w:rsidRDefault="00DA5D93"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color w:val="000000"/>
                <w:sz w:val="20"/>
                <w:szCs w:val="20"/>
              </w:rPr>
              <w:instrText>Connector.Name</w:instrText>
            </w:r>
            <w:r w:rsidRPr="00B34554">
              <w:rPr>
                <w:rFonts w:ascii="Arial" w:hAnsi="Arial" w:cs="Arial"/>
                <w:sz w:val="20"/>
                <w:szCs w:val="20"/>
                <w:lang w:val="en-AU"/>
              </w:rPr>
              <w:fldChar w:fldCharType="separate"/>
            </w:r>
            <w:r w:rsidR="00B34554" w:rsidRPr="00B34554">
              <w:rPr>
                <w:rFonts w:ascii="Arial" w:eastAsia="Times New Roman" w:hAnsi="Arial" w:cs="Arial"/>
                <w:color w:val="000000"/>
                <w:sz w:val="20"/>
                <w:szCs w:val="20"/>
              </w:rPr>
              <w:t xml:space="preserve">heeft </w:t>
            </w:r>
            <w:r w:rsidRPr="00B34554">
              <w:rPr>
                <w:rFonts w:ascii="Arial" w:hAnsi="Arial" w:cs="Arial"/>
                <w:sz w:val="20"/>
                <w:szCs w:val="20"/>
                <w:lang w:val="en-AU"/>
              </w:rPr>
              <w:fldChar w:fldCharType="end"/>
            </w:r>
            <w:r w:rsidR="00B34554">
              <w:rPr>
                <w:rFonts w:ascii="Arial" w:hAnsi="Arial" w:cs="Arial"/>
                <w:sz w:val="20"/>
                <w:szCs w:val="20"/>
                <w:lang w:val="en-AU"/>
              </w:rPr>
              <w:t>gerelateerde</w:t>
            </w:r>
          </w:p>
        </w:tc>
      </w:tr>
      <w:tr w:rsidR="00B34554" w:rsidRPr="00B34554" w14:paraId="2BBE6853" w14:textId="77777777">
        <w:tc>
          <w:tcPr>
            <w:tcW w:w="3690" w:type="dxa"/>
            <w:tcBorders>
              <w:top w:val="nil"/>
              <w:left w:val="nil"/>
              <w:bottom w:val="nil"/>
              <w:right w:val="nil"/>
            </w:tcBorders>
          </w:tcPr>
          <w:p w14:paraId="1B691146"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8C86B05"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r>
      <w:tr w:rsidR="00B34554" w:rsidRPr="00B34554" w14:paraId="0BE8021F" w14:textId="77777777">
        <w:tc>
          <w:tcPr>
            <w:tcW w:w="3690" w:type="dxa"/>
            <w:tcBorders>
              <w:top w:val="nil"/>
              <w:left w:val="nil"/>
              <w:bottom w:val="nil"/>
              <w:right w:val="nil"/>
            </w:tcBorders>
          </w:tcPr>
          <w:p w14:paraId="42B4F2E5"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Gerelateerd objecttype</w:t>
            </w:r>
          </w:p>
          <w:p w14:paraId="32D7249E"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p w14:paraId="02A48AAF"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7D690169" w14:textId="77777777" w:rsidR="00B34554" w:rsidRPr="00B34554" w:rsidRDefault="00DA5D93"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color w:val="000000"/>
                <w:sz w:val="20"/>
                <w:szCs w:val="20"/>
              </w:rPr>
              <w:instrText>Element.Name</w:instrText>
            </w:r>
            <w:r w:rsidRPr="00B34554">
              <w:rPr>
                <w:rFonts w:ascii="Arial" w:hAnsi="Arial" w:cs="Arial"/>
                <w:sz w:val="20"/>
                <w:szCs w:val="20"/>
                <w:lang w:val="en-AU"/>
              </w:rPr>
              <w:fldChar w:fldCharType="separate"/>
            </w:r>
            <w:r w:rsidR="00B34554" w:rsidRPr="00B34554">
              <w:rPr>
                <w:rFonts w:ascii="Arial" w:eastAsia="Times New Roman" w:hAnsi="Arial" w:cs="Arial"/>
                <w:color w:val="000000"/>
                <w:sz w:val="20"/>
                <w:szCs w:val="20"/>
              </w:rPr>
              <w:t>ZAAK</w:t>
            </w:r>
            <w:r w:rsidRPr="00B34554">
              <w:rPr>
                <w:rFonts w:ascii="Arial" w:hAnsi="Arial" w:cs="Arial"/>
                <w:sz w:val="20"/>
                <w:szCs w:val="20"/>
                <w:lang w:val="en-AU"/>
              </w:rPr>
              <w:fldChar w:fldCharType="end"/>
            </w:r>
          </w:p>
          <w:p w14:paraId="40680EEF"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p w14:paraId="7311C60E" w14:textId="77777777" w:rsidR="00B34554" w:rsidRPr="00B34554" w:rsidRDefault="00DA5D93"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fldChar w:fldCharType="begin" w:fldLock="1"/>
            </w:r>
            <w:r w:rsidR="00B34554" w:rsidRPr="00B34554">
              <w:rPr>
                <w:rFonts w:ascii="Arial" w:eastAsia="Times New Roman" w:hAnsi="Arial" w:cs="Arial"/>
                <w:color w:val="000000"/>
                <w:sz w:val="20"/>
                <w:szCs w:val="20"/>
              </w:rPr>
              <w:instrText>MERGEFIELD ConnTarget.Cardinality</w:instrText>
            </w:r>
            <w:r w:rsidRPr="00B34554">
              <w:rPr>
                <w:rFonts w:ascii="Arial" w:eastAsia="Times New Roman" w:hAnsi="Arial" w:cs="Arial"/>
                <w:color w:val="000000"/>
                <w:sz w:val="20"/>
                <w:szCs w:val="20"/>
              </w:rPr>
              <w:fldChar w:fldCharType="separate"/>
            </w:r>
            <w:r w:rsidR="00B34554" w:rsidRPr="00B34554">
              <w:rPr>
                <w:rFonts w:ascii="Arial" w:eastAsia="Times New Roman" w:hAnsi="Arial" w:cs="Arial"/>
                <w:color w:val="000000"/>
                <w:sz w:val="20"/>
                <w:szCs w:val="20"/>
              </w:rPr>
              <w:t>0..*</w:t>
            </w:r>
            <w:r w:rsidRPr="00B34554">
              <w:rPr>
                <w:rFonts w:ascii="Arial" w:eastAsia="Times New Roman" w:hAnsi="Arial" w:cs="Arial"/>
                <w:color w:val="000000"/>
                <w:sz w:val="20"/>
                <w:szCs w:val="20"/>
              </w:rPr>
              <w:fldChar w:fldCharType="end"/>
            </w:r>
            <w:r w:rsidR="00B34554" w:rsidRPr="00B34554">
              <w:rPr>
                <w:rFonts w:ascii="Arial" w:eastAsia="Times New Roman" w:hAnsi="Arial" w:cs="Arial"/>
                <w:color w:val="000000"/>
                <w:sz w:val="20"/>
                <w:szCs w:val="20"/>
              </w:rPr>
              <w:t xml:space="preserve"> </w:t>
            </w:r>
          </w:p>
        </w:tc>
      </w:tr>
      <w:tr w:rsidR="00B34554" w:rsidRPr="00B34554" w14:paraId="4A6065D6" w14:textId="77777777">
        <w:tc>
          <w:tcPr>
            <w:tcW w:w="3690" w:type="dxa"/>
            <w:tcBorders>
              <w:top w:val="nil"/>
              <w:left w:val="nil"/>
              <w:bottom w:val="nil"/>
              <w:right w:val="nil"/>
            </w:tcBorders>
          </w:tcPr>
          <w:p w14:paraId="5EA61CA0"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5A51D43"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r>
      <w:tr w:rsidR="00B34554" w:rsidRPr="00AE6939" w14:paraId="010E99B5" w14:textId="77777777">
        <w:tc>
          <w:tcPr>
            <w:tcW w:w="3690" w:type="dxa"/>
            <w:tcBorders>
              <w:top w:val="nil"/>
              <w:left w:val="nil"/>
              <w:bottom w:val="nil"/>
              <w:right w:val="nil"/>
            </w:tcBorders>
          </w:tcPr>
          <w:p w14:paraId="6F2F9C0E"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14:paraId="1082B2B6" w14:textId="77777777" w:rsidR="00B34554" w:rsidRPr="00DD0F4F"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GFO Zaken 2004, aangepast door KING</w:t>
            </w:r>
          </w:p>
        </w:tc>
      </w:tr>
      <w:tr w:rsidR="00B34554" w:rsidRPr="00AE6939" w14:paraId="0E33DE4F" w14:textId="77777777">
        <w:trPr>
          <w:trHeight w:val="230"/>
        </w:trPr>
        <w:tc>
          <w:tcPr>
            <w:tcW w:w="3690" w:type="dxa"/>
            <w:tcBorders>
              <w:top w:val="nil"/>
              <w:left w:val="nil"/>
              <w:bottom w:val="nil"/>
              <w:right w:val="nil"/>
            </w:tcBorders>
          </w:tcPr>
          <w:p w14:paraId="282B60F7" w14:textId="77777777" w:rsidR="00B34554" w:rsidRPr="00DD0F4F"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3339DA7" w14:textId="77777777" w:rsidR="00B34554" w:rsidRPr="00DD0F4F"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r>
      <w:tr w:rsidR="00B34554" w:rsidRPr="00B34554" w14:paraId="0CB384DE" w14:textId="77777777">
        <w:trPr>
          <w:trHeight w:val="230"/>
        </w:trPr>
        <w:tc>
          <w:tcPr>
            <w:tcW w:w="3690" w:type="dxa"/>
            <w:tcBorders>
              <w:top w:val="nil"/>
              <w:left w:val="nil"/>
              <w:bottom w:val="nil"/>
              <w:right w:val="nil"/>
            </w:tcBorders>
          </w:tcPr>
          <w:p w14:paraId="76E4353B"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14:paraId="2BDB074B"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063066F4" w14:textId="77777777">
        <w:trPr>
          <w:trHeight w:val="230"/>
        </w:trPr>
        <w:tc>
          <w:tcPr>
            <w:tcW w:w="3690" w:type="dxa"/>
            <w:tcBorders>
              <w:top w:val="nil"/>
              <w:left w:val="nil"/>
              <w:bottom w:val="nil"/>
              <w:right w:val="nil"/>
            </w:tcBorders>
          </w:tcPr>
          <w:p w14:paraId="5DFCEA1A"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AADBCCA"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AE6939" w14:paraId="18E10029" w14:textId="77777777">
        <w:tc>
          <w:tcPr>
            <w:tcW w:w="3690" w:type="dxa"/>
            <w:tcBorders>
              <w:top w:val="nil"/>
              <w:left w:val="nil"/>
              <w:bottom w:val="nil"/>
              <w:right w:val="nil"/>
            </w:tcBorders>
          </w:tcPr>
          <w:p w14:paraId="09EA62C1"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14:paraId="7FDB3DDB" w14:textId="7D4B124E" w:rsidR="00B34554" w:rsidRPr="00DD0F4F" w:rsidRDefault="00DA5D93" w:rsidP="00B34554">
            <w:pPr>
              <w:autoSpaceDE w:val="0"/>
              <w:autoSpaceDN w:val="0"/>
              <w:adjustRightInd w:val="0"/>
              <w:spacing w:after="0" w:line="240" w:lineRule="auto"/>
              <w:rPr>
                <w:rFonts w:ascii="Arial" w:eastAsia="Times New Roman" w:hAnsi="Arial" w:cs="Arial"/>
                <w:color w:val="000000"/>
                <w:sz w:val="20"/>
                <w:szCs w:val="20"/>
                <w:lang w:val="nl-NL"/>
              </w:rPr>
            </w:pPr>
            <w:r w:rsidRPr="00B34554">
              <w:rPr>
                <w:rFonts w:ascii="Arial" w:hAnsi="Arial" w:cs="Arial"/>
                <w:sz w:val="20"/>
                <w:szCs w:val="20"/>
                <w:lang w:val="en-AU"/>
              </w:rPr>
              <w:fldChar w:fldCharType="begin" w:fldLock="1"/>
            </w:r>
            <w:r w:rsidR="00B34554" w:rsidRPr="00DD0F4F">
              <w:rPr>
                <w:rFonts w:ascii="Arial" w:hAnsi="Arial" w:cs="Arial"/>
                <w:sz w:val="20"/>
                <w:szCs w:val="20"/>
                <w:lang w:val="nl-NL"/>
              </w:rPr>
              <w:instrText xml:space="preserve">MERGEFIELD </w:instrText>
            </w:r>
            <w:r w:rsidR="00B34554" w:rsidRPr="00DD0F4F">
              <w:rPr>
                <w:rFonts w:ascii="Arial" w:eastAsia="Times New Roman" w:hAnsi="Arial" w:cs="Arial"/>
                <w:color w:val="000000"/>
                <w:sz w:val="20"/>
                <w:szCs w:val="20"/>
                <w:lang w:val="nl-NL"/>
              </w:rPr>
              <w:instrText>Connector.Notes</w:instrText>
            </w:r>
            <w:r w:rsidRPr="00B34554">
              <w:rPr>
                <w:rFonts w:ascii="Arial" w:hAnsi="Arial" w:cs="Arial"/>
                <w:sz w:val="20"/>
                <w:szCs w:val="20"/>
                <w:lang w:val="en-AU"/>
              </w:rPr>
              <w:fldChar w:fldCharType="end"/>
            </w:r>
            <w:r w:rsidR="00B34554" w:rsidRPr="00DD0F4F">
              <w:rPr>
                <w:rFonts w:ascii="Arial" w:eastAsia="Times New Roman" w:hAnsi="Arial" w:cs="Arial"/>
                <w:color w:val="610E6A"/>
                <w:sz w:val="20"/>
                <w:szCs w:val="20"/>
                <w:lang w:val="nl-NL"/>
              </w:rPr>
              <w:t>De andere ZAAKen die relevant zijn voor de ZAAK.</w:t>
            </w:r>
          </w:p>
        </w:tc>
      </w:tr>
      <w:tr w:rsidR="00B34554" w:rsidRPr="00AE6939" w14:paraId="44F071E6" w14:textId="77777777">
        <w:tc>
          <w:tcPr>
            <w:tcW w:w="3690" w:type="dxa"/>
            <w:tcBorders>
              <w:top w:val="nil"/>
              <w:left w:val="nil"/>
              <w:bottom w:val="nil"/>
              <w:right w:val="nil"/>
            </w:tcBorders>
          </w:tcPr>
          <w:p w14:paraId="0ACFD347" w14:textId="77777777" w:rsidR="00B34554" w:rsidRPr="00DD0F4F"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61E90EFA" w14:textId="77777777" w:rsidR="00B34554" w:rsidRPr="00DD0F4F"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p>
        </w:tc>
      </w:tr>
      <w:tr w:rsidR="00B34554" w:rsidRPr="00B34554" w14:paraId="77154350" w14:textId="77777777">
        <w:tc>
          <w:tcPr>
            <w:tcW w:w="3690" w:type="dxa"/>
            <w:tcBorders>
              <w:top w:val="nil"/>
              <w:left w:val="nil"/>
              <w:bottom w:val="nil"/>
              <w:right w:val="nil"/>
            </w:tcBorders>
          </w:tcPr>
          <w:p w14:paraId="574E5FAB"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14:paraId="74B8F829"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KING</w:t>
            </w:r>
          </w:p>
        </w:tc>
      </w:tr>
      <w:tr w:rsidR="00B34554" w:rsidRPr="00B34554" w14:paraId="373BA992" w14:textId="77777777">
        <w:tc>
          <w:tcPr>
            <w:tcW w:w="3690" w:type="dxa"/>
            <w:tcBorders>
              <w:top w:val="nil"/>
              <w:left w:val="nil"/>
              <w:bottom w:val="nil"/>
              <w:right w:val="nil"/>
            </w:tcBorders>
          </w:tcPr>
          <w:p w14:paraId="05C44F2C"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71E0F3E"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37AEF9B1" w14:textId="77777777">
        <w:tc>
          <w:tcPr>
            <w:tcW w:w="3690" w:type="dxa"/>
            <w:tcBorders>
              <w:top w:val="nil"/>
              <w:left w:val="nil"/>
              <w:bottom w:val="nil"/>
              <w:right w:val="nil"/>
            </w:tcBorders>
          </w:tcPr>
          <w:p w14:paraId="06E51D09"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14:paraId="1E979154"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1 juni 2008</w:t>
            </w:r>
          </w:p>
        </w:tc>
      </w:tr>
      <w:tr w:rsidR="00B34554" w:rsidRPr="00B34554" w14:paraId="0FA3C5DD" w14:textId="77777777">
        <w:tc>
          <w:tcPr>
            <w:tcW w:w="3690" w:type="dxa"/>
            <w:tcBorders>
              <w:top w:val="nil"/>
              <w:left w:val="nil"/>
              <w:bottom w:val="nil"/>
              <w:right w:val="nil"/>
            </w:tcBorders>
          </w:tcPr>
          <w:p w14:paraId="4EADBB4A"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9F6E45D"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AE6939" w14:paraId="24B7238D" w14:textId="77777777">
        <w:tc>
          <w:tcPr>
            <w:tcW w:w="3690" w:type="dxa"/>
            <w:tcBorders>
              <w:top w:val="nil"/>
              <w:left w:val="nil"/>
              <w:bottom w:val="nil"/>
              <w:right w:val="nil"/>
            </w:tcBorders>
          </w:tcPr>
          <w:p w14:paraId="18EA6F5A"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14:paraId="74BE8EC8" w14:textId="77777777" w:rsidR="00275DB1" w:rsidRPr="00DD0F4F" w:rsidRDefault="00B34554" w:rsidP="00275DB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hier om andere zaken</w:t>
            </w:r>
            <w:r w:rsidR="006F5256" w:rsidRPr="00DD0F4F">
              <w:rPr>
                <w:rFonts w:ascii="Arial" w:eastAsia="Times New Roman" w:hAnsi="Arial" w:cs="Arial"/>
                <w:color w:val="000000"/>
                <w:sz w:val="20"/>
                <w:szCs w:val="20"/>
                <w:lang w:val="nl-NL"/>
              </w:rPr>
              <w:t>, binnen het</w:t>
            </w:r>
            <w:r w:rsidR="00BF50FF" w:rsidRPr="00DD0F4F">
              <w:rPr>
                <w:rFonts w:ascii="Arial" w:eastAsia="Times New Roman" w:hAnsi="Arial" w:cs="Arial"/>
                <w:color w:val="000000"/>
                <w:sz w:val="20"/>
                <w:szCs w:val="20"/>
                <w:lang w:val="nl-NL"/>
              </w:rPr>
              <w:t xml:space="preserve">zelfde </w:t>
            </w:r>
            <w:r w:rsidR="006F5256" w:rsidRPr="00DD0F4F">
              <w:rPr>
                <w:rFonts w:ascii="Arial" w:eastAsia="Times New Roman" w:hAnsi="Arial" w:cs="Arial"/>
                <w:color w:val="000000"/>
                <w:sz w:val="20"/>
                <w:szCs w:val="20"/>
                <w:lang w:val="nl-NL"/>
              </w:rPr>
              <w:t xml:space="preserve"> informatiedomein</w:t>
            </w:r>
            <w:r w:rsidR="00BF50FF" w:rsidRPr="00DD0F4F">
              <w:rPr>
                <w:rFonts w:ascii="Arial" w:eastAsia="Times New Roman" w:hAnsi="Arial" w:cs="Arial"/>
                <w:color w:val="000000"/>
                <w:sz w:val="20"/>
                <w:szCs w:val="20"/>
                <w:lang w:val="nl-NL"/>
              </w:rPr>
              <w:t xml:space="preserve"> als waar de onderhanden zaak wordt behandeld</w:t>
            </w:r>
            <w:r w:rsidR="006F5256"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xml:space="preserve"> die op enigerlei wijze relevant zijn voor de onderhanden zaak. Dat kunnen eerder in behandeling genomen en/of afgeronde zaken zijn die aanleiding geven tot het verzoeken om een nieuwe zaak. Bijvoorbeeld in het geval van een bezwaar (nieuwe zaak) tegen een besluit dat is genomen in een andere zaak. Het kunnen zaken zijn waarop de onderhanden zaak betrekking heeft</w:t>
            </w:r>
            <w:r w:rsidR="00275DB1" w:rsidRPr="00DD0F4F">
              <w:rPr>
                <w:rFonts w:ascii="Arial" w:eastAsia="Times New Roman" w:hAnsi="Arial" w:cs="Arial"/>
                <w:color w:val="000000"/>
                <w:sz w:val="20"/>
                <w:szCs w:val="20"/>
                <w:lang w:val="nl-NL"/>
              </w:rPr>
              <w:t xml:space="preserve">, vergelijkbaar met de zaakobjecten waarop een zaak betrekking heeft. En het kunnen zaken zijn waarin een bijdrage geleverd wordt aan het bereiken van de uitkomst van de onderhanden zaak, vergelijkbaar met gerelateerde externe zaken. </w:t>
            </w:r>
            <w:r w:rsidR="00A41FFB" w:rsidRPr="00DD0F4F">
              <w:rPr>
                <w:rFonts w:ascii="Arial" w:eastAsia="Times New Roman" w:hAnsi="Arial" w:cs="Arial"/>
                <w:color w:val="000000"/>
                <w:sz w:val="20"/>
                <w:szCs w:val="20"/>
                <w:lang w:val="nl-NL"/>
              </w:rPr>
              <w:t xml:space="preserve">Een voorbeeld is het behandelen van zienswijzen in </w:t>
            </w:r>
            <w:r w:rsidR="00235FE4" w:rsidRPr="00DD0F4F">
              <w:rPr>
                <w:rFonts w:ascii="Arial" w:eastAsia="Times New Roman" w:hAnsi="Arial" w:cs="Arial"/>
                <w:color w:val="000000"/>
                <w:sz w:val="20"/>
                <w:szCs w:val="20"/>
                <w:lang w:val="nl-NL"/>
              </w:rPr>
              <w:t xml:space="preserve">evenzovele </w:t>
            </w:r>
            <w:r w:rsidR="00A41FFB" w:rsidRPr="00DD0F4F">
              <w:rPr>
                <w:rFonts w:ascii="Arial" w:eastAsia="Times New Roman" w:hAnsi="Arial" w:cs="Arial"/>
                <w:color w:val="000000"/>
                <w:sz w:val="20"/>
                <w:szCs w:val="20"/>
                <w:lang w:val="nl-NL"/>
              </w:rPr>
              <w:t>daartoe dienende zaken waarvan de uitkomst</w:t>
            </w:r>
            <w:r w:rsidR="00235FE4" w:rsidRPr="00DD0F4F">
              <w:rPr>
                <w:rFonts w:ascii="Arial" w:eastAsia="Times New Roman" w:hAnsi="Arial" w:cs="Arial"/>
                <w:color w:val="000000"/>
                <w:sz w:val="20"/>
                <w:szCs w:val="20"/>
                <w:lang w:val="nl-NL"/>
              </w:rPr>
              <w:t>en</w:t>
            </w:r>
            <w:r w:rsidR="00A41FFB" w:rsidRPr="00DD0F4F">
              <w:rPr>
                <w:rFonts w:ascii="Arial" w:eastAsia="Times New Roman" w:hAnsi="Arial" w:cs="Arial"/>
                <w:color w:val="000000"/>
                <w:sz w:val="20"/>
                <w:szCs w:val="20"/>
                <w:lang w:val="nl-NL"/>
              </w:rPr>
              <w:t xml:space="preserve"> relevant </w:t>
            </w:r>
            <w:r w:rsidR="00235FE4" w:rsidRPr="00DD0F4F">
              <w:rPr>
                <w:rFonts w:ascii="Arial" w:eastAsia="Times New Roman" w:hAnsi="Arial" w:cs="Arial"/>
                <w:color w:val="000000"/>
                <w:sz w:val="20"/>
                <w:szCs w:val="20"/>
                <w:lang w:val="nl-NL"/>
              </w:rPr>
              <w:t>zijn</w:t>
            </w:r>
            <w:r w:rsidR="00A41FFB" w:rsidRPr="00DD0F4F">
              <w:rPr>
                <w:rFonts w:ascii="Arial" w:eastAsia="Times New Roman" w:hAnsi="Arial" w:cs="Arial"/>
                <w:color w:val="000000"/>
                <w:sz w:val="20"/>
                <w:szCs w:val="20"/>
                <w:lang w:val="nl-NL"/>
              </w:rPr>
              <w:t xml:space="preserve"> voor de vergunningzaak. </w:t>
            </w:r>
            <w:r w:rsidR="006F5256" w:rsidRPr="00DD0F4F">
              <w:rPr>
                <w:rFonts w:ascii="Arial" w:eastAsia="Times New Roman" w:hAnsi="Arial" w:cs="Arial"/>
                <w:color w:val="000000"/>
                <w:sz w:val="20"/>
                <w:szCs w:val="20"/>
                <w:lang w:val="nl-NL"/>
              </w:rPr>
              <w:t>Het is mogelijk dat een dergelijke bijdrage geleverd wordt door een organisatie buiten het eigen informatiedomein. In dat ge al is de desbetreffende zaak niet aanwezig. De verwijzing naar een dergelijke zaak wordt gelegd met het groepattribuutsoort ‘Gerelateerde externe zaak’.</w:t>
            </w:r>
          </w:p>
          <w:p w14:paraId="4D788C9C" w14:textId="77777777" w:rsidR="00B34554" w:rsidRPr="00DD0F4F" w:rsidRDefault="00275DB1" w:rsidP="00275DB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Deze relatiesoort kent eigenschappen die we modelleren met de relatieklasse ZAKENRELATIE.</w:t>
            </w:r>
            <w:r w:rsidR="00B34554" w:rsidRPr="00DD0F4F">
              <w:rPr>
                <w:rFonts w:ascii="Arial" w:eastAsia="Times New Roman" w:hAnsi="Arial" w:cs="Arial"/>
                <w:color w:val="000000"/>
                <w:sz w:val="20"/>
                <w:szCs w:val="20"/>
                <w:lang w:val="nl-NL"/>
              </w:rPr>
              <w:t xml:space="preserve"> </w:t>
            </w:r>
          </w:p>
        </w:tc>
      </w:tr>
      <w:tr w:rsidR="00B34554" w:rsidRPr="00AE6939" w14:paraId="072E8772" w14:textId="77777777">
        <w:tc>
          <w:tcPr>
            <w:tcW w:w="3690" w:type="dxa"/>
            <w:tcBorders>
              <w:top w:val="nil"/>
              <w:left w:val="nil"/>
              <w:bottom w:val="nil"/>
              <w:right w:val="nil"/>
            </w:tcBorders>
          </w:tcPr>
          <w:p w14:paraId="20DB9AC3" w14:textId="77777777" w:rsidR="00B34554" w:rsidRPr="00DD0F4F"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3CCE9B5" w14:textId="77777777" w:rsidR="00B34554" w:rsidRPr="00DD0F4F"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p>
        </w:tc>
      </w:tr>
      <w:tr w:rsidR="00B34554" w:rsidRPr="00B34554" w14:paraId="422845EA" w14:textId="77777777">
        <w:tc>
          <w:tcPr>
            <w:tcW w:w="3690" w:type="dxa"/>
            <w:tcBorders>
              <w:top w:val="nil"/>
              <w:left w:val="nil"/>
              <w:bottom w:val="nil"/>
              <w:right w:val="nil"/>
            </w:tcBorders>
          </w:tcPr>
          <w:p w14:paraId="1F0EC6DB"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14EF7A01"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Ja</w:t>
            </w:r>
          </w:p>
        </w:tc>
      </w:tr>
      <w:tr w:rsidR="00B34554" w:rsidRPr="00B34554" w14:paraId="3528155D" w14:textId="77777777">
        <w:trPr>
          <w:trHeight w:val="230"/>
        </w:trPr>
        <w:tc>
          <w:tcPr>
            <w:tcW w:w="3690" w:type="dxa"/>
            <w:tcBorders>
              <w:top w:val="nil"/>
              <w:left w:val="nil"/>
              <w:bottom w:val="nil"/>
              <w:right w:val="nil"/>
            </w:tcBorders>
          </w:tcPr>
          <w:p w14:paraId="1E0EFBC6"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FDDA5A2"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304635FE" w14:textId="77777777">
        <w:trPr>
          <w:trHeight w:val="230"/>
        </w:trPr>
        <w:tc>
          <w:tcPr>
            <w:tcW w:w="3690" w:type="dxa"/>
            <w:tcBorders>
              <w:top w:val="nil"/>
              <w:left w:val="nil"/>
              <w:bottom w:val="nil"/>
              <w:right w:val="nil"/>
            </w:tcBorders>
          </w:tcPr>
          <w:p w14:paraId="5DC85EA2"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6AE3627D"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Ja</w:t>
            </w:r>
          </w:p>
        </w:tc>
      </w:tr>
      <w:tr w:rsidR="00B34554" w:rsidRPr="00B34554" w14:paraId="2550C3FE" w14:textId="77777777">
        <w:tc>
          <w:tcPr>
            <w:tcW w:w="3690" w:type="dxa"/>
            <w:tcBorders>
              <w:top w:val="nil"/>
              <w:left w:val="nil"/>
              <w:bottom w:val="nil"/>
              <w:right w:val="nil"/>
            </w:tcBorders>
          </w:tcPr>
          <w:p w14:paraId="1092305C"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3560027"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0303764F" w14:textId="77777777">
        <w:tc>
          <w:tcPr>
            <w:tcW w:w="3690" w:type="dxa"/>
            <w:tcBorders>
              <w:top w:val="nil"/>
              <w:left w:val="nil"/>
              <w:bottom w:val="nil"/>
              <w:right w:val="nil"/>
            </w:tcBorders>
          </w:tcPr>
          <w:p w14:paraId="267BA95D"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711D1033"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57D44683" w14:textId="77777777">
        <w:tc>
          <w:tcPr>
            <w:tcW w:w="3690" w:type="dxa"/>
            <w:tcBorders>
              <w:top w:val="nil"/>
              <w:left w:val="nil"/>
              <w:bottom w:val="nil"/>
              <w:right w:val="nil"/>
            </w:tcBorders>
          </w:tcPr>
          <w:p w14:paraId="36DE58E4"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B04F268"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7C604FFF" w14:textId="77777777">
        <w:tc>
          <w:tcPr>
            <w:tcW w:w="3690" w:type="dxa"/>
            <w:tcBorders>
              <w:top w:val="nil"/>
              <w:left w:val="nil"/>
              <w:bottom w:val="nil"/>
              <w:right w:val="nil"/>
            </w:tcBorders>
          </w:tcPr>
          <w:p w14:paraId="05A1FB6A"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3236D399"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Nee</w:t>
            </w:r>
          </w:p>
        </w:tc>
      </w:tr>
      <w:tr w:rsidR="00B34554" w:rsidRPr="00B34554" w14:paraId="72509162" w14:textId="77777777">
        <w:tc>
          <w:tcPr>
            <w:tcW w:w="3690" w:type="dxa"/>
            <w:tcBorders>
              <w:top w:val="nil"/>
              <w:left w:val="nil"/>
              <w:bottom w:val="nil"/>
              <w:right w:val="nil"/>
            </w:tcBorders>
          </w:tcPr>
          <w:p w14:paraId="15E9EB6A"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9F90C10"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662BB1F4" w14:textId="77777777">
        <w:tc>
          <w:tcPr>
            <w:tcW w:w="3690" w:type="dxa"/>
            <w:tcBorders>
              <w:top w:val="nil"/>
              <w:left w:val="nil"/>
              <w:bottom w:val="nil"/>
              <w:right w:val="nil"/>
            </w:tcBorders>
          </w:tcPr>
          <w:p w14:paraId="17E6590F"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7AF3630C"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Nee</w:t>
            </w:r>
          </w:p>
        </w:tc>
      </w:tr>
      <w:tr w:rsidR="00B34554" w:rsidRPr="00B34554" w14:paraId="6E72EDC3" w14:textId="77777777">
        <w:tc>
          <w:tcPr>
            <w:tcW w:w="3690" w:type="dxa"/>
            <w:tcBorders>
              <w:top w:val="nil"/>
              <w:left w:val="nil"/>
              <w:bottom w:val="nil"/>
              <w:right w:val="nil"/>
            </w:tcBorders>
          </w:tcPr>
          <w:p w14:paraId="3556BB60"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B5F34A1"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12C1BD04" w14:textId="77777777">
        <w:tc>
          <w:tcPr>
            <w:tcW w:w="3690" w:type="dxa"/>
            <w:tcBorders>
              <w:top w:val="nil"/>
              <w:left w:val="nil"/>
              <w:bottom w:val="nil"/>
              <w:right w:val="nil"/>
            </w:tcBorders>
          </w:tcPr>
          <w:p w14:paraId="4A18338C"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lastRenderedPageBreak/>
              <w:t>Indicatie authentiek</w:t>
            </w:r>
          </w:p>
        </w:tc>
        <w:tc>
          <w:tcPr>
            <w:tcW w:w="5670" w:type="dxa"/>
            <w:tcBorders>
              <w:top w:val="nil"/>
              <w:left w:val="nil"/>
              <w:bottom w:val="nil"/>
              <w:right w:val="nil"/>
            </w:tcBorders>
          </w:tcPr>
          <w:p w14:paraId="1D7E564E"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Gemeentelijk basisgegeven</w:t>
            </w:r>
          </w:p>
        </w:tc>
      </w:tr>
      <w:tr w:rsidR="00B34554" w:rsidRPr="00B34554" w14:paraId="46059E44" w14:textId="77777777">
        <w:tc>
          <w:tcPr>
            <w:tcW w:w="3690" w:type="dxa"/>
            <w:tcBorders>
              <w:top w:val="nil"/>
              <w:left w:val="nil"/>
              <w:bottom w:val="nil"/>
              <w:right w:val="nil"/>
            </w:tcBorders>
          </w:tcPr>
          <w:p w14:paraId="2D7CEB4A"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C5B4F80"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AE6939" w14:paraId="2BB14DA1" w14:textId="77777777">
        <w:tc>
          <w:tcPr>
            <w:tcW w:w="3690" w:type="dxa"/>
            <w:tcBorders>
              <w:top w:val="nil"/>
              <w:left w:val="nil"/>
              <w:bottom w:val="nil"/>
              <w:right w:val="nil"/>
            </w:tcBorders>
          </w:tcPr>
          <w:p w14:paraId="60957C74"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14:paraId="61D4619A" w14:textId="77777777" w:rsidR="00B34554" w:rsidRPr="00DD0F4F"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Indien deze relatiesoort niet voorkomt bij een zaak, dan moet minimaal de attribuutsoort ‘Ander zaakobject’ of de attribuutsoort 'Zaakgeometrie' van een waarde voorzien zijn dan wel moet er minimaal sprake zijn van één relatiesoort ‘ZAAK heeft betrekking op OBJECTen’ of één relatiesoort ‘ZAAK is deelzaak van ZAAK’.</w:t>
            </w:r>
          </w:p>
        </w:tc>
      </w:tr>
    </w:tbl>
    <w:p w14:paraId="4BFBD68E" w14:textId="77777777" w:rsidR="00F2006F" w:rsidRPr="00DD0F4F" w:rsidRDefault="00F2006F" w:rsidP="00EE4D07">
      <w:pPr>
        <w:rPr>
          <w:lang w:val="nl-NL"/>
        </w:rPr>
      </w:pPr>
    </w:p>
    <w:bookmarkStart w:id="2762" w:name="BKM_918813B7_8301_4a58_A2DC_32CA7D59DEA5"/>
    <w:bookmarkEnd w:id="2762"/>
    <w:p w14:paraId="1762E0DA" w14:textId="77777777" w:rsidR="003E7E75" w:rsidRPr="003E7E75" w:rsidRDefault="00DA5D93" w:rsidP="003E7E75">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Element.Stereotype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«Relatieklasse»</w:t>
      </w:r>
      <w:r w:rsidRPr="003E7E75">
        <w:rPr>
          <w:rFonts w:ascii="Arial" w:eastAsia="Times New Roman" w:hAnsi="Arial" w:cs="Arial"/>
          <w:b/>
          <w:bCs/>
          <w:color w:val="004080"/>
          <w:sz w:val="24"/>
          <w:szCs w:val="24"/>
        </w:rPr>
        <w:fldChar w:fldCharType="end"/>
      </w:r>
      <w:r w:rsidR="003E7E75" w:rsidRPr="003E7E75">
        <w:rPr>
          <w:rFonts w:ascii="Arial" w:eastAsia="Times New Roman" w:hAnsi="Arial" w:cs="Arial"/>
          <w:b/>
          <w:bCs/>
          <w:color w:val="004080"/>
          <w:sz w:val="24"/>
          <w:szCs w:val="24"/>
        </w:rPr>
        <w:t xml:space="preserve"> </w:t>
      </w:r>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Element.Name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ZAKENRELATIE</w:t>
      </w:r>
      <w:r w:rsidRPr="003E7E75">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3E7E75" w:rsidRPr="003E7E75" w14:paraId="0B29B496" w14:textId="77777777">
        <w:tc>
          <w:tcPr>
            <w:tcW w:w="3600" w:type="dxa"/>
            <w:tcBorders>
              <w:top w:val="nil"/>
              <w:left w:val="nil"/>
              <w:bottom w:val="nil"/>
              <w:right w:val="nil"/>
            </w:tcBorders>
          </w:tcPr>
          <w:p w14:paraId="4758C7D0" w14:textId="77777777" w:rsidR="003E7E75" w:rsidRPr="003E7E75" w:rsidRDefault="003E7E75" w:rsidP="003E7E75">
            <w:pPr>
              <w:autoSpaceDE w:val="0"/>
              <w:autoSpaceDN w:val="0"/>
              <w:adjustRightInd w:val="0"/>
              <w:rPr>
                <w:rFonts w:ascii="Arial" w:eastAsia="Times New Roman" w:hAnsi="Arial" w:cs="Arial"/>
                <w:b/>
                <w:color w:val="000000"/>
                <w:sz w:val="20"/>
                <w:szCs w:val="24"/>
              </w:rPr>
            </w:pPr>
            <w:r w:rsidRPr="003E7E75">
              <w:rPr>
                <w:rFonts w:ascii="Arial" w:eastAsia="Times New Roman" w:hAnsi="Arial" w:cs="Arial"/>
                <w:b/>
                <w:bCs/>
                <w:color w:val="000000"/>
                <w:sz w:val="20"/>
                <w:szCs w:val="20"/>
              </w:rPr>
              <w:t xml:space="preserve">Naam </w:t>
            </w:r>
            <w:r w:rsidRPr="003E7E75">
              <w:rPr>
                <w:rFonts w:ascii="Calibri" w:eastAsia="Times New Roman" w:hAnsi="Calibri" w:cs="Calibri"/>
                <w:b/>
                <w:bCs/>
                <w:color w:val="000000"/>
              </w:rPr>
              <w:t>relatieklasse</w:t>
            </w:r>
          </w:p>
        </w:tc>
        <w:tc>
          <w:tcPr>
            <w:tcW w:w="5760" w:type="dxa"/>
            <w:gridSpan w:val="3"/>
            <w:tcBorders>
              <w:top w:val="nil"/>
              <w:left w:val="nil"/>
              <w:bottom w:val="nil"/>
              <w:right w:val="nil"/>
            </w:tcBorders>
          </w:tcPr>
          <w:p w14:paraId="33F64E61" w14:textId="77777777" w:rsidR="003E7E75" w:rsidRPr="003E7E75" w:rsidRDefault="00DA5D93" w:rsidP="003E7E75">
            <w:pPr>
              <w:autoSpaceDE w:val="0"/>
              <w:autoSpaceDN w:val="0"/>
              <w:adjustRightInd w:val="0"/>
              <w:spacing w:after="0" w:line="240" w:lineRule="auto"/>
              <w:rPr>
                <w:rFonts w:ascii="Arial" w:eastAsia="Times New Roman" w:hAnsi="Arial" w:cs="Arial"/>
                <w:color w:val="000000"/>
                <w:sz w:val="20"/>
                <w:szCs w:val="24"/>
              </w:rPr>
            </w:pPr>
            <w:r w:rsidRPr="003E7E75">
              <w:rPr>
                <w:rFonts w:ascii="Arial" w:hAnsi="Arial" w:cs="Arial"/>
                <w:sz w:val="20"/>
                <w:szCs w:val="24"/>
                <w:lang w:val="en-AU"/>
              </w:rPr>
              <w:fldChar w:fldCharType="begin" w:fldLock="1"/>
            </w:r>
            <w:r w:rsidR="003E7E75" w:rsidRPr="003E7E75">
              <w:rPr>
                <w:rFonts w:ascii="Arial" w:hAnsi="Arial" w:cs="Arial"/>
                <w:sz w:val="20"/>
                <w:szCs w:val="24"/>
                <w:lang w:val="en-AU"/>
              </w:rPr>
              <w:instrText xml:space="preserve">MERGEFIELD </w:instrText>
            </w:r>
            <w:r w:rsidR="003E7E75" w:rsidRPr="003E7E75">
              <w:rPr>
                <w:rFonts w:ascii="Arial" w:eastAsia="Times New Roman" w:hAnsi="Arial" w:cs="Arial"/>
                <w:color w:val="000000"/>
                <w:sz w:val="20"/>
                <w:szCs w:val="24"/>
              </w:rPr>
              <w:instrText>Element.Name</w:instrText>
            </w:r>
            <w:r w:rsidRPr="003E7E75">
              <w:rPr>
                <w:rFonts w:ascii="Arial" w:hAnsi="Arial" w:cs="Arial"/>
                <w:sz w:val="20"/>
                <w:szCs w:val="24"/>
                <w:lang w:val="en-AU"/>
              </w:rPr>
              <w:fldChar w:fldCharType="separate"/>
            </w:r>
            <w:r w:rsidR="003E7E75" w:rsidRPr="003E7E75">
              <w:rPr>
                <w:rFonts w:ascii="Arial" w:eastAsia="Times New Roman" w:hAnsi="Arial" w:cs="Arial"/>
                <w:color w:val="000000"/>
                <w:sz w:val="20"/>
                <w:szCs w:val="24"/>
              </w:rPr>
              <w:t>ZAKENRELATIE</w:t>
            </w:r>
            <w:r w:rsidRPr="003E7E75">
              <w:rPr>
                <w:rFonts w:ascii="Arial" w:hAnsi="Arial" w:cs="Arial"/>
                <w:sz w:val="20"/>
                <w:szCs w:val="24"/>
                <w:lang w:val="en-AU"/>
              </w:rPr>
              <w:fldChar w:fldCharType="end"/>
            </w:r>
          </w:p>
        </w:tc>
      </w:tr>
      <w:tr w:rsidR="003E7E75" w:rsidRPr="00AE6939" w14:paraId="5C2EACD3" w14:textId="77777777">
        <w:trPr>
          <w:trHeight w:val="230"/>
        </w:trPr>
        <w:tc>
          <w:tcPr>
            <w:tcW w:w="3600" w:type="dxa"/>
            <w:tcBorders>
              <w:top w:val="nil"/>
              <w:left w:val="nil"/>
              <w:bottom w:val="nil"/>
              <w:right w:val="nil"/>
            </w:tcBorders>
          </w:tcPr>
          <w:p w14:paraId="5A018DB2" w14:textId="77777777" w:rsidR="003E7E75" w:rsidRPr="003E7E75" w:rsidRDefault="003E7E75" w:rsidP="003E7E75">
            <w:pPr>
              <w:autoSpaceDE w:val="0"/>
              <w:autoSpaceDN w:val="0"/>
              <w:adjustRightInd w:val="0"/>
              <w:rPr>
                <w:rFonts w:ascii="Arial" w:eastAsia="Times New Roman" w:hAnsi="Arial" w:cs="Arial"/>
                <w:b/>
                <w:color w:val="000000"/>
                <w:sz w:val="20"/>
                <w:szCs w:val="24"/>
              </w:rPr>
            </w:pPr>
            <w:r w:rsidRPr="003E7E75">
              <w:rPr>
                <w:rFonts w:ascii="Arial" w:eastAsia="Times New Roman" w:hAnsi="Arial" w:cs="Arial"/>
                <w:b/>
                <w:color w:val="000000"/>
                <w:sz w:val="20"/>
                <w:szCs w:val="24"/>
              </w:rPr>
              <w:t xml:space="preserve">Definitie </w:t>
            </w:r>
            <w:r w:rsidRPr="003E7E75">
              <w:rPr>
                <w:rFonts w:ascii="Calibri" w:eastAsia="Times New Roman" w:hAnsi="Calibri" w:cs="Arial"/>
                <w:b/>
                <w:color w:val="000000"/>
                <w:szCs w:val="24"/>
              </w:rPr>
              <w:t>relatieklasse</w:t>
            </w:r>
          </w:p>
        </w:tc>
        <w:tc>
          <w:tcPr>
            <w:tcW w:w="5760" w:type="dxa"/>
            <w:gridSpan w:val="3"/>
            <w:tcBorders>
              <w:top w:val="nil"/>
              <w:left w:val="nil"/>
              <w:bottom w:val="nil"/>
              <w:right w:val="nil"/>
            </w:tcBorders>
          </w:tcPr>
          <w:p w14:paraId="08A5D024" w14:textId="77777777" w:rsidR="003E7E75" w:rsidRPr="00DD0F4F" w:rsidRDefault="00DA5D93" w:rsidP="003E7E75">
            <w:pPr>
              <w:autoSpaceDE w:val="0"/>
              <w:autoSpaceDN w:val="0"/>
              <w:adjustRightInd w:val="0"/>
              <w:spacing w:after="0" w:line="240" w:lineRule="auto"/>
              <w:rPr>
                <w:rFonts w:ascii="Arial" w:eastAsia="Times New Roman" w:hAnsi="Arial" w:cs="Arial"/>
                <w:b/>
                <w:color w:val="000000"/>
                <w:sz w:val="20"/>
                <w:szCs w:val="24"/>
                <w:lang w:val="nl-NL"/>
              </w:rPr>
            </w:pPr>
            <w:r w:rsidRPr="003E7E75">
              <w:rPr>
                <w:rFonts w:ascii="Arial" w:hAnsi="Arial" w:cs="Arial"/>
                <w:sz w:val="20"/>
                <w:szCs w:val="24"/>
                <w:lang w:val="en-AU"/>
              </w:rPr>
              <w:fldChar w:fldCharType="begin" w:fldLock="1"/>
            </w:r>
            <w:r w:rsidR="003E7E75" w:rsidRPr="00DD0F4F">
              <w:rPr>
                <w:rFonts w:ascii="Arial" w:hAnsi="Arial" w:cs="Arial"/>
                <w:sz w:val="20"/>
                <w:szCs w:val="24"/>
                <w:lang w:val="nl-NL"/>
              </w:rPr>
              <w:instrText xml:space="preserve">MERGEFIELD </w:instrText>
            </w:r>
            <w:r w:rsidR="003E7E75" w:rsidRPr="00DD0F4F">
              <w:rPr>
                <w:rFonts w:ascii="Arial" w:eastAsia="Times New Roman" w:hAnsi="Arial" w:cs="Arial"/>
                <w:color w:val="000000"/>
                <w:sz w:val="20"/>
                <w:szCs w:val="24"/>
                <w:lang w:val="nl-NL"/>
              </w:rPr>
              <w:instrText>Element.Notes</w:instrText>
            </w:r>
            <w:r w:rsidRPr="003E7E75">
              <w:rPr>
                <w:rFonts w:ascii="Arial" w:hAnsi="Arial" w:cs="Arial"/>
                <w:sz w:val="20"/>
                <w:szCs w:val="24"/>
                <w:lang w:val="en-AU"/>
              </w:rPr>
              <w:fldChar w:fldCharType="separate"/>
            </w:r>
            <w:r w:rsidR="003E7E75" w:rsidRPr="00DD0F4F">
              <w:rPr>
                <w:rFonts w:ascii="Arial" w:eastAsia="Times New Roman" w:hAnsi="Arial" w:cs="Arial"/>
                <w:color w:val="000000"/>
                <w:sz w:val="20"/>
                <w:szCs w:val="24"/>
                <w:lang w:val="nl-NL"/>
              </w:rPr>
              <w:t>De relevantie van de andere ZAAK voor de ZAAK.</w:t>
            </w:r>
            <w:r w:rsidRPr="003E7E75">
              <w:rPr>
                <w:rFonts w:ascii="Arial" w:hAnsi="Arial" w:cs="Arial"/>
                <w:sz w:val="20"/>
                <w:szCs w:val="24"/>
                <w:lang w:val="en-AU"/>
              </w:rPr>
              <w:fldChar w:fldCharType="end"/>
            </w:r>
          </w:p>
        </w:tc>
      </w:tr>
      <w:tr w:rsidR="003E7E75" w:rsidRPr="003E7E75" w14:paraId="359F2E22" w14:textId="77777777">
        <w:tc>
          <w:tcPr>
            <w:tcW w:w="3600" w:type="dxa"/>
            <w:tcBorders>
              <w:top w:val="nil"/>
              <w:left w:val="nil"/>
              <w:bottom w:val="nil"/>
              <w:right w:val="nil"/>
            </w:tcBorders>
          </w:tcPr>
          <w:p w14:paraId="05A8F9E4"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4"/>
              </w:rPr>
            </w:pPr>
            <w:bookmarkStart w:id="2763" w:name="BKM_6A57A010_824B_439d_A4C7_51AF339D31F0"/>
            <w:bookmarkEnd w:id="2763"/>
            <w:r w:rsidRPr="003E7E75">
              <w:rPr>
                <w:rFonts w:ascii="Arial" w:eastAsia="Times New Roman" w:hAnsi="Arial" w:cs="Arial"/>
                <w:b/>
                <w:color w:val="000000"/>
                <w:sz w:val="20"/>
                <w:szCs w:val="24"/>
              </w:rPr>
              <w:t>Overzicht Attributen</w:t>
            </w:r>
          </w:p>
        </w:tc>
        <w:tc>
          <w:tcPr>
            <w:tcW w:w="1080" w:type="dxa"/>
            <w:tcBorders>
              <w:top w:val="nil"/>
              <w:left w:val="nil"/>
              <w:bottom w:val="nil"/>
              <w:right w:val="nil"/>
            </w:tcBorders>
          </w:tcPr>
          <w:p w14:paraId="3E874E22"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4"/>
              </w:rPr>
            </w:pPr>
            <w:r w:rsidRPr="003E7E75">
              <w:rPr>
                <w:rFonts w:ascii="Arial" w:eastAsia="Times New Roman" w:hAnsi="Arial" w:cs="Arial"/>
                <w:i/>
                <w:color w:val="000000"/>
                <w:sz w:val="20"/>
                <w:szCs w:val="24"/>
              </w:rPr>
              <w:t>Code</w:t>
            </w:r>
          </w:p>
        </w:tc>
        <w:tc>
          <w:tcPr>
            <w:tcW w:w="3330" w:type="dxa"/>
            <w:tcBorders>
              <w:top w:val="nil"/>
              <w:left w:val="nil"/>
              <w:bottom w:val="nil"/>
              <w:right w:val="nil"/>
            </w:tcBorders>
          </w:tcPr>
          <w:p w14:paraId="67CD51EE"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4"/>
              </w:rPr>
            </w:pPr>
            <w:r w:rsidRPr="003E7E75">
              <w:rPr>
                <w:rFonts w:ascii="Arial" w:eastAsia="Times New Roman" w:hAnsi="Arial" w:cs="Arial"/>
                <w:i/>
                <w:color w:val="000000"/>
                <w:sz w:val="20"/>
                <w:szCs w:val="24"/>
              </w:rPr>
              <w:t>Gegevensnaam</w:t>
            </w:r>
          </w:p>
        </w:tc>
        <w:tc>
          <w:tcPr>
            <w:tcW w:w="1350" w:type="dxa"/>
            <w:tcBorders>
              <w:top w:val="nil"/>
              <w:left w:val="nil"/>
              <w:bottom w:val="nil"/>
              <w:right w:val="nil"/>
            </w:tcBorders>
          </w:tcPr>
          <w:p w14:paraId="4ACD00A9"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4"/>
              </w:rPr>
            </w:pPr>
            <w:r w:rsidRPr="003E7E75">
              <w:rPr>
                <w:rFonts w:ascii="Arial" w:eastAsia="Times New Roman" w:hAnsi="Arial" w:cs="Arial"/>
                <w:i/>
                <w:color w:val="000000"/>
                <w:sz w:val="20"/>
                <w:szCs w:val="24"/>
              </w:rPr>
              <w:t>Herkomst</w:t>
            </w:r>
          </w:p>
        </w:tc>
      </w:tr>
      <w:tr w:rsidR="003E7E75" w:rsidRPr="003E7E75" w14:paraId="46840881" w14:textId="77777777">
        <w:tc>
          <w:tcPr>
            <w:tcW w:w="3600" w:type="dxa"/>
            <w:tcBorders>
              <w:top w:val="nil"/>
              <w:left w:val="nil"/>
              <w:bottom w:val="nil"/>
              <w:right w:val="nil"/>
            </w:tcBorders>
          </w:tcPr>
          <w:p w14:paraId="36B9A6EB"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4"/>
              </w:rPr>
            </w:pPr>
          </w:p>
        </w:tc>
        <w:tc>
          <w:tcPr>
            <w:tcW w:w="1080" w:type="dxa"/>
            <w:tcBorders>
              <w:top w:val="nil"/>
              <w:left w:val="nil"/>
              <w:bottom w:val="nil"/>
              <w:right w:val="nil"/>
            </w:tcBorders>
          </w:tcPr>
          <w:p w14:paraId="0B4553AD"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4"/>
              </w:rPr>
            </w:pPr>
          </w:p>
        </w:tc>
        <w:tc>
          <w:tcPr>
            <w:tcW w:w="3330" w:type="dxa"/>
            <w:tcBorders>
              <w:top w:val="nil"/>
              <w:left w:val="nil"/>
              <w:bottom w:val="nil"/>
              <w:right w:val="nil"/>
            </w:tcBorders>
          </w:tcPr>
          <w:p w14:paraId="7DA7C034" w14:textId="77777777" w:rsidR="003E7E75" w:rsidRPr="003E7E75" w:rsidRDefault="00DA5D93" w:rsidP="003E7E75">
            <w:pPr>
              <w:autoSpaceDE w:val="0"/>
              <w:autoSpaceDN w:val="0"/>
              <w:adjustRightInd w:val="0"/>
              <w:spacing w:after="0" w:line="240" w:lineRule="auto"/>
              <w:rPr>
                <w:rFonts w:ascii="Arial" w:eastAsia="Times New Roman" w:hAnsi="Arial" w:cs="Arial"/>
                <w:color w:val="000000"/>
                <w:sz w:val="20"/>
                <w:szCs w:val="24"/>
              </w:rPr>
            </w:pPr>
            <w:r w:rsidRPr="003E7E75">
              <w:rPr>
                <w:rFonts w:ascii="Arial" w:hAnsi="Arial" w:cs="Arial"/>
                <w:sz w:val="20"/>
                <w:szCs w:val="24"/>
                <w:lang w:val="en-AU"/>
              </w:rPr>
              <w:fldChar w:fldCharType="begin" w:fldLock="1"/>
            </w:r>
            <w:r w:rsidR="003E7E75" w:rsidRPr="003E7E75">
              <w:rPr>
                <w:rFonts w:ascii="Arial" w:hAnsi="Arial" w:cs="Arial"/>
                <w:sz w:val="20"/>
                <w:szCs w:val="24"/>
                <w:lang w:val="en-AU"/>
              </w:rPr>
              <w:instrText xml:space="preserve">MERGEFIELD </w:instrText>
            </w:r>
            <w:r w:rsidR="003E7E75" w:rsidRPr="003E7E75">
              <w:rPr>
                <w:rFonts w:ascii="Arial" w:eastAsia="Times New Roman" w:hAnsi="Arial" w:cs="Arial"/>
                <w:color w:val="000000"/>
                <w:sz w:val="20"/>
                <w:szCs w:val="24"/>
              </w:rPr>
              <w:instrText>Att.Name</w:instrText>
            </w:r>
            <w:r w:rsidRPr="003E7E75">
              <w:rPr>
                <w:rFonts w:ascii="Arial" w:hAnsi="Arial" w:cs="Arial"/>
                <w:sz w:val="20"/>
                <w:szCs w:val="24"/>
                <w:lang w:val="en-AU"/>
              </w:rPr>
              <w:fldChar w:fldCharType="separate"/>
            </w:r>
            <w:r w:rsidR="003E7E75" w:rsidRPr="003E7E75">
              <w:rPr>
                <w:rFonts w:ascii="Arial" w:eastAsia="Times New Roman" w:hAnsi="Arial" w:cs="Arial"/>
                <w:color w:val="000000"/>
                <w:sz w:val="20"/>
                <w:szCs w:val="24"/>
              </w:rPr>
              <w:t>Aard relatie</w:t>
            </w:r>
            <w:r w:rsidRPr="003E7E75">
              <w:rPr>
                <w:rFonts w:ascii="Arial" w:hAnsi="Arial" w:cs="Arial"/>
                <w:sz w:val="20"/>
                <w:szCs w:val="24"/>
                <w:lang w:val="en-AU"/>
              </w:rPr>
              <w:fldChar w:fldCharType="end"/>
            </w:r>
          </w:p>
        </w:tc>
        <w:tc>
          <w:tcPr>
            <w:tcW w:w="1350" w:type="dxa"/>
            <w:tcBorders>
              <w:top w:val="nil"/>
              <w:left w:val="nil"/>
              <w:bottom w:val="nil"/>
              <w:right w:val="nil"/>
            </w:tcBorders>
          </w:tcPr>
          <w:p w14:paraId="2785791D"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4"/>
              </w:rPr>
            </w:pPr>
            <w:r w:rsidRPr="003E7E75">
              <w:rPr>
                <w:rFonts w:ascii="Arial" w:eastAsia="Times New Roman" w:hAnsi="Arial" w:cs="Arial"/>
                <w:color w:val="000000"/>
                <w:sz w:val="20"/>
                <w:szCs w:val="24"/>
              </w:rPr>
              <w:t>KING</w:t>
            </w:r>
          </w:p>
        </w:tc>
      </w:tr>
    </w:tbl>
    <w:p w14:paraId="524714D4" w14:textId="77777777" w:rsidR="003E7E75" w:rsidRDefault="003E7E75" w:rsidP="00EE4D07"/>
    <w:p w14:paraId="0BF6EC4D" w14:textId="77777777" w:rsidR="003E7E75" w:rsidRPr="003E7E75" w:rsidRDefault="00DA5D93" w:rsidP="003E7E75">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3E7E75"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r w:rsidR="003E7E75" w:rsidRPr="003E7E75">
        <w:rPr>
          <w:rFonts w:ascii="Arial" w:eastAsia="Times New Roman" w:hAnsi="Arial" w:cs="Arial"/>
          <w:b/>
          <w:bCs/>
          <w:color w:val="004080"/>
          <w:sz w:val="24"/>
          <w:szCs w:val="24"/>
        </w:rPr>
        <w:t xml:space="preserve"> </w:t>
      </w:r>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Att.Name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Aard relatie</w:t>
      </w:r>
      <w:r w:rsidRPr="003E7E75">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3E7E75" w:rsidRPr="003E7E75" w14:paraId="514B3B6D" w14:textId="77777777">
        <w:trPr>
          <w:trHeight w:val="215"/>
        </w:trPr>
        <w:tc>
          <w:tcPr>
            <w:tcW w:w="3690" w:type="dxa"/>
            <w:tcBorders>
              <w:top w:val="nil"/>
              <w:left w:val="nil"/>
              <w:bottom w:val="nil"/>
              <w:right w:val="nil"/>
            </w:tcBorders>
          </w:tcPr>
          <w:p w14:paraId="1AD3ECF0"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14:paraId="4F35780C" w14:textId="77777777" w:rsidR="003E7E75" w:rsidRPr="003E7E75" w:rsidRDefault="00DA5D93"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Att.Name</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Aard relatie</w:t>
            </w:r>
            <w:r w:rsidRPr="003E7E75">
              <w:rPr>
                <w:rFonts w:ascii="Arial" w:hAnsi="Arial" w:cs="Arial"/>
                <w:sz w:val="20"/>
                <w:szCs w:val="20"/>
                <w:lang w:val="en-AU"/>
              </w:rPr>
              <w:fldChar w:fldCharType="end"/>
            </w:r>
          </w:p>
        </w:tc>
      </w:tr>
      <w:tr w:rsidR="003E7E75" w:rsidRPr="003E7E75" w14:paraId="633EB318" w14:textId="77777777">
        <w:tc>
          <w:tcPr>
            <w:tcW w:w="3690" w:type="dxa"/>
            <w:tcBorders>
              <w:top w:val="nil"/>
              <w:left w:val="nil"/>
              <w:bottom w:val="nil"/>
              <w:right w:val="nil"/>
            </w:tcBorders>
          </w:tcPr>
          <w:p w14:paraId="4E33A0FC"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DB3BBF7"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14:paraId="6934C595" w14:textId="77777777">
        <w:tc>
          <w:tcPr>
            <w:tcW w:w="3690" w:type="dxa"/>
            <w:tcBorders>
              <w:top w:val="nil"/>
              <w:left w:val="nil"/>
              <w:bottom w:val="nil"/>
              <w:right w:val="nil"/>
            </w:tcBorders>
          </w:tcPr>
          <w:p w14:paraId="77697AAE"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249452AF"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KING</w:t>
            </w:r>
          </w:p>
        </w:tc>
      </w:tr>
      <w:tr w:rsidR="003E7E75" w:rsidRPr="003E7E75" w14:paraId="0EC2BE32" w14:textId="77777777">
        <w:tc>
          <w:tcPr>
            <w:tcW w:w="3690" w:type="dxa"/>
            <w:tcBorders>
              <w:top w:val="nil"/>
              <w:left w:val="nil"/>
              <w:bottom w:val="nil"/>
              <w:right w:val="nil"/>
            </w:tcBorders>
          </w:tcPr>
          <w:p w14:paraId="288CE64F"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06C1DDF"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14:paraId="022E167C" w14:textId="77777777">
        <w:tc>
          <w:tcPr>
            <w:tcW w:w="3690" w:type="dxa"/>
            <w:tcBorders>
              <w:top w:val="nil"/>
              <w:left w:val="nil"/>
              <w:bottom w:val="nil"/>
              <w:right w:val="nil"/>
            </w:tcBorders>
          </w:tcPr>
          <w:p w14:paraId="600730E5"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0EEBABE5"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p>
        </w:tc>
      </w:tr>
      <w:tr w:rsidR="003E7E75" w:rsidRPr="003E7E75" w14:paraId="126B7942" w14:textId="77777777">
        <w:tc>
          <w:tcPr>
            <w:tcW w:w="3690" w:type="dxa"/>
            <w:tcBorders>
              <w:top w:val="nil"/>
              <w:left w:val="nil"/>
              <w:bottom w:val="nil"/>
              <w:right w:val="nil"/>
            </w:tcBorders>
          </w:tcPr>
          <w:p w14:paraId="3D213F8E"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F900062"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14:paraId="01668704" w14:textId="77777777">
        <w:tc>
          <w:tcPr>
            <w:tcW w:w="3690" w:type="dxa"/>
            <w:tcBorders>
              <w:top w:val="nil"/>
              <w:left w:val="nil"/>
              <w:bottom w:val="nil"/>
              <w:right w:val="nil"/>
            </w:tcBorders>
          </w:tcPr>
          <w:p w14:paraId="4017A1A8"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65A18B36" w14:textId="77777777" w:rsidR="003E7E75" w:rsidRPr="003E7E75" w:rsidRDefault="00DA5D93"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Att.Alias</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aard</w:t>
            </w:r>
            <w:r w:rsidRPr="003E7E75">
              <w:rPr>
                <w:rFonts w:ascii="Arial" w:hAnsi="Arial" w:cs="Arial"/>
                <w:sz w:val="20"/>
                <w:szCs w:val="20"/>
                <w:lang w:val="en-AU"/>
              </w:rPr>
              <w:fldChar w:fldCharType="end"/>
            </w:r>
          </w:p>
        </w:tc>
      </w:tr>
      <w:tr w:rsidR="003E7E75" w:rsidRPr="003E7E75" w14:paraId="72322E61" w14:textId="77777777">
        <w:trPr>
          <w:trHeight w:val="260"/>
        </w:trPr>
        <w:tc>
          <w:tcPr>
            <w:tcW w:w="3690" w:type="dxa"/>
            <w:tcBorders>
              <w:top w:val="nil"/>
              <w:left w:val="nil"/>
              <w:bottom w:val="nil"/>
              <w:right w:val="nil"/>
            </w:tcBorders>
          </w:tcPr>
          <w:p w14:paraId="5556433F"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95EBAD3"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AE6939" w14:paraId="6300D10E" w14:textId="77777777">
        <w:tc>
          <w:tcPr>
            <w:tcW w:w="3690" w:type="dxa"/>
            <w:tcBorders>
              <w:top w:val="nil"/>
              <w:left w:val="nil"/>
              <w:bottom w:val="nil"/>
              <w:right w:val="nil"/>
            </w:tcBorders>
          </w:tcPr>
          <w:p w14:paraId="0A2A3780"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109FF182" w14:textId="77777777" w:rsidR="003E7E75" w:rsidRPr="00DD0F4F" w:rsidRDefault="00DA5D93" w:rsidP="003E7E75">
            <w:pPr>
              <w:autoSpaceDE w:val="0"/>
              <w:autoSpaceDN w:val="0"/>
              <w:adjustRightInd w:val="0"/>
              <w:spacing w:after="0" w:line="240" w:lineRule="auto"/>
              <w:rPr>
                <w:rFonts w:ascii="Arial" w:eastAsia="Times New Roman" w:hAnsi="Arial" w:cs="Arial"/>
                <w:color w:val="000000"/>
                <w:sz w:val="20"/>
                <w:szCs w:val="20"/>
                <w:lang w:val="nl-NL"/>
              </w:rPr>
            </w:pPr>
            <w:r w:rsidRPr="003E7E75">
              <w:rPr>
                <w:rFonts w:ascii="Arial" w:hAnsi="Arial" w:cs="Arial"/>
                <w:sz w:val="20"/>
                <w:szCs w:val="20"/>
                <w:lang w:val="en-AU"/>
              </w:rPr>
              <w:fldChar w:fldCharType="begin" w:fldLock="1"/>
            </w:r>
            <w:r w:rsidR="003E7E75" w:rsidRPr="00DD0F4F">
              <w:rPr>
                <w:rFonts w:ascii="Arial" w:hAnsi="Arial" w:cs="Arial"/>
                <w:sz w:val="20"/>
                <w:szCs w:val="20"/>
                <w:lang w:val="nl-NL"/>
              </w:rPr>
              <w:instrText xml:space="preserve">MERGEFIELD </w:instrText>
            </w:r>
            <w:r w:rsidR="003E7E75" w:rsidRPr="00DD0F4F">
              <w:rPr>
                <w:rFonts w:ascii="Arial" w:eastAsia="Times New Roman" w:hAnsi="Arial" w:cs="Arial"/>
                <w:color w:val="000000"/>
                <w:sz w:val="20"/>
                <w:szCs w:val="20"/>
                <w:lang w:val="nl-NL"/>
              </w:rPr>
              <w:instrText>Att.Notes</w:instrText>
            </w:r>
            <w:r w:rsidRPr="003E7E75">
              <w:rPr>
                <w:rFonts w:ascii="Arial" w:hAnsi="Arial" w:cs="Arial"/>
                <w:sz w:val="20"/>
                <w:szCs w:val="20"/>
                <w:lang w:val="en-AU"/>
              </w:rPr>
              <w:fldChar w:fldCharType="separate"/>
            </w:r>
            <w:r w:rsidR="003E7E75" w:rsidRPr="00DD0F4F">
              <w:rPr>
                <w:rFonts w:ascii="Arial" w:eastAsia="Times New Roman" w:hAnsi="Arial" w:cs="Arial"/>
                <w:color w:val="000000"/>
                <w:sz w:val="20"/>
                <w:szCs w:val="20"/>
                <w:lang w:val="nl-NL"/>
              </w:rPr>
              <w:t>Omschrijving van de aard van de relatie van de andere ZAAK tot de (onderhanden) ZAAK</w:t>
            </w:r>
            <w:r w:rsidRPr="003E7E75">
              <w:rPr>
                <w:rFonts w:ascii="Arial" w:hAnsi="Arial" w:cs="Arial"/>
                <w:sz w:val="20"/>
                <w:szCs w:val="20"/>
                <w:lang w:val="en-AU"/>
              </w:rPr>
              <w:fldChar w:fldCharType="end"/>
            </w:r>
          </w:p>
        </w:tc>
      </w:tr>
      <w:tr w:rsidR="003E7E75" w:rsidRPr="00AE6939" w14:paraId="2926CFE8" w14:textId="77777777">
        <w:trPr>
          <w:trHeight w:val="230"/>
        </w:trPr>
        <w:tc>
          <w:tcPr>
            <w:tcW w:w="3690" w:type="dxa"/>
            <w:tcBorders>
              <w:top w:val="nil"/>
              <w:left w:val="nil"/>
              <w:bottom w:val="nil"/>
              <w:right w:val="nil"/>
            </w:tcBorders>
          </w:tcPr>
          <w:p w14:paraId="3160F535" w14:textId="77777777" w:rsidR="003E7E75" w:rsidRPr="00DD0F4F" w:rsidRDefault="003E7E75" w:rsidP="003E7E75">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6FABB40A" w14:textId="77777777" w:rsidR="003E7E75" w:rsidRPr="00DD0F4F" w:rsidRDefault="003E7E75" w:rsidP="003E7E75">
            <w:pPr>
              <w:autoSpaceDE w:val="0"/>
              <w:autoSpaceDN w:val="0"/>
              <w:adjustRightInd w:val="0"/>
              <w:spacing w:after="0" w:line="240" w:lineRule="auto"/>
              <w:rPr>
                <w:rFonts w:ascii="Arial" w:eastAsia="Times New Roman" w:hAnsi="Arial" w:cs="Arial"/>
                <w:b/>
                <w:bCs/>
                <w:color w:val="000000"/>
                <w:sz w:val="20"/>
                <w:szCs w:val="20"/>
                <w:lang w:val="nl-NL"/>
              </w:rPr>
            </w:pPr>
          </w:p>
        </w:tc>
      </w:tr>
      <w:tr w:rsidR="003E7E75" w:rsidRPr="003E7E75" w14:paraId="584BF2BC" w14:textId="77777777">
        <w:trPr>
          <w:trHeight w:val="230"/>
        </w:trPr>
        <w:tc>
          <w:tcPr>
            <w:tcW w:w="3690" w:type="dxa"/>
            <w:tcBorders>
              <w:top w:val="nil"/>
              <w:left w:val="nil"/>
              <w:bottom w:val="nil"/>
              <w:right w:val="nil"/>
            </w:tcBorders>
          </w:tcPr>
          <w:p w14:paraId="5102BCE4"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711546D9"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KING</w:t>
            </w:r>
          </w:p>
        </w:tc>
      </w:tr>
      <w:tr w:rsidR="003E7E75" w:rsidRPr="003E7E75" w14:paraId="03082C02" w14:textId="77777777">
        <w:tc>
          <w:tcPr>
            <w:tcW w:w="3690" w:type="dxa"/>
            <w:tcBorders>
              <w:top w:val="nil"/>
              <w:left w:val="nil"/>
              <w:bottom w:val="nil"/>
              <w:right w:val="nil"/>
            </w:tcBorders>
          </w:tcPr>
          <w:p w14:paraId="74ABF288"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3843C41"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14:paraId="530E0DD2" w14:textId="77777777">
        <w:tc>
          <w:tcPr>
            <w:tcW w:w="3690" w:type="dxa"/>
            <w:tcBorders>
              <w:top w:val="nil"/>
              <w:left w:val="nil"/>
              <w:bottom w:val="nil"/>
              <w:right w:val="nil"/>
            </w:tcBorders>
          </w:tcPr>
          <w:p w14:paraId="6B8D0A83"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1CD92FDE"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1 januari 2013</w:t>
            </w:r>
          </w:p>
        </w:tc>
      </w:tr>
      <w:tr w:rsidR="003E7E75" w:rsidRPr="003E7E75" w14:paraId="103FBA87" w14:textId="77777777">
        <w:tc>
          <w:tcPr>
            <w:tcW w:w="3690" w:type="dxa"/>
            <w:tcBorders>
              <w:top w:val="nil"/>
              <w:left w:val="nil"/>
              <w:bottom w:val="nil"/>
              <w:right w:val="nil"/>
            </w:tcBorders>
          </w:tcPr>
          <w:p w14:paraId="5D3517A4"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8D8CD10"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14:paraId="47C72415" w14:textId="77777777">
        <w:tc>
          <w:tcPr>
            <w:tcW w:w="3690" w:type="dxa"/>
            <w:tcBorders>
              <w:top w:val="nil"/>
              <w:left w:val="nil"/>
              <w:bottom w:val="nil"/>
              <w:right w:val="nil"/>
            </w:tcBorders>
          </w:tcPr>
          <w:p w14:paraId="77E38D1B"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6FA92A42"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p>
        </w:tc>
      </w:tr>
      <w:tr w:rsidR="003E7E75" w:rsidRPr="003E7E75" w14:paraId="04BC8EB7" w14:textId="77777777">
        <w:tc>
          <w:tcPr>
            <w:tcW w:w="3690" w:type="dxa"/>
            <w:tcBorders>
              <w:top w:val="nil"/>
              <w:left w:val="nil"/>
              <w:bottom w:val="nil"/>
              <w:right w:val="nil"/>
            </w:tcBorders>
          </w:tcPr>
          <w:p w14:paraId="3DC00814"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B02C7ED"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14:paraId="4D526152" w14:textId="77777777">
        <w:tc>
          <w:tcPr>
            <w:tcW w:w="3690" w:type="dxa"/>
            <w:tcBorders>
              <w:top w:val="nil"/>
              <w:left w:val="nil"/>
              <w:bottom w:val="nil"/>
              <w:right w:val="nil"/>
            </w:tcBorders>
          </w:tcPr>
          <w:p w14:paraId="50BBBE1F"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4D799B94" w14:textId="77777777" w:rsidR="003E7E75" w:rsidRPr="003E7E75" w:rsidRDefault="007A2DE2" w:rsidP="003E7E75">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AN10</w:t>
            </w:r>
          </w:p>
        </w:tc>
      </w:tr>
      <w:tr w:rsidR="003E7E75" w:rsidRPr="003E7E75" w14:paraId="29D3D1A0" w14:textId="77777777">
        <w:trPr>
          <w:trHeight w:val="230"/>
        </w:trPr>
        <w:tc>
          <w:tcPr>
            <w:tcW w:w="3690" w:type="dxa"/>
            <w:tcBorders>
              <w:top w:val="nil"/>
              <w:left w:val="nil"/>
              <w:bottom w:val="nil"/>
              <w:right w:val="nil"/>
            </w:tcBorders>
          </w:tcPr>
          <w:p w14:paraId="6C6C577C"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36521F1"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AE6939" w14:paraId="04AD6100" w14:textId="77777777">
        <w:trPr>
          <w:trHeight w:val="230"/>
        </w:trPr>
        <w:tc>
          <w:tcPr>
            <w:tcW w:w="3690" w:type="dxa"/>
            <w:tcBorders>
              <w:top w:val="nil"/>
              <w:left w:val="nil"/>
              <w:bottom w:val="nil"/>
              <w:right w:val="nil"/>
            </w:tcBorders>
          </w:tcPr>
          <w:p w14:paraId="3E1DAE02"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13A95620" w14:textId="77777777" w:rsidR="003E7E75" w:rsidRPr="00DD0F4F" w:rsidRDefault="003E7E75" w:rsidP="003E7E7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"vervolg" (</w:t>
            </w:r>
            <w:r w:rsidR="007A2DE2" w:rsidRPr="00DD0F4F">
              <w:rPr>
                <w:rFonts w:ascii="Arial" w:eastAsia="Times New Roman" w:hAnsi="Arial" w:cs="Arial"/>
                <w:color w:val="000000"/>
                <w:sz w:val="20"/>
                <w:szCs w:val="20"/>
                <w:lang w:val="nl-NL"/>
              </w:rPr>
              <w:t>de andere zaak gaf aanleiding tot het starten van de onderhanden zaak</w:t>
            </w:r>
            <w:r w:rsidRPr="00DD0F4F">
              <w:rPr>
                <w:rFonts w:ascii="Arial" w:eastAsia="Times New Roman" w:hAnsi="Arial" w:cs="Arial"/>
                <w:color w:val="000000"/>
                <w:sz w:val="20"/>
                <w:szCs w:val="20"/>
                <w:lang w:val="nl-NL"/>
              </w:rPr>
              <w:t>)</w:t>
            </w:r>
          </w:p>
          <w:p w14:paraId="6259C378" w14:textId="77777777" w:rsidR="003E7E75" w:rsidRPr="00DD0F4F" w:rsidRDefault="003E7E75" w:rsidP="003E7E7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w:t>
            </w:r>
            <w:r w:rsidR="007A2DE2" w:rsidRPr="00DD0F4F">
              <w:rPr>
                <w:rFonts w:ascii="Arial" w:eastAsia="Times New Roman" w:hAnsi="Arial" w:cs="Arial"/>
                <w:color w:val="000000"/>
                <w:sz w:val="20"/>
                <w:szCs w:val="20"/>
                <w:lang w:val="nl-NL"/>
              </w:rPr>
              <w:t>onderwerp</w:t>
            </w:r>
            <w:r w:rsidRPr="00DD0F4F">
              <w:rPr>
                <w:rFonts w:ascii="Arial" w:eastAsia="Times New Roman" w:hAnsi="Arial" w:cs="Arial"/>
                <w:color w:val="000000"/>
                <w:sz w:val="20"/>
                <w:szCs w:val="20"/>
                <w:lang w:val="nl-NL"/>
              </w:rPr>
              <w:t xml:space="preserve">" (de andere zaak </w:t>
            </w:r>
            <w:r w:rsidR="007A2DE2" w:rsidRPr="00DD0F4F">
              <w:rPr>
                <w:rFonts w:ascii="Arial" w:eastAsia="Times New Roman" w:hAnsi="Arial" w:cs="Arial"/>
                <w:color w:val="000000"/>
                <w:sz w:val="20"/>
                <w:szCs w:val="20"/>
                <w:lang w:val="nl-NL"/>
              </w:rPr>
              <w:t xml:space="preserve">is relevant voor cq. is onderwerp van </w:t>
            </w:r>
            <w:r w:rsidRPr="00DD0F4F">
              <w:rPr>
                <w:rFonts w:ascii="Arial" w:eastAsia="Times New Roman" w:hAnsi="Arial" w:cs="Arial"/>
                <w:color w:val="000000"/>
                <w:sz w:val="20"/>
                <w:szCs w:val="20"/>
                <w:lang w:val="nl-NL"/>
              </w:rPr>
              <w:t>de onderhanden zaak)</w:t>
            </w:r>
          </w:p>
          <w:p w14:paraId="28ACB520" w14:textId="77777777" w:rsidR="003E7E75" w:rsidRPr="00DD0F4F" w:rsidRDefault="003E7E75" w:rsidP="007A2DE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w:t>
            </w:r>
            <w:r w:rsidR="007A2DE2" w:rsidRPr="00DD0F4F">
              <w:rPr>
                <w:rFonts w:ascii="Arial" w:eastAsia="Times New Roman" w:hAnsi="Arial" w:cs="Arial"/>
                <w:color w:val="000000"/>
                <w:sz w:val="20"/>
                <w:szCs w:val="20"/>
                <w:lang w:val="nl-NL"/>
              </w:rPr>
              <w:t>bij</w:t>
            </w:r>
            <w:r w:rsidRPr="00DD0F4F">
              <w:rPr>
                <w:rFonts w:ascii="Arial" w:eastAsia="Times New Roman" w:hAnsi="Arial" w:cs="Arial"/>
                <w:color w:val="000000"/>
                <w:sz w:val="20"/>
                <w:szCs w:val="20"/>
                <w:lang w:val="nl-NL"/>
              </w:rPr>
              <w:t>dra</w:t>
            </w:r>
            <w:r w:rsidR="007A2DE2" w:rsidRPr="00DD0F4F">
              <w:rPr>
                <w:rFonts w:ascii="Arial" w:eastAsia="Times New Roman" w:hAnsi="Arial" w:cs="Arial"/>
                <w:color w:val="000000"/>
                <w:sz w:val="20"/>
                <w:szCs w:val="20"/>
                <w:lang w:val="nl-NL"/>
              </w:rPr>
              <w:t>ge</w:t>
            </w:r>
            <w:r w:rsidRPr="00DD0F4F">
              <w:rPr>
                <w:rFonts w:ascii="Arial" w:eastAsia="Times New Roman" w:hAnsi="Arial" w:cs="Arial"/>
                <w:color w:val="000000"/>
                <w:sz w:val="20"/>
                <w:szCs w:val="20"/>
                <w:lang w:val="nl-NL"/>
              </w:rPr>
              <w:t>" (</w:t>
            </w:r>
            <w:r w:rsidR="007A2DE2" w:rsidRPr="00DD0F4F">
              <w:rPr>
                <w:rFonts w:ascii="Arial" w:eastAsia="Times New Roman" w:hAnsi="Arial" w:cs="Arial"/>
                <w:color w:val="000000"/>
                <w:sz w:val="20"/>
                <w:szCs w:val="20"/>
                <w:lang w:val="nl-NL"/>
              </w:rPr>
              <w:t xml:space="preserve">aan het bereiken van de uitkomst van de andere zaak levert </w:t>
            </w:r>
            <w:r w:rsidRPr="00DD0F4F">
              <w:rPr>
                <w:rFonts w:ascii="Arial" w:eastAsia="Times New Roman" w:hAnsi="Arial" w:cs="Arial"/>
                <w:color w:val="000000"/>
                <w:sz w:val="20"/>
                <w:szCs w:val="20"/>
                <w:lang w:val="nl-NL"/>
              </w:rPr>
              <w:t xml:space="preserve">de </w:t>
            </w:r>
            <w:r w:rsidR="007A2DE2" w:rsidRPr="00DD0F4F">
              <w:rPr>
                <w:rFonts w:ascii="Arial" w:eastAsia="Times New Roman" w:hAnsi="Arial" w:cs="Arial"/>
                <w:color w:val="000000"/>
                <w:sz w:val="20"/>
                <w:szCs w:val="20"/>
                <w:lang w:val="nl-NL"/>
              </w:rPr>
              <w:t>onderhanden</w:t>
            </w:r>
            <w:r w:rsidRPr="00DD0F4F">
              <w:rPr>
                <w:rFonts w:ascii="Arial" w:eastAsia="Times New Roman" w:hAnsi="Arial" w:cs="Arial"/>
                <w:color w:val="000000"/>
                <w:sz w:val="20"/>
                <w:szCs w:val="20"/>
                <w:lang w:val="nl-NL"/>
              </w:rPr>
              <w:t xml:space="preserve"> zaak een bijdrage)</w:t>
            </w:r>
          </w:p>
        </w:tc>
      </w:tr>
      <w:tr w:rsidR="003E7E75" w:rsidRPr="00AE6939" w14:paraId="7CEF551E" w14:textId="77777777">
        <w:trPr>
          <w:trHeight w:val="215"/>
        </w:trPr>
        <w:tc>
          <w:tcPr>
            <w:tcW w:w="3690" w:type="dxa"/>
            <w:tcBorders>
              <w:top w:val="nil"/>
              <w:left w:val="nil"/>
              <w:bottom w:val="nil"/>
              <w:right w:val="nil"/>
            </w:tcBorders>
          </w:tcPr>
          <w:p w14:paraId="0A6EDE59" w14:textId="77777777" w:rsidR="003E7E75" w:rsidRPr="00DD0F4F" w:rsidRDefault="003E7E75" w:rsidP="003E7E75">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5A54A94A" w14:textId="77777777" w:rsidR="003E7E75" w:rsidRPr="00DD0F4F" w:rsidRDefault="003E7E75" w:rsidP="003E7E75">
            <w:pPr>
              <w:autoSpaceDE w:val="0"/>
              <w:autoSpaceDN w:val="0"/>
              <w:adjustRightInd w:val="0"/>
              <w:spacing w:after="0" w:line="240" w:lineRule="auto"/>
              <w:rPr>
                <w:rFonts w:ascii="Arial" w:eastAsia="Times New Roman" w:hAnsi="Arial" w:cs="Arial"/>
                <w:b/>
                <w:bCs/>
                <w:color w:val="000000"/>
                <w:sz w:val="20"/>
                <w:szCs w:val="20"/>
                <w:lang w:val="nl-NL"/>
              </w:rPr>
            </w:pPr>
          </w:p>
        </w:tc>
      </w:tr>
      <w:tr w:rsidR="003E7E75" w:rsidRPr="003E7E75" w14:paraId="7AF0AE54" w14:textId="77777777">
        <w:trPr>
          <w:trHeight w:val="215"/>
        </w:trPr>
        <w:tc>
          <w:tcPr>
            <w:tcW w:w="3690" w:type="dxa"/>
            <w:tcBorders>
              <w:top w:val="nil"/>
              <w:left w:val="nil"/>
              <w:bottom w:val="nil"/>
              <w:right w:val="nil"/>
            </w:tcBorders>
          </w:tcPr>
          <w:p w14:paraId="04A16CEB"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3FDC2127"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3E7E75" w:rsidRPr="003E7E75" w14:paraId="7E9444C2" w14:textId="77777777">
        <w:trPr>
          <w:trHeight w:val="230"/>
        </w:trPr>
        <w:tc>
          <w:tcPr>
            <w:tcW w:w="3690" w:type="dxa"/>
            <w:tcBorders>
              <w:top w:val="nil"/>
              <w:left w:val="nil"/>
              <w:bottom w:val="nil"/>
              <w:right w:val="nil"/>
            </w:tcBorders>
          </w:tcPr>
          <w:p w14:paraId="7E5CD28F"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A06B681"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14:paraId="75C2259F" w14:textId="77777777">
        <w:trPr>
          <w:trHeight w:val="230"/>
        </w:trPr>
        <w:tc>
          <w:tcPr>
            <w:tcW w:w="3690" w:type="dxa"/>
            <w:tcBorders>
              <w:top w:val="nil"/>
              <w:left w:val="nil"/>
              <w:bottom w:val="nil"/>
              <w:right w:val="nil"/>
            </w:tcBorders>
          </w:tcPr>
          <w:p w14:paraId="191EB4C6"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4A09D1CB"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3E7E75" w:rsidRPr="003E7E75" w14:paraId="59901552" w14:textId="77777777">
        <w:trPr>
          <w:trHeight w:val="230"/>
        </w:trPr>
        <w:tc>
          <w:tcPr>
            <w:tcW w:w="3690" w:type="dxa"/>
            <w:tcBorders>
              <w:top w:val="nil"/>
              <w:left w:val="nil"/>
              <w:bottom w:val="nil"/>
              <w:right w:val="nil"/>
            </w:tcBorders>
          </w:tcPr>
          <w:p w14:paraId="342A2C8A"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0FB73A3"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14:paraId="1E6CD58B" w14:textId="77777777">
        <w:trPr>
          <w:trHeight w:val="230"/>
        </w:trPr>
        <w:tc>
          <w:tcPr>
            <w:tcW w:w="3690" w:type="dxa"/>
            <w:tcBorders>
              <w:top w:val="nil"/>
              <w:left w:val="nil"/>
              <w:bottom w:val="nil"/>
              <w:right w:val="nil"/>
            </w:tcBorders>
          </w:tcPr>
          <w:p w14:paraId="078ED438"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0D700B44"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p>
        </w:tc>
      </w:tr>
      <w:tr w:rsidR="003E7E75" w:rsidRPr="003E7E75" w14:paraId="0E729699" w14:textId="77777777">
        <w:trPr>
          <w:trHeight w:val="230"/>
        </w:trPr>
        <w:tc>
          <w:tcPr>
            <w:tcW w:w="3690" w:type="dxa"/>
            <w:tcBorders>
              <w:top w:val="nil"/>
              <w:left w:val="nil"/>
              <w:bottom w:val="nil"/>
              <w:right w:val="nil"/>
            </w:tcBorders>
          </w:tcPr>
          <w:p w14:paraId="504904EB"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C4E99E5"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14:paraId="4B2FFBA0" w14:textId="77777777">
        <w:trPr>
          <w:trHeight w:val="230"/>
        </w:trPr>
        <w:tc>
          <w:tcPr>
            <w:tcW w:w="3690" w:type="dxa"/>
            <w:tcBorders>
              <w:top w:val="nil"/>
              <w:left w:val="nil"/>
              <w:bottom w:val="nil"/>
              <w:right w:val="nil"/>
            </w:tcBorders>
          </w:tcPr>
          <w:p w14:paraId="5D082C18"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1D907D9F"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3E7E75" w:rsidRPr="003E7E75" w14:paraId="1563339D" w14:textId="77777777">
        <w:trPr>
          <w:trHeight w:val="230"/>
        </w:trPr>
        <w:tc>
          <w:tcPr>
            <w:tcW w:w="3690" w:type="dxa"/>
            <w:tcBorders>
              <w:top w:val="nil"/>
              <w:left w:val="nil"/>
              <w:bottom w:val="nil"/>
              <w:right w:val="nil"/>
            </w:tcBorders>
          </w:tcPr>
          <w:p w14:paraId="0AD5122E"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B271527"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14:paraId="76B625AD" w14:textId="77777777">
        <w:trPr>
          <w:trHeight w:val="230"/>
        </w:trPr>
        <w:tc>
          <w:tcPr>
            <w:tcW w:w="3690" w:type="dxa"/>
            <w:tcBorders>
              <w:top w:val="nil"/>
              <w:left w:val="nil"/>
              <w:bottom w:val="nil"/>
              <w:right w:val="nil"/>
            </w:tcBorders>
          </w:tcPr>
          <w:p w14:paraId="19BFDB97"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lastRenderedPageBreak/>
              <w:t>Aanduiding strijdigheid/nietigheid</w:t>
            </w:r>
          </w:p>
        </w:tc>
        <w:tc>
          <w:tcPr>
            <w:tcW w:w="5670" w:type="dxa"/>
            <w:tcBorders>
              <w:top w:val="nil"/>
              <w:left w:val="nil"/>
              <w:bottom w:val="nil"/>
              <w:right w:val="nil"/>
            </w:tcBorders>
          </w:tcPr>
          <w:p w14:paraId="7057E341"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3E7E75" w:rsidRPr="003E7E75" w14:paraId="29548C7D" w14:textId="77777777">
        <w:trPr>
          <w:trHeight w:val="230"/>
        </w:trPr>
        <w:tc>
          <w:tcPr>
            <w:tcW w:w="3690" w:type="dxa"/>
            <w:tcBorders>
              <w:top w:val="nil"/>
              <w:left w:val="nil"/>
              <w:bottom w:val="nil"/>
              <w:right w:val="nil"/>
            </w:tcBorders>
          </w:tcPr>
          <w:p w14:paraId="44D061CC"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944A402"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14:paraId="7BC47BBA" w14:textId="77777777">
        <w:trPr>
          <w:trHeight w:val="230"/>
        </w:trPr>
        <w:tc>
          <w:tcPr>
            <w:tcW w:w="3690" w:type="dxa"/>
            <w:tcBorders>
              <w:top w:val="nil"/>
              <w:left w:val="nil"/>
              <w:bottom w:val="nil"/>
              <w:right w:val="nil"/>
            </w:tcBorders>
          </w:tcPr>
          <w:p w14:paraId="2B9E4DE2"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731EB2F6" w14:textId="77777777" w:rsidR="003E7E75" w:rsidRPr="003E7E75" w:rsidRDefault="00DA5D93"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Att.LowerBound</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1</w:t>
            </w:r>
            <w:r w:rsidRPr="003E7E75">
              <w:rPr>
                <w:rFonts w:ascii="Arial" w:hAnsi="Arial" w:cs="Arial"/>
                <w:sz w:val="20"/>
                <w:szCs w:val="20"/>
                <w:lang w:val="en-AU"/>
              </w:rPr>
              <w:fldChar w:fldCharType="end"/>
            </w:r>
            <w:r w:rsidR="003E7E75" w:rsidRPr="003E7E75">
              <w:rPr>
                <w:rFonts w:ascii="Arial" w:eastAsia="Times New Roman" w:hAnsi="Arial" w:cs="Arial"/>
                <w:color w:val="000000"/>
                <w:sz w:val="20"/>
                <w:szCs w:val="20"/>
              </w:rPr>
              <w:t xml:space="preserve"> - </w:t>
            </w:r>
            <w:r w:rsidRPr="003E7E75">
              <w:rPr>
                <w:rFonts w:ascii="Arial" w:eastAsia="Times New Roman" w:hAnsi="Arial" w:cs="Arial"/>
                <w:color w:val="000000"/>
                <w:sz w:val="20"/>
                <w:szCs w:val="20"/>
              </w:rPr>
              <w:fldChar w:fldCharType="begin" w:fldLock="1"/>
            </w:r>
            <w:r w:rsidR="003E7E75" w:rsidRPr="003E7E75">
              <w:rPr>
                <w:rFonts w:ascii="Arial" w:eastAsia="Times New Roman" w:hAnsi="Arial" w:cs="Arial"/>
                <w:color w:val="000000"/>
                <w:sz w:val="20"/>
                <w:szCs w:val="20"/>
              </w:rPr>
              <w:instrText>MERGEFIELD Att.UpperBound</w:instrText>
            </w:r>
            <w:r w:rsidRPr="003E7E75">
              <w:rPr>
                <w:rFonts w:ascii="Arial" w:eastAsia="Times New Roman" w:hAnsi="Arial" w:cs="Arial"/>
                <w:color w:val="000000"/>
                <w:sz w:val="20"/>
                <w:szCs w:val="20"/>
              </w:rPr>
              <w:fldChar w:fldCharType="separate"/>
            </w:r>
            <w:r w:rsidR="003E7E75" w:rsidRPr="003E7E75">
              <w:rPr>
                <w:rFonts w:ascii="Arial" w:eastAsia="Times New Roman" w:hAnsi="Arial" w:cs="Arial"/>
                <w:color w:val="000000"/>
                <w:sz w:val="20"/>
                <w:szCs w:val="20"/>
              </w:rPr>
              <w:t>1</w:t>
            </w:r>
            <w:r w:rsidRPr="003E7E75">
              <w:rPr>
                <w:rFonts w:ascii="Arial" w:eastAsia="Times New Roman" w:hAnsi="Arial" w:cs="Arial"/>
                <w:color w:val="000000"/>
                <w:sz w:val="20"/>
                <w:szCs w:val="20"/>
              </w:rPr>
              <w:fldChar w:fldCharType="end"/>
            </w:r>
          </w:p>
        </w:tc>
      </w:tr>
      <w:tr w:rsidR="003E7E75" w:rsidRPr="003E7E75" w14:paraId="4573BB2D" w14:textId="77777777">
        <w:trPr>
          <w:trHeight w:val="230"/>
        </w:trPr>
        <w:tc>
          <w:tcPr>
            <w:tcW w:w="3690" w:type="dxa"/>
            <w:tcBorders>
              <w:top w:val="nil"/>
              <w:left w:val="nil"/>
              <w:bottom w:val="nil"/>
              <w:right w:val="nil"/>
            </w:tcBorders>
          </w:tcPr>
          <w:p w14:paraId="3BCB9238"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BB54DBB"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14:paraId="0F3D6761" w14:textId="77777777">
        <w:trPr>
          <w:trHeight w:val="230"/>
        </w:trPr>
        <w:tc>
          <w:tcPr>
            <w:tcW w:w="3690" w:type="dxa"/>
            <w:tcBorders>
              <w:top w:val="nil"/>
              <w:left w:val="nil"/>
              <w:bottom w:val="nil"/>
              <w:right w:val="nil"/>
            </w:tcBorders>
          </w:tcPr>
          <w:p w14:paraId="03E088B0"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57E88B86" w14:textId="77777777"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Gemeentelijk basisgegeven</w:t>
            </w:r>
          </w:p>
        </w:tc>
      </w:tr>
      <w:tr w:rsidR="003E7E75" w:rsidRPr="003E7E75" w14:paraId="121D9693" w14:textId="77777777">
        <w:trPr>
          <w:trHeight w:val="230"/>
        </w:trPr>
        <w:tc>
          <w:tcPr>
            <w:tcW w:w="3690" w:type="dxa"/>
            <w:tcBorders>
              <w:top w:val="nil"/>
              <w:left w:val="nil"/>
              <w:bottom w:val="nil"/>
              <w:right w:val="nil"/>
            </w:tcBorders>
          </w:tcPr>
          <w:p w14:paraId="41B3A398"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397D044"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14:paraId="07423D92" w14:textId="77777777">
        <w:trPr>
          <w:trHeight w:val="230"/>
        </w:trPr>
        <w:tc>
          <w:tcPr>
            <w:tcW w:w="3690" w:type="dxa"/>
            <w:tcBorders>
              <w:top w:val="nil"/>
              <w:left w:val="nil"/>
              <w:bottom w:val="nil"/>
              <w:right w:val="nil"/>
            </w:tcBorders>
          </w:tcPr>
          <w:p w14:paraId="14263F06"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r w:rsidRPr="003E7E75">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14:paraId="1A4C96CF" w14:textId="77777777"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r w:rsidRPr="003E7E75">
              <w:rPr>
                <w:rFonts w:ascii="Arial" w:eastAsia="Times New Roman" w:hAnsi="Arial" w:cs="Arial"/>
                <w:b/>
                <w:bCs/>
                <w:color w:val="000000"/>
                <w:sz w:val="20"/>
                <w:szCs w:val="20"/>
              </w:rPr>
              <w:t>-</w:t>
            </w:r>
          </w:p>
        </w:tc>
      </w:tr>
    </w:tbl>
    <w:p w14:paraId="1340D0A0" w14:textId="77777777" w:rsidR="00107DE5" w:rsidRPr="00107DE5" w:rsidRDefault="00DA5D93" w:rsidP="00107DE5">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b/>
          <w:bCs/>
          <w:color w:val="004080"/>
          <w:sz w:val="24"/>
          <w:szCs w:val="24"/>
        </w:rPr>
        <w:instrText>Connector.Stereotype</w:instrText>
      </w:r>
      <w:r w:rsidRPr="00107DE5">
        <w:rPr>
          <w:rFonts w:ascii="Arial" w:hAnsi="Arial" w:cs="Arial"/>
          <w:sz w:val="20"/>
          <w:szCs w:val="20"/>
          <w:lang w:val="en-AU"/>
        </w:rPr>
        <w:fldChar w:fldCharType="separate"/>
      </w:r>
      <w:r w:rsidR="00107DE5" w:rsidRPr="00107DE5">
        <w:rPr>
          <w:rFonts w:ascii="Arial" w:eastAsia="Times New Roman" w:hAnsi="Arial" w:cs="Arial"/>
          <w:b/>
          <w:bCs/>
          <w:color w:val="004080"/>
          <w:sz w:val="24"/>
          <w:szCs w:val="24"/>
        </w:rPr>
        <w:t>«Relatiesoort»</w:t>
      </w:r>
      <w:r w:rsidRPr="00107DE5">
        <w:rPr>
          <w:rFonts w:ascii="Arial" w:hAnsi="Arial" w:cs="Arial"/>
          <w:sz w:val="20"/>
          <w:szCs w:val="20"/>
          <w:lang w:val="en-AU"/>
        </w:rPr>
        <w:fldChar w:fldCharType="end"/>
      </w:r>
      <w:r w:rsidR="00107DE5" w:rsidRPr="00107DE5">
        <w:rPr>
          <w:rFonts w:ascii="Arial" w:eastAsia="Times New Roman" w:hAnsi="Arial" w:cs="Arial"/>
          <w:b/>
          <w:bCs/>
          <w:color w:val="004080"/>
          <w:sz w:val="24"/>
          <w:szCs w:val="24"/>
        </w:rPr>
        <w:t xml:space="preserve"> </w:t>
      </w:r>
      <w:r w:rsidRPr="00107DE5">
        <w:rPr>
          <w:rFonts w:ascii="Arial" w:eastAsia="Times New Roman" w:hAnsi="Arial" w:cs="Arial"/>
          <w:b/>
          <w:bCs/>
          <w:color w:val="004080"/>
          <w:sz w:val="24"/>
          <w:szCs w:val="24"/>
        </w:rPr>
        <w:fldChar w:fldCharType="begin" w:fldLock="1"/>
      </w:r>
      <w:r w:rsidR="00107DE5" w:rsidRPr="00107DE5">
        <w:rPr>
          <w:rFonts w:ascii="Arial" w:eastAsia="Times New Roman" w:hAnsi="Arial" w:cs="Arial"/>
          <w:b/>
          <w:bCs/>
          <w:color w:val="004080"/>
          <w:sz w:val="24"/>
          <w:szCs w:val="24"/>
        </w:rPr>
        <w:instrText>MERGEFIELD Connector.Name</w:instrText>
      </w:r>
      <w:r w:rsidRPr="00107DE5">
        <w:rPr>
          <w:rFonts w:ascii="Arial" w:eastAsia="Times New Roman" w:hAnsi="Arial" w:cs="Arial"/>
          <w:b/>
          <w:bCs/>
          <w:color w:val="004080"/>
          <w:sz w:val="24"/>
          <w:szCs w:val="24"/>
        </w:rPr>
        <w:fldChar w:fldCharType="separate"/>
      </w:r>
      <w:r w:rsidR="00107DE5" w:rsidRPr="00107DE5">
        <w:rPr>
          <w:rFonts w:ascii="Arial" w:eastAsia="Times New Roman" w:hAnsi="Arial" w:cs="Arial"/>
          <w:b/>
          <w:bCs/>
          <w:color w:val="004080"/>
          <w:sz w:val="24"/>
          <w:szCs w:val="24"/>
        </w:rPr>
        <w:t>is deelzaak van</w:t>
      </w:r>
      <w:r w:rsidRPr="00107DE5">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107DE5" w:rsidRPr="00107DE5" w14:paraId="774FF2E1" w14:textId="77777777">
        <w:trPr>
          <w:trHeight w:val="230"/>
        </w:trPr>
        <w:tc>
          <w:tcPr>
            <w:tcW w:w="3690" w:type="dxa"/>
            <w:tcBorders>
              <w:top w:val="nil"/>
              <w:left w:val="nil"/>
              <w:bottom w:val="nil"/>
              <w:right w:val="nil"/>
            </w:tcBorders>
          </w:tcPr>
          <w:p w14:paraId="389041A6"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14:paraId="113347A3" w14:textId="77777777" w:rsidR="00107DE5" w:rsidRPr="00107DE5" w:rsidRDefault="00DA5D93"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color w:val="000000"/>
                <w:sz w:val="20"/>
                <w:szCs w:val="20"/>
              </w:rPr>
              <w:instrText>Connector.Name</w:instrText>
            </w:r>
            <w:r w:rsidRPr="00107DE5">
              <w:rPr>
                <w:rFonts w:ascii="Arial" w:hAnsi="Arial" w:cs="Arial"/>
                <w:sz w:val="20"/>
                <w:szCs w:val="20"/>
                <w:lang w:val="en-AU"/>
              </w:rPr>
              <w:fldChar w:fldCharType="separate"/>
            </w:r>
            <w:r w:rsidR="00107DE5" w:rsidRPr="00107DE5">
              <w:rPr>
                <w:rFonts w:ascii="Arial" w:eastAsia="Times New Roman" w:hAnsi="Arial" w:cs="Arial"/>
                <w:color w:val="000000"/>
                <w:sz w:val="20"/>
                <w:szCs w:val="20"/>
              </w:rPr>
              <w:t>is deelzaak van</w:t>
            </w:r>
            <w:r w:rsidRPr="00107DE5">
              <w:rPr>
                <w:rFonts w:ascii="Arial" w:hAnsi="Arial" w:cs="Arial"/>
                <w:sz w:val="20"/>
                <w:szCs w:val="20"/>
                <w:lang w:val="en-AU"/>
              </w:rPr>
              <w:fldChar w:fldCharType="end"/>
            </w:r>
          </w:p>
        </w:tc>
      </w:tr>
      <w:tr w:rsidR="00107DE5" w:rsidRPr="00107DE5" w14:paraId="6665F143" w14:textId="77777777">
        <w:tc>
          <w:tcPr>
            <w:tcW w:w="3690" w:type="dxa"/>
            <w:tcBorders>
              <w:top w:val="nil"/>
              <w:left w:val="nil"/>
              <w:bottom w:val="nil"/>
              <w:right w:val="nil"/>
            </w:tcBorders>
          </w:tcPr>
          <w:p w14:paraId="5125AA8E"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D0CFD80"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14:paraId="61C3F966" w14:textId="77777777">
        <w:tc>
          <w:tcPr>
            <w:tcW w:w="3690" w:type="dxa"/>
            <w:tcBorders>
              <w:top w:val="nil"/>
              <w:left w:val="nil"/>
              <w:bottom w:val="nil"/>
              <w:right w:val="nil"/>
            </w:tcBorders>
          </w:tcPr>
          <w:p w14:paraId="6FE58867"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Gerelateerd objecttype</w:t>
            </w:r>
          </w:p>
          <w:p w14:paraId="53AEDB4A"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p w14:paraId="761F9A18"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3567805B" w14:textId="77777777" w:rsidR="00107DE5" w:rsidRPr="00107DE5" w:rsidRDefault="00DA5D93"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color w:val="000000"/>
                <w:sz w:val="20"/>
                <w:szCs w:val="20"/>
              </w:rPr>
              <w:instrText>Element.Name</w:instrText>
            </w:r>
            <w:r w:rsidRPr="00107DE5">
              <w:rPr>
                <w:rFonts w:ascii="Arial" w:hAnsi="Arial" w:cs="Arial"/>
                <w:sz w:val="20"/>
                <w:szCs w:val="20"/>
                <w:lang w:val="en-AU"/>
              </w:rPr>
              <w:fldChar w:fldCharType="separate"/>
            </w:r>
            <w:r w:rsidR="00107DE5" w:rsidRPr="00107DE5">
              <w:rPr>
                <w:rFonts w:ascii="Arial" w:eastAsia="Times New Roman" w:hAnsi="Arial" w:cs="Arial"/>
                <w:color w:val="000000"/>
                <w:sz w:val="20"/>
                <w:szCs w:val="20"/>
              </w:rPr>
              <w:t>ZAAK</w:t>
            </w:r>
            <w:r w:rsidRPr="00107DE5">
              <w:rPr>
                <w:rFonts w:ascii="Arial" w:hAnsi="Arial" w:cs="Arial"/>
                <w:sz w:val="20"/>
                <w:szCs w:val="20"/>
                <w:lang w:val="en-AU"/>
              </w:rPr>
              <w:fldChar w:fldCharType="end"/>
            </w:r>
          </w:p>
          <w:p w14:paraId="5EB403CA"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p w14:paraId="3B024954" w14:textId="77777777" w:rsidR="00107DE5" w:rsidRPr="00107DE5" w:rsidRDefault="00DA5D93"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fldChar w:fldCharType="begin" w:fldLock="1"/>
            </w:r>
            <w:r w:rsidR="00107DE5" w:rsidRPr="00107DE5">
              <w:rPr>
                <w:rFonts w:ascii="Arial" w:eastAsia="Times New Roman" w:hAnsi="Arial" w:cs="Arial"/>
                <w:color w:val="000000"/>
                <w:sz w:val="20"/>
                <w:szCs w:val="20"/>
              </w:rPr>
              <w:instrText>MERGEFIELD ConnTarget.Cardinality</w:instrText>
            </w:r>
            <w:r w:rsidRPr="00107DE5">
              <w:rPr>
                <w:rFonts w:ascii="Arial" w:eastAsia="Times New Roman" w:hAnsi="Arial" w:cs="Arial"/>
                <w:color w:val="000000"/>
                <w:sz w:val="20"/>
                <w:szCs w:val="20"/>
              </w:rPr>
              <w:fldChar w:fldCharType="separate"/>
            </w:r>
            <w:r w:rsidR="00107DE5" w:rsidRPr="00107DE5">
              <w:rPr>
                <w:rFonts w:ascii="Arial" w:eastAsia="Times New Roman" w:hAnsi="Arial" w:cs="Arial"/>
                <w:color w:val="000000"/>
                <w:sz w:val="20"/>
                <w:szCs w:val="20"/>
              </w:rPr>
              <w:t>0..1</w:t>
            </w:r>
            <w:r w:rsidRPr="00107DE5">
              <w:rPr>
                <w:rFonts w:ascii="Arial" w:eastAsia="Times New Roman" w:hAnsi="Arial" w:cs="Arial"/>
                <w:color w:val="000000"/>
                <w:sz w:val="20"/>
                <w:szCs w:val="20"/>
              </w:rPr>
              <w:fldChar w:fldCharType="end"/>
            </w:r>
            <w:r w:rsidR="00107DE5" w:rsidRPr="00107DE5">
              <w:rPr>
                <w:rFonts w:ascii="Arial" w:eastAsia="Times New Roman" w:hAnsi="Arial" w:cs="Arial"/>
                <w:color w:val="000000"/>
                <w:sz w:val="20"/>
                <w:szCs w:val="20"/>
              </w:rPr>
              <w:t xml:space="preserve"> </w:t>
            </w:r>
          </w:p>
        </w:tc>
      </w:tr>
      <w:tr w:rsidR="00107DE5" w:rsidRPr="00107DE5" w14:paraId="06CA0955" w14:textId="77777777">
        <w:tc>
          <w:tcPr>
            <w:tcW w:w="3690" w:type="dxa"/>
            <w:tcBorders>
              <w:top w:val="nil"/>
              <w:left w:val="nil"/>
              <w:bottom w:val="nil"/>
              <w:right w:val="nil"/>
            </w:tcBorders>
          </w:tcPr>
          <w:p w14:paraId="3643AEBF"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D93B66B"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14:paraId="61F77679" w14:textId="77777777">
        <w:tc>
          <w:tcPr>
            <w:tcW w:w="3690" w:type="dxa"/>
            <w:tcBorders>
              <w:top w:val="nil"/>
              <w:left w:val="nil"/>
              <w:bottom w:val="nil"/>
              <w:right w:val="nil"/>
            </w:tcBorders>
          </w:tcPr>
          <w:p w14:paraId="0FD4A8EB"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14:paraId="6C610B32"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KING</w:t>
            </w:r>
          </w:p>
        </w:tc>
      </w:tr>
      <w:tr w:rsidR="00107DE5" w:rsidRPr="00107DE5" w14:paraId="1547B5D3" w14:textId="77777777">
        <w:trPr>
          <w:trHeight w:val="230"/>
        </w:trPr>
        <w:tc>
          <w:tcPr>
            <w:tcW w:w="3690" w:type="dxa"/>
            <w:tcBorders>
              <w:top w:val="nil"/>
              <w:left w:val="nil"/>
              <w:bottom w:val="nil"/>
              <w:right w:val="nil"/>
            </w:tcBorders>
          </w:tcPr>
          <w:p w14:paraId="6D88DCCA"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68B339C"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14:paraId="703A7B99" w14:textId="77777777">
        <w:trPr>
          <w:trHeight w:val="230"/>
        </w:trPr>
        <w:tc>
          <w:tcPr>
            <w:tcW w:w="3690" w:type="dxa"/>
            <w:tcBorders>
              <w:top w:val="nil"/>
              <w:left w:val="nil"/>
              <w:bottom w:val="nil"/>
              <w:right w:val="nil"/>
            </w:tcBorders>
          </w:tcPr>
          <w:p w14:paraId="7B17246F"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14:paraId="41DDACC9"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1 juni 2008</w:t>
            </w:r>
          </w:p>
        </w:tc>
      </w:tr>
      <w:tr w:rsidR="00107DE5" w:rsidRPr="00107DE5" w14:paraId="7CC59625" w14:textId="77777777">
        <w:trPr>
          <w:trHeight w:val="230"/>
        </w:trPr>
        <w:tc>
          <w:tcPr>
            <w:tcW w:w="3690" w:type="dxa"/>
            <w:tcBorders>
              <w:top w:val="nil"/>
              <w:left w:val="nil"/>
              <w:bottom w:val="nil"/>
              <w:right w:val="nil"/>
            </w:tcBorders>
          </w:tcPr>
          <w:p w14:paraId="0EA4A1F5"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CE5F3C4"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AE6939" w14:paraId="6C159F80" w14:textId="77777777">
        <w:tc>
          <w:tcPr>
            <w:tcW w:w="3690" w:type="dxa"/>
            <w:tcBorders>
              <w:top w:val="nil"/>
              <w:left w:val="nil"/>
              <w:bottom w:val="nil"/>
              <w:right w:val="nil"/>
            </w:tcBorders>
          </w:tcPr>
          <w:p w14:paraId="431DF184"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14:paraId="6EC73A54" w14:textId="4222A1BB" w:rsidR="00107DE5" w:rsidRPr="00DD0F4F" w:rsidRDefault="00DA5D93" w:rsidP="00107DE5">
            <w:pPr>
              <w:autoSpaceDE w:val="0"/>
              <w:autoSpaceDN w:val="0"/>
              <w:adjustRightInd w:val="0"/>
              <w:spacing w:after="0" w:line="240" w:lineRule="auto"/>
              <w:rPr>
                <w:rFonts w:ascii="Arial" w:eastAsia="Times New Roman" w:hAnsi="Arial" w:cs="Arial"/>
                <w:color w:val="000000"/>
                <w:sz w:val="20"/>
                <w:szCs w:val="20"/>
                <w:lang w:val="nl-NL"/>
              </w:rPr>
            </w:pPr>
            <w:r w:rsidRPr="00107DE5">
              <w:rPr>
                <w:rFonts w:ascii="Arial" w:hAnsi="Arial" w:cs="Arial"/>
                <w:sz w:val="20"/>
                <w:szCs w:val="20"/>
                <w:lang w:val="en-AU"/>
              </w:rPr>
              <w:fldChar w:fldCharType="begin" w:fldLock="1"/>
            </w:r>
            <w:r w:rsidR="00107DE5" w:rsidRPr="00DD0F4F">
              <w:rPr>
                <w:rFonts w:ascii="Arial" w:hAnsi="Arial" w:cs="Arial"/>
                <w:sz w:val="20"/>
                <w:szCs w:val="20"/>
                <w:lang w:val="nl-NL"/>
              </w:rPr>
              <w:instrText xml:space="preserve">MERGEFIELD </w:instrText>
            </w:r>
            <w:r w:rsidR="00107DE5" w:rsidRPr="00DD0F4F">
              <w:rPr>
                <w:rFonts w:ascii="Arial" w:eastAsia="Times New Roman" w:hAnsi="Arial" w:cs="Arial"/>
                <w:color w:val="000000"/>
                <w:sz w:val="20"/>
                <w:szCs w:val="20"/>
                <w:lang w:val="nl-NL"/>
              </w:rPr>
              <w:instrText>Connector.Notes</w:instrText>
            </w:r>
            <w:r w:rsidRPr="00107DE5">
              <w:rPr>
                <w:rFonts w:ascii="Arial" w:hAnsi="Arial" w:cs="Arial"/>
                <w:sz w:val="20"/>
                <w:szCs w:val="20"/>
                <w:lang w:val="en-AU"/>
              </w:rPr>
              <w:fldChar w:fldCharType="end"/>
            </w:r>
            <w:r w:rsidR="00107DE5" w:rsidRPr="00DD0F4F">
              <w:rPr>
                <w:rFonts w:ascii="Arial" w:eastAsia="Times New Roman" w:hAnsi="Arial" w:cs="Arial"/>
                <w:color w:val="610E6A"/>
                <w:sz w:val="20"/>
                <w:szCs w:val="20"/>
                <w:lang w:val="nl-NL"/>
              </w:rPr>
              <w:t>De verwijzing naar de ZAAK, waarom verzocht is door de initiator daarvan, die behandeld wordt in twee of meer separate ZAAKen waarvan de onderhavige ZAAK er één is.</w:t>
            </w:r>
          </w:p>
        </w:tc>
      </w:tr>
      <w:tr w:rsidR="00107DE5" w:rsidRPr="00AE6939" w14:paraId="78699E1F" w14:textId="77777777">
        <w:tc>
          <w:tcPr>
            <w:tcW w:w="3690" w:type="dxa"/>
            <w:tcBorders>
              <w:top w:val="nil"/>
              <w:left w:val="nil"/>
              <w:bottom w:val="nil"/>
              <w:right w:val="nil"/>
            </w:tcBorders>
          </w:tcPr>
          <w:p w14:paraId="1494DC6D" w14:textId="77777777" w:rsidR="00107DE5" w:rsidRPr="00DD0F4F" w:rsidRDefault="00107DE5" w:rsidP="00107DE5">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DD8FCDE" w14:textId="77777777" w:rsidR="00107DE5" w:rsidRPr="00DD0F4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p>
        </w:tc>
      </w:tr>
      <w:tr w:rsidR="00107DE5" w:rsidRPr="00107DE5" w14:paraId="7E496674" w14:textId="77777777">
        <w:tc>
          <w:tcPr>
            <w:tcW w:w="3690" w:type="dxa"/>
            <w:tcBorders>
              <w:top w:val="nil"/>
              <w:left w:val="nil"/>
              <w:bottom w:val="nil"/>
              <w:right w:val="nil"/>
            </w:tcBorders>
          </w:tcPr>
          <w:p w14:paraId="06E4046D"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14:paraId="748A7222"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KING</w:t>
            </w:r>
          </w:p>
        </w:tc>
      </w:tr>
      <w:tr w:rsidR="00107DE5" w:rsidRPr="00107DE5" w14:paraId="29DF1C35" w14:textId="77777777">
        <w:tc>
          <w:tcPr>
            <w:tcW w:w="3690" w:type="dxa"/>
            <w:tcBorders>
              <w:top w:val="nil"/>
              <w:left w:val="nil"/>
              <w:bottom w:val="nil"/>
              <w:right w:val="nil"/>
            </w:tcBorders>
          </w:tcPr>
          <w:p w14:paraId="60EC63C1"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7BBC771"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14:paraId="7215858F" w14:textId="77777777">
        <w:tc>
          <w:tcPr>
            <w:tcW w:w="3690" w:type="dxa"/>
            <w:tcBorders>
              <w:top w:val="nil"/>
              <w:left w:val="nil"/>
              <w:bottom w:val="nil"/>
              <w:right w:val="nil"/>
            </w:tcBorders>
          </w:tcPr>
          <w:p w14:paraId="6F49F524"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14:paraId="034E68C2"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1 juni 2008</w:t>
            </w:r>
          </w:p>
        </w:tc>
      </w:tr>
      <w:tr w:rsidR="00107DE5" w:rsidRPr="00107DE5" w14:paraId="69ADE2D2" w14:textId="77777777">
        <w:tc>
          <w:tcPr>
            <w:tcW w:w="3690" w:type="dxa"/>
            <w:tcBorders>
              <w:top w:val="nil"/>
              <w:left w:val="nil"/>
              <w:bottom w:val="nil"/>
              <w:right w:val="nil"/>
            </w:tcBorders>
          </w:tcPr>
          <w:p w14:paraId="3EB1A9CD"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0CBE8C7"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AE6939" w14:paraId="2377316D" w14:textId="77777777">
        <w:tc>
          <w:tcPr>
            <w:tcW w:w="3690" w:type="dxa"/>
            <w:tcBorders>
              <w:top w:val="nil"/>
              <w:left w:val="nil"/>
              <w:bottom w:val="nil"/>
              <w:right w:val="nil"/>
            </w:tcBorders>
          </w:tcPr>
          <w:p w14:paraId="4EE38BE6"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14:paraId="0A7AC8D4" w14:textId="45A358BA" w:rsidR="00107DE5" w:rsidRPr="00DD0F4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Niet altijd is het mogelijk om een zaak, die in de ogen van de initiator daarvan als één samenhangend geheel beschouwd wordt, als één zaak binnen de organisatie te behandelen. Dit doet zich voor als de gewenste producten en diensten in verschillende bedrijfsprocessen vervaardigd worden d.w.z. voor elk gewenst product of dienst, of groep daarvan, is een zelfstandig bedrijfsproces operationeel. In dat geval kan de zaakbehandelende organisatie er voor kiezen de aangevraagde zaak te behandelen in meerdere ‘deelzaken’ die ieder op zich weer een zaak vormen voor één bedrijfsproces. Voor de initiator is en blijft de zaak als geheel relevant. De zaakbehandelende organisatie richt zich meer op de deelzaken en de coördinatie daartussen (de ‘hoofdzaak’). De relatiesoort brengt het verband aan tussen al deze zaken zodat alle betrokkenen juist en doelgericht geinformeerd zijn.</w:t>
            </w:r>
          </w:p>
        </w:tc>
      </w:tr>
      <w:tr w:rsidR="00107DE5" w:rsidRPr="00AE6939" w14:paraId="321C1BE3" w14:textId="77777777">
        <w:tc>
          <w:tcPr>
            <w:tcW w:w="3690" w:type="dxa"/>
            <w:tcBorders>
              <w:top w:val="nil"/>
              <w:left w:val="nil"/>
              <w:bottom w:val="nil"/>
              <w:right w:val="nil"/>
            </w:tcBorders>
          </w:tcPr>
          <w:p w14:paraId="2EAFF638" w14:textId="77777777" w:rsidR="00107DE5" w:rsidRPr="00DD0F4F" w:rsidRDefault="00107DE5" w:rsidP="00107DE5">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F859118" w14:textId="77777777" w:rsidR="00107DE5" w:rsidRPr="00DD0F4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p>
        </w:tc>
      </w:tr>
      <w:tr w:rsidR="00107DE5" w:rsidRPr="00107DE5" w14:paraId="5EA33775" w14:textId="77777777">
        <w:tc>
          <w:tcPr>
            <w:tcW w:w="3690" w:type="dxa"/>
            <w:tcBorders>
              <w:top w:val="nil"/>
              <w:left w:val="nil"/>
              <w:bottom w:val="nil"/>
              <w:right w:val="nil"/>
            </w:tcBorders>
          </w:tcPr>
          <w:p w14:paraId="7B66A8F4"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2C6CA283"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Ja</w:t>
            </w:r>
          </w:p>
        </w:tc>
      </w:tr>
      <w:tr w:rsidR="00107DE5" w:rsidRPr="00107DE5" w14:paraId="348885A5" w14:textId="77777777">
        <w:trPr>
          <w:trHeight w:val="230"/>
        </w:trPr>
        <w:tc>
          <w:tcPr>
            <w:tcW w:w="3690" w:type="dxa"/>
            <w:tcBorders>
              <w:top w:val="nil"/>
              <w:left w:val="nil"/>
              <w:bottom w:val="nil"/>
              <w:right w:val="nil"/>
            </w:tcBorders>
          </w:tcPr>
          <w:p w14:paraId="3693625D"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F3161FA"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14:paraId="58E9825B" w14:textId="77777777">
        <w:trPr>
          <w:trHeight w:val="230"/>
        </w:trPr>
        <w:tc>
          <w:tcPr>
            <w:tcW w:w="3690" w:type="dxa"/>
            <w:tcBorders>
              <w:top w:val="nil"/>
              <w:left w:val="nil"/>
              <w:bottom w:val="nil"/>
              <w:right w:val="nil"/>
            </w:tcBorders>
          </w:tcPr>
          <w:p w14:paraId="747BCBE7"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4C4A4944"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Ja</w:t>
            </w:r>
          </w:p>
        </w:tc>
      </w:tr>
      <w:tr w:rsidR="00107DE5" w:rsidRPr="00107DE5" w14:paraId="19FB7DA1" w14:textId="77777777">
        <w:tc>
          <w:tcPr>
            <w:tcW w:w="3690" w:type="dxa"/>
            <w:tcBorders>
              <w:top w:val="nil"/>
              <w:left w:val="nil"/>
              <w:bottom w:val="nil"/>
              <w:right w:val="nil"/>
            </w:tcBorders>
          </w:tcPr>
          <w:p w14:paraId="113AAFEF"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37C1342"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14:paraId="5835E1A2" w14:textId="77777777">
        <w:tc>
          <w:tcPr>
            <w:tcW w:w="3690" w:type="dxa"/>
            <w:tcBorders>
              <w:top w:val="nil"/>
              <w:left w:val="nil"/>
              <w:bottom w:val="nil"/>
              <w:right w:val="nil"/>
            </w:tcBorders>
          </w:tcPr>
          <w:p w14:paraId="600F5B3C"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482BED28"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14:paraId="64805FDF" w14:textId="77777777">
        <w:tc>
          <w:tcPr>
            <w:tcW w:w="3690" w:type="dxa"/>
            <w:tcBorders>
              <w:top w:val="nil"/>
              <w:left w:val="nil"/>
              <w:bottom w:val="nil"/>
              <w:right w:val="nil"/>
            </w:tcBorders>
          </w:tcPr>
          <w:p w14:paraId="261DF658"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680566C"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14:paraId="408A2A16" w14:textId="77777777">
        <w:tc>
          <w:tcPr>
            <w:tcW w:w="3690" w:type="dxa"/>
            <w:tcBorders>
              <w:top w:val="nil"/>
              <w:left w:val="nil"/>
              <w:bottom w:val="nil"/>
              <w:right w:val="nil"/>
            </w:tcBorders>
          </w:tcPr>
          <w:p w14:paraId="2BEAEAC5"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6E3D4B99"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Nee</w:t>
            </w:r>
          </w:p>
        </w:tc>
      </w:tr>
      <w:tr w:rsidR="00107DE5" w:rsidRPr="00107DE5" w14:paraId="5913461E" w14:textId="77777777">
        <w:tc>
          <w:tcPr>
            <w:tcW w:w="3690" w:type="dxa"/>
            <w:tcBorders>
              <w:top w:val="nil"/>
              <w:left w:val="nil"/>
              <w:bottom w:val="nil"/>
              <w:right w:val="nil"/>
            </w:tcBorders>
          </w:tcPr>
          <w:p w14:paraId="0F7D716D"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A75177F"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14:paraId="279CF539" w14:textId="77777777">
        <w:tc>
          <w:tcPr>
            <w:tcW w:w="3690" w:type="dxa"/>
            <w:tcBorders>
              <w:top w:val="nil"/>
              <w:left w:val="nil"/>
              <w:bottom w:val="nil"/>
              <w:right w:val="nil"/>
            </w:tcBorders>
          </w:tcPr>
          <w:p w14:paraId="5375C4B7"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680875D2"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Nee</w:t>
            </w:r>
          </w:p>
        </w:tc>
      </w:tr>
      <w:tr w:rsidR="00107DE5" w:rsidRPr="00107DE5" w14:paraId="0E04AF82" w14:textId="77777777">
        <w:tc>
          <w:tcPr>
            <w:tcW w:w="3690" w:type="dxa"/>
            <w:tcBorders>
              <w:top w:val="nil"/>
              <w:left w:val="nil"/>
              <w:bottom w:val="nil"/>
              <w:right w:val="nil"/>
            </w:tcBorders>
          </w:tcPr>
          <w:p w14:paraId="4B784FD1"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19AE309"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14:paraId="33B4FCBF" w14:textId="77777777">
        <w:tc>
          <w:tcPr>
            <w:tcW w:w="3690" w:type="dxa"/>
            <w:tcBorders>
              <w:top w:val="nil"/>
              <w:left w:val="nil"/>
              <w:bottom w:val="nil"/>
              <w:right w:val="nil"/>
            </w:tcBorders>
          </w:tcPr>
          <w:p w14:paraId="64CDBC88"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43C690FC"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Gemeentelijk basisgegeven</w:t>
            </w:r>
          </w:p>
        </w:tc>
      </w:tr>
      <w:tr w:rsidR="00107DE5" w:rsidRPr="00107DE5" w14:paraId="22E0701A" w14:textId="77777777">
        <w:tc>
          <w:tcPr>
            <w:tcW w:w="3690" w:type="dxa"/>
            <w:tcBorders>
              <w:top w:val="nil"/>
              <w:left w:val="nil"/>
              <w:bottom w:val="nil"/>
              <w:right w:val="nil"/>
            </w:tcBorders>
          </w:tcPr>
          <w:p w14:paraId="41510620"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C64D230"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AE6939" w14:paraId="21EE9C3F" w14:textId="77777777">
        <w:tc>
          <w:tcPr>
            <w:tcW w:w="3690" w:type="dxa"/>
            <w:tcBorders>
              <w:top w:val="nil"/>
              <w:left w:val="nil"/>
              <w:bottom w:val="nil"/>
              <w:right w:val="nil"/>
            </w:tcBorders>
          </w:tcPr>
          <w:p w14:paraId="1739682B"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lastRenderedPageBreak/>
              <w:t>Regels relatiesoort</w:t>
            </w:r>
          </w:p>
        </w:tc>
        <w:tc>
          <w:tcPr>
            <w:tcW w:w="5670" w:type="dxa"/>
            <w:tcBorders>
              <w:top w:val="nil"/>
              <w:left w:val="nil"/>
              <w:bottom w:val="nil"/>
              <w:right w:val="nil"/>
            </w:tcBorders>
          </w:tcPr>
          <w:p w14:paraId="105E017B" w14:textId="77777777" w:rsidR="00B5226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relatie vanuit een zaak mag niet verwijzen naar dezelfde zaak d.w.z. moet verwijzen naar een andere zaak. </w:t>
            </w:r>
          </w:p>
          <w:p w14:paraId="016B8695" w14:textId="77777777" w:rsidR="00B5226F" w:rsidRDefault="00B5226F" w:rsidP="00107DE5">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xml:space="preserve">Die andere zaak mag geen relatie ‘is deelzaak van’ hebben (d.w.z. deelzaken van deelzaken worden niet ondersteund). </w:t>
            </w:r>
          </w:p>
          <w:p w14:paraId="1516ACC4" w14:textId="77777777" w:rsidR="00107DE5" w:rsidRPr="00DD0F4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Indien deze relatiesoort niet voorkomt bij een zaak, dan moet minimaal de attribuutsoort ‘Ander zaakobject’ of de attribuutsoort 'Zaakgeometrie' van een waarde voorzien zijn dan wel moet er minimaal sprake zijn van één relatiesoort ‘ZAAK heeft betrekking op ZAAKOBJECTen’ of één relatiesoort ‘ZAAK heeft betrekking op andere ZAAK’.</w:t>
            </w:r>
          </w:p>
        </w:tc>
      </w:tr>
    </w:tbl>
    <w:p w14:paraId="59ECCEFA" w14:textId="77777777" w:rsidR="00107DE5" w:rsidRPr="00DD0F4F" w:rsidRDefault="00107DE5" w:rsidP="00EE4D07">
      <w:pPr>
        <w:rPr>
          <w:lang w:val="nl-NL"/>
        </w:rPr>
      </w:pPr>
    </w:p>
    <w:p w14:paraId="49D35D1E" w14:textId="77777777" w:rsidR="0099098F" w:rsidRDefault="00533859" w:rsidP="0099098F">
      <w:pPr>
        <w:pStyle w:val="Kop3"/>
        <w:rPr>
          <w:del w:id="2764" w:author="Arjan Kloosterboer" w:date="2017-09-22T04:10:00Z"/>
          <w:noProof/>
        </w:rPr>
      </w:pPr>
      <w:bookmarkStart w:id="2765" w:name="_Ref361133953"/>
      <w:bookmarkStart w:id="2766" w:name="_Toc493816605"/>
      <w:bookmarkStart w:id="2767" w:name="_Toc493816715"/>
      <w:del w:id="2768" w:author="Arjan Kloosterboer" w:date="2017-09-22T04:10:00Z">
        <w:r>
          <w:rPr>
            <w:noProof/>
          </w:rPr>
          <w:delText xml:space="preserve">Archiefnominatie, Datum archiefactie en </w:delText>
        </w:r>
        <w:r w:rsidR="0099098F">
          <w:rPr>
            <w:noProof/>
          </w:rPr>
          <w:delText>Archief</w:delText>
        </w:r>
        <w:r w:rsidR="00334791">
          <w:rPr>
            <w:noProof/>
          </w:rPr>
          <w:delText>status</w:delText>
        </w:r>
        <w:bookmarkEnd w:id="2767"/>
      </w:del>
    </w:p>
    <w:p w14:paraId="6CCD23D9" w14:textId="517DF11C" w:rsidR="0099098F" w:rsidRPr="00A8560B" w:rsidRDefault="00533859" w:rsidP="0099098F">
      <w:pPr>
        <w:pStyle w:val="Kop3"/>
        <w:rPr>
          <w:ins w:id="2769" w:author="Arjan Kloosterboer" w:date="2017-09-22T04:10:00Z"/>
          <w:noProof/>
          <w:lang w:val="nl-NL"/>
        </w:rPr>
      </w:pPr>
      <w:ins w:id="2770" w:author="Arjan Kloosterboer" w:date="2017-09-22T04:10:00Z">
        <w:r w:rsidRPr="00A8560B">
          <w:rPr>
            <w:noProof/>
            <w:lang w:val="nl-NL"/>
          </w:rPr>
          <w:t>Archi</w:t>
        </w:r>
        <w:r w:rsidR="00677DE9">
          <w:rPr>
            <w:noProof/>
            <w:lang w:val="nl-NL"/>
          </w:rPr>
          <w:t>verings</w:t>
        </w:r>
        <w:bookmarkEnd w:id="2765"/>
        <w:r w:rsidR="00677DE9">
          <w:rPr>
            <w:noProof/>
            <w:lang w:val="nl-NL"/>
          </w:rPr>
          <w:t>k</w:t>
        </w:r>
        <w:r w:rsidR="00426C98">
          <w:rPr>
            <w:noProof/>
            <w:lang w:val="nl-NL"/>
          </w:rPr>
          <w:t>enmerken</w:t>
        </w:r>
        <w:bookmarkEnd w:id="2766"/>
      </w:ins>
    </w:p>
    <w:p w14:paraId="5F6661C9" w14:textId="1B4E6089" w:rsidR="00426C98" w:rsidRDefault="0099098F" w:rsidP="00334791">
      <w:pPr>
        <w:spacing w:after="0"/>
        <w:rPr>
          <w:noProof/>
          <w:lang w:val="nl-NL"/>
        </w:rPr>
      </w:pPr>
      <w:r w:rsidRPr="00DD0F4F">
        <w:rPr>
          <w:noProof/>
          <w:lang w:val="nl-NL"/>
        </w:rPr>
        <w:t xml:space="preserve">Het </w:t>
      </w:r>
      <w:r w:rsidR="004F6790" w:rsidRPr="00DD0F4F">
        <w:rPr>
          <w:noProof/>
          <w:lang w:val="nl-NL"/>
        </w:rPr>
        <w:t>zaak</w:t>
      </w:r>
      <w:r w:rsidRPr="00DD0F4F">
        <w:rPr>
          <w:noProof/>
          <w:lang w:val="nl-NL"/>
        </w:rPr>
        <w:t xml:space="preserve">attribuut Archiefnominatie kent de waarden: Ja en Nee. </w:t>
      </w:r>
      <w:r w:rsidR="00D23062">
        <w:rPr>
          <w:noProof/>
          <w:lang w:val="nl-NL"/>
        </w:rPr>
        <w:t xml:space="preserve">In de </w:t>
      </w:r>
      <w:del w:id="2771" w:author="Arjan Kloosterboer" w:date="2017-09-22T04:10:00Z">
        <w:r w:rsidR="00334791" w:rsidRPr="00DD0F4F">
          <w:rPr>
            <w:noProof/>
            <w:lang w:val="nl-NL"/>
          </w:rPr>
          <w:delText>ZTC</w:delText>
        </w:r>
      </w:del>
      <w:ins w:id="2772" w:author="Arjan Kloosterboer" w:date="2017-09-22T04:10:00Z">
        <w:r w:rsidR="00D23062">
          <w:rPr>
            <w:noProof/>
            <w:lang w:val="nl-NL"/>
          </w:rPr>
          <w:t>ZTC</w:t>
        </w:r>
        <w:r w:rsidR="00334791" w:rsidRPr="00DD0F4F">
          <w:rPr>
            <w:noProof/>
            <w:lang w:val="nl-NL"/>
          </w:rPr>
          <w:t>2</w:t>
        </w:r>
        <w:r w:rsidR="00D23062">
          <w:rPr>
            <w:noProof/>
            <w:lang w:val="nl-NL"/>
          </w:rPr>
          <w:t xml:space="preserve"> (versie</w:t>
        </w:r>
      </w:ins>
      <w:r w:rsidR="00D23062">
        <w:rPr>
          <w:noProof/>
          <w:lang w:val="nl-NL"/>
        </w:rPr>
        <w:t xml:space="preserve"> 2.</w:t>
      </w:r>
      <w:del w:id="2773" w:author="Arjan Kloosterboer" w:date="2017-09-22T04:10:00Z">
        <w:r w:rsidR="00334791" w:rsidRPr="00DD0F4F">
          <w:rPr>
            <w:noProof/>
            <w:lang w:val="nl-NL"/>
          </w:rPr>
          <w:delText>0</w:delText>
        </w:r>
      </w:del>
      <w:ins w:id="2774" w:author="Arjan Kloosterboer" w:date="2017-09-22T04:10:00Z">
        <w:r w:rsidR="00D23062">
          <w:rPr>
            <w:noProof/>
            <w:lang w:val="nl-NL"/>
          </w:rPr>
          <w:t>2)</w:t>
        </w:r>
      </w:ins>
      <w:r w:rsidR="00334791" w:rsidRPr="00DD0F4F">
        <w:rPr>
          <w:noProof/>
          <w:lang w:val="nl-NL"/>
        </w:rPr>
        <w:t xml:space="preserve"> kent het gelijknamige attribiuutsoort de waarden ‘Blijvend bewaren’</w:t>
      </w:r>
      <w:del w:id="2775" w:author="Arjan Kloosterboer" w:date="2017-09-22T04:10:00Z">
        <w:r w:rsidR="00334791" w:rsidRPr="00DD0F4F">
          <w:rPr>
            <w:noProof/>
            <w:lang w:val="nl-NL"/>
          </w:rPr>
          <w:delText>,</w:delText>
        </w:r>
      </w:del>
      <w:ins w:id="2776" w:author="Arjan Kloosterboer" w:date="2017-09-22T04:10:00Z">
        <w:r w:rsidR="00D23062">
          <w:rPr>
            <w:noProof/>
            <w:lang w:val="nl-NL"/>
          </w:rPr>
          <w:t xml:space="preserve"> en</w:t>
        </w:r>
      </w:ins>
      <w:r w:rsidR="00334791" w:rsidRPr="00DD0F4F">
        <w:rPr>
          <w:noProof/>
          <w:lang w:val="nl-NL"/>
        </w:rPr>
        <w:t xml:space="preserve"> ‘Vernietigen’</w:t>
      </w:r>
      <w:del w:id="2777" w:author="Arjan Kloosterboer" w:date="2017-09-22T04:10:00Z">
        <w:r w:rsidR="00334791" w:rsidRPr="00DD0F4F">
          <w:rPr>
            <w:noProof/>
            <w:lang w:val="nl-NL"/>
          </w:rPr>
          <w:delText xml:space="preserve"> en ‘Overbrengen’</w:delText>
        </w:r>
      </w:del>
      <w:r w:rsidR="00334791" w:rsidRPr="00DD0F4F">
        <w:rPr>
          <w:noProof/>
          <w:lang w:val="nl-NL"/>
        </w:rPr>
        <w:t xml:space="preserve">. </w:t>
      </w:r>
      <w:r w:rsidRPr="00DD0F4F">
        <w:rPr>
          <w:noProof/>
          <w:lang w:val="nl-NL"/>
        </w:rPr>
        <w:t>Volgens de Baseline Informatiehuishouding moet ook aangegeven kunnen worden dat het zaakdossier gearchiveerd is.</w:t>
      </w:r>
      <w:r w:rsidR="00334791" w:rsidRPr="00DD0F4F">
        <w:rPr>
          <w:noProof/>
          <w:lang w:val="nl-NL"/>
        </w:rPr>
        <w:t xml:space="preserve"> </w:t>
      </w:r>
    </w:p>
    <w:p w14:paraId="37978C5F" w14:textId="56831C29" w:rsidR="00426C98" w:rsidRDefault="00334791" w:rsidP="00334791">
      <w:pPr>
        <w:spacing w:after="0"/>
        <w:rPr>
          <w:ins w:id="2778" w:author="Arjan Kloosterboer" w:date="2017-09-22T04:10:00Z"/>
          <w:noProof/>
          <w:lang w:val="nl-NL"/>
        </w:rPr>
      </w:pPr>
      <w:r w:rsidRPr="00DD0F4F">
        <w:rPr>
          <w:noProof/>
          <w:lang w:val="nl-NL"/>
        </w:rPr>
        <w:t>Van belang is tevens te weten dat het zaakdossier overgebracht is en wanneer dit dient te geschieden. ZAAK kent nu alleen een datum voor vernietiging van het dossier.</w:t>
      </w:r>
      <w:r w:rsidR="0099098F" w:rsidRPr="00DD0F4F">
        <w:rPr>
          <w:noProof/>
          <w:lang w:val="nl-NL"/>
        </w:rPr>
        <w:t xml:space="preserve"> </w:t>
      </w:r>
      <w:ins w:id="2779" w:author="Arjan Kloosterboer" w:date="2017-09-22T04:10:00Z">
        <w:r w:rsidR="003814DB">
          <w:rPr>
            <w:noProof/>
            <w:lang w:val="nl-NL"/>
          </w:rPr>
          <w:t>Deze hernoemen we naar ‘Archiefactiedatum’.</w:t>
        </w:r>
        <w:r w:rsidRPr="00DD0F4F">
          <w:rPr>
            <w:noProof/>
            <w:lang w:val="nl-NL"/>
          </w:rPr>
          <w:t xml:space="preserve"> </w:t>
        </w:r>
      </w:ins>
    </w:p>
    <w:p w14:paraId="2A5E508F" w14:textId="066A0CE6" w:rsidR="00D23062" w:rsidRDefault="005B0D73" w:rsidP="005B0D73">
      <w:pPr>
        <w:spacing w:after="0"/>
        <w:rPr>
          <w:ins w:id="2780" w:author="Arjan Kloosterboer" w:date="2017-09-22T04:10:00Z"/>
          <w:noProof/>
          <w:lang w:val="nl-NL"/>
        </w:rPr>
      </w:pPr>
      <w:ins w:id="2781" w:author="Arjan Kloosterboer" w:date="2017-09-22T04:10:00Z">
        <w:r>
          <w:rPr>
            <w:noProof/>
            <w:lang w:val="nl-NL"/>
          </w:rPr>
          <w:t xml:space="preserve">Medio 2017 is </w:t>
        </w:r>
        <w:r w:rsidRPr="005B0D73">
          <w:rPr>
            <w:lang w:val="nl-NL"/>
          </w:rPr>
          <w:t>de ‘</w:t>
        </w:r>
        <w:r w:rsidR="00AE6939">
          <w:fldChar w:fldCharType="begin"/>
        </w:r>
        <w:r w:rsidR="00AE6939" w:rsidRPr="00AE6939">
          <w:rPr>
            <w:lang w:val="nl-NL"/>
          </w:rPr>
          <w:instrText xml:space="preserve"> HYPERLINK "https://vng.nl/onderwerpenindex/cultuur-en-sport/archieven-en-musea/brieven/definitieve-ontwerpselectielijst" </w:instrText>
        </w:r>
        <w:r w:rsidR="00AE6939">
          <w:fldChar w:fldCharType="separate"/>
        </w:r>
        <w:r w:rsidRPr="005B0D73">
          <w:rPr>
            <w:rStyle w:val="Hyperlink"/>
            <w:lang w:val="nl-NL"/>
          </w:rPr>
          <w:t>Selectielijst gemeenten en intergemeentelijke organen 2017</w:t>
        </w:r>
        <w:r w:rsidR="00AE6939">
          <w:rPr>
            <w:rStyle w:val="Hyperlink"/>
            <w:lang w:val="nl-NL"/>
          </w:rPr>
          <w:fldChar w:fldCharType="end"/>
        </w:r>
        <w:r w:rsidRPr="005B0D73">
          <w:rPr>
            <w:lang w:val="nl-NL"/>
          </w:rPr>
          <w:t xml:space="preserve">’ gepubliceerd. De Selectielijst specificeert de bewaar- en vernietigingstermijnen van archiefbescheiden. Deze versie heeft een andere opzet dan de voorgaande: zij is afgestemd op het zaakgericht werken en de ZTC2. In </w:t>
        </w:r>
        <w:r w:rsidR="003814DB">
          <w:rPr>
            <w:lang w:val="nl-NL"/>
          </w:rPr>
          <w:t>het</w:t>
        </w:r>
        <w:r w:rsidRPr="005B0D73">
          <w:rPr>
            <w:lang w:val="nl-NL"/>
          </w:rPr>
          <w:t xml:space="preserve"> RGBZ zijn gegevens opgenomen die de archiveringskenmerken van een zaakdossier bepalen. De nieuwe Selectielijst heeft hiervoor consequenties. </w:t>
        </w:r>
        <w:r w:rsidR="003814DB">
          <w:rPr>
            <w:lang w:val="nl-NL"/>
          </w:rPr>
          <w:t>Zie ook het wijzigingsvoorstel voor versie 2.2 van de ZTC2</w:t>
        </w:r>
        <w:r w:rsidR="00963185">
          <w:rPr>
            <w:lang w:val="nl-NL"/>
          </w:rPr>
          <w:t xml:space="preserve"> (ImZTC 2.2)</w:t>
        </w:r>
        <w:r w:rsidR="003814DB">
          <w:rPr>
            <w:lang w:val="nl-NL"/>
          </w:rPr>
          <w:t>.</w:t>
        </w:r>
      </w:ins>
    </w:p>
    <w:p w14:paraId="29B0D87C" w14:textId="05364243" w:rsidR="00D23062" w:rsidRDefault="00D23062" w:rsidP="005B0D73">
      <w:pPr>
        <w:spacing w:after="0"/>
        <w:rPr>
          <w:ins w:id="2782" w:author="Arjan Kloosterboer" w:date="2017-09-22T04:10:00Z"/>
          <w:lang w:val="nl-NL"/>
        </w:rPr>
      </w:pPr>
      <w:ins w:id="2783" w:author="Arjan Kloosterboer" w:date="2017-09-22T04:10:00Z">
        <w:r w:rsidRPr="00D23062">
          <w:rPr>
            <w:lang w:val="nl-NL"/>
          </w:rPr>
          <w:t>Het RGBZ kent nu als gegevens, in dit kader, onder meer het resultaat van de zaak (‘Resultaatomschrijving’) en de ‘Archiefactiedatum’ (datum van vernietiging dan wel overbrenging). Het resultaat was nodig om, in combinatie met het zaaktype, het archiefregime (waardering) en de archiefactiedatum te kunnen bepalen. In de Selectielijst is het archiefregime evenwel tevens afhankelijk van de aard van het procesobject</w:t>
        </w:r>
        <w:r w:rsidR="003814DB">
          <w:rPr>
            <w:lang w:val="nl-NL"/>
          </w:rPr>
          <w:t xml:space="preserve"> (het object waarop het selectielijstproces cq. de zaak betrekking heeft)</w:t>
        </w:r>
        <w:r w:rsidRPr="00D23062">
          <w:rPr>
            <w:lang w:val="nl-NL"/>
          </w:rPr>
          <w:t xml:space="preserve">. </w:t>
        </w:r>
        <w:r w:rsidR="003814DB">
          <w:rPr>
            <w:lang w:val="nl-NL"/>
          </w:rPr>
          <w:t>In het ImZTC 2.2 wordt het Resultaattype dientengevolge geidentificeerd met de combinatie van Resultaatomschrijving en Procesobjectaard. A</w:t>
        </w:r>
        <w:r w:rsidRPr="00D23062">
          <w:rPr>
            <w:lang w:val="nl-NL"/>
          </w:rPr>
          <w:t xml:space="preserve">an ZAAK </w:t>
        </w:r>
        <w:r w:rsidR="003814DB">
          <w:rPr>
            <w:lang w:val="nl-NL"/>
          </w:rPr>
          <w:t xml:space="preserve">voegen we derhalve </w:t>
        </w:r>
        <w:r w:rsidRPr="00D23062">
          <w:rPr>
            <w:lang w:val="nl-NL"/>
          </w:rPr>
          <w:t>de attribuutsoort ‘Procesobjectaard</w:t>
        </w:r>
        <w:r w:rsidR="003814DB">
          <w:rPr>
            <w:lang w:val="nl-NL"/>
          </w:rPr>
          <w:t>’ toe</w:t>
        </w:r>
        <w:r w:rsidRPr="00D23062">
          <w:rPr>
            <w:lang w:val="nl-NL"/>
          </w:rPr>
          <w:t xml:space="preserve">. </w:t>
        </w:r>
      </w:ins>
    </w:p>
    <w:p w14:paraId="006DD3EF" w14:textId="605ACE93" w:rsidR="00D23062" w:rsidRDefault="00D23062" w:rsidP="005B0D73">
      <w:pPr>
        <w:spacing w:after="0"/>
        <w:rPr>
          <w:ins w:id="2784" w:author="Arjan Kloosterboer" w:date="2017-09-22T04:10:00Z"/>
          <w:lang w:val="nl-NL"/>
        </w:rPr>
      </w:pPr>
      <w:ins w:id="2785" w:author="Arjan Kloosterboer" w:date="2017-09-22T04:10:00Z">
        <w:r w:rsidRPr="00D23062">
          <w:rPr>
            <w:lang w:val="nl-NL"/>
          </w:rPr>
          <w:t>Op basis van waarden van deze attribuutsoorten bij een Zaak kan, bij afronding van die zaak, weliswaar het van toepassing zijnde Resultaattype (en dus archiefregime: bewaren of vernietigen) bepaald worden maar nog niet altijd</w:t>
        </w:r>
        <w:r w:rsidR="007F6122">
          <w:rPr>
            <w:lang w:val="nl-NL"/>
          </w:rPr>
          <w:t>, in het geval van de waardering ‘vernietigen’,</w:t>
        </w:r>
        <w:r w:rsidRPr="00D23062">
          <w:rPr>
            <w:lang w:val="nl-NL"/>
          </w:rPr>
          <w:t xml:space="preserve"> de vernietigingsdatum. Deze is afhankelijk van </w:t>
        </w:r>
        <w:r w:rsidR="00963185">
          <w:rPr>
            <w:lang w:val="nl-NL"/>
          </w:rPr>
          <w:t>periode waarin het procesobject van belang is voor de bedrijfsvoering (de in de Selectielijst genoemde ‘Procestermijn’)</w:t>
        </w:r>
        <w:r w:rsidRPr="00D23062">
          <w:rPr>
            <w:lang w:val="nl-NL"/>
          </w:rPr>
          <w:t xml:space="preserve"> en de einddatum daarvan is niet altijd bekend bij afronding van de zaak. Om van een gearchiveerde zaak periodiek te kunnen bepalen of de procestermijn inmiddels beëindigd is, </w:t>
        </w:r>
        <w:r w:rsidR="00EA30BD">
          <w:rPr>
            <w:lang w:val="nl-NL"/>
          </w:rPr>
          <w:t>neme we</w:t>
        </w:r>
        <w:r w:rsidRPr="00D23062">
          <w:rPr>
            <w:lang w:val="nl-NL"/>
          </w:rPr>
          <w:t xml:space="preserve"> attribuutsoorten bij ZAAK op die het datumkenmerk van het procesobject identificeren waarmee het einde van de geldigheid van het procesobject wordt vastgelegd</w:t>
        </w:r>
        <w:r w:rsidR="00EA30BD">
          <w:rPr>
            <w:lang w:val="nl-NL"/>
          </w:rPr>
          <w:t xml:space="preserve"> (bijvoorbeeld de overlijdensdatum van een natuurlijk persoon)</w:t>
        </w:r>
        <w:r w:rsidRPr="00D23062">
          <w:rPr>
            <w:lang w:val="nl-NL"/>
          </w:rPr>
          <w:t xml:space="preserve">. Dit </w:t>
        </w:r>
        <w:r w:rsidRPr="00D23062">
          <w:rPr>
            <w:lang w:val="nl-NL"/>
          </w:rPr>
          <w:lastRenderedPageBreak/>
          <w:t xml:space="preserve">betreft het groepattribuutsoort ‘Procesobject’ met als attribuutsoorten ‘Registratie’, ‘Objecttype’, ‘Identificatie’ en ‘Datumkenmerk’. Om aan te geven dat de zaak weliswaar gearchiveerd is maar dat de vernietigingsdatum nog niet vastgesteld is omdat de einddatum van de procestermijn nog niet bepaald kan worden, </w:t>
        </w:r>
        <w:r w:rsidR="00EA30BD">
          <w:rPr>
            <w:lang w:val="nl-NL"/>
          </w:rPr>
          <w:t>breiden we</w:t>
        </w:r>
        <w:r w:rsidRPr="00D23062">
          <w:rPr>
            <w:lang w:val="nl-NL"/>
          </w:rPr>
          <w:t xml:space="preserve"> de enumeratie van de attribuutsoort ‘Archiefstatus’ uit met de waarde “gearchiveerd (procestermijn onbekend)”. </w:t>
        </w:r>
      </w:ins>
    </w:p>
    <w:p w14:paraId="49C12530" w14:textId="77777777" w:rsidR="007F6122" w:rsidRDefault="00D23062" w:rsidP="005B0D73">
      <w:pPr>
        <w:spacing w:after="0"/>
        <w:rPr>
          <w:ins w:id="2786" w:author="Arjan Kloosterboer" w:date="2017-09-22T04:10:00Z"/>
          <w:lang w:val="nl-NL"/>
        </w:rPr>
      </w:pPr>
      <w:ins w:id="2787" w:author="Arjan Kloosterboer" w:date="2017-09-22T04:10:00Z">
        <w:r w:rsidRPr="00D23062">
          <w:rPr>
            <w:lang w:val="nl-NL"/>
          </w:rPr>
          <w:t xml:space="preserve">In andere gevallen is de vernietigingsdatum weliswaar te bepalen, maar niet altijd op basis van een RGBZ-gegeven. Indien gedurende de behandeling van de zaak de einddatum van het procesobject bekend wordt, dan zal deze onderdeel uit moeten maken van het RGBZ om de vernietigingsdatum te kunnen bepalen en eenduidig te maken op welke datum de start van de bewaartermijn gebaseerd is. We </w:t>
        </w:r>
        <w:r w:rsidR="007F6122">
          <w:rPr>
            <w:lang w:val="nl-NL"/>
          </w:rPr>
          <w:t>voegen</w:t>
        </w:r>
        <w:r w:rsidRPr="00D23062">
          <w:rPr>
            <w:lang w:val="nl-NL"/>
          </w:rPr>
          <w:t xml:space="preserve"> hiertoe de attribuutsoort ‘Startdatum bewaartermijn’ toe.</w:t>
        </w:r>
      </w:ins>
    </w:p>
    <w:p w14:paraId="065AC5C6" w14:textId="33A7E5B6" w:rsidR="00D23062" w:rsidRPr="00D23062" w:rsidRDefault="00D23062" w:rsidP="005B0D73">
      <w:pPr>
        <w:spacing w:after="0"/>
        <w:rPr>
          <w:ins w:id="2788" w:author="Arjan Kloosterboer" w:date="2017-09-22T04:10:00Z"/>
          <w:lang w:val="nl-NL"/>
        </w:rPr>
      </w:pPr>
      <w:ins w:id="2789" w:author="Arjan Kloosterboer" w:date="2017-09-22T04:10:00Z">
        <w:r w:rsidRPr="00D23062">
          <w:rPr>
            <w:lang w:val="nl-NL"/>
          </w:rPr>
          <w:t xml:space="preserve">Verder </w:t>
        </w:r>
        <w:r w:rsidR="007F6122">
          <w:rPr>
            <w:lang w:val="nl-NL"/>
          </w:rPr>
          <w:t>voegen</w:t>
        </w:r>
        <w:r w:rsidRPr="00D23062">
          <w:rPr>
            <w:lang w:val="nl-NL"/>
          </w:rPr>
          <w:t xml:space="preserve"> we de groepattribuutsoort ‘Selectielijstklasse’ toe met de attribuutsoorten ‘Selectielijst-omschrijving’ en ‘Nummer klasse’. Hiermee kan ondubbelzinnig de relatie gelegd worden naar de selectielijstklasse in de gehanteerde selectielijst waarop het archiefregime gebaseerd is, onafhankelijk van de beschikbaarheid van het zaaktype.   </w:t>
        </w:r>
      </w:ins>
    </w:p>
    <w:p w14:paraId="638E0BF0" w14:textId="77777777" w:rsidR="00D23062" w:rsidRDefault="00D23062" w:rsidP="00334791">
      <w:pPr>
        <w:spacing w:after="0"/>
        <w:rPr>
          <w:ins w:id="2790" w:author="Arjan Kloosterboer" w:date="2017-09-22T04:10:00Z"/>
          <w:noProof/>
          <w:lang w:val="nl-NL"/>
        </w:rPr>
      </w:pPr>
    </w:p>
    <w:p w14:paraId="14E527E2" w14:textId="3317EACD" w:rsidR="00334791" w:rsidRPr="00426C98" w:rsidRDefault="0099098F" w:rsidP="00334791">
      <w:pPr>
        <w:spacing w:after="0"/>
        <w:rPr>
          <w:noProof/>
          <w:lang w:val="nl-NL"/>
        </w:rPr>
      </w:pPr>
      <w:r w:rsidRPr="00426C98">
        <w:rPr>
          <w:noProof/>
          <w:lang w:val="nl-NL"/>
        </w:rPr>
        <w:t xml:space="preserve">Om dit </w:t>
      </w:r>
      <w:r w:rsidR="00334791" w:rsidRPr="00426C98">
        <w:rPr>
          <w:noProof/>
          <w:lang w:val="nl-NL"/>
        </w:rPr>
        <w:t xml:space="preserve">alles </w:t>
      </w:r>
      <w:r w:rsidRPr="00426C98">
        <w:rPr>
          <w:noProof/>
          <w:lang w:val="nl-NL"/>
        </w:rPr>
        <w:t>mogelijk te maken</w:t>
      </w:r>
      <w:r w:rsidR="00334791" w:rsidRPr="00426C98">
        <w:rPr>
          <w:noProof/>
          <w:lang w:val="nl-NL"/>
        </w:rPr>
        <w:t>:</w:t>
      </w:r>
    </w:p>
    <w:p w14:paraId="3637B9E1" w14:textId="77777777" w:rsidR="003D77B4" w:rsidRDefault="00334791">
      <w:pPr>
        <w:pStyle w:val="Lijstalinea"/>
        <w:numPr>
          <w:ilvl w:val="0"/>
          <w:numId w:val="6"/>
        </w:numPr>
        <w:spacing w:after="0"/>
        <w:ind w:left="714" w:hanging="357"/>
        <w:rPr>
          <w:noProof/>
          <w:lang w:val="nl-NL"/>
        </w:rPr>
      </w:pPr>
      <w:r w:rsidRPr="00DD0F4F">
        <w:rPr>
          <w:noProof/>
          <w:lang w:val="nl-NL"/>
        </w:rPr>
        <w:t>geven</w:t>
      </w:r>
      <w:r w:rsidR="0099098F" w:rsidRPr="00DD0F4F">
        <w:rPr>
          <w:noProof/>
          <w:lang w:val="nl-NL"/>
        </w:rPr>
        <w:t xml:space="preserve"> we de attribuutsoort </w:t>
      </w:r>
      <w:r w:rsidRPr="00DD0F4F">
        <w:rPr>
          <w:noProof/>
          <w:lang w:val="nl-NL"/>
        </w:rPr>
        <w:t>´Archiefnominatie</w:t>
      </w:r>
      <w:r w:rsidR="0099098F" w:rsidRPr="00DD0F4F">
        <w:rPr>
          <w:noProof/>
          <w:lang w:val="nl-NL"/>
        </w:rPr>
        <w:t>´ e</w:t>
      </w:r>
      <w:r w:rsidRPr="00DD0F4F">
        <w:rPr>
          <w:noProof/>
          <w:lang w:val="nl-NL"/>
        </w:rPr>
        <w:t>e</w:t>
      </w:r>
      <w:r w:rsidR="0099098F" w:rsidRPr="00DD0F4F">
        <w:rPr>
          <w:noProof/>
          <w:lang w:val="nl-NL"/>
        </w:rPr>
        <w:t xml:space="preserve">n </w:t>
      </w:r>
      <w:r w:rsidRPr="00DD0F4F">
        <w:rPr>
          <w:noProof/>
          <w:lang w:val="nl-NL"/>
        </w:rPr>
        <w:t>betekenis en</w:t>
      </w:r>
      <w:r w:rsidR="0099098F" w:rsidRPr="00DD0F4F">
        <w:rPr>
          <w:noProof/>
          <w:lang w:val="nl-NL"/>
        </w:rPr>
        <w:t xml:space="preserve"> waardenverzameling </w:t>
      </w:r>
      <w:r w:rsidRPr="00DD0F4F">
        <w:rPr>
          <w:noProof/>
          <w:lang w:val="nl-NL"/>
        </w:rPr>
        <w:t>waaruit blijkt wat er met het dossier moet gebeuren na afronding van de zaak (bewaren en daarna vernietigen dan wel overbrengen) ;</w:t>
      </w:r>
    </w:p>
    <w:p w14:paraId="12E2D019" w14:textId="77777777" w:rsidR="003D77B4" w:rsidRDefault="00743406">
      <w:pPr>
        <w:pStyle w:val="Lijstalinea"/>
        <w:numPr>
          <w:ilvl w:val="0"/>
          <w:numId w:val="6"/>
        </w:numPr>
        <w:spacing w:after="0"/>
        <w:ind w:left="714" w:hanging="357"/>
        <w:rPr>
          <w:noProof/>
          <w:lang w:val="nl-NL"/>
        </w:rPr>
      </w:pPr>
      <w:r w:rsidRPr="00DD0F4F">
        <w:rPr>
          <w:noProof/>
          <w:lang w:val="nl-NL"/>
        </w:rPr>
        <w:t>hernoemen we de ‘Datum vernietiging dossier’ in ‘</w:t>
      </w:r>
      <w:r w:rsidR="006B5AB9" w:rsidRPr="00DD0F4F">
        <w:rPr>
          <w:noProof/>
          <w:lang w:val="nl-NL"/>
        </w:rPr>
        <w:t>A</w:t>
      </w:r>
      <w:r w:rsidRPr="00DD0F4F">
        <w:rPr>
          <w:noProof/>
          <w:lang w:val="nl-NL"/>
        </w:rPr>
        <w:t>rchiefactie</w:t>
      </w:r>
      <w:r w:rsidR="006B5AB9" w:rsidRPr="00DD0F4F">
        <w:rPr>
          <w:noProof/>
          <w:lang w:val="nl-NL"/>
        </w:rPr>
        <w:t>datum</w:t>
      </w:r>
      <w:r w:rsidRPr="00DD0F4F">
        <w:rPr>
          <w:noProof/>
          <w:lang w:val="nl-NL"/>
        </w:rPr>
        <w:t>’ wat, afhankelijk van de waarde van Archiefnominatie, vermeld wanneer het zaakdossier vernietigd dan wel overgedragen moet worden;</w:t>
      </w:r>
    </w:p>
    <w:p w14:paraId="2255FD04" w14:textId="004F155E" w:rsidR="003D77B4" w:rsidRDefault="00743406">
      <w:pPr>
        <w:pStyle w:val="Lijstalinea"/>
        <w:numPr>
          <w:ilvl w:val="0"/>
          <w:numId w:val="6"/>
        </w:numPr>
        <w:spacing w:after="0"/>
        <w:ind w:left="714" w:hanging="357"/>
        <w:rPr>
          <w:noProof/>
          <w:lang w:val="nl-NL"/>
        </w:rPr>
      </w:pPr>
      <w:r w:rsidRPr="00DD0F4F">
        <w:rPr>
          <w:noProof/>
          <w:lang w:val="nl-NL"/>
        </w:rPr>
        <w:t>voegen we de attribuutsoort ‘Archiefstatus’  toe dat de status van archivering van het zaakdossier betreft.</w:t>
      </w:r>
    </w:p>
    <w:p w14:paraId="74F371E4" w14:textId="36EFCDFA" w:rsidR="00963185" w:rsidRDefault="00963185">
      <w:pPr>
        <w:pStyle w:val="Lijstalinea"/>
        <w:numPr>
          <w:ilvl w:val="0"/>
          <w:numId w:val="6"/>
        </w:numPr>
        <w:spacing w:after="0"/>
        <w:ind w:left="714" w:hanging="357"/>
        <w:rPr>
          <w:ins w:id="2791" w:author="Arjan Kloosterboer" w:date="2017-09-22T04:10:00Z"/>
          <w:noProof/>
          <w:lang w:val="nl-NL"/>
        </w:rPr>
      </w:pPr>
      <w:ins w:id="2792" w:author="Arjan Kloosterboer" w:date="2017-09-22T04:10:00Z">
        <w:r>
          <w:rPr>
            <w:noProof/>
            <w:lang w:val="nl-NL"/>
          </w:rPr>
          <w:t>voegen we attribuutsoort ‘Procesobjectaard’ toe dat tesamen met ‘Resultaatomschrijving’ verwijst naar het van toepassing zijnde Resultaatttpe in ImZTC</w:t>
        </w:r>
        <w:r w:rsidR="006940C5">
          <w:rPr>
            <w:noProof/>
            <w:lang w:val="nl-NL"/>
          </w:rPr>
          <w:t xml:space="preserve"> 2.2.</w:t>
        </w:r>
      </w:ins>
    </w:p>
    <w:p w14:paraId="1DDA770B" w14:textId="25C2DCAD" w:rsidR="006940C5" w:rsidRDefault="006940C5">
      <w:pPr>
        <w:pStyle w:val="Lijstalinea"/>
        <w:numPr>
          <w:ilvl w:val="0"/>
          <w:numId w:val="6"/>
        </w:numPr>
        <w:spacing w:after="0"/>
        <w:ind w:left="714" w:hanging="357"/>
        <w:rPr>
          <w:ins w:id="2793" w:author="Arjan Kloosterboer" w:date="2017-09-22T04:10:00Z"/>
          <w:noProof/>
          <w:lang w:val="nl-NL"/>
        </w:rPr>
      </w:pPr>
      <w:ins w:id="2794" w:author="Arjan Kloosterboer" w:date="2017-09-22T04:10:00Z">
        <w:r>
          <w:rPr>
            <w:noProof/>
            <w:lang w:val="nl-NL"/>
          </w:rPr>
          <w:t xml:space="preserve">voegen de de groepattribuutsoort ‘Procesobject’ toe dat het datumkenmerk van het object identificeert dat bepalend is voor de start van de bewaartermijn van de gearchiveerde zaak. </w:t>
        </w:r>
      </w:ins>
    </w:p>
    <w:p w14:paraId="3F9890E5" w14:textId="08A61A3C" w:rsidR="007F6122" w:rsidRDefault="007F6122">
      <w:pPr>
        <w:pStyle w:val="Lijstalinea"/>
        <w:numPr>
          <w:ilvl w:val="0"/>
          <w:numId w:val="6"/>
        </w:numPr>
        <w:spacing w:after="0"/>
        <w:ind w:left="714" w:hanging="357"/>
        <w:rPr>
          <w:ins w:id="2795" w:author="Arjan Kloosterboer" w:date="2017-09-22T04:10:00Z"/>
          <w:noProof/>
          <w:lang w:val="nl-NL"/>
        </w:rPr>
      </w:pPr>
      <w:ins w:id="2796" w:author="Arjan Kloosterboer" w:date="2017-09-22T04:10:00Z">
        <w:r>
          <w:rPr>
            <w:noProof/>
            <w:lang w:val="nl-NL"/>
          </w:rPr>
          <w:t>voegen we de attribuutsoort ‘Startdatum bewaartermijn’ toe om de mogelijkheid te gevem deze expliciet vast te leggen, vooral in de gevallen dat deze afgeleid is van een datumkenmerk dat geen deel uit maakt van het RGBZ.</w:t>
        </w:r>
      </w:ins>
    </w:p>
    <w:p w14:paraId="67491A81" w14:textId="0A076E2E" w:rsidR="007F6122" w:rsidRDefault="007F6122">
      <w:pPr>
        <w:pStyle w:val="Lijstalinea"/>
        <w:numPr>
          <w:ilvl w:val="0"/>
          <w:numId w:val="6"/>
        </w:numPr>
        <w:spacing w:after="0"/>
        <w:ind w:left="714" w:hanging="357"/>
        <w:rPr>
          <w:ins w:id="2797" w:author="Arjan Kloosterboer" w:date="2017-09-22T04:10:00Z"/>
          <w:noProof/>
          <w:lang w:val="nl-NL"/>
        </w:rPr>
      </w:pPr>
      <w:ins w:id="2798" w:author="Arjan Kloosterboer" w:date="2017-09-22T04:10:00Z">
        <w:r>
          <w:rPr>
            <w:noProof/>
            <w:lang w:val="nl-NL"/>
          </w:rPr>
          <w:t xml:space="preserve">Voegen de de groepattribuutsoort ‘Selectielijstklasse’ toe om aan te geven op welje </w:t>
        </w:r>
        <w:r w:rsidRPr="00D23062">
          <w:rPr>
            <w:lang w:val="nl-NL"/>
          </w:rPr>
          <w:t xml:space="preserve">selectielijstklasse in </w:t>
        </w:r>
        <w:r>
          <w:rPr>
            <w:lang w:val="nl-NL"/>
          </w:rPr>
          <w:t>welke</w:t>
        </w:r>
        <w:r w:rsidRPr="00D23062">
          <w:rPr>
            <w:lang w:val="nl-NL"/>
          </w:rPr>
          <w:t xml:space="preserve"> selectielijst het archiefregime </w:t>
        </w:r>
        <w:r>
          <w:rPr>
            <w:lang w:val="nl-NL"/>
          </w:rPr>
          <w:t xml:space="preserve">van de zaak </w:t>
        </w:r>
        <w:r w:rsidRPr="00D23062">
          <w:rPr>
            <w:lang w:val="nl-NL"/>
          </w:rPr>
          <w:t>gebaseerd is</w:t>
        </w:r>
        <w:r>
          <w:rPr>
            <w:lang w:val="nl-NL"/>
          </w:rPr>
          <w:t>.</w:t>
        </w:r>
      </w:ins>
    </w:p>
    <w:p w14:paraId="57D84331" w14:textId="77777777" w:rsidR="00524AB8" w:rsidRPr="00524AB8" w:rsidRDefault="00524AB8" w:rsidP="00524AB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524AB8">
        <w:rPr>
          <w:rFonts w:ascii="Arial" w:eastAsia="Times New Roman" w:hAnsi="Arial" w:cs="Arial"/>
          <w:b/>
          <w:color w:val="004080"/>
          <w:sz w:val="24"/>
          <w:szCs w:val="24"/>
          <w:lang w:eastAsia="nl-NL"/>
        </w:rPr>
        <w:t>Archiefnominatie</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954A12" w:rsidRPr="00954A12" w14:paraId="5A75AD23" w14:textId="77777777" w:rsidTr="00524AB8">
        <w:trPr>
          <w:trHeight w:val="230"/>
        </w:trPr>
        <w:tc>
          <w:tcPr>
            <w:tcW w:w="3780" w:type="dxa"/>
            <w:tcBorders>
              <w:top w:val="single" w:sz="4" w:space="0" w:color="auto"/>
              <w:left w:val="nil"/>
              <w:bottom w:val="nil"/>
              <w:right w:val="nil"/>
            </w:tcBorders>
          </w:tcPr>
          <w:p w14:paraId="1E96863F"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bookmarkStart w:id="2799" w:name="_Hlk493665936"/>
            <w:r w:rsidRPr="00954A1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0FA8D164" w14:textId="77777777" w:rsidR="00954A12" w:rsidRPr="00954A12" w:rsidRDefault="00DA5D93"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Att.Name</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p>
        </w:tc>
      </w:tr>
      <w:tr w:rsidR="00954A12" w:rsidRPr="00954A12" w14:paraId="31C087E7" w14:textId="77777777" w:rsidTr="00524AB8">
        <w:tc>
          <w:tcPr>
            <w:tcW w:w="3780" w:type="dxa"/>
            <w:tcBorders>
              <w:top w:val="nil"/>
              <w:left w:val="nil"/>
              <w:bottom w:val="nil"/>
              <w:right w:val="nil"/>
            </w:tcBorders>
          </w:tcPr>
          <w:p w14:paraId="6F800050"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C98ECC8"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02B4AA3E" w14:textId="77777777" w:rsidTr="00524AB8">
        <w:tc>
          <w:tcPr>
            <w:tcW w:w="3780" w:type="dxa"/>
            <w:tcBorders>
              <w:top w:val="nil"/>
              <w:left w:val="nil"/>
              <w:bottom w:val="nil"/>
              <w:right w:val="nil"/>
            </w:tcBorders>
          </w:tcPr>
          <w:p w14:paraId="422A7B30"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72C4CB35"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KING</w:t>
            </w:r>
          </w:p>
        </w:tc>
      </w:tr>
      <w:tr w:rsidR="00954A12" w:rsidRPr="00954A12" w14:paraId="68412C0E" w14:textId="77777777" w:rsidTr="00524AB8">
        <w:tc>
          <w:tcPr>
            <w:tcW w:w="3780" w:type="dxa"/>
            <w:tcBorders>
              <w:top w:val="nil"/>
              <w:left w:val="nil"/>
              <w:bottom w:val="nil"/>
              <w:right w:val="nil"/>
            </w:tcBorders>
          </w:tcPr>
          <w:p w14:paraId="67F3B4E8"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B7024D1"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346A351A" w14:textId="77777777" w:rsidTr="00524AB8">
        <w:tc>
          <w:tcPr>
            <w:tcW w:w="3780" w:type="dxa"/>
            <w:tcBorders>
              <w:top w:val="nil"/>
              <w:left w:val="nil"/>
              <w:bottom w:val="nil"/>
              <w:right w:val="nil"/>
            </w:tcBorders>
          </w:tcPr>
          <w:p w14:paraId="274415E4"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7A088884"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2ACA83A8" w14:textId="77777777" w:rsidTr="00524AB8">
        <w:tc>
          <w:tcPr>
            <w:tcW w:w="3780" w:type="dxa"/>
            <w:tcBorders>
              <w:top w:val="nil"/>
              <w:left w:val="nil"/>
              <w:bottom w:val="nil"/>
              <w:right w:val="nil"/>
            </w:tcBorders>
          </w:tcPr>
          <w:p w14:paraId="6983F7BE"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6C410F0"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79DA0940" w14:textId="77777777" w:rsidTr="00524AB8">
        <w:tc>
          <w:tcPr>
            <w:tcW w:w="3780" w:type="dxa"/>
            <w:tcBorders>
              <w:top w:val="nil"/>
              <w:left w:val="nil"/>
              <w:bottom w:val="nil"/>
              <w:right w:val="nil"/>
            </w:tcBorders>
          </w:tcPr>
          <w:p w14:paraId="36298DE9"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7336013A" w14:textId="77777777" w:rsidR="00954A12" w:rsidRPr="00954A12" w:rsidRDefault="00DA5D93"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Att.Alias</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p>
        </w:tc>
      </w:tr>
      <w:tr w:rsidR="00954A12" w:rsidRPr="00954A12" w14:paraId="41521541" w14:textId="77777777" w:rsidTr="00524AB8">
        <w:tc>
          <w:tcPr>
            <w:tcW w:w="3780" w:type="dxa"/>
            <w:tcBorders>
              <w:top w:val="nil"/>
              <w:left w:val="nil"/>
              <w:bottom w:val="nil"/>
              <w:right w:val="nil"/>
            </w:tcBorders>
          </w:tcPr>
          <w:p w14:paraId="3CA1CDC4"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65FB93D"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AE6939" w14:paraId="4047DA1A" w14:textId="77777777" w:rsidTr="00524AB8">
        <w:tc>
          <w:tcPr>
            <w:tcW w:w="3780" w:type="dxa"/>
            <w:tcBorders>
              <w:top w:val="nil"/>
              <w:left w:val="nil"/>
              <w:bottom w:val="nil"/>
              <w:right w:val="nil"/>
            </w:tcBorders>
          </w:tcPr>
          <w:p w14:paraId="05062C05"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lastRenderedPageBreak/>
              <w:t>Definitie attribuutsoort</w:t>
            </w:r>
          </w:p>
        </w:tc>
        <w:tc>
          <w:tcPr>
            <w:tcW w:w="5580" w:type="dxa"/>
            <w:tcBorders>
              <w:top w:val="nil"/>
              <w:left w:val="nil"/>
              <w:bottom w:val="nil"/>
              <w:right w:val="nil"/>
            </w:tcBorders>
          </w:tcPr>
          <w:p w14:paraId="58D36148" w14:textId="5CC1E31A" w:rsidR="00954A12" w:rsidRPr="00DD0F4F" w:rsidRDefault="00DA5D93" w:rsidP="00DB7C93">
            <w:pPr>
              <w:autoSpaceDE w:val="0"/>
              <w:autoSpaceDN w:val="0"/>
              <w:adjustRightInd w:val="0"/>
              <w:spacing w:after="0" w:line="240" w:lineRule="auto"/>
              <w:rPr>
                <w:rFonts w:ascii="Arial" w:eastAsia="Times New Roman" w:hAnsi="Arial" w:cs="Arial"/>
                <w:color w:val="000000"/>
                <w:sz w:val="20"/>
                <w:szCs w:val="20"/>
                <w:lang w:val="nl-NL"/>
              </w:rPr>
            </w:pPr>
            <w:r w:rsidRPr="00954A12">
              <w:rPr>
                <w:rFonts w:ascii="Arial" w:hAnsi="Arial" w:cs="Arial"/>
                <w:sz w:val="20"/>
                <w:szCs w:val="20"/>
                <w:lang w:val="en-AU"/>
              </w:rPr>
              <w:fldChar w:fldCharType="begin" w:fldLock="1"/>
            </w:r>
            <w:r w:rsidR="00954A12" w:rsidRPr="00DD0F4F">
              <w:rPr>
                <w:rFonts w:ascii="Arial" w:hAnsi="Arial" w:cs="Arial"/>
                <w:sz w:val="20"/>
                <w:szCs w:val="20"/>
                <w:lang w:val="nl-NL"/>
              </w:rPr>
              <w:instrText xml:space="preserve">MERGEFIELD </w:instrText>
            </w:r>
            <w:r w:rsidR="00954A12" w:rsidRPr="00DD0F4F">
              <w:rPr>
                <w:rFonts w:ascii="Arial" w:eastAsia="Times New Roman" w:hAnsi="Arial" w:cs="Arial"/>
                <w:color w:val="000000"/>
                <w:sz w:val="20"/>
                <w:szCs w:val="20"/>
                <w:lang w:val="nl-NL"/>
              </w:rPr>
              <w:instrText>Att.Notes</w:instrText>
            </w:r>
            <w:r w:rsidRPr="00954A12">
              <w:rPr>
                <w:rFonts w:ascii="Arial" w:hAnsi="Arial" w:cs="Arial"/>
                <w:sz w:val="20"/>
                <w:szCs w:val="20"/>
                <w:lang w:val="en-AU"/>
              </w:rPr>
              <w:fldChar w:fldCharType="end"/>
            </w:r>
            <w:r w:rsidR="00DB7C93" w:rsidRPr="00DD0F4F">
              <w:rPr>
                <w:rFonts w:ascii="Arial" w:eastAsia="Times New Roman" w:hAnsi="Arial" w:cs="Arial"/>
                <w:color w:val="610E6A"/>
                <w:sz w:val="20"/>
                <w:szCs w:val="20"/>
                <w:lang w:val="nl-NL"/>
              </w:rPr>
              <w:t>Aanduiding</w:t>
            </w:r>
            <w:r w:rsidR="00954A12" w:rsidRPr="00DD0F4F">
              <w:rPr>
                <w:rFonts w:ascii="Arial" w:eastAsia="Times New Roman" w:hAnsi="Arial" w:cs="Arial"/>
                <w:color w:val="610E6A"/>
                <w:sz w:val="20"/>
                <w:szCs w:val="20"/>
                <w:lang w:val="nl-NL"/>
              </w:rPr>
              <w:t xml:space="preserve"> of het zaakdossier </w:t>
            </w:r>
            <w:r w:rsidR="00515E1F" w:rsidRPr="00DD0F4F">
              <w:rPr>
                <w:rFonts w:ascii="Arial" w:eastAsia="Times New Roman" w:hAnsi="Arial" w:cs="Arial"/>
                <w:color w:val="610E6A"/>
                <w:sz w:val="20"/>
                <w:szCs w:val="20"/>
                <w:lang w:val="nl-NL"/>
              </w:rPr>
              <w:t xml:space="preserve">blijvend bewaard of </w:t>
            </w:r>
            <w:r w:rsidR="00743406" w:rsidRPr="00DD0F4F">
              <w:rPr>
                <w:lang w:val="nl-NL"/>
              </w:rPr>
              <w:t>na een bepaalde termijn</w:t>
            </w:r>
            <w:r w:rsidR="00954A12" w:rsidRPr="00DD0F4F">
              <w:rPr>
                <w:rFonts w:ascii="Arial" w:eastAsia="Times New Roman" w:hAnsi="Arial" w:cs="Arial"/>
                <w:color w:val="610E6A"/>
                <w:sz w:val="20"/>
                <w:szCs w:val="20"/>
                <w:lang w:val="nl-NL"/>
              </w:rPr>
              <w:t xml:space="preserve"> </w:t>
            </w:r>
            <w:r w:rsidR="00743406" w:rsidRPr="00DD0F4F">
              <w:rPr>
                <w:lang w:val="nl-NL"/>
              </w:rPr>
              <w:t xml:space="preserve">vernietigd </w:t>
            </w:r>
            <w:r w:rsidR="00515E1F" w:rsidRPr="00DD0F4F">
              <w:rPr>
                <w:lang w:val="nl-NL"/>
              </w:rPr>
              <w:t>moet worden.</w:t>
            </w:r>
          </w:p>
        </w:tc>
      </w:tr>
      <w:tr w:rsidR="00954A12" w:rsidRPr="00AE6939" w14:paraId="761C05EC" w14:textId="77777777" w:rsidTr="00524AB8">
        <w:trPr>
          <w:trHeight w:val="230"/>
        </w:trPr>
        <w:tc>
          <w:tcPr>
            <w:tcW w:w="3780" w:type="dxa"/>
            <w:tcBorders>
              <w:top w:val="nil"/>
              <w:left w:val="nil"/>
              <w:bottom w:val="nil"/>
              <w:right w:val="nil"/>
            </w:tcBorders>
          </w:tcPr>
          <w:p w14:paraId="1F86F435" w14:textId="77777777" w:rsidR="00954A12" w:rsidRPr="00DD0F4F" w:rsidRDefault="00954A12" w:rsidP="00954A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17536A27" w14:textId="77777777" w:rsidR="00954A12" w:rsidRPr="00DD0F4F" w:rsidRDefault="00954A12" w:rsidP="00954A12">
            <w:pPr>
              <w:autoSpaceDE w:val="0"/>
              <w:autoSpaceDN w:val="0"/>
              <w:adjustRightInd w:val="0"/>
              <w:spacing w:after="0" w:line="240" w:lineRule="auto"/>
              <w:rPr>
                <w:rFonts w:ascii="Arial" w:eastAsia="Times New Roman" w:hAnsi="Arial" w:cs="Arial"/>
                <w:color w:val="000000"/>
                <w:sz w:val="20"/>
                <w:szCs w:val="20"/>
                <w:lang w:val="nl-NL"/>
              </w:rPr>
            </w:pPr>
          </w:p>
        </w:tc>
      </w:tr>
      <w:tr w:rsidR="00954A12" w:rsidRPr="00954A12" w14:paraId="36B002CF" w14:textId="77777777" w:rsidTr="00524AB8">
        <w:trPr>
          <w:trHeight w:val="230"/>
        </w:trPr>
        <w:tc>
          <w:tcPr>
            <w:tcW w:w="3780" w:type="dxa"/>
            <w:tcBorders>
              <w:top w:val="nil"/>
              <w:left w:val="nil"/>
              <w:bottom w:val="nil"/>
              <w:right w:val="nil"/>
            </w:tcBorders>
          </w:tcPr>
          <w:p w14:paraId="2C1C31EF"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50B479C3"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 xml:space="preserve">KING </w:t>
            </w:r>
          </w:p>
        </w:tc>
      </w:tr>
      <w:tr w:rsidR="00954A12" w:rsidRPr="00954A12" w14:paraId="13A6F4D2" w14:textId="77777777" w:rsidTr="00524AB8">
        <w:tc>
          <w:tcPr>
            <w:tcW w:w="3780" w:type="dxa"/>
            <w:tcBorders>
              <w:top w:val="nil"/>
              <w:left w:val="nil"/>
              <w:bottom w:val="nil"/>
              <w:right w:val="nil"/>
            </w:tcBorders>
          </w:tcPr>
          <w:p w14:paraId="1968984B"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CA72799"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6E625E32" w14:textId="77777777" w:rsidTr="00524AB8">
        <w:tc>
          <w:tcPr>
            <w:tcW w:w="3780" w:type="dxa"/>
            <w:tcBorders>
              <w:top w:val="nil"/>
              <w:left w:val="nil"/>
              <w:bottom w:val="nil"/>
              <w:right w:val="nil"/>
            </w:tcBorders>
          </w:tcPr>
          <w:p w14:paraId="070AE6C6"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4843DC2C"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1 juni 2008</w:t>
            </w:r>
          </w:p>
        </w:tc>
      </w:tr>
      <w:tr w:rsidR="00954A12" w:rsidRPr="00954A12" w14:paraId="20CF599C" w14:textId="77777777" w:rsidTr="00524AB8">
        <w:tc>
          <w:tcPr>
            <w:tcW w:w="3780" w:type="dxa"/>
            <w:tcBorders>
              <w:top w:val="nil"/>
              <w:left w:val="nil"/>
              <w:bottom w:val="nil"/>
              <w:right w:val="nil"/>
            </w:tcBorders>
          </w:tcPr>
          <w:p w14:paraId="4EC498AD"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7221011"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AE6939" w14:paraId="79520B44" w14:textId="77777777" w:rsidTr="00524AB8">
        <w:tc>
          <w:tcPr>
            <w:tcW w:w="3780" w:type="dxa"/>
            <w:tcBorders>
              <w:top w:val="nil"/>
              <w:left w:val="nil"/>
              <w:bottom w:val="nil"/>
              <w:right w:val="nil"/>
            </w:tcBorders>
          </w:tcPr>
          <w:p w14:paraId="4DAD6BB2"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11096415" w14:textId="348E629B" w:rsidR="00743406" w:rsidRPr="00DD0F4F" w:rsidRDefault="00743406" w:rsidP="0074340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w:t>
            </w:r>
            <w:r w:rsidR="00954A12" w:rsidRPr="00DD0F4F">
              <w:rPr>
                <w:rFonts w:ascii="Arial" w:eastAsia="Times New Roman" w:hAnsi="Arial" w:cs="Arial"/>
                <w:color w:val="000000"/>
                <w:sz w:val="20"/>
                <w:szCs w:val="20"/>
                <w:lang w:val="nl-NL"/>
              </w:rPr>
              <w:t xml:space="preserve">en </w:t>
            </w:r>
            <w:r w:rsidRPr="00DD0F4F">
              <w:rPr>
                <w:rFonts w:ascii="Arial" w:eastAsia="Times New Roman" w:hAnsi="Arial" w:cs="Arial"/>
                <w:color w:val="000000"/>
                <w:sz w:val="20"/>
                <w:szCs w:val="20"/>
                <w:lang w:val="nl-NL"/>
              </w:rPr>
              <w:t xml:space="preserve">gearchiveerd </w:t>
            </w:r>
            <w:r w:rsidR="00954A12" w:rsidRPr="00DD0F4F">
              <w:rPr>
                <w:rFonts w:ascii="Arial" w:eastAsia="Times New Roman" w:hAnsi="Arial" w:cs="Arial"/>
                <w:color w:val="000000"/>
                <w:sz w:val="20"/>
                <w:szCs w:val="20"/>
                <w:lang w:val="nl-NL"/>
              </w:rPr>
              <w:t>zaak</w:t>
            </w:r>
            <w:r w:rsidRPr="00DD0F4F">
              <w:rPr>
                <w:rFonts w:ascii="Arial" w:eastAsia="Times New Roman" w:hAnsi="Arial" w:cs="Arial"/>
                <w:color w:val="000000"/>
                <w:sz w:val="20"/>
                <w:szCs w:val="20"/>
                <w:lang w:val="nl-NL"/>
              </w:rPr>
              <w:t>dossier moet</w:t>
            </w:r>
            <w:r w:rsidR="00515E1F" w:rsidRPr="00DD0F4F">
              <w:rPr>
                <w:rFonts w:ascii="Arial" w:eastAsia="Times New Roman" w:hAnsi="Arial" w:cs="Arial"/>
                <w:color w:val="000000"/>
                <w:sz w:val="20"/>
                <w:szCs w:val="20"/>
                <w:lang w:val="nl-NL"/>
              </w:rPr>
              <w:t xml:space="preserve"> blijvend bewaard worden dan wel</w:t>
            </w:r>
            <w:r w:rsidRPr="00DD0F4F">
              <w:rPr>
                <w:rFonts w:ascii="Arial" w:eastAsia="Times New Roman" w:hAnsi="Arial" w:cs="Arial"/>
                <w:color w:val="000000"/>
                <w:sz w:val="20"/>
                <w:szCs w:val="20"/>
                <w:lang w:val="nl-NL"/>
              </w:rPr>
              <w:t xml:space="preserve">, na enige tijd bewaard te zijn, </w:t>
            </w:r>
            <w:r w:rsidR="00954A12" w:rsidRPr="00DD0F4F">
              <w:rPr>
                <w:rFonts w:ascii="Arial" w:eastAsia="Times New Roman" w:hAnsi="Arial" w:cs="Arial"/>
                <w:color w:val="000000"/>
                <w:sz w:val="20"/>
                <w:szCs w:val="20"/>
                <w:lang w:val="nl-NL"/>
              </w:rPr>
              <w:t xml:space="preserve"> worden </w:t>
            </w:r>
            <w:r w:rsidRPr="00DD0F4F">
              <w:rPr>
                <w:rFonts w:ascii="Arial" w:eastAsia="Times New Roman" w:hAnsi="Arial" w:cs="Arial"/>
                <w:color w:val="000000"/>
                <w:sz w:val="20"/>
                <w:szCs w:val="20"/>
                <w:lang w:val="nl-NL"/>
              </w:rPr>
              <w:t>vernietigd</w:t>
            </w:r>
            <w:r w:rsidR="00515E1F" w:rsidRPr="00DD0F4F">
              <w:rPr>
                <w:rFonts w:ascii="Arial" w:eastAsia="Times New Roman" w:hAnsi="Arial" w:cs="Arial"/>
                <w:color w:val="000000"/>
                <w:sz w:val="20"/>
                <w:szCs w:val="20"/>
                <w:lang w:val="nl-NL"/>
              </w:rPr>
              <w:t xml:space="preserve">. </w:t>
            </w:r>
            <w:r w:rsidRPr="00DD0F4F">
              <w:rPr>
                <w:rFonts w:ascii="Arial" w:eastAsia="Times New Roman" w:hAnsi="Arial" w:cs="Arial"/>
                <w:color w:val="000000"/>
                <w:sz w:val="20"/>
                <w:szCs w:val="20"/>
                <w:lang w:val="nl-NL"/>
              </w:rPr>
              <w:t xml:space="preserve"> </w:t>
            </w:r>
            <w:r w:rsidR="00515E1F" w:rsidRPr="00DD0F4F">
              <w:rPr>
                <w:rFonts w:ascii="Arial" w:eastAsia="Times New Roman" w:hAnsi="Arial" w:cs="Arial"/>
                <w:color w:val="000000"/>
                <w:sz w:val="20"/>
                <w:szCs w:val="20"/>
                <w:lang w:val="nl-NL"/>
              </w:rPr>
              <w:t xml:space="preserve">In het geval van blijvend bewaren vindt na enige tijd </w:t>
            </w:r>
            <w:r w:rsidRPr="00DD0F4F">
              <w:rPr>
                <w:rFonts w:ascii="Arial" w:eastAsia="Times New Roman" w:hAnsi="Arial" w:cs="Arial"/>
                <w:color w:val="000000"/>
                <w:sz w:val="20"/>
                <w:szCs w:val="20"/>
                <w:lang w:val="nl-NL"/>
              </w:rPr>
              <w:t>over</w:t>
            </w:r>
            <w:r w:rsidR="00515E1F" w:rsidRPr="00DD0F4F">
              <w:rPr>
                <w:rFonts w:ascii="Arial" w:eastAsia="Times New Roman" w:hAnsi="Arial" w:cs="Arial"/>
                <w:color w:val="000000"/>
                <w:sz w:val="20"/>
                <w:szCs w:val="20"/>
                <w:lang w:val="nl-NL"/>
              </w:rPr>
              <w:t>brenging</w:t>
            </w:r>
            <w:r w:rsidRPr="00DD0F4F">
              <w:rPr>
                <w:rFonts w:ascii="Arial" w:eastAsia="Times New Roman" w:hAnsi="Arial" w:cs="Arial"/>
                <w:color w:val="000000"/>
                <w:sz w:val="20"/>
                <w:szCs w:val="20"/>
                <w:lang w:val="nl-NL"/>
              </w:rPr>
              <w:t xml:space="preserve"> </w:t>
            </w:r>
            <w:r w:rsidR="00515E1F" w:rsidRPr="00DD0F4F">
              <w:rPr>
                <w:rFonts w:ascii="Arial" w:eastAsia="Times New Roman" w:hAnsi="Arial" w:cs="Arial"/>
                <w:color w:val="000000"/>
                <w:sz w:val="20"/>
                <w:szCs w:val="20"/>
                <w:lang w:val="nl-NL"/>
              </w:rPr>
              <w:t xml:space="preserve">plaats </w:t>
            </w:r>
            <w:r w:rsidRPr="00DD0F4F">
              <w:rPr>
                <w:rFonts w:ascii="Arial" w:eastAsia="Times New Roman" w:hAnsi="Arial" w:cs="Arial"/>
                <w:color w:val="000000"/>
                <w:sz w:val="20"/>
                <w:szCs w:val="20"/>
                <w:lang w:val="nl-NL"/>
              </w:rPr>
              <w:t xml:space="preserve">naar een archiefbewaarplaats. </w:t>
            </w:r>
            <w:r w:rsidR="00C5049E" w:rsidRPr="00DD0F4F">
              <w:rPr>
                <w:rFonts w:ascii="Arial" w:eastAsia="Times New Roman" w:hAnsi="Arial" w:cs="Arial"/>
                <w:color w:val="000000"/>
                <w:sz w:val="20"/>
                <w:szCs w:val="20"/>
                <w:lang w:val="nl-NL"/>
              </w:rPr>
              <w:br/>
            </w:r>
            <w:r w:rsidRPr="00DD0F4F">
              <w:rPr>
                <w:rFonts w:ascii="Arial" w:eastAsia="Times New Roman" w:hAnsi="Arial" w:cs="Arial"/>
                <w:color w:val="000000"/>
                <w:sz w:val="20"/>
                <w:szCs w:val="20"/>
                <w:lang w:val="nl-NL"/>
              </w:rPr>
              <w:t xml:space="preserve">Van welke van de twee </w:t>
            </w:r>
            <w:r w:rsidR="00515E1F" w:rsidRPr="00DD0F4F">
              <w:rPr>
                <w:rFonts w:ascii="Arial" w:eastAsia="Times New Roman" w:hAnsi="Arial" w:cs="Arial"/>
                <w:color w:val="000000"/>
                <w:sz w:val="20"/>
                <w:szCs w:val="20"/>
                <w:lang w:val="nl-NL"/>
              </w:rPr>
              <w:t xml:space="preserve">situaties </w:t>
            </w:r>
            <w:r w:rsidRPr="00DD0F4F">
              <w:rPr>
                <w:rFonts w:ascii="Arial" w:eastAsia="Times New Roman" w:hAnsi="Arial" w:cs="Arial"/>
                <w:color w:val="000000"/>
                <w:sz w:val="20"/>
                <w:szCs w:val="20"/>
                <w:lang w:val="nl-NL"/>
              </w:rPr>
              <w:t xml:space="preserve">sprake is, </w:t>
            </w:r>
            <w:r w:rsidR="00954A12" w:rsidRPr="00DD0F4F">
              <w:rPr>
                <w:rFonts w:ascii="Arial" w:eastAsia="Times New Roman" w:hAnsi="Arial" w:cs="Arial"/>
                <w:color w:val="000000"/>
                <w:sz w:val="20"/>
                <w:szCs w:val="20"/>
                <w:lang w:val="nl-NL"/>
              </w:rPr>
              <w:t xml:space="preserve">hangt af van het zaaktype, het resultaat van de zaak en </w:t>
            </w:r>
            <w:r w:rsidRPr="00DD0F4F">
              <w:rPr>
                <w:rFonts w:ascii="Arial" w:eastAsia="Times New Roman" w:hAnsi="Arial" w:cs="Arial"/>
                <w:color w:val="000000"/>
                <w:sz w:val="20"/>
                <w:szCs w:val="20"/>
                <w:lang w:val="nl-NL"/>
              </w:rPr>
              <w:t xml:space="preserve">de resultaten van </w:t>
            </w:r>
            <w:r w:rsidR="00954A12" w:rsidRPr="00DD0F4F">
              <w:rPr>
                <w:rFonts w:ascii="Arial" w:eastAsia="Times New Roman" w:hAnsi="Arial" w:cs="Arial"/>
                <w:color w:val="000000"/>
                <w:sz w:val="20"/>
                <w:szCs w:val="20"/>
                <w:lang w:val="nl-NL"/>
              </w:rPr>
              <w:t>eventuele andere gerelateerde zaken.</w:t>
            </w:r>
            <w:r w:rsidRPr="00DD0F4F">
              <w:rPr>
                <w:rFonts w:ascii="Arial" w:eastAsia="Times New Roman" w:hAnsi="Arial" w:cs="Arial"/>
                <w:color w:val="000000"/>
                <w:sz w:val="20"/>
                <w:szCs w:val="20"/>
                <w:lang w:val="nl-NL"/>
              </w:rPr>
              <w:t xml:space="preserve"> </w:t>
            </w:r>
          </w:p>
          <w:p w14:paraId="305139FE" w14:textId="77777777" w:rsidR="00954A12" w:rsidRPr="00DD0F4F" w:rsidRDefault="00743406" w:rsidP="0074340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archiefnominatie van een gearchiveerd zaakdossier kan derhalve wijzigen als gevolg van resultaten van gerelateerde zaken. Voorbeelden zijn een vergunningzaak met als resultaat een verleende vergunning, gevolgd door een bezwaarzaak met als resultaat het nietig verklaren van de eerder verleende vergunning.</w:t>
            </w:r>
          </w:p>
          <w:p w14:paraId="372AA03D" w14:textId="77777777" w:rsidR="00D54BC0" w:rsidRPr="00DD0F4F" w:rsidRDefault="00D54BC0" w:rsidP="0074340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Zie voor een toelichting op de term ‘zaakdossier’ de attribuutsoort ‘Archiefstatus’. </w:t>
            </w:r>
          </w:p>
        </w:tc>
      </w:tr>
      <w:tr w:rsidR="00954A12" w:rsidRPr="00AE6939" w14:paraId="5DB17EE8" w14:textId="77777777" w:rsidTr="00524AB8">
        <w:tc>
          <w:tcPr>
            <w:tcW w:w="3780" w:type="dxa"/>
            <w:tcBorders>
              <w:top w:val="nil"/>
              <w:left w:val="nil"/>
              <w:bottom w:val="nil"/>
              <w:right w:val="nil"/>
            </w:tcBorders>
          </w:tcPr>
          <w:p w14:paraId="5B871800" w14:textId="77777777" w:rsidR="00954A12" w:rsidRPr="00DD0F4F" w:rsidRDefault="00954A12" w:rsidP="00954A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68B0B235" w14:textId="77777777" w:rsidR="00954A12" w:rsidRPr="00DD0F4F" w:rsidRDefault="00954A12" w:rsidP="00954A12">
            <w:pPr>
              <w:autoSpaceDE w:val="0"/>
              <w:autoSpaceDN w:val="0"/>
              <w:adjustRightInd w:val="0"/>
              <w:spacing w:after="0" w:line="240" w:lineRule="auto"/>
              <w:rPr>
                <w:rFonts w:ascii="Arial" w:eastAsia="Times New Roman" w:hAnsi="Arial" w:cs="Arial"/>
                <w:color w:val="000000"/>
                <w:sz w:val="20"/>
                <w:szCs w:val="20"/>
                <w:lang w:val="nl-NL"/>
              </w:rPr>
            </w:pPr>
          </w:p>
        </w:tc>
      </w:tr>
      <w:tr w:rsidR="00954A12" w:rsidRPr="00954A12" w14:paraId="20F44FA2" w14:textId="77777777" w:rsidTr="00524AB8">
        <w:tc>
          <w:tcPr>
            <w:tcW w:w="3780" w:type="dxa"/>
            <w:tcBorders>
              <w:top w:val="nil"/>
              <w:left w:val="nil"/>
              <w:bottom w:val="nil"/>
              <w:right w:val="nil"/>
            </w:tcBorders>
          </w:tcPr>
          <w:p w14:paraId="7D5E7A72"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2C8C6465" w14:textId="77777777" w:rsidR="00954A12" w:rsidRPr="00954A12" w:rsidRDefault="00DA5D93"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Att.Type</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AN1</w:t>
            </w:r>
            <w:r w:rsidRPr="00954A12">
              <w:rPr>
                <w:rFonts w:ascii="Arial" w:hAnsi="Arial" w:cs="Arial"/>
                <w:sz w:val="20"/>
                <w:szCs w:val="20"/>
                <w:lang w:val="en-AU"/>
              </w:rPr>
              <w:fldChar w:fldCharType="end"/>
            </w:r>
            <w:r w:rsidR="00515E1F">
              <w:rPr>
                <w:rFonts w:ascii="Arial" w:hAnsi="Arial" w:cs="Arial"/>
                <w:sz w:val="20"/>
                <w:szCs w:val="20"/>
                <w:lang w:val="en-AU"/>
              </w:rPr>
              <w:t>6</w:t>
            </w:r>
          </w:p>
        </w:tc>
      </w:tr>
      <w:tr w:rsidR="00954A12" w:rsidRPr="00954A12" w14:paraId="72614BD2" w14:textId="77777777" w:rsidTr="00524AB8">
        <w:trPr>
          <w:trHeight w:val="230"/>
        </w:trPr>
        <w:tc>
          <w:tcPr>
            <w:tcW w:w="3780" w:type="dxa"/>
            <w:tcBorders>
              <w:top w:val="nil"/>
              <w:left w:val="nil"/>
              <w:bottom w:val="nil"/>
              <w:right w:val="nil"/>
            </w:tcBorders>
          </w:tcPr>
          <w:p w14:paraId="579FC4A1"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74738F8"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AE6939" w14:paraId="685F0F60" w14:textId="77777777" w:rsidTr="00524AB8">
        <w:trPr>
          <w:trHeight w:val="230"/>
        </w:trPr>
        <w:tc>
          <w:tcPr>
            <w:tcW w:w="3780" w:type="dxa"/>
            <w:tcBorders>
              <w:top w:val="nil"/>
              <w:left w:val="nil"/>
              <w:bottom w:val="nil"/>
              <w:right w:val="nil"/>
            </w:tcBorders>
          </w:tcPr>
          <w:p w14:paraId="19A6AD4E"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2A53401C" w14:textId="28DA1999" w:rsidR="00E61F2B" w:rsidRPr="00DD0F4F" w:rsidRDefault="00E61F2B" w:rsidP="00E61F2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w:t>
            </w:r>
            <w:del w:id="2800" w:author="Arjan Kloosterboer" w:date="2017-09-22T04:10:00Z">
              <w:r w:rsidRPr="00DD0F4F">
                <w:rPr>
                  <w:rFonts w:ascii="Arial" w:eastAsia="Times New Roman" w:hAnsi="Arial" w:cs="Arial"/>
                  <w:color w:val="000000"/>
                  <w:sz w:val="20"/>
                  <w:szCs w:val="20"/>
                  <w:lang w:val="nl-NL"/>
                </w:rPr>
                <w:delText>v</w:delText>
              </w:r>
            </w:del>
            <w:ins w:id="2801" w:author="Arjan Kloosterboer" w:date="2017-09-22T04:10:00Z">
              <w:r w:rsidR="005B0D73">
                <w:rPr>
                  <w:rFonts w:ascii="Arial" w:eastAsia="Times New Roman" w:hAnsi="Arial" w:cs="Arial"/>
                  <w:color w:val="000000"/>
                  <w:sz w:val="20"/>
                  <w:szCs w:val="20"/>
                  <w:lang w:val="nl-NL"/>
                </w:rPr>
                <w:t>V</w:t>
              </w:r>
            </w:ins>
            <w:r w:rsidRPr="00DD0F4F">
              <w:rPr>
                <w:rFonts w:ascii="Arial" w:eastAsia="Times New Roman" w:hAnsi="Arial" w:cs="Arial"/>
                <w:color w:val="000000"/>
                <w:sz w:val="20"/>
                <w:szCs w:val="20"/>
                <w:lang w:val="nl-NL"/>
              </w:rPr>
              <w:t>ernietigen” (het</w:t>
            </w:r>
            <w:r>
              <w:rPr>
                <w:rFonts w:ascii="Arial" w:eastAsia="Times New Roman" w:hAnsi="Arial" w:cs="Arial"/>
                <w:color w:val="000000"/>
                <w:sz w:val="20"/>
                <w:szCs w:val="20"/>
                <w:lang w:val="nl-NL"/>
              </w:rPr>
              <w:t xml:space="preserve"> zaakdossier</w:t>
            </w:r>
            <w:r w:rsidRPr="00DD0F4F">
              <w:rPr>
                <w:rFonts w:ascii="Arial" w:eastAsia="Times New Roman" w:hAnsi="Arial" w:cs="Arial"/>
                <w:color w:val="000000"/>
                <w:sz w:val="20"/>
                <w:szCs w:val="20"/>
                <w:lang w:val="nl-NL"/>
              </w:rPr>
              <w:t xml:space="preserve"> moet </w:t>
            </w:r>
            <w:r w:rsidR="00B66147">
              <w:rPr>
                <w:rFonts w:ascii="Arial" w:eastAsia="Times New Roman" w:hAnsi="Arial" w:cs="Arial"/>
                <w:color w:val="000000"/>
                <w:sz w:val="20"/>
                <w:szCs w:val="20"/>
                <w:lang w:val="nl-NL"/>
              </w:rPr>
              <w:t xml:space="preserve">op of </w:t>
            </w:r>
            <w:r w:rsidRPr="00DD0F4F">
              <w:rPr>
                <w:rFonts w:ascii="Arial" w:eastAsia="Times New Roman" w:hAnsi="Arial" w:cs="Arial"/>
                <w:color w:val="000000"/>
                <w:sz w:val="20"/>
                <w:szCs w:val="20"/>
                <w:lang w:val="nl-NL"/>
              </w:rPr>
              <w:t>na de Archiefactie</w:t>
            </w:r>
            <w:r w:rsidR="00B66147">
              <w:rPr>
                <w:rFonts w:ascii="Arial" w:eastAsia="Times New Roman" w:hAnsi="Arial" w:cs="Arial"/>
                <w:color w:val="000000"/>
                <w:sz w:val="20"/>
                <w:szCs w:val="20"/>
                <w:lang w:val="nl-NL"/>
              </w:rPr>
              <w:t>datum</w:t>
            </w:r>
            <w:r w:rsidRPr="00DD0F4F">
              <w:rPr>
                <w:rFonts w:ascii="Arial" w:eastAsia="Times New Roman" w:hAnsi="Arial" w:cs="Arial"/>
                <w:color w:val="000000"/>
                <w:sz w:val="20"/>
                <w:szCs w:val="20"/>
                <w:lang w:val="nl-NL"/>
              </w:rPr>
              <w:t xml:space="preserve"> vernietigd worden)</w:t>
            </w:r>
          </w:p>
          <w:p w14:paraId="56CF438B" w14:textId="5214D467" w:rsidR="00954A12" w:rsidRPr="005561F3" w:rsidRDefault="00E61F2B" w:rsidP="00B66147">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w:t>
            </w:r>
            <w:del w:id="2802" w:author="Arjan Kloosterboer" w:date="2017-09-22T04:10:00Z">
              <w:r w:rsidRPr="00DD0F4F">
                <w:rPr>
                  <w:rFonts w:ascii="Arial" w:eastAsia="Times New Roman" w:hAnsi="Arial" w:cs="Arial"/>
                  <w:color w:val="000000"/>
                  <w:sz w:val="20"/>
                  <w:szCs w:val="20"/>
                  <w:lang w:val="nl-NL"/>
                </w:rPr>
                <w:delText>b</w:delText>
              </w:r>
            </w:del>
            <w:ins w:id="2803" w:author="Arjan Kloosterboer" w:date="2017-09-22T04:10:00Z">
              <w:r w:rsidR="005B0D73">
                <w:rPr>
                  <w:rFonts w:ascii="Arial" w:eastAsia="Times New Roman" w:hAnsi="Arial" w:cs="Arial"/>
                  <w:color w:val="000000"/>
                  <w:sz w:val="20"/>
                  <w:szCs w:val="20"/>
                  <w:lang w:val="nl-NL"/>
                </w:rPr>
                <w:t>B</w:t>
              </w:r>
            </w:ins>
            <w:r w:rsidRPr="00DD0F4F">
              <w:rPr>
                <w:rFonts w:ascii="Arial" w:eastAsia="Times New Roman" w:hAnsi="Arial" w:cs="Arial"/>
                <w:color w:val="000000"/>
                <w:sz w:val="20"/>
                <w:szCs w:val="20"/>
                <w:lang w:val="nl-NL"/>
              </w:rPr>
              <w:t xml:space="preserve">lijvend bewaren” (het </w:t>
            </w:r>
            <w:r>
              <w:rPr>
                <w:rFonts w:ascii="Arial" w:eastAsia="Times New Roman" w:hAnsi="Arial" w:cs="Arial"/>
                <w:color w:val="000000"/>
                <w:sz w:val="20"/>
                <w:szCs w:val="20"/>
                <w:lang w:val="nl-NL"/>
              </w:rPr>
              <w:t>zaakdossier</w:t>
            </w:r>
            <w:r w:rsidRPr="00DD0F4F">
              <w:rPr>
                <w:rFonts w:ascii="Arial" w:eastAsia="Times New Roman" w:hAnsi="Arial" w:cs="Arial"/>
                <w:color w:val="000000"/>
                <w:sz w:val="20"/>
                <w:szCs w:val="20"/>
                <w:lang w:val="nl-NL"/>
              </w:rPr>
              <w:t xml:space="preserve"> moet bewaard blijven en </w:t>
            </w:r>
            <w:r>
              <w:rPr>
                <w:rFonts w:ascii="Arial" w:eastAsia="Times New Roman" w:hAnsi="Arial" w:cs="Arial"/>
                <w:color w:val="000000"/>
                <w:sz w:val="20"/>
                <w:szCs w:val="20"/>
                <w:lang w:val="nl-NL"/>
              </w:rPr>
              <w:t>op</w:t>
            </w:r>
            <w:r w:rsidRPr="00DD0F4F">
              <w:rPr>
                <w:rFonts w:ascii="Arial" w:eastAsia="Times New Roman" w:hAnsi="Arial" w:cs="Arial"/>
                <w:color w:val="000000"/>
                <w:sz w:val="20"/>
                <w:szCs w:val="20"/>
                <w:lang w:val="nl-NL"/>
              </w:rPr>
              <w:t xml:space="preserve"> de Archiefactie</w:t>
            </w:r>
            <w:r w:rsidR="00B66147">
              <w:rPr>
                <w:rFonts w:ascii="Arial" w:eastAsia="Times New Roman" w:hAnsi="Arial" w:cs="Arial"/>
                <w:color w:val="000000"/>
                <w:sz w:val="20"/>
                <w:szCs w:val="20"/>
                <w:lang w:val="nl-NL"/>
              </w:rPr>
              <w:t>datum</w:t>
            </w:r>
            <w:r w:rsidRPr="00DD0F4F">
              <w:rPr>
                <w:rFonts w:ascii="Arial" w:eastAsia="Times New Roman" w:hAnsi="Arial" w:cs="Arial"/>
                <w:color w:val="000000"/>
                <w:sz w:val="20"/>
                <w:szCs w:val="20"/>
                <w:lang w:val="nl-NL"/>
              </w:rPr>
              <w:t xml:space="preserve"> overgedragen worden naar een archiefbewaarplaats)</w:t>
            </w:r>
          </w:p>
        </w:tc>
      </w:tr>
      <w:tr w:rsidR="00954A12" w:rsidRPr="00AE6939" w14:paraId="44078173" w14:textId="77777777" w:rsidTr="00524AB8">
        <w:trPr>
          <w:trHeight w:val="215"/>
        </w:trPr>
        <w:tc>
          <w:tcPr>
            <w:tcW w:w="3780" w:type="dxa"/>
            <w:tcBorders>
              <w:top w:val="nil"/>
              <w:left w:val="nil"/>
              <w:bottom w:val="nil"/>
              <w:right w:val="nil"/>
            </w:tcBorders>
          </w:tcPr>
          <w:p w14:paraId="21DDB496" w14:textId="77777777" w:rsidR="00954A12" w:rsidRPr="005561F3" w:rsidRDefault="00954A12" w:rsidP="00954A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165A8BF" w14:textId="77777777" w:rsidR="00954A12" w:rsidRPr="005561F3" w:rsidRDefault="00954A12" w:rsidP="00954A12">
            <w:pPr>
              <w:autoSpaceDE w:val="0"/>
              <w:autoSpaceDN w:val="0"/>
              <w:adjustRightInd w:val="0"/>
              <w:spacing w:after="0" w:line="240" w:lineRule="auto"/>
              <w:rPr>
                <w:rFonts w:ascii="Arial" w:eastAsia="Times New Roman" w:hAnsi="Arial" w:cs="Arial"/>
                <w:color w:val="000000"/>
                <w:sz w:val="20"/>
                <w:szCs w:val="20"/>
                <w:lang w:val="nl-NL"/>
              </w:rPr>
            </w:pPr>
          </w:p>
        </w:tc>
      </w:tr>
      <w:tr w:rsidR="00954A12" w:rsidRPr="00954A12" w14:paraId="4BFB0257" w14:textId="77777777" w:rsidTr="00524AB8">
        <w:trPr>
          <w:trHeight w:val="215"/>
        </w:trPr>
        <w:tc>
          <w:tcPr>
            <w:tcW w:w="3780" w:type="dxa"/>
            <w:tcBorders>
              <w:top w:val="nil"/>
              <w:left w:val="nil"/>
              <w:bottom w:val="nil"/>
              <w:right w:val="nil"/>
            </w:tcBorders>
          </w:tcPr>
          <w:p w14:paraId="6EFDFF5A"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213A1316"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Ja</w:t>
            </w:r>
          </w:p>
        </w:tc>
      </w:tr>
      <w:tr w:rsidR="00954A12" w:rsidRPr="00954A12" w14:paraId="35EE0773" w14:textId="77777777" w:rsidTr="00524AB8">
        <w:trPr>
          <w:trHeight w:val="230"/>
        </w:trPr>
        <w:tc>
          <w:tcPr>
            <w:tcW w:w="3780" w:type="dxa"/>
            <w:tcBorders>
              <w:top w:val="nil"/>
              <w:left w:val="nil"/>
              <w:bottom w:val="nil"/>
              <w:right w:val="nil"/>
            </w:tcBorders>
          </w:tcPr>
          <w:p w14:paraId="7795AB27"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3D3F86B"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2C6093A0" w14:textId="77777777" w:rsidTr="00524AB8">
        <w:trPr>
          <w:trHeight w:val="230"/>
        </w:trPr>
        <w:tc>
          <w:tcPr>
            <w:tcW w:w="3780" w:type="dxa"/>
            <w:tcBorders>
              <w:top w:val="nil"/>
              <w:left w:val="nil"/>
              <w:bottom w:val="nil"/>
              <w:right w:val="nil"/>
            </w:tcBorders>
          </w:tcPr>
          <w:p w14:paraId="07A093CF"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36531530"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Ja</w:t>
            </w:r>
          </w:p>
        </w:tc>
      </w:tr>
      <w:tr w:rsidR="00954A12" w:rsidRPr="00954A12" w14:paraId="5019FE47" w14:textId="77777777" w:rsidTr="00524AB8">
        <w:trPr>
          <w:trHeight w:val="230"/>
        </w:trPr>
        <w:tc>
          <w:tcPr>
            <w:tcW w:w="3780" w:type="dxa"/>
            <w:tcBorders>
              <w:top w:val="nil"/>
              <w:left w:val="nil"/>
              <w:bottom w:val="nil"/>
              <w:right w:val="nil"/>
            </w:tcBorders>
          </w:tcPr>
          <w:p w14:paraId="100C3C04"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0672598"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7475985C" w14:textId="77777777" w:rsidTr="00524AB8">
        <w:trPr>
          <w:trHeight w:val="230"/>
        </w:trPr>
        <w:tc>
          <w:tcPr>
            <w:tcW w:w="3780" w:type="dxa"/>
            <w:tcBorders>
              <w:top w:val="nil"/>
              <w:left w:val="nil"/>
              <w:bottom w:val="nil"/>
              <w:right w:val="nil"/>
            </w:tcBorders>
          </w:tcPr>
          <w:p w14:paraId="103CBD44"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05359A85"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1572B2CF" w14:textId="77777777" w:rsidTr="00524AB8">
        <w:trPr>
          <w:trHeight w:val="230"/>
        </w:trPr>
        <w:tc>
          <w:tcPr>
            <w:tcW w:w="3780" w:type="dxa"/>
            <w:tcBorders>
              <w:top w:val="nil"/>
              <w:left w:val="nil"/>
              <w:bottom w:val="nil"/>
              <w:right w:val="nil"/>
            </w:tcBorders>
          </w:tcPr>
          <w:p w14:paraId="5E62FC87"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67EB1AB"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7A6D07DB" w14:textId="77777777" w:rsidTr="00524AB8">
        <w:trPr>
          <w:trHeight w:val="230"/>
        </w:trPr>
        <w:tc>
          <w:tcPr>
            <w:tcW w:w="3780" w:type="dxa"/>
            <w:tcBorders>
              <w:top w:val="nil"/>
              <w:left w:val="nil"/>
              <w:bottom w:val="nil"/>
              <w:right w:val="nil"/>
            </w:tcBorders>
          </w:tcPr>
          <w:p w14:paraId="6C425FD3"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49631D6F"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Nee</w:t>
            </w:r>
          </w:p>
        </w:tc>
      </w:tr>
      <w:tr w:rsidR="00954A12" w:rsidRPr="00954A12" w14:paraId="16B62C77" w14:textId="77777777" w:rsidTr="00524AB8">
        <w:trPr>
          <w:trHeight w:val="230"/>
        </w:trPr>
        <w:tc>
          <w:tcPr>
            <w:tcW w:w="3780" w:type="dxa"/>
            <w:tcBorders>
              <w:top w:val="nil"/>
              <w:left w:val="nil"/>
              <w:bottom w:val="nil"/>
              <w:right w:val="nil"/>
            </w:tcBorders>
          </w:tcPr>
          <w:p w14:paraId="43D36946"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07A8111"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37A95DA5" w14:textId="77777777" w:rsidTr="00524AB8">
        <w:trPr>
          <w:trHeight w:val="411"/>
        </w:trPr>
        <w:tc>
          <w:tcPr>
            <w:tcW w:w="3780" w:type="dxa"/>
            <w:tcBorders>
              <w:top w:val="nil"/>
              <w:left w:val="nil"/>
              <w:bottom w:val="nil"/>
              <w:right w:val="nil"/>
            </w:tcBorders>
          </w:tcPr>
          <w:p w14:paraId="65D4890D"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259A9DED"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Nee</w:t>
            </w:r>
          </w:p>
        </w:tc>
      </w:tr>
      <w:tr w:rsidR="00954A12" w:rsidRPr="00954A12" w14:paraId="43C0E538" w14:textId="77777777" w:rsidTr="00524AB8">
        <w:trPr>
          <w:trHeight w:val="245"/>
        </w:trPr>
        <w:tc>
          <w:tcPr>
            <w:tcW w:w="3780" w:type="dxa"/>
            <w:tcBorders>
              <w:top w:val="nil"/>
              <w:left w:val="nil"/>
              <w:bottom w:val="nil"/>
              <w:right w:val="nil"/>
            </w:tcBorders>
          </w:tcPr>
          <w:p w14:paraId="777A66E5"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DCA44DF"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5EF052BB" w14:textId="77777777" w:rsidTr="00524AB8">
        <w:trPr>
          <w:trHeight w:val="230"/>
        </w:trPr>
        <w:tc>
          <w:tcPr>
            <w:tcW w:w="3780" w:type="dxa"/>
            <w:tcBorders>
              <w:top w:val="nil"/>
              <w:left w:val="nil"/>
              <w:bottom w:val="nil"/>
              <w:right w:val="nil"/>
            </w:tcBorders>
          </w:tcPr>
          <w:p w14:paraId="5A2676C0"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10A682B0" w14:textId="5F3C40AE" w:rsidR="00954A12" w:rsidRPr="00954A12" w:rsidRDefault="00743406" w:rsidP="00954A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0 </w:t>
            </w:r>
            <w:r w:rsidR="00954A12" w:rsidRPr="00954A12">
              <w:rPr>
                <w:rFonts w:ascii="Arial" w:eastAsia="Times New Roman" w:hAnsi="Arial" w:cs="Arial"/>
                <w:color w:val="000000"/>
                <w:sz w:val="20"/>
                <w:szCs w:val="20"/>
              </w:rPr>
              <w:t xml:space="preserve">- </w:t>
            </w:r>
            <w:r w:rsidR="00DA5D93" w:rsidRPr="00954A12">
              <w:rPr>
                <w:rFonts w:ascii="Arial" w:eastAsia="Times New Roman" w:hAnsi="Arial" w:cs="Arial"/>
                <w:color w:val="000000"/>
                <w:sz w:val="20"/>
                <w:szCs w:val="20"/>
              </w:rPr>
              <w:fldChar w:fldCharType="begin" w:fldLock="1"/>
            </w:r>
            <w:r w:rsidR="00954A12" w:rsidRPr="00954A12">
              <w:rPr>
                <w:rFonts w:ascii="Arial" w:eastAsia="Times New Roman" w:hAnsi="Arial" w:cs="Arial"/>
                <w:color w:val="000000"/>
                <w:sz w:val="20"/>
                <w:szCs w:val="20"/>
              </w:rPr>
              <w:instrText>MERGEFIELD Att.UpperBound</w:instrText>
            </w:r>
            <w:r w:rsidR="00DA5D93" w:rsidRPr="00954A12">
              <w:rPr>
                <w:rFonts w:ascii="Arial" w:eastAsia="Times New Roman" w:hAnsi="Arial" w:cs="Arial"/>
                <w:color w:val="000000"/>
                <w:sz w:val="20"/>
                <w:szCs w:val="20"/>
              </w:rPr>
              <w:fldChar w:fldCharType="separate"/>
            </w:r>
            <w:r w:rsidR="00954A12" w:rsidRPr="00954A12">
              <w:rPr>
                <w:rFonts w:ascii="Arial" w:eastAsia="Times New Roman" w:hAnsi="Arial" w:cs="Arial"/>
                <w:color w:val="000000"/>
                <w:sz w:val="20"/>
                <w:szCs w:val="20"/>
              </w:rPr>
              <w:t>1</w:t>
            </w:r>
            <w:r w:rsidR="00DA5D93" w:rsidRPr="00954A12">
              <w:rPr>
                <w:rFonts w:ascii="Arial" w:eastAsia="Times New Roman" w:hAnsi="Arial" w:cs="Arial"/>
                <w:color w:val="000000"/>
                <w:sz w:val="20"/>
                <w:szCs w:val="20"/>
              </w:rPr>
              <w:fldChar w:fldCharType="end"/>
            </w:r>
          </w:p>
        </w:tc>
      </w:tr>
      <w:tr w:rsidR="00954A12" w:rsidRPr="00954A12" w14:paraId="1DE1CD12" w14:textId="77777777" w:rsidTr="00524AB8">
        <w:trPr>
          <w:trHeight w:val="230"/>
        </w:trPr>
        <w:tc>
          <w:tcPr>
            <w:tcW w:w="3780" w:type="dxa"/>
            <w:tcBorders>
              <w:top w:val="nil"/>
              <w:left w:val="nil"/>
              <w:bottom w:val="nil"/>
              <w:right w:val="nil"/>
            </w:tcBorders>
          </w:tcPr>
          <w:p w14:paraId="44A2C3FF"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345F557"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030402A4" w14:textId="77777777" w:rsidTr="00524AB8">
        <w:trPr>
          <w:trHeight w:val="230"/>
        </w:trPr>
        <w:tc>
          <w:tcPr>
            <w:tcW w:w="3780" w:type="dxa"/>
            <w:tcBorders>
              <w:top w:val="nil"/>
              <w:left w:val="nil"/>
              <w:bottom w:val="nil"/>
              <w:right w:val="nil"/>
            </w:tcBorders>
          </w:tcPr>
          <w:p w14:paraId="7A84E36F"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5716067E"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Gemeentelijk basisgegeven</w:t>
            </w:r>
          </w:p>
        </w:tc>
      </w:tr>
      <w:tr w:rsidR="00954A12" w:rsidRPr="00954A12" w14:paraId="29BB2E65" w14:textId="77777777" w:rsidTr="00524AB8">
        <w:trPr>
          <w:trHeight w:val="230"/>
        </w:trPr>
        <w:tc>
          <w:tcPr>
            <w:tcW w:w="3780" w:type="dxa"/>
            <w:tcBorders>
              <w:top w:val="nil"/>
              <w:left w:val="nil"/>
              <w:right w:val="nil"/>
            </w:tcBorders>
          </w:tcPr>
          <w:p w14:paraId="4BE61283"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546109A0"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AE6939" w14:paraId="292C4A6B" w14:textId="77777777" w:rsidTr="00524AB8">
        <w:trPr>
          <w:trHeight w:val="230"/>
        </w:trPr>
        <w:tc>
          <w:tcPr>
            <w:tcW w:w="3780" w:type="dxa"/>
            <w:tcBorders>
              <w:top w:val="nil"/>
              <w:left w:val="nil"/>
              <w:bottom w:val="single" w:sz="4" w:space="0" w:color="auto"/>
              <w:right w:val="nil"/>
            </w:tcBorders>
          </w:tcPr>
          <w:p w14:paraId="0CEFA86B"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r w:rsidRPr="00954A1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611CCE89" w14:textId="2651B264" w:rsidR="00954A12" w:rsidRPr="00DD0F4F" w:rsidRDefault="000D16DD" w:rsidP="006B5AB9">
            <w:pPr>
              <w:autoSpaceDE w:val="0"/>
              <w:autoSpaceDN w:val="0"/>
              <w:adjustRightInd w:val="0"/>
              <w:spacing w:after="0" w:line="240" w:lineRule="auto"/>
              <w:rPr>
                <w:rFonts w:ascii="Arial" w:eastAsia="Times New Roman" w:hAnsi="Arial" w:cs="Arial"/>
                <w:color w:val="000000"/>
                <w:sz w:val="20"/>
                <w:szCs w:val="20"/>
                <w:lang w:val="nl-NL"/>
              </w:rPr>
            </w:pPr>
            <w:ins w:id="2804" w:author="Arjan Kloosterboer" w:date="2017-09-22T04:10:00Z">
              <w:r w:rsidRPr="000D16DD">
                <w:rPr>
                  <w:lang w:val="nl-NL"/>
                </w:rPr>
                <w:t xml:space="preserve"> </w:t>
              </w:r>
              <w:r w:rsidRPr="000D16DD">
                <w:rPr>
                  <w:rFonts w:ascii="Arial" w:eastAsia="Times New Roman" w:hAnsi="Arial" w:cs="Arial"/>
                  <w:color w:val="000000"/>
                  <w:sz w:val="20"/>
                  <w:szCs w:val="20"/>
                  <w:lang w:val="nl-NL"/>
                </w:rPr>
                <w:t xml:space="preserve">1) </w:t>
              </w:r>
            </w:ins>
            <w:r w:rsidRPr="000D16DD">
              <w:rPr>
                <w:rFonts w:ascii="Arial" w:eastAsia="Times New Roman" w:hAnsi="Arial" w:cs="Arial"/>
                <w:color w:val="000000"/>
                <w:sz w:val="20"/>
                <w:szCs w:val="20"/>
                <w:lang w:val="nl-NL"/>
              </w:rPr>
              <w:t>Dit attribuutsoort moet van een waarde voorzien zijn als de attribuutsoort ‘Archief</w:t>
            </w:r>
            <w:del w:id="2805" w:author="Arjan Kloosterboer" w:date="2017-09-22T04:10:00Z">
              <w:r w:rsidR="00E4465F" w:rsidRPr="00DD0F4F">
                <w:rPr>
                  <w:rFonts w:ascii="Arial" w:eastAsia="Times New Roman" w:hAnsi="Arial" w:cs="Arial"/>
                  <w:color w:val="000000"/>
                  <w:sz w:val="20"/>
                  <w:szCs w:val="20"/>
                  <w:lang w:val="nl-NL"/>
                </w:rPr>
                <w:delText>ac</w:delText>
              </w:r>
            </w:del>
            <w:ins w:id="2806" w:author="Arjan Kloosterboer" w:date="2017-09-22T04:10:00Z">
              <w:r w:rsidRPr="000D16DD">
                <w:rPr>
                  <w:rFonts w:ascii="Arial" w:eastAsia="Times New Roman" w:hAnsi="Arial" w:cs="Arial"/>
                  <w:color w:val="000000"/>
                  <w:sz w:val="20"/>
                  <w:szCs w:val="20"/>
                  <w:lang w:val="nl-NL"/>
                </w:rPr>
                <w:t>s</w:t>
              </w:r>
            </w:ins>
            <w:r w:rsidRPr="000D16DD">
              <w:rPr>
                <w:rFonts w:ascii="Arial" w:eastAsia="Times New Roman" w:hAnsi="Arial" w:cs="Arial"/>
                <w:color w:val="000000"/>
                <w:sz w:val="20"/>
                <w:szCs w:val="20"/>
                <w:lang w:val="nl-NL"/>
              </w:rPr>
              <w:t>t</w:t>
            </w:r>
            <w:del w:id="2807" w:author="Arjan Kloosterboer" w:date="2017-09-22T04:10:00Z">
              <w:r w:rsidR="00E4465F" w:rsidRPr="00DD0F4F">
                <w:rPr>
                  <w:rFonts w:ascii="Arial" w:eastAsia="Times New Roman" w:hAnsi="Arial" w:cs="Arial"/>
                  <w:color w:val="000000"/>
                  <w:sz w:val="20"/>
                  <w:szCs w:val="20"/>
                  <w:lang w:val="nl-NL"/>
                </w:rPr>
                <w:delText>ie</w:delText>
              </w:r>
              <w:r w:rsidR="006B5AB9" w:rsidRPr="00DD0F4F">
                <w:rPr>
                  <w:rFonts w:ascii="Arial" w:eastAsia="Times New Roman" w:hAnsi="Arial" w:cs="Arial"/>
                  <w:color w:val="000000"/>
                  <w:sz w:val="20"/>
                  <w:szCs w:val="20"/>
                  <w:lang w:val="nl-NL"/>
                </w:rPr>
                <w:delText>d</w:delText>
              </w:r>
            </w:del>
            <w:r w:rsidRPr="000D16DD">
              <w:rPr>
                <w:rFonts w:ascii="Arial" w:eastAsia="Times New Roman" w:hAnsi="Arial" w:cs="Arial"/>
                <w:color w:val="000000"/>
                <w:sz w:val="20"/>
                <w:szCs w:val="20"/>
                <w:lang w:val="nl-NL"/>
              </w:rPr>
              <w:t>atu</w:t>
            </w:r>
            <w:del w:id="2808" w:author="Arjan Kloosterboer" w:date="2017-09-22T04:10:00Z">
              <w:r w:rsidR="006B5AB9" w:rsidRPr="00DD0F4F">
                <w:rPr>
                  <w:rFonts w:ascii="Arial" w:eastAsia="Times New Roman" w:hAnsi="Arial" w:cs="Arial"/>
                  <w:color w:val="000000"/>
                  <w:sz w:val="20"/>
                  <w:szCs w:val="20"/>
                  <w:lang w:val="nl-NL"/>
                </w:rPr>
                <w:delText>m</w:delText>
              </w:r>
            </w:del>
            <w:ins w:id="2809" w:author="Arjan Kloosterboer" w:date="2017-09-22T04:10:00Z">
              <w:r w:rsidRPr="000D16DD">
                <w:rPr>
                  <w:rFonts w:ascii="Arial" w:eastAsia="Times New Roman" w:hAnsi="Arial" w:cs="Arial"/>
                  <w:color w:val="000000"/>
                  <w:sz w:val="20"/>
                  <w:szCs w:val="20"/>
                  <w:lang w:val="nl-NL"/>
                </w:rPr>
                <w:t>s</w:t>
              </w:r>
            </w:ins>
            <w:r w:rsidRPr="000D16DD">
              <w:rPr>
                <w:rFonts w:ascii="Arial" w:eastAsia="Times New Roman" w:hAnsi="Arial" w:cs="Arial"/>
                <w:color w:val="000000"/>
                <w:sz w:val="20"/>
                <w:szCs w:val="20"/>
                <w:lang w:val="nl-NL"/>
              </w:rPr>
              <w:t xml:space="preserve">’ een waarde </w:t>
            </w:r>
            <w:ins w:id="2810" w:author="Arjan Kloosterboer" w:date="2017-09-22T04:10:00Z">
              <w:r w:rsidRPr="000D16DD">
                <w:rPr>
                  <w:rFonts w:ascii="Arial" w:eastAsia="Times New Roman" w:hAnsi="Arial" w:cs="Arial"/>
                  <w:color w:val="000000"/>
                  <w:sz w:val="20"/>
                  <w:szCs w:val="20"/>
                  <w:lang w:val="nl-NL"/>
                </w:rPr>
                <w:t xml:space="preserve">ongelijk "Nog te archiveren" </w:t>
              </w:r>
            </w:ins>
            <w:r w:rsidRPr="000D16DD">
              <w:rPr>
                <w:rFonts w:ascii="Arial" w:eastAsia="Times New Roman" w:hAnsi="Arial" w:cs="Arial"/>
                <w:color w:val="000000"/>
                <w:sz w:val="20"/>
                <w:szCs w:val="20"/>
                <w:lang w:val="nl-NL"/>
              </w:rPr>
              <w:t>heeft</w:t>
            </w:r>
            <w:del w:id="2811" w:author="Arjan Kloosterboer" w:date="2017-09-22T04:10:00Z">
              <w:r w:rsidR="00E4465F" w:rsidRPr="00DD0F4F">
                <w:rPr>
                  <w:rFonts w:ascii="Arial" w:eastAsia="Times New Roman" w:hAnsi="Arial" w:cs="Arial"/>
                  <w:color w:val="000000"/>
                  <w:sz w:val="20"/>
                  <w:szCs w:val="20"/>
                  <w:lang w:val="nl-NL"/>
                </w:rPr>
                <w:delText>.</w:delText>
              </w:r>
            </w:del>
            <w:ins w:id="2812" w:author="Arjan Kloosterboer" w:date="2017-09-22T04:10:00Z">
              <w:r w:rsidRPr="000D16DD">
                <w:rPr>
                  <w:rFonts w:ascii="Arial" w:eastAsia="Times New Roman" w:hAnsi="Arial" w:cs="Arial"/>
                  <w:color w:val="000000"/>
                  <w:sz w:val="20"/>
                  <w:szCs w:val="20"/>
                  <w:lang w:val="nl-NL"/>
                </w:rPr>
                <w:t>.</w:t>
              </w:r>
              <w:r w:rsidR="00E4465F" w:rsidRPr="00DD0F4F">
                <w:rPr>
                  <w:rFonts w:ascii="Arial" w:eastAsia="Times New Roman" w:hAnsi="Arial" w:cs="Arial"/>
                  <w:color w:val="000000"/>
                  <w:sz w:val="20"/>
                  <w:szCs w:val="20"/>
                  <w:lang w:val="nl-NL"/>
                </w:rPr>
                <w:t>.</w:t>
              </w:r>
            </w:ins>
            <w:r w:rsidR="00E4465F" w:rsidRPr="00DD0F4F">
              <w:rPr>
                <w:rFonts w:ascii="Arial" w:eastAsia="Times New Roman" w:hAnsi="Arial" w:cs="Arial"/>
                <w:color w:val="000000"/>
                <w:sz w:val="20"/>
                <w:szCs w:val="20"/>
                <w:lang w:val="nl-NL"/>
              </w:rPr>
              <w:t xml:space="preserve"> </w:t>
            </w:r>
            <w:r w:rsidR="002E42B6" w:rsidRPr="00DD0F4F">
              <w:rPr>
                <w:rFonts w:ascii="Arial" w:eastAsia="Times New Roman" w:hAnsi="Arial" w:cs="Arial"/>
                <w:color w:val="000000"/>
                <w:sz w:val="20"/>
                <w:szCs w:val="20"/>
                <w:lang w:val="nl-NL"/>
              </w:rPr>
              <w:t xml:space="preserve"> </w:t>
            </w:r>
          </w:p>
        </w:tc>
      </w:tr>
    </w:tbl>
    <w:bookmarkEnd w:id="2799"/>
    <w:p w14:paraId="232FACE3" w14:textId="0F9841A2" w:rsidR="0099098F" w:rsidRPr="00524AB8" w:rsidRDefault="00524AB8" w:rsidP="00524AB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Archiefactiedatum</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547E22" w:rsidRPr="00547E22" w14:paraId="6900A2BF" w14:textId="77777777" w:rsidTr="00547E22">
        <w:trPr>
          <w:trHeight w:val="230"/>
        </w:trPr>
        <w:tc>
          <w:tcPr>
            <w:tcW w:w="3780" w:type="dxa"/>
            <w:tcBorders>
              <w:top w:val="single" w:sz="4" w:space="0" w:color="auto"/>
              <w:left w:val="nil"/>
              <w:bottom w:val="nil"/>
              <w:right w:val="nil"/>
            </w:tcBorders>
          </w:tcPr>
          <w:p w14:paraId="770834E9"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bookmarkStart w:id="2813" w:name="BKM_95D1CF5F_7994_46f6_84FF_0EC1C5E55606"/>
            <w:bookmarkEnd w:id="2813"/>
            <w:r w:rsidRPr="00547E2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10E2D48B" w14:textId="5F1AA483" w:rsidR="00547E22" w:rsidRPr="00547E22" w:rsidRDefault="006B5AB9" w:rsidP="006B5AB9">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A</w:t>
            </w:r>
            <w:r w:rsidR="00547E22">
              <w:rPr>
                <w:rFonts w:ascii="Arial" w:hAnsi="Arial" w:cs="Arial"/>
                <w:sz w:val="20"/>
                <w:szCs w:val="20"/>
                <w:lang w:val="en-AU"/>
              </w:rPr>
              <w:t>rchiefactie</w:t>
            </w:r>
            <w:r>
              <w:rPr>
                <w:rFonts w:ascii="Arial" w:hAnsi="Arial" w:cs="Arial"/>
                <w:sz w:val="20"/>
                <w:szCs w:val="20"/>
                <w:lang w:val="en-AU"/>
              </w:rPr>
              <w:t>datum</w:t>
            </w:r>
          </w:p>
        </w:tc>
      </w:tr>
      <w:tr w:rsidR="00547E22" w:rsidRPr="00547E22" w14:paraId="4564BD1B" w14:textId="77777777" w:rsidTr="00547E22">
        <w:tc>
          <w:tcPr>
            <w:tcW w:w="3780" w:type="dxa"/>
            <w:tcBorders>
              <w:top w:val="nil"/>
              <w:left w:val="nil"/>
              <w:bottom w:val="nil"/>
              <w:right w:val="nil"/>
            </w:tcBorders>
          </w:tcPr>
          <w:p w14:paraId="587079D0"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DFE0723"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2B9C3285" w14:textId="77777777" w:rsidTr="00547E22">
        <w:tc>
          <w:tcPr>
            <w:tcW w:w="3780" w:type="dxa"/>
            <w:tcBorders>
              <w:top w:val="nil"/>
              <w:left w:val="nil"/>
              <w:bottom w:val="nil"/>
              <w:right w:val="nil"/>
            </w:tcBorders>
          </w:tcPr>
          <w:p w14:paraId="44B78428"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4F55DA15"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KING</w:t>
            </w:r>
          </w:p>
        </w:tc>
      </w:tr>
      <w:tr w:rsidR="00547E22" w:rsidRPr="00547E22" w14:paraId="4AF455C8" w14:textId="77777777" w:rsidTr="00547E22">
        <w:tc>
          <w:tcPr>
            <w:tcW w:w="3780" w:type="dxa"/>
            <w:tcBorders>
              <w:top w:val="nil"/>
              <w:left w:val="nil"/>
              <w:bottom w:val="nil"/>
              <w:right w:val="nil"/>
            </w:tcBorders>
          </w:tcPr>
          <w:p w14:paraId="224AD875"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C5EC690"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64BFDF20" w14:textId="77777777" w:rsidTr="00547E22">
        <w:tc>
          <w:tcPr>
            <w:tcW w:w="3780" w:type="dxa"/>
            <w:tcBorders>
              <w:top w:val="nil"/>
              <w:left w:val="nil"/>
              <w:bottom w:val="nil"/>
              <w:right w:val="nil"/>
            </w:tcBorders>
          </w:tcPr>
          <w:p w14:paraId="1A8BC0D6"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7E7189C9"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0D3554D2" w14:textId="77777777" w:rsidTr="00547E22">
        <w:tc>
          <w:tcPr>
            <w:tcW w:w="3780" w:type="dxa"/>
            <w:tcBorders>
              <w:top w:val="nil"/>
              <w:left w:val="nil"/>
              <w:bottom w:val="nil"/>
              <w:right w:val="nil"/>
            </w:tcBorders>
          </w:tcPr>
          <w:p w14:paraId="2FDFB940"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4D291EF"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007EDA38" w14:textId="77777777" w:rsidTr="00547E22">
        <w:tc>
          <w:tcPr>
            <w:tcW w:w="3780" w:type="dxa"/>
            <w:tcBorders>
              <w:top w:val="nil"/>
              <w:left w:val="nil"/>
              <w:bottom w:val="nil"/>
              <w:right w:val="nil"/>
            </w:tcBorders>
          </w:tcPr>
          <w:p w14:paraId="5203AB58"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71D12B81" w14:textId="1C262C6E" w:rsidR="00547E22" w:rsidRPr="00547E22" w:rsidRDefault="00DA5D93"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Att.Alias</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datum</w:t>
            </w:r>
            <w:r w:rsidRPr="00547E22">
              <w:rPr>
                <w:rFonts w:ascii="Arial" w:hAnsi="Arial" w:cs="Arial"/>
                <w:sz w:val="20"/>
                <w:szCs w:val="20"/>
                <w:lang w:val="en-AU"/>
              </w:rPr>
              <w:fldChar w:fldCharType="end"/>
            </w:r>
            <w:r w:rsidR="00547E22">
              <w:rPr>
                <w:rFonts w:ascii="Arial" w:hAnsi="Arial" w:cs="Arial"/>
                <w:sz w:val="20"/>
                <w:szCs w:val="20"/>
                <w:lang w:val="en-AU"/>
              </w:rPr>
              <w:t>Archiefactie</w:t>
            </w:r>
          </w:p>
        </w:tc>
      </w:tr>
      <w:tr w:rsidR="00547E22" w:rsidRPr="00547E22" w14:paraId="680D1142" w14:textId="77777777" w:rsidTr="00547E22">
        <w:tc>
          <w:tcPr>
            <w:tcW w:w="3780" w:type="dxa"/>
            <w:tcBorders>
              <w:top w:val="nil"/>
              <w:left w:val="nil"/>
              <w:bottom w:val="nil"/>
              <w:right w:val="nil"/>
            </w:tcBorders>
          </w:tcPr>
          <w:p w14:paraId="1D864E9E"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482C6AF"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AE6939" w14:paraId="5A968A80" w14:textId="77777777" w:rsidTr="00547E22">
        <w:tc>
          <w:tcPr>
            <w:tcW w:w="3780" w:type="dxa"/>
            <w:tcBorders>
              <w:top w:val="nil"/>
              <w:left w:val="nil"/>
              <w:bottom w:val="nil"/>
              <w:right w:val="nil"/>
            </w:tcBorders>
          </w:tcPr>
          <w:p w14:paraId="585C05DD"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5D59D6E9" w14:textId="6581BD4D" w:rsidR="00547E22" w:rsidRPr="00DD0F4F" w:rsidRDefault="00DA5D93" w:rsidP="00D54BC0">
            <w:pPr>
              <w:autoSpaceDE w:val="0"/>
              <w:autoSpaceDN w:val="0"/>
              <w:adjustRightInd w:val="0"/>
              <w:spacing w:after="0" w:line="240" w:lineRule="auto"/>
              <w:rPr>
                <w:rFonts w:ascii="Arial" w:eastAsia="Times New Roman" w:hAnsi="Arial" w:cs="Arial"/>
                <w:color w:val="000000"/>
                <w:sz w:val="20"/>
                <w:szCs w:val="20"/>
                <w:lang w:val="nl-NL"/>
              </w:rPr>
            </w:pPr>
            <w:r w:rsidRPr="00547E22">
              <w:rPr>
                <w:rFonts w:ascii="Arial" w:hAnsi="Arial" w:cs="Arial"/>
                <w:sz w:val="20"/>
                <w:szCs w:val="20"/>
                <w:lang w:val="en-AU"/>
              </w:rPr>
              <w:fldChar w:fldCharType="begin" w:fldLock="1"/>
            </w:r>
            <w:r w:rsidR="00547E22" w:rsidRPr="00DD0F4F">
              <w:rPr>
                <w:rFonts w:ascii="Arial" w:hAnsi="Arial" w:cs="Arial"/>
                <w:sz w:val="20"/>
                <w:szCs w:val="20"/>
                <w:lang w:val="nl-NL"/>
              </w:rPr>
              <w:instrText xml:space="preserve">MERGEFIELD </w:instrText>
            </w:r>
            <w:r w:rsidR="00547E22" w:rsidRPr="00DD0F4F">
              <w:rPr>
                <w:rFonts w:ascii="Arial" w:eastAsia="Times New Roman" w:hAnsi="Arial" w:cs="Arial"/>
                <w:color w:val="000000"/>
                <w:sz w:val="20"/>
                <w:szCs w:val="20"/>
                <w:lang w:val="nl-NL"/>
              </w:rPr>
              <w:instrText>Att.Notes</w:instrText>
            </w:r>
            <w:r w:rsidRPr="00547E22">
              <w:rPr>
                <w:rFonts w:ascii="Arial" w:hAnsi="Arial" w:cs="Arial"/>
                <w:sz w:val="20"/>
                <w:szCs w:val="20"/>
                <w:lang w:val="en-AU"/>
              </w:rPr>
              <w:fldChar w:fldCharType="end"/>
            </w:r>
            <w:r w:rsidR="00547E22" w:rsidRPr="00DD0F4F">
              <w:rPr>
                <w:rFonts w:ascii="Arial" w:eastAsia="Times New Roman" w:hAnsi="Arial" w:cs="Arial"/>
                <w:color w:val="610E6A"/>
                <w:sz w:val="20"/>
                <w:szCs w:val="20"/>
                <w:lang w:val="nl-NL"/>
              </w:rPr>
              <w:t>De datum waarop het gearchiveerde zaakdossier  vernietigd moet worden dan wel overgebracht moet worden naar een archiefbewaarplaats.</w:t>
            </w:r>
          </w:p>
        </w:tc>
      </w:tr>
      <w:tr w:rsidR="00547E22" w:rsidRPr="00AE6939" w14:paraId="6E282DB7" w14:textId="77777777" w:rsidTr="00547E22">
        <w:trPr>
          <w:trHeight w:val="230"/>
        </w:trPr>
        <w:tc>
          <w:tcPr>
            <w:tcW w:w="3780" w:type="dxa"/>
            <w:tcBorders>
              <w:top w:val="nil"/>
              <w:left w:val="nil"/>
              <w:bottom w:val="nil"/>
              <w:right w:val="nil"/>
            </w:tcBorders>
          </w:tcPr>
          <w:p w14:paraId="5C4C32E1" w14:textId="77777777" w:rsidR="00547E22" w:rsidRPr="00DD0F4F" w:rsidRDefault="00547E22" w:rsidP="00547E2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248CE88" w14:textId="77777777"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p>
        </w:tc>
      </w:tr>
      <w:tr w:rsidR="00547E22" w:rsidRPr="00547E22" w14:paraId="48EC20A5" w14:textId="77777777" w:rsidTr="00547E22">
        <w:trPr>
          <w:trHeight w:val="230"/>
        </w:trPr>
        <w:tc>
          <w:tcPr>
            <w:tcW w:w="3780" w:type="dxa"/>
            <w:tcBorders>
              <w:top w:val="nil"/>
              <w:left w:val="nil"/>
              <w:bottom w:val="nil"/>
              <w:right w:val="nil"/>
            </w:tcBorders>
          </w:tcPr>
          <w:p w14:paraId="166EBE7E"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318EA8BD"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 xml:space="preserve">KING </w:t>
            </w:r>
          </w:p>
        </w:tc>
      </w:tr>
      <w:tr w:rsidR="00547E22" w:rsidRPr="00547E22" w14:paraId="274F3C5E" w14:textId="77777777" w:rsidTr="00547E22">
        <w:tc>
          <w:tcPr>
            <w:tcW w:w="3780" w:type="dxa"/>
            <w:tcBorders>
              <w:top w:val="nil"/>
              <w:left w:val="nil"/>
              <w:bottom w:val="nil"/>
              <w:right w:val="nil"/>
            </w:tcBorders>
          </w:tcPr>
          <w:p w14:paraId="25AD2672"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EA8A858"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01D7A9B6" w14:textId="77777777" w:rsidTr="00547E22">
        <w:tc>
          <w:tcPr>
            <w:tcW w:w="3780" w:type="dxa"/>
            <w:tcBorders>
              <w:top w:val="nil"/>
              <w:left w:val="nil"/>
              <w:bottom w:val="nil"/>
              <w:right w:val="nil"/>
            </w:tcBorders>
          </w:tcPr>
          <w:p w14:paraId="25CBBA7E"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13BE2D2C"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1 juni 2008</w:t>
            </w:r>
          </w:p>
        </w:tc>
      </w:tr>
      <w:tr w:rsidR="00547E22" w:rsidRPr="00547E22" w14:paraId="53FFA71A" w14:textId="77777777" w:rsidTr="00547E22">
        <w:tc>
          <w:tcPr>
            <w:tcW w:w="3780" w:type="dxa"/>
            <w:tcBorders>
              <w:top w:val="nil"/>
              <w:left w:val="nil"/>
              <w:bottom w:val="nil"/>
              <w:right w:val="nil"/>
            </w:tcBorders>
          </w:tcPr>
          <w:p w14:paraId="49964B7C"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5DABFDF"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AE6939" w14:paraId="7C7BD4C2" w14:textId="77777777" w:rsidTr="00547E22">
        <w:tc>
          <w:tcPr>
            <w:tcW w:w="3780" w:type="dxa"/>
            <w:tcBorders>
              <w:top w:val="nil"/>
              <w:left w:val="nil"/>
              <w:bottom w:val="nil"/>
              <w:right w:val="nil"/>
            </w:tcBorders>
          </w:tcPr>
          <w:p w14:paraId="11BA692A"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37612622" w14:textId="1211A074"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Voor elk zaakdossier, dat gevormd is bij beëindiging van de zaak, geldt dat dit </w:t>
            </w:r>
            <w:r w:rsidR="00DF5AA6" w:rsidRPr="00DD0F4F">
              <w:rPr>
                <w:rFonts w:ascii="Arial" w:eastAsia="Times New Roman" w:hAnsi="Arial" w:cs="Arial"/>
                <w:color w:val="000000"/>
                <w:sz w:val="20"/>
                <w:szCs w:val="20"/>
                <w:lang w:val="nl-NL"/>
              </w:rPr>
              <w:t xml:space="preserve">veelal gearchiveerd wordt en </w:t>
            </w:r>
            <w:r w:rsidRPr="00DD0F4F">
              <w:rPr>
                <w:rFonts w:ascii="Arial" w:eastAsia="Times New Roman" w:hAnsi="Arial" w:cs="Arial"/>
                <w:color w:val="000000"/>
                <w:sz w:val="20"/>
                <w:szCs w:val="20"/>
                <w:lang w:val="nl-NL"/>
              </w:rPr>
              <w:t xml:space="preserve">na een bepaalde termijn vernietigd of overgebracht moet worden. Die termijn eindigt met de </w:t>
            </w:r>
            <w:r w:rsidR="006B5AB9" w:rsidRPr="00DD0F4F">
              <w:rPr>
                <w:rFonts w:ascii="Arial" w:eastAsia="Times New Roman" w:hAnsi="Arial" w:cs="Arial"/>
                <w:color w:val="000000"/>
                <w:sz w:val="20"/>
                <w:szCs w:val="20"/>
                <w:lang w:val="nl-NL"/>
              </w:rPr>
              <w:t>A</w:t>
            </w:r>
            <w:r w:rsidRPr="00DD0F4F">
              <w:rPr>
                <w:rFonts w:ascii="Arial" w:eastAsia="Times New Roman" w:hAnsi="Arial" w:cs="Arial"/>
                <w:color w:val="000000"/>
                <w:sz w:val="20"/>
                <w:szCs w:val="20"/>
                <w:lang w:val="nl-NL"/>
              </w:rPr>
              <w:t>rchiefactie</w:t>
            </w:r>
            <w:r w:rsidR="006B5AB9" w:rsidRPr="00DD0F4F">
              <w:rPr>
                <w:rFonts w:ascii="Arial" w:eastAsia="Times New Roman" w:hAnsi="Arial" w:cs="Arial"/>
                <w:color w:val="000000"/>
                <w:sz w:val="20"/>
                <w:szCs w:val="20"/>
                <w:lang w:val="nl-NL"/>
              </w:rPr>
              <w:t>datum</w:t>
            </w:r>
            <w:r w:rsidRPr="00DD0F4F">
              <w:rPr>
                <w:rFonts w:ascii="Arial" w:eastAsia="Times New Roman" w:hAnsi="Arial" w:cs="Arial"/>
                <w:color w:val="000000"/>
                <w:sz w:val="20"/>
                <w:szCs w:val="20"/>
                <w:lang w:val="nl-NL"/>
              </w:rPr>
              <w:t xml:space="preserve">. Van welke van deze acties sprake is, blijkt uit de waarde van Archiefnominatie. De voor de zaak geldende </w:t>
            </w:r>
            <w:r w:rsidR="006B5AB9" w:rsidRPr="00DD0F4F">
              <w:rPr>
                <w:rFonts w:ascii="Arial" w:eastAsia="Times New Roman" w:hAnsi="Arial" w:cs="Arial"/>
                <w:color w:val="000000"/>
                <w:sz w:val="20"/>
                <w:szCs w:val="20"/>
                <w:lang w:val="nl-NL"/>
              </w:rPr>
              <w:t>Archiefactie</w:t>
            </w:r>
            <w:r w:rsidRPr="00DD0F4F">
              <w:rPr>
                <w:rFonts w:ascii="Arial" w:eastAsia="Times New Roman" w:hAnsi="Arial" w:cs="Arial"/>
                <w:color w:val="000000"/>
                <w:sz w:val="20"/>
                <w:szCs w:val="20"/>
                <w:lang w:val="nl-NL"/>
              </w:rPr>
              <w:t xml:space="preserve">datum hangt af van het zaaktype, van het resultaat van de zaak en van de resultaten van eventuele andere gerelateerde zaken. </w:t>
            </w:r>
            <w:r w:rsidR="00DF5AA6" w:rsidRPr="00DD0F4F">
              <w:rPr>
                <w:rFonts w:ascii="Arial" w:eastAsia="Times New Roman" w:hAnsi="Arial" w:cs="Arial"/>
                <w:color w:val="000000"/>
                <w:sz w:val="20"/>
                <w:szCs w:val="20"/>
                <w:lang w:val="nl-NL"/>
              </w:rPr>
              <w:t>De mogelijke bewaartermijnen zijn per resultaat gespecificeerd bij het zaaktype in de van toepassing zijnde zaaktype</w:t>
            </w:r>
            <w:r w:rsidR="00DF5AA6" w:rsidRPr="00DD0F4F">
              <w:rPr>
                <w:rFonts w:ascii="Arial" w:eastAsia="Times New Roman" w:hAnsi="Arial" w:cs="Arial"/>
                <w:color w:val="000000"/>
                <w:sz w:val="20"/>
                <w:szCs w:val="20"/>
                <w:lang w:val="nl-NL"/>
              </w:rPr>
              <w:softHyphen/>
              <w:t>catalogus.</w:t>
            </w:r>
          </w:p>
          <w:p w14:paraId="2500B0D5" w14:textId="77777777" w:rsidR="00D54BC0" w:rsidRPr="00DD0F4F" w:rsidRDefault="00547E22" w:rsidP="00D54BC0">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Voor een niet te archiveren zaakdossier is de termijn nul dagen en is de </w:t>
            </w:r>
            <w:r w:rsidR="006B5AB9" w:rsidRPr="00DD0F4F">
              <w:rPr>
                <w:rFonts w:ascii="Arial" w:eastAsia="Times New Roman" w:hAnsi="Arial" w:cs="Arial"/>
                <w:color w:val="000000"/>
                <w:sz w:val="20"/>
                <w:szCs w:val="20"/>
                <w:lang w:val="nl-NL"/>
              </w:rPr>
              <w:t>A</w:t>
            </w:r>
            <w:r w:rsidRPr="00DD0F4F">
              <w:rPr>
                <w:rFonts w:ascii="Arial" w:eastAsia="Times New Roman" w:hAnsi="Arial" w:cs="Arial"/>
                <w:color w:val="000000"/>
                <w:sz w:val="20"/>
                <w:szCs w:val="20"/>
                <w:lang w:val="nl-NL"/>
              </w:rPr>
              <w:t>rchiefactie</w:t>
            </w:r>
            <w:r w:rsidR="006B5AB9" w:rsidRPr="00DD0F4F">
              <w:rPr>
                <w:rFonts w:ascii="Arial" w:eastAsia="Times New Roman" w:hAnsi="Arial" w:cs="Arial"/>
                <w:color w:val="000000"/>
                <w:sz w:val="20"/>
                <w:szCs w:val="20"/>
                <w:lang w:val="nl-NL"/>
              </w:rPr>
              <w:t>datum</w:t>
            </w:r>
            <w:r w:rsidRPr="00DD0F4F">
              <w:rPr>
                <w:rFonts w:ascii="Arial" w:eastAsia="Times New Roman" w:hAnsi="Arial" w:cs="Arial"/>
                <w:color w:val="000000"/>
                <w:sz w:val="20"/>
                <w:szCs w:val="20"/>
                <w:lang w:val="nl-NL"/>
              </w:rPr>
              <w:t xml:space="preserve"> gelijk aan de Einddatum van de zaak.</w:t>
            </w:r>
            <w:r w:rsidR="00D54BC0" w:rsidRPr="00DD0F4F">
              <w:rPr>
                <w:rFonts w:ascii="Arial" w:eastAsia="Times New Roman" w:hAnsi="Arial" w:cs="Arial"/>
                <w:color w:val="000000"/>
                <w:sz w:val="20"/>
                <w:szCs w:val="20"/>
                <w:lang w:val="nl-NL"/>
              </w:rPr>
              <w:t xml:space="preserve"> </w:t>
            </w:r>
          </w:p>
          <w:p w14:paraId="268CA3FC" w14:textId="77777777" w:rsidR="00547E22" w:rsidRPr="00DD0F4F" w:rsidRDefault="00D54BC0" w:rsidP="00D54BC0">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Zie voor een toelichting op de term ‘zaakdossier’ de attribuutsoort ‘Archiefstatus’.</w:t>
            </w:r>
          </w:p>
        </w:tc>
      </w:tr>
      <w:tr w:rsidR="00547E22" w:rsidRPr="00AE6939" w14:paraId="449F2A6B" w14:textId="77777777" w:rsidTr="00547E22">
        <w:tc>
          <w:tcPr>
            <w:tcW w:w="3780" w:type="dxa"/>
            <w:tcBorders>
              <w:top w:val="nil"/>
              <w:left w:val="nil"/>
              <w:bottom w:val="nil"/>
              <w:right w:val="nil"/>
            </w:tcBorders>
          </w:tcPr>
          <w:p w14:paraId="359E0AFE" w14:textId="77777777" w:rsidR="00547E22" w:rsidRPr="00DD0F4F" w:rsidRDefault="00547E22" w:rsidP="00547E2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B187723" w14:textId="77777777"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p>
        </w:tc>
      </w:tr>
      <w:tr w:rsidR="00547E22" w:rsidRPr="00547E22" w14:paraId="19F2CE0F" w14:textId="77777777" w:rsidTr="00547E22">
        <w:tc>
          <w:tcPr>
            <w:tcW w:w="3780" w:type="dxa"/>
            <w:tcBorders>
              <w:top w:val="nil"/>
              <w:left w:val="nil"/>
              <w:bottom w:val="nil"/>
              <w:right w:val="nil"/>
            </w:tcBorders>
          </w:tcPr>
          <w:p w14:paraId="292B2742"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778DE764" w14:textId="77777777" w:rsidR="00547E22" w:rsidRPr="00547E22" w:rsidRDefault="00DA5D93"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Att.Type</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datum (JJJJMMDD)</w:t>
            </w:r>
            <w:r w:rsidRPr="00547E22">
              <w:rPr>
                <w:rFonts w:ascii="Arial" w:hAnsi="Arial" w:cs="Arial"/>
                <w:sz w:val="20"/>
                <w:szCs w:val="20"/>
                <w:lang w:val="en-AU"/>
              </w:rPr>
              <w:fldChar w:fldCharType="end"/>
            </w:r>
          </w:p>
        </w:tc>
      </w:tr>
      <w:tr w:rsidR="00547E22" w:rsidRPr="00547E22" w14:paraId="5ED1E634" w14:textId="77777777" w:rsidTr="00547E22">
        <w:trPr>
          <w:trHeight w:val="230"/>
        </w:trPr>
        <w:tc>
          <w:tcPr>
            <w:tcW w:w="3780" w:type="dxa"/>
            <w:tcBorders>
              <w:top w:val="nil"/>
              <w:left w:val="nil"/>
              <w:bottom w:val="nil"/>
              <w:right w:val="nil"/>
            </w:tcBorders>
          </w:tcPr>
          <w:p w14:paraId="12D7CA20"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B71FBB2"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AE6939" w14:paraId="796F9CCE" w14:textId="77777777" w:rsidTr="00547E22">
        <w:trPr>
          <w:trHeight w:val="230"/>
        </w:trPr>
        <w:tc>
          <w:tcPr>
            <w:tcW w:w="3780" w:type="dxa"/>
            <w:tcBorders>
              <w:top w:val="nil"/>
              <w:left w:val="nil"/>
              <w:bottom w:val="nil"/>
              <w:right w:val="nil"/>
            </w:tcBorders>
          </w:tcPr>
          <w:p w14:paraId="3579538D"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0A8708F7" w14:textId="77777777"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geldige datums gelegen op, voor of na de huidige datum en tijd</w:t>
            </w:r>
          </w:p>
        </w:tc>
      </w:tr>
      <w:tr w:rsidR="00547E22" w:rsidRPr="00AE6939" w14:paraId="34E778E4" w14:textId="77777777" w:rsidTr="00547E22">
        <w:trPr>
          <w:trHeight w:val="215"/>
        </w:trPr>
        <w:tc>
          <w:tcPr>
            <w:tcW w:w="3780" w:type="dxa"/>
            <w:tcBorders>
              <w:top w:val="nil"/>
              <w:left w:val="nil"/>
              <w:bottom w:val="nil"/>
              <w:right w:val="nil"/>
            </w:tcBorders>
          </w:tcPr>
          <w:p w14:paraId="49DF8A10" w14:textId="77777777" w:rsidR="00547E22" w:rsidRPr="00DD0F4F" w:rsidRDefault="00547E22" w:rsidP="00547E2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1FC07223" w14:textId="77777777"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p>
        </w:tc>
      </w:tr>
      <w:tr w:rsidR="00547E22" w:rsidRPr="00547E22" w14:paraId="56474E37" w14:textId="77777777" w:rsidTr="00547E22">
        <w:trPr>
          <w:trHeight w:val="215"/>
        </w:trPr>
        <w:tc>
          <w:tcPr>
            <w:tcW w:w="3780" w:type="dxa"/>
            <w:tcBorders>
              <w:top w:val="nil"/>
              <w:left w:val="nil"/>
              <w:bottom w:val="nil"/>
              <w:right w:val="nil"/>
            </w:tcBorders>
          </w:tcPr>
          <w:p w14:paraId="2F1583F1"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67738878"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14:paraId="66D35430" w14:textId="77777777" w:rsidTr="00547E22">
        <w:trPr>
          <w:trHeight w:val="230"/>
        </w:trPr>
        <w:tc>
          <w:tcPr>
            <w:tcW w:w="3780" w:type="dxa"/>
            <w:tcBorders>
              <w:top w:val="nil"/>
              <w:left w:val="nil"/>
              <w:bottom w:val="nil"/>
              <w:right w:val="nil"/>
            </w:tcBorders>
          </w:tcPr>
          <w:p w14:paraId="08908008"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A8C6389"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0B855AB0" w14:textId="77777777" w:rsidTr="00547E22">
        <w:trPr>
          <w:trHeight w:val="230"/>
        </w:trPr>
        <w:tc>
          <w:tcPr>
            <w:tcW w:w="3780" w:type="dxa"/>
            <w:tcBorders>
              <w:top w:val="nil"/>
              <w:left w:val="nil"/>
              <w:bottom w:val="nil"/>
              <w:right w:val="nil"/>
            </w:tcBorders>
          </w:tcPr>
          <w:p w14:paraId="545191F9"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5859E3CF"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Ja</w:t>
            </w:r>
          </w:p>
        </w:tc>
      </w:tr>
      <w:tr w:rsidR="00547E22" w:rsidRPr="00547E22" w14:paraId="69B9265D" w14:textId="77777777" w:rsidTr="00547E22">
        <w:trPr>
          <w:trHeight w:val="230"/>
        </w:trPr>
        <w:tc>
          <w:tcPr>
            <w:tcW w:w="3780" w:type="dxa"/>
            <w:tcBorders>
              <w:top w:val="nil"/>
              <w:left w:val="nil"/>
              <w:bottom w:val="nil"/>
              <w:right w:val="nil"/>
            </w:tcBorders>
          </w:tcPr>
          <w:p w14:paraId="15F4C74A"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A8E21F2"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1BF918CD" w14:textId="77777777" w:rsidTr="00547E22">
        <w:trPr>
          <w:trHeight w:val="230"/>
        </w:trPr>
        <w:tc>
          <w:tcPr>
            <w:tcW w:w="3780" w:type="dxa"/>
            <w:tcBorders>
              <w:top w:val="nil"/>
              <w:left w:val="nil"/>
              <w:bottom w:val="nil"/>
              <w:right w:val="nil"/>
            </w:tcBorders>
          </w:tcPr>
          <w:p w14:paraId="7F01BBBC"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008C2877"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1E320939" w14:textId="77777777" w:rsidTr="00547E22">
        <w:trPr>
          <w:trHeight w:val="230"/>
        </w:trPr>
        <w:tc>
          <w:tcPr>
            <w:tcW w:w="3780" w:type="dxa"/>
            <w:tcBorders>
              <w:top w:val="nil"/>
              <w:left w:val="nil"/>
              <w:bottom w:val="nil"/>
              <w:right w:val="nil"/>
            </w:tcBorders>
          </w:tcPr>
          <w:p w14:paraId="3E393376"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37803AE"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569A15D8" w14:textId="77777777" w:rsidTr="00547E22">
        <w:trPr>
          <w:trHeight w:val="230"/>
        </w:trPr>
        <w:tc>
          <w:tcPr>
            <w:tcW w:w="3780" w:type="dxa"/>
            <w:tcBorders>
              <w:top w:val="nil"/>
              <w:left w:val="nil"/>
              <w:bottom w:val="nil"/>
              <w:right w:val="nil"/>
            </w:tcBorders>
          </w:tcPr>
          <w:p w14:paraId="00988F7A"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77C4DE89"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14:paraId="29FAE560" w14:textId="77777777" w:rsidTr="00547E22">
        <w:trPr>
          <w:trHeight w:val="230"/>
        </w:trPr>
        <w:tc>
          <w:tcPr>
            <w:tcW w:w="3780" w:type="dxa"/>
            <w:tcBorders>
              <w:top w:val="nil"/>
              <w:left w:val="nil"/>
              <w:bottom w:val="nil"/>
              <w:right w:val="nil"/>
            </w:tcBorders>
          </w:tcPr>
          <w:p w14:paraId="7044F062"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FC6D58A"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410246BB" w14:textId="77777777" w:rsidTr="00547E22">
        <w:trPr>
          <w:trHeight w:val="411"/>
        </w:trPr>
        <w:tc>
          <w:tcPr>
            <w:tcW w:w="3780" w:type="dxa"/>
            <w:tcBorders>
              <w:top w:val="nil"/>
              <w:left w:val="nil"/>
              <w:bottom w:val="nil"/>
              <w:right w:val="nil"/>
            </w:tcBorders>
          </w:tcPr>
          <w:p w14:paraId="193E7057"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0B6872A1"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14:paraId="04171127" w14:textId="77777777" w:rsidTr="00547E22">
        <w:trPr>
          <w:trHeight w:val="245"/>
        </w:trPr>
        <w:tc>
          <w:tcPr>
            <w:tcW w:w="3780" w:type="dxa"/>
            <w:tcBorders>
              <w:top w:val="nil"/>
              <w:left w:val="nil"/>
              <w:bottom w:val="nil"/>
              <w:right w:val="nil"/>
            </w:tcBorders>
          </w:tcPr>
          <w:p w14:paraId="0F604F46"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CCDF403"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0B790155" w14:textId="77777777" w:rsidTr="00547E22">
        <w:trPr>
          <w:trHeight w:val="230"/>
        </w:trPr>
        <w:tc>
          <w:tcPr>
            <w:tcW w:w="3780" w:type="dxa"/>
            <w:tcBorders>
              <w:top w:val="nil"/>
              <w:left w:val="nil"/>
              <w:bottom w:val="nil"/>
              <w:right w:val="nil"/>
            </w:tcBorders>
          </w:tcPr>
          <w:p w14:paraId="03F9B49A"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1D922A99" w14:textId="77777777" w:rsidR="00547E22" w:rsidRPr="00547E22" w:rsidRDefault="00DA5D93"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Att.LowerBound</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0</w:t>
            </w:r>
            <w:r w:rsidRPr="00547E22">
              <w:rPr>
                <w:rFonts w:ascii="Arial" w:hAnsi="Arial" w:cs="Arial"/>
                <w:sz w:val="20"/>
                <w:szCs w:val="20"/>
                <w:lang w:val="en-AU"/>
              </w:rPr>
              <w:fldChar w:fldCharType="end"/>
            </w:r>
            <w:r w:rsidR="00547E22" w:rsidRPr="00547E22">
              <w:rPr>
                <w:rFonts w:ascii="Arial" w:eastAsia="Times New Roman" w:hAnsi="Arial" w:cs="Arial"/>
                <w:color w:val="000000"/>
                <w:sz w:val="20"/>
                <w:szCs w:val="20"/>
              </w:rPr>
              <w:t xml:space="preserve"> - </w:t>
            </w:r>
            <w:r w:rsidRPr="00547E22">
              <w:rPr>
                <w:rFonts w:ascii="Arial" w:eastAsia="Times New Roman" w:hAnsi="Arial" w:cs="Arial"/>
                <w:color w:val="000000"/>
                <w:sz w:val="20"/>
                <w:szCs w:val="20"/>
              </w:rPr>
              <w:fldChar w:fldCharType="begin" w:fldLock="1"/>
            </w:r>
            <w:r w:rsidR="00547E22" w:rsidRPr="00547E22">
              <w:rPr>
                <w:rFonts w:ascii="Arial" w:eastAsia="Times New Roman" w:hAnsi="Arial" w:cs="Arial"/>
                <w:color w:val="000000"/>
                <w:sz w:val="20"/>
                <w:szCs w:val="20"/>
              </w:rPr>
              <w:instrText>MERGEFIELD Att.UpperBound</w:instrText>
            </w:r>
            <w:r w:rsidRPr="00547E22">
              <w:rPr>
                <w:rFonts w:ascii="Arial" w:eastAsia="Times New Roman" w:hAnsi="Arial" w:cs="Arial"/>
                <w:color w:val="000000"/>
                <w:sz w:val="20"/>
                <w:szCs w:val="20"/>
              </w:rPr>
              <w:fldChar w:fldCharType="separate"/>
            </w:r>
            <w:r w:rsidR="00547E22" w:rsidRPr="00547E22">
              <w:rPr>
                <w:rFonts w:ascii="Arial" w:eastAsia="Times New Roman" w:hAnsi="Arial" w:cs="Arial"/>
                <w:color w:val="000000"/>
                <w:sz w:val="20"/>
                <w:szCs w:val="20"/>
              </w:rPr>
              <w:t>1</w:t>
            </w:r>
            <w:r w:rsidRPr="00547E22">
              <w:rPr>
                <w:rFonts w:ascii="Arial" w:eastAsia="Times New Roman" w:hAnsi="Arial" w:cs="Arial"/>
                <w:color w:val="000000"/>
                <w:sz w:val="20"/>
                <w:szCs w:val="20"/>
              </w:rPr>
              <w:fldChar w:fldCharType="end"/>
            </w:r>
          </w:p>
        </w:tc>
      </w:tr>
      <w:tr w:rsidR="00547E22" w:rsidRPr="00547E22" w14:paraId="0EB8F4D0" w14:textId="77777777" w:rsidTr="00547E22">
        <w:trPr>
          <w:trHeight w:val="230"/>
        </w:trPr>
        <w:tc>
          <w:tcPr>
            <w:tcW w:w="3780" w:type="dxa"/>
            <w:tcBorders>
              <w:top w:val="nil"/>
              <w:left w:val="nil"/>
              <w:bottom w:val="nil"/>
              <w:right w:val="nil"/>
            </w:tcBorders>
          </w:tcPr>
          <w:p w14:paraId="3C34D3E0"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1B1027A"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2AA7A31D" w14:textId="77777777" w:rsidTr="00547E22">
        <w:trPr>
          <w:trHeight w:val="230"/>
        </w:trPr>
        <w:tc>
          <w:tcPr>
            <w:tcW w:w="3780" w:type="dxa"/>
            <w:tcBorders>
              <w:top w:val="nil"/>
              <w:left w:val="nil"/>
              <w:bottom w:val="nil"/>
              <w:right w:val="nil"/>
            </w:tcBorders>
          </w:tcPr>
          <w:p w14:paraId="68949804"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2798C418"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Gemeentelijk basisgegeven</w:t>
            </w:r>
          </w:p>
        </w:tc>
      </w:tr>
      <w:tr w:rsidR="00547E22" w:rsidRPr="00547E22" w14:paraId="09B9CB25" w14:textId="77777777" w:rsidTr="00547E22">
        <w:trPr>
          <w:trHeight w:val="230"/>
        </w:trPr>
        <w:tc>
          <w:tcPr>
            <w:tcW w:w="3780" w:type="dxa"/>
            <w:tcBorders>
              <w:top w:val="nil"/>
              <w:left w:val="nil"/>
              <w:right w:val="nil"/>
            </w:tcBorders>
          </w:tcPr>
          <w:p w14:paraId="7C295391"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5877DF2E"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AE6939" w14:paraId="6F63454E" w14:textId="77777777" w:rsidTr="00547E22">
        <w:trPr>
          <w:trHeight w:val="230"/>
        </w:trPr>
        <w:tc>
          <w:tcPr>
            <w:tcW w:w="3780" w:type="dxa"/>
            <w:tcBorders>
              <w:top w:val="nil"/>
              <w:left w:val="nil"/>
              <w:bottom w:val="single" w:sz="4" w:space="0" w:color="auto"/>
              <w:right w:val="nil"/>
            </w:tcBorders>
          </w:tcPr>
          <w:p w14:paraId="37B2FF57"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r w:rsidRPr="00547E2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68FA8F95" w14:textId="27355E00" w:rsidR="00547E22" w:rsidRPr="00DD0F4F" w:rsidRDefault="00371F37" w:rsidP="00547E22">
            <w:pPr>
              <w:autoSpaceDE w:val="0"/>
              <w:autoSpaceDN w:val="0"/>
              <w:adjustRightInd w:val="0"/>
              <w:spacing w:after="0" w:line="240" w:lineRule="auto"/>
              <w:rPr>
                <w:rFonts w:ascii="Arial" w:eastAsia="Times New Roman" w:hAnsi="Arial" w:cs="Arial"/>
                <w:color w:val="000000"/>
                <w:sz w:val="20"/>
                <w:szCs w:val="20"/>
                <w:lang w:val="nl-NL"/>
              </w:rPr>
            </w:pPr>
            <w:ins w:id="2814" w:author="Arjan Kloosterboer" w:date="2017-09-22T04:10:00Z">
              <w:r>
                <w:rPr>
                  <w:rFonts w:ascii="Arial" w:eastAsia="Times New Roman" w:hAnsi="Arial" w:cs="Arial"/>
                  <w:color w:val="000000"/>
                  <w:sz w:val="20"/>
                  <w:szCs w:val="20"/>
                  <w:lang w:val="nl-NL"/>
                </w:rPr>
                <w:t xml:space="preserve">1) </w:t>
              </w:r>
            </w:ins>
            <w:r w:rsidR="008C517A" w:rsidRPr="00DD0F4F">
              <w:rPr>
                <w:rFonts w:ascii="Arial" w:eastAsia="Times New Roman" w:hAnsi="Arial" w:cs="Arial"/>
                <w:color w:val="000000"/>
                <w:sz w:val="20"/>
                <w:szCs w:val="20"/>
                <w:lang w:val="nl-NL"/>
              </w:rPr>
              <w:t>Dit attribuutsoort moet van een waarde voorzien zijn als de attribuutsoort ‘A</w:t>
            </w:r>
            <w:r w:rsidR="00D54BC0" w:rsidRPr="00DD0F4F">
              <w:rPr>
                <w:rFonts w:ascii="Arial" w:eastAsia="Times New Roman" w:hAnsi="Arial" w:cs="Arial"/>
                <w:color w:val="000000"/>
                <w:sz w:val="20"/>
                <w:szCs w:val="20"/>
                <w:lang w:val="nl-NL"/>
              </w:rPr>
              <w:t>r</w:t>
            </w:r>
            <w:r w:rsidR="008C517A" w:rsidRPr="00DD0F4F">
              <w:rPr>
                <w:rFonts w:ascii="Arial" w:eastAsia="Times New Roman" w:hAnsi="Arial" w:cs="Arial"/>
                <w:color w:val="000000"/>
                <w:sz w:val="20"/>
                <w:szCs w:val="20"/>
                <w:lang w:val="nl-NL"/>
              </w:rPr>
              <w:t>chiefstatus’ een waarde ongelijk "</w:t>
            </w:r>
            <w:del w:id="2815" w:author="Arjan Kloosterboer" w:date="2017-09-22T04:10:00Z">
              <w:r w:rsidR="008C517A" w:rsidRPr="00DD0F4F">
                <w:rPr>
                  <w:rFonts w:ascii="Arial" w:eastAsia="Times New Roman" w:hAnsi="Arial" w:cs="Arial"/>
                  <w:color w:val="000000"/>
                  <w:sz w:val="20"/>
                  <w:szCs w:val="20"/>
                  <w:lang w:val="nl-NL"/>
                </w:rPr>
                <w:delText>N</w:delText>
              </w:r>
            </w:del>
            <w:ins w:id="2816" w:author="Arjan Kloosterboer" w:date="2017-09-22T04:10:00Z">
              <w:r>
                <w:rPr>
                  <w:rFonts w:ascii="Arial" w:eastAsia="Times New Roman" w:hAnsi="Arial" w:cs="Arial"/>
                  <w:color w:val="000000"/>
                  <w:sz w:val="20"/>
                  <w:szCs w:val="20"/>
                  <w:lang w:val="nl-NL"/>
                </w:rPr>
                <w:t>n</w:t>
              </w:r>
            </w:ins>
            <w:r w:rsidR="008C517A" w:rsidRPr="00DD0F4F">
              <w:rPr>
                <w:rFonts w:ascii="Arial" w:eastAsia="Times New Roman" w:hAnsi="Arial" w:cs="Arial"/>
                <w:color w:val="000000"/>
                <w:sz w:val="20"/>
                <w:szCs w:val="20"/>
                <w:lang w:val="nl-NL"/>
              </w:rPr>
              <w:t xml:space="preserve">og te archiveren" </w:t>
            </w:r>
            <w:ins w:id="2817" w:author="Arjan Kloosterboer" w:date="2017-09-22T04:10:00Z">
              <w:r w:rsidRPr="00371F37">
                <w:rPr>
                  <w:rFonts w:ascii="Arial" w:eastAsia="Times New Roman" w:hAnsi="Arial" w:cs="Arial"/>
                  <w:color w:val="000000"/>
                  <w:sz w:val="20"/>
                  <w:szCs w:val="20"/>
                  <w:lang w:val="nl-NL"/>
                </w:rPr>
                <w:t>en "gearchiveerd (procestermijn onbekend)"</w:t>
              </w:r>
              <w:r>
                <w:rPr>
                  <w:rFonts w:ascii="Arial" w:eastAsia="Times New Roman" w:hAnsi="Arial" w:cs="Arial"/>
                  <w:color w:val="000000"/>
                  <w:sz w:val="20"/>
                  <w:szCs w:val="20"/>
                  <w:lang w:val="nl-NL"/>
                </w:rPr>
                <w:t xml:space="preserve"> </w:t>
              </w:r>
            </w:ins>
            <w:r w:rsidR="008C517A" w:rsidRPr="00DD0F4F">
              <w:rPr>
                <w:rFonts w:ascii="Arial" w:eastAsia="Times New Roman" w:hAnsi="Arial" w:cs="Arial"/>
                <w:color w:val="000000"/>
                <w:sz w:val="20"/>
                <w:szCs w:val="20"/>
                <w:lang w:val="nl-NL"/>
              </w:rPr>
              <w:t>heeft.</w:t>
            </w:r>
          </w:p>
        </w:tc>
      </w:tr>
    </w:tbl>
    <w:p w14:paraId="4E66BD0B" w14:textId="77777777" w:rsidR="003465FF" w:rsidRPr="00524AB8" w:rsidRDefault="00524AB8" w:rsidP="00524AB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524AB8">
        <w:rPr>
          <w:rFonts w:ascii="Arial" w:eastAsia="Times New Roman" w:hAnsi="Arial" w:cs="Arial"/>
          <w:b/>
          <w:color w:val="004080"/>
          <w:sz w:val="24"/>
          <w:szCs w:val="24"/>
          <w:lang w:eastAsia="nl-NL"/>
        </w:rPr>
        <w:t>Archief</w:t>
      </w:r>
      <w:r>
        <w:rPr>
          <w:rFonts w:ascii="Arial" w:eastAsia="Times New Roman" w:hAnsi="Arial" w:cs="Arial"/>
          <w:b/>
          <w:color w:val="004080"/>
          <w:sz w:val="24"/>
          <w:szCs w:val="24"/>
          <w:lang w:eastAsia="nl-NL"/>
        </w:rPr>
        <w:t>status</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10437" w:rsidRPr="008C517A" w14:paraId="4A847105" w14:textId="77777777" w:rsidTr="00E10437">
        <w:trPr>
          <w:trHeight w:val="230"/>
        </w:trPr>
        <w:tc>
          <w:tcPr>
            <w:tcW w:w="3780" w:type="dxa"/>
            <w:tcBorders>
              <w:top w:val="single" w:sz="4" w:space="0" w:color="auto"/>
              <w:left w:val="nil"/>
              <w:bottom w:val="nil"/>
              <w:right w:val="nil"/>
            </w:tcBorders>
          </w:tcPr>
          <w:p w14:paraId="566F24A3"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00DD72A9" w14:textId="77777777" w:rsidR="00E10437" w:rsidRPr="008C517A" w:rsidRDefault="00DA5D93"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Att.Name</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Archiefstatus</w:t>
            </w:r>
            <w:r w:rsidRPr="008C517A">
              <w:rPr>
                <w:rFonts w:ascii="Arial" w:hAnsi="Arial" w:cs="Arial"/>
                <w:sz w:val="20"/>
                <w:szCs w:val="20"/>
                <w:lang w:val="en-AU"/>
              </w:rPr>
              <w:fldChar w:fldCharType="end"/>
            </w:r>
          </w:p>
        </w:tc>
      </w:tr>
      <w:tr w:rsidR="00E10437" w:rsidRPr="008C517A" w14:paraId="470F1493" w14:textId="77777777" w:rsidTr="00E10437">
        <w:tc>
          <w:tcPr>
            <w:tcW w:w="3780" w:type="dxa"/>
            <w:tcBorders>
              <w:top w:val="nil"/>
              <w:left w:val="nil"/>
              <w:bottom w:val="nil"/>
              <w:right w:val="nil"/>
            </w:tcBorders>
          </w:tcPr>
          <w:p w14:paraId="55F0AC6D"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D13AE36"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529C75CA" w14:textId="77777777" w:rsidTr="00E10437">
        <w:tc>
          <w:tcPr>
            <w:tcW w:w="3780" w:type="dxa"/>
            <w:tcBorders>
              <w:top w:val="nil"/>
              <w:left w:val="nil"/>
              <w:bottom w:val="nil"/>
              <w:right w:val="nil"/>
            </w:tcBorders>
          </w:tcPr>
          <w:p w14:paraId="289525C5"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lastRenderedPageBreak/>
              <w:t>Herkomst attribuutsoort</w:t>
            </w:r>
          </w:p>
        </w:tc>
        <w:tc>
          <w:tcPr>
            <w:tcW w:w="5580" w:type="dxa"/>
            <w:tcBorders>
              <w:top w:val="nil"/>
              <w:left w:val="nil"/>
              <w:bottom w:val="nil"/>
              <w:right w:val="nil"/>
            </w:tcBorders>
          </w:tcPr>
          <w:p w14:paraId="7CD6AC49"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KING</w:t>
            </w:r>
          </w:p>
        </w:tc>
      </w:tr>
      <w:tr w:rsidR="00E10437" w:rsidRPr="008C517A" w14:paraId="7FB8CBBF" w14:textId="77777777" w:rsidTr="00E10437">
        <w:tc>
          <w:tcPr>
            <w:tcW w:w="3780" w:type="dxa"/>
            <w:tcBorders>
              <w:top w:val="nil"/>
              <w:left w:val="nil"/>
              <w:bottom w:val="nil"/>
              <w:right w:val="nil"/>
            </w:tcBorders>
          </w:tcPr>
          <w:p w14:paraId="575F973B"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9398BE7"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6A5BC913" w14:textId="77777777" w:rsidTr="00E10437">
        <w:tc>
          <w:tcPr>
            <w:tcW w:w="3780" w:type="dxa"/>
            <w:tcBorders>
              <w:top w:val="nil"/>
              <w:left w:val="nil"/>
              <w:bottom w:val="nil"/>
              <w:right w:val="nil"/>
            </w:tcBorders>
          </w:tcPr>
          <w:p w14:paraId="6F6D4C61"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4F1817F4"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42F038BC" w14:textId="77777777" w:rsidTr="00E10437">
        <w:tc>
          <w:tcPr>
            <w:tcW w:w="3780" w:type="dxa"/>
            <w:tcBorders>
              <w:top w:val="nil"/>
              <w:left w:val="nil"/>
              <w:bottom w:val="nil"/>
              <w:right w:val="nil"/>
            </w:tcBorders>
          </w:tcPr>
          <w:p w14:paraId="5E3DCB25"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3A74434"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500848AC" w14:textId="77777777" w:rsidTr="00E10437">
        <w:tc>
          <w:tcPr>
            <w:tcW w:w="3780" w:type="dxa"/>
            <w:tcBorders>
              <w:top w:val="nil"/>
              <w:left w:val="nil"/>
              <w:bottom w:val="nil"/>
              <w:right w:val="nil"/>
            </w:tcBorders>
          </w:tcPr>
          <w:p w14:paraId="14BD66D5"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411EA763" w14:textId="77777777" w:rsidR="00E10437" w:rsidRPr="008C517A" w:rsidRDefault="00DA5D93"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Att.Alias</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archiefstatus</w:t>
            </w:r>
            <w:r w:rsidRPr="008C517A">
              <w:rPr>
                <w:rFonts w:ascii="Arial" w:hAnsi="Arial" w:cs="Arial"/>
                <w:sz w:val="20"/>
                <w:szCs w:val="20"/>
                <w:lang w:val="en-AU"/>
              </w:rPr>
              <w:fldChar w:fldCharType="end"/>
            </w:r>
          </w:p>
        </w:tc>
      </w:tr>
      <w:tr w:rsidR="00E10437" w:rsidRPr="008C517A" w14:paraId="4EEE208E" w14:textId="77777777" w:rsidTr="00E10437">
        <w:tc>
          <w:tcPr>
            <w:tcW w:w="3780" w:type="dxa"/>
            <w:tcBorders>
              <w:top w:val="nil"/>
              <w:left w:val="nil"/>
              <w:bottom w:val="nil"/>
              <w:right w:val="nil"/>
            </w:tcBorders>
          </w:tcPr>
          <w:p w14:paraId="68D8C1CD"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E8FD513"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AE6939" w14:paraId="41D3A0FC" w14:textId="77777777" w:rsidTr="00E10437">
        <w:tc>
          <w:tcPr>
            <w:tcW w:w="3780" w:type="dxa"/>
            <w:tcBorders>
              <w:top w:val="nil"/>
              <w:left w:val="nil"/>
              <w:bottom w:val="nil"/>
              <w:right w:val="nil"/>
            </w:tcBorders>
          </w:tcPr>
          <w:p w14:paraId="2063BB95"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2D200E5C" w14:textId="77777777" w:rsidR="00E10437" w:rsidRPr="00DD0F4F" w:rsidRDefault="00DA5D93" w:rsidP="008C517A">
            <w:pPr>
              <w:autoSpaceDE w:val="0"/>
              <w:autoSpaceDN w:val="0"/>
              <w:adjustRightInd w:val="0"/>
              <w:spacing w:after="0" w:line="240" w:lineRule="auto"/>
              <w:rPr>
                <w:rFonts w:ascii="Arial" w:eastAsia="Times New Roman" w:hAnsi="Arial" w:cs="Arial"/>
                <w:color w:val="000000"/>
                <w:sz w:val="20"/>
                <w:szCs w:val="20"/>
                <w:lang w:val="nl-NL"/>
              </w:rPr>
            </w:pPr>
            <w:r w:rsidRPr="008C517A">
              <w:rPr>
                <w:rFonts w:ascii="Arial" w:hAnsi="Arial" w:cs="Arial"/>
                <w:sz w:val="20"/>
                <w:szCs w:val="20"/>
                <w:lang w:val="en-AU"/>
              </w:rPr>
              <w:fldChar w:fldCharType="begin" w:fldLock="1"/>
            </w:r>
            <w:r w:rsidR="00E10437" w:rsidRPr="00DD0F4F">
              <w:rPr>
                <w:rFonts w:ascii="Arial" w:hAnsi="Arial" w:cs="Arial"/>
                <w:sz w:val="20"/>
                <w:szCs w:val="20"/>
                <w:lang w:val="nl-NL"/>
              </w:rPr>
              <w:instrText xml:space="preserve">MERGEFIELD </w:instrText>
            </w:r>
            <w:r w:rsidR="00E10437" w:rsidRPr="00DD0F4F">
              <w:rPr>
                <w:rFonts w:ascii="Arial" w:eastAsia="Times New Roman" w:hAnsi="Arial" w:cs="Arial"/>
                <w:color w:val="000000"/>
                <w:sz w:val="20"/>
                <w:szCs w:val="20"/>
                <w:lang w:val="nl-NL"/>
              </w:rPr>
              <w:instrText>Att.Notes</w:instrText>
            </w:r>
            <w:r w:rsidRPr="008C517A">
              <w:rPr>
                <w:rFonts w:ascii="Arial" w:hAnsi="Arial" w:cs="Arial"/>
                <w:sz w:val="20"/>
                <w:szCs w:val="20"/>
                <w:lang w:val="en-AU"/>
              </w:rPr>
              <w:fldChar w:fldCharType="separate"/>
            </w:r>
            <w:r w:rsidR="00E10437" w:rsidRPr="00DD0F4F">
              <w:rPr>
                <w:rFonts w:ascii="Arial" w:eastAsia="Times New Roman" w:hAnsi="Arial" w:cs="Arial"/>
                <w:color w:val="000000"/>
                <w:sz w:val="20"/>
                <w:szCs w:val="20"/>
                <w:lang w:val="nl-NL"/>
              </w:rPr>
              <w:t>De fase waarin het zaakdossier zich qua archivering bevindt</w:t>
            </w:r>
            <w:r w:rsidRPr="008C517A">
              <w:rPr>
                <w:rFonts w:ascii="Arial" w:hAnsi="Arial" w:cs="Arial"/>
                <w:sz w:val="20"/>
                <w:szCs w:val="20"/>
                <w:lang w:val="en-AU"/>
              </w:rPr>
              <w:fldChar w:fldCharType="end"/>
            </w:r>
          </w:p>
        </w:tc>
      </w:tr>
      <w:tr w:rsidR="00E10437" w:rsidRPr="00AE6939" w14:paraId="31AFB04A" w14:textId="77777777" w:rsidTr="00E10437">
        <w:trPr>
          <w:trHeight w:val="230"/>
        </w:trPr>
        <w:tc>
          <w:tcPr>
            <w:tcW w:w="3780" w:type="dxa"/>
            <w:tcBorders>
              <w:top w:val="nil"/>
              <w:left w:val="nil"/>
              <w:bottom w:val="nil"/>
              <w:right w:val="nil"/>
            </w:tcBorders>
          </w:tcPr>
          <w:p w14:paraId="6ED3BAE9" w14:textId="77777777" w:rsidR="00E10437" w:rsidRPr="00DD0F4F" w:rsidRDefault="00E10437" w:rsidP="008C517A">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4BB674E7" w14:textId="77777777"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p>
        </w:tc>
      </w:tr>
      <w:tr w:rsidR="00E10437" w:rsidRPr="008C517A" w14:paraId="00DEADF4" w14:textId="77777777" w:rsidTr="00E10437">
        <w:trPr>
          <w:trHeight w:val="230"/>
        </w:trPr>
        <w:tc>
          <w:tcPr>
            <w:tcW w:w="3780" w:type="dxa"/>
            <w:tcBorders>
              <w:top w:val="nil"/>
              <w:left w:val="nil"/>
              <w:bottom w:val="nil"/>
              <w:right w:val="nil"/>
            </w:tcBorders>
          </w:tcPr>
          <w:p w14:paraId="3C0ACFB7"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05CF683D"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 xml:space="preserve">KING </w:t>
            </w:r>
          </w:p>
        </w:tc>
      </w:tr>
      <w:tr w:rsidR="00E10437" w:rsidRPr="008C517A" w14:paraId="7486940C" w14:textId="77777777" w:rsidTr="00E10437">
        <w:tc>
          <w:tcPr>
            <w:tcW w:w="3780" w:type="dxa"/>
            <w:tcBorders>
              <w:top w:val="nil"/>
              <w:left w:val="nil"/>
              <w:bottom w:val="nil"/>
              <w:right w:val="nil"/>
            </w:tcBorders>
          </w:tcPr>
          <w:p w14:paraId="79C4092F"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0A13BF8"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35A0F5A7" w14:textId="77777777" w:rsidTr="00E10437">
        <w:tc>
          <w:tcPr>
            <w:tcW w:w="3780" w:type="dxa"/>
            <w:tcBorders>
              <w:top w:val="nil"/>
              <w:left w:val="nil"/>
              <w:bottom w:val="nil"/>
              <w:right w:val="nil"/>
            </w:tcBorders>
          </w:tcPr>
          <w:p w14:paraId="69EA9368"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6725F125"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1 januari 2013</w:t>
            </w:r>
          </w:p>
        </w:tc>
      </w:tr>
      <w:tr w:rsidR="00E10437" w:rsidRPr="008C517A" w14:paraId="455C5048" w14:textId="77777777" w:rsidTr="00E10437">
        <w:tc>
          <w:tcPr>
            <w:tcW w:w="3780" w:type="dxa"/>
            <w:tcBorders>
              <w:top w:val="nil"/>
              <w:left w:val="nil"/>
              <w:bottom w:val="nil"/>
              <w:right w:val="nil"/>
            </w:tcBorders>
          </w:tcPr>
          <w:p w14:paraId="7AFCE001"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22A8C7C"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AE6939" w14:paraId="55EB650E" w14:textId="77777777" w:rsidTr="00E10437">
        <w:tc>
          <w:tcPr>
            <w:tcW w:w="3780" w:type="dxa"/>
            <w:tcBorders>
              <w:top w:val="nil"/>
              <w:left w:val="nil"/>
              <w:bottom w:val="nil"/>
              <w:right w:val="nil"/>
            </w:tcBorders>
          </w:tcPr>
          <w:p w14:paraId="0180AED4"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40BFB83B" w14:textId="77777777" w:rsidR="00E10437" w:rsidRPr="00DD0F4F" w:rsidRDefault="00E10437" w:rsidP="00C05E0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Met de attribuutsoorten 'Archiefnominatie' en '</w:t>
            </w:r>
            <w:r w:rsidR="006B5AB9" w:rsidRPr="00DD0F4F">
              <w:rPr>
                <w:rFonts w:ascii="Arial" w:eastAsia="Times New Roman" w:hAnsi="Arial" w:cs="Arial"/>
                <w:color w:val="000000"/>
                <w:sz w:val="20"/>
                <w:szCs w:val="20"/>
                <w:lang w:val="nl-NL"/>
              </w:rPr>
              <w:t>A</w:t>
            </w:r>
            <w:r w:rsidRPr="00DD0F4F">
              <w:rPr>
                <w:rFonts w:ascii="Arial" w:eastAsia="Times New Roman" w:hAnsi="Arial" w:cs="Arial"/>
                <w:color w:val="000000"/>
                <w:sz w:val="20"/>
                <w:szCs w:val="20"/>
                <w:lang w:val="nl-NL"/>
              </w:rPr>
              <w:t>rchiefactie</w:t>
            </w:r>
            <w:r w:rsidR="006B5AB9" w:rsidRPr="00DD0F4F">
              <w:rPr>
                <w:rFonts w:ascii="Arial" w:eastAsia="Times New Roman" w:hAnsi="Arial" w:cs="Arial"/>
                <w:color w:val="000000"/>
                <w:sz w:val="20"/>
                <w:szCs w:val="20"/>
                <w:lang w:val="nl-NL"/>
              </w:rPr>
              <w:t>datum</w:t>
            </w:r>
            <w:r w:rsidRPr="00DD0F4F">
              <w:rPr>
                <w:rFonts w:ascii="Arial" w:eastAsia="Times New Roman" w:hAnsi="Arial" w:cs="Arial"/>
                <w:color w:val="000000"/>
                <w:sz w:val="20"/>
                <w:szCs w:val="20"/>
                <w:lang w:val="nl-NL"/>
              </w:rPr>
              <w:t xml:space="preserve">' wordt aangegeven wat er met het zaakdossier qua archivering wanneer dient te gebeuren. Het attribuutsoort 'Archiefstatus' geeft aan wat de feitelijke status is van het zaakdossier in het archiveringsproces. </w:t>
            </w:r>
          </w:p>
          <w:p w14:paraId="39B901AC" w14:textId="77777777" w:rsidR="000F25D8" w:rsidRPr="000F25D8" w:rsidRDefault="00E10437" w:rsidP="000F25D8">
            <w:pPr>
              <w:autoSpaceDE w:val="0"/>
              <w:autoSpaceDN w:val="0"/>
              <w:adjustRightInd w:val="0"/>
              <w:spacing w:after="0" w:line="240" w:lineRule="auto"/>
              <w:rPr>
                <w:ins w:id="2818" w:author="Arjan Kloosterboer" w:date="2017-09-22T04:10: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defaultwaarde is 'Nog te archiveren'. Zolang het attribuutsoort deze waarde heeft, omvat het zaakdossier alle kenmerken van de zaak, inclusief alle daaraan gerelateerde betrokkenen, objecten, informatieobjecten</w:t>
            </w:r>
            <w:r w:rsidR="006B5AB9"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xml:space="preserve"> etcetera. Indien het attribuutsoort een andere waarde heeft, dan betreft het zaakdossier alle aan de zaak gerelateerde en duurzaam bewaarbaar gemaakte informatieobjecten. Alle kenmerken van de zaak, anders dan de daaraan gerelateerde informatieobjecten, zijn bij archivering van de zaak vastgelegd in een duurzaam bewaarbaar gemaakt informatieobject dat aan de zaak gerelateerd is. </w:t>
            </w:r>
          </w:p>
          <w:p w14:paraId="160B98A3" w14:textId="0981E7BF" w:rsidR="00E10437" w:rsidRPr="00DD0F4F" w:rsidRDefault="000F25D8" w:rsidP="000F25D8">
            <w:pPr>
              <w:autoSpaceDE w:val="0"/>
              <w:autoSpaceDN w:val="0"/>
              <w:adjustRightInd w:val="0"/>
              <w:spacing w:after="0" w:line="240" w:lineRule="auto"/>
              <w:rPr>
                <w:rFonts w:ascii="Arial" w:eastAsia="Times New Roman" w:hAnsi="Arial" w:cs="Arial"/>
                <w:color w:val="000000"/>
                <w:sz w:val="20"/>
                <w:szCs w:val="20"/>
                <w:lang w:val="nl-NL"/>
              </w:rPr>
            </w:pPr>
            <w:ins w:id="2819" w:author="Arjan Kloosterboer" w:date="2017-09-22T04:10:00Z">
              <w:r w:rsidRPr="000F25D8">
                <w:rPr>
                  <w:rFonts w:ascii="Arial" w:eastAsia="Times New Roman" w:hAnsi="Arial" w:cs="Arial"/>
                  <w:color w:val="000000"/>
                  <w:sz w:val="20"/>
                  <w:szCs w:val="20"/>
                  <w:lang w:val="nl-NL"/>
                </w:rPr>
                <w:t>Idealiter is bij afronding van de zaak het 'archiefregime' (waardering en, i.v.t, de vernietigingsdatum) bepaald. De vernietigingsdatum (attribuutsoort 'Archiefactiedatum') is mede afhankelijk van de datum waarop het procesobject (waarden van 'Procesobjectaard') vervalt (einde Selectielijst-procestermijn). In sommige gevallen is die datum bij afronding van de zaak nog niet te bepalen. 'Archiefstatus' krigt dan de waarde "gearchiveerd (procestermijn onbekend)". Zo gauw de vervaldatum van het procesobject bekend is, kan de vernietigingsdatum bepaald worden en krijgt 'Archiefstatus' de waarde "gearchiveerd".</w:t>
              </w:r>
            </w:ins>
          </w:p>
        </w:tc>
      </w:tr>
      <w:tr w:rsidR="00E10437" w:rsidRPr="00AE6939" w14:paraId="6722F083" w14:textId="77777777" w:rsidTr="00D16ECE">
        <w:trPr>
          <w:trHeight w:val="80"/>
        </w:trPr>
        <w:tc>
          <w:tcPr>
            <w:tcW w:w="3780" w:type="dxa"/>
            <w:tcBorders>
              <w:top w:val="nil"/>
              <w:left w:val="nil"/>
              <w:bottom w:val="nil"/>
              <w:right w:val="nil"/>
            </w:tcBorders>
          </w:tcPr>
          <w:p w14:paraId="42909AA2" w14:textId="77777777" w:rsidR="00E10437" w:rsidRPr="00DD0F4F" w:rsidRDefault="00E10437" w:rsidP="008C517A">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40891CCE" w14:textId="77777777"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p>
        </w:tc>
      </w:tr>
      <w:tr w:rsidR="00E10437" w:rsidRPr="008C517A" w14:paraId="3C335B04" w14:textId="77777777" w:rsidTr="00E10437">
        <w:tc>
          <w:tcPr>
            <w:tcW w:w="3780" w:type="dxa"/>
            <w:tcBorders>
              <w:top w:val="nil"/>
              <w:left w:val="nil"/>
              <w:bottom w:val="nil"/>
              <w:right w:val="nil"/>
            </w:tcBorders>
          </w:tcPr>
          <w:p w14:paraId="4271BE16"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20962C6F" w14:textId="77777777" w:rsidR="00E10437" w:rsidRPr="008C517A" w:rsidRDefault="00DA5D93"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Att.Type</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AN20</w:t>
            </w:r>
            <w:r w:rsidRPr="008C517A">
              <w:rPr>
                <w:rFonts w:ascii="Arial" w:hAnsi="Arial" w:cs="Arial"/>
                <w:sz w:val="20"/>
                <w:szCs w:val="20"/>
                <w:lang w:val="en-AU"/>
              </w:rPr>
              <w:fldChar w:fldCharType="end"/>
            </w:r>
          </w:p>
        </w:tc>
      </w:tr>
      <w:tr w:rsidR="00E10437" w:rsidRPr="008C517A" w14:paraId="38B7858C" w14:textId="77777777" w:rsidTr="00E10437">
        <w:trPr>
          <w:trHeight w:val="230"/>
        </w:trPr>
        <w:tc>
          <w:tcPr>
            <w:tcW w:w="3780" w:type="dxa"/>
            <w:tcBorders>
              <w:top w:val="nil"/>
              <w:left w:val="nil"/>
              <w:bottom w:val="nil"/>
              <w:right w:val="nil"/>
            </w:tcBorders>
          </w:tcPr>
          <w:p w14:paraId="1937873D"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24C0063"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AE6939" w14:paraId="3BCB8288" w14:textId="77777777" w:rsidTr="00E10437">
        <w:trPr>
          <w:trHeight w:val="230"/>
        </w:trPr>
        <w:tc>
          <w:tcPr>
            <w:tcW w:w="3780" w:type="dxa"/>
            <w:tcBorders>
              <w:top w:val="nil"/>
              <w:left w:val="nil"/>
              <w:bottom w:val="nil"/>
              <w:right w:val="nil"/>
            </w:tcBorders>
          </w:tcPr>
          <w:p w14:paraId="738B0C72"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38697849" w14:textId="77777777" w:rsidR="00E10437" w:rsidRPr="00DD0F4F" w:rsidRDefault="00E10437" w:rsidP="00C05E0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 </w:t>
            </w:r>
            <w:r w:rsidR="00D16ECE" w:rsidRPr="00DD0F4F">
              <w:rPr>
                <w:rFonts w:ascii="Arial" w:eastAsia="Times New Roman" w:hAnsi="Arial" w:cs="Arial"/>
                <w:color w:val="000000"/>
                <w:sz w:val="20"/>
                <w:szCs w:val="20"/>
                <w:lang w:val="nl-NL"/>
              </w:rPr>
              <w:t>“</w:t>
            </w:r>
            <w:r w:rsidR="001B0154">
              <w:rPr>
                <w:rFonts w:ascii="Arial" w:eastAsia="Times New Roman" w:hAnsi="Arial" w:cs="Arial"/>
                <w:color w:val="000000"/>
                <w:sz w:val="20"/>
                <w:szCs w:val="20"/>
                <w:lang w:val="nl-NL"/>
              </w:rPr>
              <w:t>n</w:t>
            </w:r>
            <w:r w:rsidRPr="00DD0F4F">
              <w:rPr>
                <w:rFonts w:ascii="Arial" w:eastAsia="Times New Roman" w:hAnsi="Arial" w:cs="Arial"/>
                <w:color w:val="000000"/>
                <w:sz w:val="20"/>
                <w:szCs w:val="20"/>
                <w:lang w:val="nl-NL"/>
              </w:rPr>
              <w:t>og te archiveren</w:t>
            </w:r>
            <w:r w:rsidR="00D16ECE" w:rsidRPr="00DD0F4F">
              <w:rPr>
                <w:rFonts w:ascii="Arial" w:eastAsia="Times New Roman" w:hAnsi="Arial" w:cs="Arial"/>
                <w:color w:val="000000"/>
                <w:sz w:val="20"/>
                <w:szCs w:val="20"/>
                <w:lang w:val="nl-NL"/>
              </w:rPr>
              <w:t>”</w:t>
            </w:r>
          </w:p>
          <w:p w14:paraId="4138608F" w14:textId="77777777" w:rsidR="00E10437" w:rsidRPr="00DD0F4F" w:rsidRDefault="00E10437" w:rsidP="00C05E0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 </w:t>
            </w:r>
            <w:r w:rsidR="00D16ECE" w:rsidRPr="00DD0F4F">
              <w:rPr>
                <w:rFonts w:ascii="Arial" w:eastAsia="Times New Roman" w:hAnsi="Arial" w:cs="Arial"/>
                <w:color w:val="000000"/>
                <w:sz w:val="20"/>
                <w:szCs w:val="20"/>
                <w:lang w:val="nl-NL"/>
              </w:rPr>
              <w:t>“</w:t>
            </w:r>
            <w:r w:rsidR="001B0154">
              <w:rPr>
                <w:rFonts w:ascii="Arial" w:eastAsia="Times New Roman" w:hAnsi="Arial" w:cs="Arial"/>
                <w:color w:val="000000"/>
                <w:sz w:val="20"/>
                <w:szCs w:val="20"/>
                <w:lang w:val="nl-NL"/>
              </w:rPr>
              <w:t>g</w:t>
            </w:r>
            <w:r w:rsidRPr="00DD0F4F">
              <w:rPr>
                <w:rFonts w:ascii="Arial" w:eastAsia="Times New Roman" w:hAnsi="Arial" w:cs="Arial"/>
                <w:color w:val="000000"/>
                <w:sz w:val="20"/>
                <w:szCs w:val="20"/>
                <w:lang w:val="nl-NL"/>
              </w:rPr>
              <w:t>earchiveerd</w:t>
            </w:r>
            <w:r w:rsidR="00D16ECE"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xml:space="preserve"> (</w:t>
            </w:r>
            <w:r w:rsidR="00515E1F" w:rsidRPr="00DD0F4F">
              <w:rPr>
                <w:rFonts w:ascii="Arial" w:eastAsia="Times New Roman" w:hAnsi="Arial" w:cs="Arial"/>
                <w:color w:val="000000"/>
                <w:sz w:val="20"/>
                <w:szCs w:val="20"/>
                <w:lang w:val="nl-NL"/>
              </w:rPr>
              <w:t>niet-wijzigbaar</w:t>
            </w:r>
            <w:r w:rsidRPr="00DD0F4F">
              <w:rPr>
                <w:rFonts w:ascii="Arial" w:eastAsia="Times New Roman" w:hAnsi="Arial" w:cs="Arial"/>
                <w:color w:val="000000"/>
                <w:sz w:val="20"/>
                <w:szCs w:val="20"/>
                <w:lang w:val="nl-NL"/>
              </w:rPr>
              <w:t xml:space="preserve"> bewaarbaar gemaakt)</w:t>
            </w:r>
          </w:p>
          <w:p w14:paraId="2B4F718C" w14:textId="77777777" w:rsidR="004B006B" w:rsidRDefault="004B006B" w:rsidP="00C05E06">
            <w:pPr>
              <w:autoSpaceDE w:val="0"/>
              <w:autoSpaceDN w:val="0"/>
              <w:adjustRightInd w:val="0"/>
              <w:spacing w:after="0" w:line="240" w:lineRule="auto"/>
              <w:rPr>
                <w:ins w:id="2820" w:author="Arjan Kloosterboer" w:date="2017-09-22T04:10:00Z"/>
                <w:rFonts w:ascii="Arial" w:eastAsia="Times New Roman" w:hAnsi="Arial" w:cs="Arial"/>
                <w:color w:val="000000"/>
                <w:sz w:val="20"/>
                <w:szCs w:val="20"/>
                <w:lang w:val="nl-NL"/>
              </w:rPr>
            </w:pPr>
            <w:ins w:id="2821" w:author="Arjan Kloosterboer" w:date="2017-09-22T04:10:00Z">
              <w:r w:rsidRPr="004B006B">
                <w:rPr>
                  <w:rFonts w:ascii="Arial" w:eastAsia="Times New Roman" w:hAnsi="Arial" w:cs="Arial"/>
                  <w:color w:val="000000"/>
                  <w:sz w:val="20"/>
                  <w:szCs w:val="20"/>
                  <w:lang w:val="nl-NL"/>
                </w:rPr>
                <w:t>- “gearchiveerd (procestermijn onbekend)” (de zaak cq. het zaakdossier is als geheel niet-wijzigbaar bewaarbaar gemaakt maar de vernietigingsdatum kan nog niet bepaald worden.)</w:t>
              </w:r>
            </w:ins>
          </w:p>
          <w:p w14:paraId="2ADD3833" w14:textId="02810953" w:rsidR="00E10437" w:rsidRPr="00DD0F4F" w:rsidRDefault="00E10437" w:rsidP="00C05E0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 </w:t>
            </w:r>
            <w:r w:rsidR="00D16ECE" w:rsidRPr="00DD0F4F">
              <w:rPr>
                <w:rFonts w:ascii="Arial" w:eastAsia="Times New Roman" w:hAnsi="Arial" w:cs="Arial"/>
                <w:color w:val="000000"/>
                <w:sz w:val="20"/>
                <w:szCs w:val="20"/>
                <w:lang w:val="nl-NL"/>
              </w:rPr>
              <w:t>“</w:t>
            </w:r>
            <w:r w:rsidR="001B0154">
              <w:rPr>
                <w:rFonts w:ascii="Arial" w:eastAsia="Times New Roman" w:hAnsi="Arial" w:cs="Arial"/>
                <w:color w:val="000000"/>
                <w:sz w:val="20"/>
                <w:szCs w:val="20"/>
                <w:lang w:val="nl-NL"/>
              </w:rPr>
              <w:t>v</w:t>
            </w:r>
            <w:r w:rsidRPr="00DD0F4F">
              <w:rPr>
                <w:rFonts w:ascii="Arial" w:eastAsia="Times New Roman" w:hAnsi="Arial" w:cs="Arial"/>
                <w:color w:val="000000"/>
                <w:sz w:val="20"/>
                <w:szCs w:val="20"/>
                <w:lang w:val="nl-NL"/>
              </w:rPr>
              <w:t>ernietigd</w:t>
            </w:r>
            <w:r w:rsidR="00D16ECE"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xml:space="preserve"> </w:t>
            </w:r>
          </w:p>
          <w:p w14:paraId="03C1C5BC" w14:textId="77777777"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 </w:t>
            </w:r>
            <w:r w:rsidR="00D16ECE" w:rsidRPr="00DD0F4F">
              <w:rPr>
                <w:rFonts w:ascii="Arial" w:eastAsia="Times New Roman" w:hAnsi="Arial" w:cs="Arial"/>
                <w:color w:val="000000"/>
                <w:sz w:val="20"/>
                <w:szCs w:val="20"/>
                <w:lang w:val="nl-NL"/>
              </w:rPr>
              <w:t>“</w:t>
            </w:r>
            <w:r w:rsidR="001B0154">
              <w:rPr>
                <w:rFonts w:ascii="Arial" w:eastAsia="Times New Roman" w:hAnsi="Arial" w:cs="Arial"/>
                <w:color w:val="000000"/>
                <w:sz w:val="20"/>
                <w:szCs w:val="20"/>
                <w:lang w:val="nl-NL"/>
              </w:rPr>
              <w:t>o</w:t>
            </w:r>
            <w:r w:rsidRPr="00DD0F4F">
              <w:rPr>
                <w:rFonts w:ascii="Arial" w:eastAsia="Times New Roman" w:hAnsi="Arial" w:cs="Arial"/>
                <w:color w:val="000000"/>
                <w:sz w:val="20"/>
                <w:szCs w:val="20"/>
                <w:lang w:val="nl-NL"/>
              </w:rPr>
              <w:t>vergedragen</w:t>
            </w:r>
            <w:r w:rsidR="00D16ECE"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xml:space="preserve"> (naar een archiefbewaarplaats)</w:t>
            </w:r>
          </w:p>
        </w:tc>
      </w:tr>
      <w:tr w:rsidR="00E10437" w:rsidRPr="00AE6939" w14:paraId="3A195F86" w14:textId="77777777" w:rsidTr="00E10437">
        <w:trPr>
          <w:trHeight w:val="215"/>
        </w:trPr>
        <w:tc>
          <w:tcPr>
            <w:tcW w:w="3780" w:type="dxa"/>
            <w:tcBorders>
              <w:top w:val="nil"/>
              <w:left w:val="nil"/>
              <w:bottom w:val="nil"/>
              <w:right w:val="nil"/>
            </w:tcBorders>
          </w:tcPr>
          <w:p w14:paraId="095B6EF4" w14:textId="77777777" w:rsidR="00E10437" w:rsidRPr="00DD0F4F" w:rsidRDefault="00E10437" w:rsidP="008C517A">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13BC4E6D" w14:textId="77777777"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p>
        </w:tc>
      </w:tr>
      <w:tr w:rsidR="00E10437" w:rsidRPr="008C517A" w14:paraId="1F65D044" w14:textId="77777777" w:rsidTr="00E10437">
        <w:trPr>
          <w:trHeight w:val="215"/>
        </w:trPr>
        <w:tc>
          <w:tcPr>
            <w:tcW w:w="3780" w:type="dxa"/>
            <w:tcBorders>
              <w:top w:val="nil"/>
              <w:left w:val="nil"/>
              <w:bottom w:val="nil"/>
              <w:right w:val="nil"/>
            </w:tcBorders>
          </w:tcPr>
          <w:p w14:paraId="7A726CCC"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12C4B524"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Ja</w:t>
            </w:r>
          </w:p>
        </w:tc>
      </w:tr>
      <w:tr w:rsidR="00E10437" w:rsidRPr="008C517A" w14:paraId="6434923B" w14:textId="77777777" w:rsidTr="004F3F32">
        <w:trPr>
          <w:trHeight w:val="80"/>
        </w:trPr>
        <w:tc>
          <w:tcPr>
            <w:tcW w:w="3780" w:type="dxa"/>
            <w:tcBorders>
              <w:top w:val="nil"/>
              <w:left w:val="nil"/>
              <w:bottom w:val="nil"/>
              <w:right w:val="nil"/>
            </w:tcBorders>
          </w:tcPr>
          <w:p w14:paraId="1FF37E4C"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B40E8EC"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0E4193F7" w14:textId="77777777" w:rsidTr="00E10437">
        <w:trPr>
          <w:trHeight w:val="230"/>
        </w:trPr>
        <w:tc>
          <w:tcPr>
            <w:tcW w:w="3780" w:type="dxa"/>
            <w:tcBorders>
              <w:top w:val="nil"/>
              <w:left w:val="nil"/>
              <w:bottom w:val="nil"/>
              <w:right w:val="nil"/>
            </w:tcBorders>
          </w:tcPr>
          <w:p w14:paraId="4FDABBDF"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15663D12"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Nee</w:t>
            </w:r>
          </w:p>
        </w:tc>
      </w:tr>
      <w:tr w:rsidR="00E10437" w:rsidRPr="008C517A" w14:paraId="3F28D410" w14:textId="77777777" w:rsidTr="00E10437">
        <w:trPr>
          <w:trHeight w:val="230"/>
        </w:trPr>
        <w:tc>
          <w:tcPr>
            <w:tcW w:w="3780" w:type="dxa"/>
            <w:tcBorders>
              <w:top w:val="nil"/>
              <w:left w:val="nil"/>
              <w:bottom w:val="nil"/>
              <w:right w:val="nil"/>
            </w:tcBorders>
          </w:tcPr>
          <w:p w14:paraId="04D61598"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40717CD"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0CDAC9D5" w14:textId="77777777" w:rsidTr="00E10437">
        <w:trPr>
          <w:trHeight w:val="230"/>
        </w:trPr>
        <w:tc>
          <w:tcPr>
            <w:tcW w:w="3780" w:type="dxa"/>
            <w:tcBorders>
              <w:top w:val="nil"/>
              <w:left w:val="nil"/>
              <w:bottom w:val="nil"/>
              <w:right w:val="nil"/>
            </w:tcBorders>
          </w:tcPr>
          <w:p w14:paraId="1C5C3352"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18298B89"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1BE24102" w14:textId="77777777" w:rsidTr="00E10437">
        <w:trPr>
          <w:trHeight w:val="230"/>
        </w:trPr>
        <w:tc>
          <w:tcPr>
            <w:tcW w:w="3780" w:type="dxa"/>
            <w:tcBorders>
              <w:top w:val="nil"/>
              <w:left w:val="nil"/>
              <w:bottom w:val="nil"/>
              <w:right w:val="nil"/>
            </w:tcBorders>
          </w:tcPr>
          <w:p w14:paraId="407DB9A9"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2485499"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1C198887" w14:textId="77777777" w:rsidTr="00E10437">
        <w:trPr>
          <w:trHeight w:val="230"/>
        </w:trPr>
        <w:tc>
          <w:tcPr>
            <w:tcW w:w="3780" w:type="dxa"/>
            <w:tcBorders>
              <w:top w:val="nil"/>
              <w:left w:val="nil"/>
              <w:bottom w:val="nil"/>
              <w:right w:val="nil"/>
            </w:tcBorders>
          </w:tcPr>
          <w:p w14:paraId="51E4B1E2"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4D8901DE"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Nee</w:t>
            </w:r>
          </w:p>
        </w:tc>
      </w:tr>
      <w:tr w:rsidR="00E10437" w:rsidRPr="008C517A" w14:paraId="2D0BD053" w14:textId="77777777" w:rsidTr="00E10437">
        <w:trPr>
          <w:trHeight w:val="230"/>
        </w:trPr>
        <w:tc>
          <w:tcPr>
            <w:tcW w:w="3780" w:type="dxa"/>
            <w:tcBorders>
              <w:top w:val="nil"/>
              <w:left w:val="nil"/>
              <w:bottom w:val="nil"/>
              <w:right w:val="nil"/>
            </w:tcBorders>
          </w:tcPr>
          <w:p w14:paraId="1A976595"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D20C3FF"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0AB14255" w14:textId="77777777" w:rsidTr="00E10437">
        <w:trPr>
          <w:trHeight w:val="411"/>
        </w:trPr>
        <w:tc>
          <w:tcPr>
            <w:tcW w:w="3780" w:type="dxa"/>
            <w:tcBorders>
              <w:top w:val="nil"/>
              <w:left w:val="nil"/>
              <w:bottom w:val="nil"/>
              <w:right w:val="nil"/>
            </w:tcBorders>
          </w:tcPr>
          <w:p w14:paraId="3943CCF4"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791A8D72"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Nee</w:t>
            </w:r>
          </w:p>
        </w:tc>
      </w:tr>
      <w:tr w:rsidR="00E10437" w:rsidRPr="008C517A" w14:paraId="16AC3D53" w14:textId="77777777" w:rsidTr="00E10437">
        <w:trPr>
          <w:trHeight w:val="245"/>
        </w:trPr>
        <w:tc>
          <w:tcPr>
            <w:tcW w:w="3780" w:type="dxa"/>
            <w:tcBorders>
              <w:top w:val="nil"/>
              <w:left w:val="nil"/>
              <w:bottom w:val="nil"/>
              <w:right w:val="nil"/>
            </w:tcBorders>
          </w:tcPr>
          <w:p w14:paraId="4D4A6A5B"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ADEF6BB"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76353F3F" w14:textId="77777777" w:rsidTr="00E10437">
        <w:trPr>
          <w:trHeight w:val="230"/>
        </w:trPr>
        <w:tc>
          <w:tcPr>
            <w:tcW w:w="3780" w:type="dxa"/>
            <w:tcBorders>
              <w:top w:val="nil"/>
              <w:left w:val="nil"/>
              <w:bottom w:val="nil"/>
              <w:right w:val="nil"/>
            </w:tcBorders>
          </w:tcPr>
          <w:p w14:paraId="68B96760"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2BBFBFFE" w14:textId="77777777" w:rsidR="00E10437" w:rsidRPr="008C517A" w:rsidRDefault="00DA5D93"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Att.LowerBound</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1</w:t>
            </w:r>
            <w:r w:rsidRPr="008C517A">
              <w:rPr>
                <w:rFonts w:ascii="Arial" w:hAnsi="Arial" w:cs="Arial"/>
                <w:sz w:val="20"/>
                <w:szCs w:val="20"/>
                <w:lang w:val="en-AU"/>
              </w:rPr>
              <w:fldChar w:fldCharType="end"/>
            </w:r>
            <w:r w:rsidR="00E10437" w:rsidRPr="008C517A">
              <w:rPr>
                <w:rFonts w:ascii="Arial" w:eastAsia="Times New Roman" w:hAnsi="Arial" w:cs="Arial"/>
                <w:color w:val="000000"/>
                <w:sz w:val="20"/>
                <w:szCs w:val="20"/>
              </w:rPr>
              <w:t xml:space="preserve"> - </w:t>
            </w:r>
            <w:r w:rsidRPr="008C517A">
              <w:rPr>
                <w:rFonts w:ascii="Arial" w:eastAsia="Times New Roman" w:hAnsi="Arial" w:cs="Arial"/>
                <w:color w:val="000000"/>
                <w:sz w:val="20"/>
                <w:szCs w:val="20"/>
              </w:rPr>
              <w:fldChar w:fldCharType="begin" w:fldLock="1"/>
            </w:r>
            <w:r w:rsidR="00E10437" w:rsidRPr="008C517A">
              <w:rPr>
                <w:rFonts w:ascii="Arial" w:eastAsia="Times New Roman" w:hAnsi="Arial" w:cs="Arial"/>
                <w:color w:val="000000"/>
                <w:sz w:val="20"/>
                <w:szCs w:val="20"/>
              </w:rPr>
              <w:instrText>MERGEFIELD Att.UpperBound</w:instrText>
            </w:r>
            <w:r w:rsidRPr="008C517A">
              <w:rPr>
                <w:rFonts w:ascii="Arial" w:eastAsia="Times New Roman" w:hAnsi="Arial" w:cs="Arial"/>
                <w:color w:val="000000"/>
                <w:sz w:val="20"/>
                <w:szCs w:val="20"/>
              </w:rPr>
              <w:fldChar w:fldCharType="separate"/>
            </w:r>
            <w:r w:rsidR="00E10437" w:rsidRPr="008C517A">
              <w:rPr>
                <w:rFonts w:ascii="Arial" w:eastAsia="Times New Roman" w:hAnsi="Arial" w:cs="Arial"/>
                <w:color w:val="000000"/>
                <w:sz w:val="20"/>
                <w:szCs w:val="20"/>
              </w:rPr>
              <w:t>1</w:t>
            </w:r>
            <w:r w:rsidRPr="008C517A">
              <w:rPr>
                <w:rFonts w:ascii="Arial" w:eastAsia="Times New Roman" w:hAnsi="Arial" w:cs="Arial"/>
                <w:color w:val="000000"/>
                <w:sz w:val="20"/>
                <w:szCs w:val="20"/>
              </w:rPr>
              <w:fldChar w:fldCharType="end"/>
            </w:r>
          </w:p>
        </w:tc>
      </w:tr>
      <w:tr w:rsidR="00E10437" w:rsidRPr="008C517A" w14:paraId="523A4F99" w14:textId="77777777" w:rsidTr="00E10437">
        <w:trPr>
          <w:trHeight w:val="230"/>
        </w:trPr>
        <w:tc>
          <w:tcPr>
            <w:tcW w:w="3780" w:type="dxa"/>
            <w:tcBorders>
              <w:top w:val="nil"/>
              <w:left w:val="nil"/>
              <w:bottom w:val="nil"/>
              <w:right w:val="nil"/>
            </w:tcBorders>
          </w:tcPr>
          <w:p w14:paraId="73C85B21"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85CFBF2"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49AE6B13" w14:textId="77777777" w:rsidTr="00E10437">
        <w:trPr>
          <w:trHeight w:val="230"/>
        </w:trPr>
        <w:tc>
          <w:tcPr>
            <w:tcW w:w="3780" w:type="dxa"/>
            <w:tcBorders>
              <w:top w:val="nil"/>
              <w:left w:val="nil"/>
              <w:bottom w:val="nil"/>
              <w:right w:val="nil"/>
            </w:tcBorders>
          </w:tcPr>
          <w:p w14:paraId="220C94DF"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57B80541"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Gemeentelijk kerngegeven</w:t>
            </w:r>
          </w:p>
        </w:tc>
      </w:tr>
      <w:tr w:rsidR="00E10437" w:rsidRPr="008C517A" w14:paraId="033ADCF7" w14:textId="77777777" w:rsidTr="00E10437">
        <w:trPr>
          <w:trHeight w:val="230"/>
        </w:trPr>
        <w:tc>
          <w:tcPr>
            <w:tcW w:w="3780" w:type="dxa"/>
            <w:tcBorders>
              <w:top w:val="nil"/>
              <w:left w:val="nil"/>
              <w:right w:val="nil"/>
            </w:tcBorders>
          </w:tcPr>
          <w:p w14:paraId="434E9749"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390EAE20"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AE6939" w14:paraId="1AD3D7FA" w14:textId="77777777" w:rsidTr="00E10437">
        <w:trPr>
          <w:trHeight w:val="230"/>
        </w:trPr>
        <w:tc>
          <w:tcPr>
            <w:tcW w:w="3780" w:type="dxa"/>
            <w:tcBorders>
              <w:top w:val="nil"/>
              <w:left w:val="nil"/>
              <w:bottom w:val="single" w:sz="4" w:space="0" w:color="auto"/>
              <w:right w:val="nil"/>
            </w:tcBorders>
          </w:tcPr>
          <w:p w14:paraId="043BB352"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r w:rsidRPr="008C517A">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015AFE21" w14:textId="77777777"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Indien het attribuutsoort een waarde ongelijk "Nog te archiveren" heeft, dan moet van alle ENKELVOUDIGE INFORMATIEOBJECTen die via INFORMATIEOBJECT en de ZAAK-INFORMATIEOBJECT-relatie aan de zaak gerelateerd zijn, het attribuutsoort 'Status' de waarde "Gearchiveerd" hebben.</w:t>
            </w:r>
          </w:p>
        </w:tc>
      </w:tr>
    </w:tbl>
    <w:p w14:paraId="34E16647" w14:textId="77777777" w:rsidR="00963185" w:rsidRPr="008E0ED5" w:rsidRDefault="00963185" w:rsidP="00963185">
      <w:pPr>
        <w:widowControl w:val="0"/>
        <w:autoSpaceDE w:val="0"/>
        <w:autoSpaceDN w:val="0"/>
        <w:adjustRightInd w:val="0"/>
        <w:spacing w:before="240" w:after="60" w:line="240" w:lineRule="auto"/>
        <w:outlineLvl w:val="3"/>
        <w:rPr>
          <w:ins w:id="2822" w:author="Arjan Kloosterboer" w:date="2017-09-22T04:10:00Z"/>
          <w:rFonts w:ascii="Arial" w:hAnsi="Arial" w:cs="Arial"/>
          <w:b/>
          <w:color w:val="000000"/>
          <w:sz w:val="24"/>
          <w:szCs w:val="24"/>
        </w:rPr>
      </w:pPr>
      <w:bookmarkStart w:id="2823" w:name="BKM_5D43BAC8_A996_4977_9237_30AC5506E2B1"/>
      <w:ins w:id="2824" w:author="Arjan Kloosterboer" w:date="2017-09-22T04:10:00Z">
        <w:r w:rsidRPr="008E0ED5">
          <w:rPr>
            <w:rFonts w:ascii="Arial" w:hAnsi="Arial" w:cs="Arial"/>
            <w:b/>
            <w:color w:val="000000"/>
            <w:sz w:val="24"/>
            <w:szCs w:val="24"/>
          </w:rPr>
          <w:t>«Attribuutsoort» Procesobjectaard</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963185" w14:paraId="058EC6A7" w14:textId="77777777" w:rsidTr="006940C5">
        <w:trPr>
          <w:trHeight w:val="230"/>
          <w:ins w:id="2825"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461D8BEF" w14:textId="77777777" w:rsidR="00963185" w:rsidRDefault="00963185" w:rsidP="00963185">
            <w:pPr>
              <w:spacing w:after="0"/>
              <w:rPr>
                <w:ins w:id="2826" w:author="Arjan Kloosterboer" w:date="2017-09-22T04:10:00Z"/>
                <w:rFonts w:ascii="Calibri" w:hAnsi="Calibri" w:cs="Calibri"/>
                <w:color w:val="000000"/>
              </w:rPr>
            </w:pPr>
            <w:ins w:id="2827" w:author="Arjan Kloosterboer" w:date="2017-09-22T04:10:00Z">
              <w:r>
                <w:rPr>
                  <w:rFonts w:ascii="Calibri" w:hAnsi="Calibri" w:cs="Calibri"/>
                  <w:b/>
                  <w:bCs/>
                  <w:color w:val="000000"/>
                </w:rPr>
                <w:t xml:space="preserve">Naam </w:t>
              </w:r>
            </w:ins>
          </w:p>
        </w:tc>
        <w:tc>
          <w:tcPr>
            <w:tcW w:w="4320" w:type="dxa"/>
            <w:tcBorders>
              <w:top w:val="nil"/>
              <w:left w:val="nil"/>
              <w:bottom w:val="nil"/>
              <w:right w:val="nil"/>
            </w:tcBorders>
            <w:tcMar>
              <w:top w:w="0" w:type="dxa"/>
              <w:left w:w="60" w:type="dxa"/>
              <w:bottom w:w="0" w:type="dxa"/>
              <w:right w:w="60" w:type="dxa"/>
            </w:tcMar>
          </w:tcPr>
          <w:p w14:paraId="768E1701" w14:textId="77777777" w:rsidR="00963185" w:rsidRDefault="00963185" w:rsidP="00963185">
            <w:pPr>
              <w:spacing w:after="0"/>
              <w:rPr>
                <w:ins w:id="2828" w:author="Arjan Kloosterboer" w:date="2017-09-22T04:10:00Z"/>
                <w:rFonts w:ascii="Calibri" w:hAnsi="Calibri" w:cs="Calibri"/>
                <w:color w:val="0F0F0F"/>
              </w:rPr>
            </w:pPr>
            <w:ins w:id="2829" w:author="Arjan Kloosterboer" w:date="2017-09-22T04:10:00Z">
              <w:r>
                <w:rPr>
                  <w:rFonts w:ascii="Calibri" w:hAnsi="Calibri" w:cs="Calibri"/>
                  <w:color w:val="0F0F0F"/>
                </w:rPr>
                <w:t>Procesobjectaard</w:t>
              </w:r>
            </w:ins>
          </w:p>
        </w:tc>
        <w:tc>
          <w:tcPr>
            <w:tcW w:w="1710" w:type="dxa"/>
            <w:tcBorders>
              <w:top w:val="nil"/>
              <w:left w:val="nil"/>
              <w:bottom w:val="nil"/>
              <w:right w:val="nil"/>
            </w:tcBorders>
            <w:tcMar>
              <w:top w:w="0" w:type="dxa"/>
              <w:left w:w="60" w:type="dxa"/>
              <w:bottom w:w="0" w:type="dxa"/>
              <w:right w:w="60" w:type="dxa"/>
            </w:tcMar>
          </w:tcPr>
          <w:p w14:paraId="441570A2" w14:textId="630FE9E6" w:rsidR="00963185" w:rsidRDefault="00963185" w:rsidP="00963185">
            <w:pPr>
              <w:spacing w:after="0"/>
              <w:jc w:val="right"/>
              <w:rPr>
                <w:ins w:id="2830" w:author="Arjan Kloosterboer" w:date="2017-09-22T04:10:00Z"/>
                <w:rFonts w:ascii="Calibri" w:hAnsi="Calibri" w:cs="Calibri"/>
                <w:color w:val="0F0F0F"/>
              </w:rPr>
            </w:pPr>
          </w:p>
        </w:tc>
      </w:tr>
      <w:tr w:rsidR="00963185" w14:paraId="18F29BE4" w14:textId="77777777" w:rsidTr="006940C5">
        <w:trPr>
          <w:ins w:id="2831"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5167B94D" w14:textId="77777777" w:rsidR="00963185" w:rsidRDefault="00963185" w:rsidP="00963185">
            <w:pPr>
              <w:spacing w:after="0"/>
              <w:rPr>
                <w:ins w:id="2832" w:author="Arjan Kloosterboer" w:date="2017-09-22T04:10:00Z"/>
                <w:rFonts w:ascii="Calibri" w:hAnsi="Calibri" w:cs="Calibri"/>
                <w:color w:val="000000"/>
              </w:rPr>
            </w:pPr>
            <w:ins w:id="2833" w:author="Arjan Kloosterboer" w:date="2017-09-22T04:10:00Z">
              <w:r>
                <w:rPr>
                  <w:rFonts w:ascii="Calibri" w:hAnsi="Calibri" w:cs="Calibri"/>
                  <w:b/>
                  <w:bCs/>
                  <w:color w:val="000000"/>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133CA780" w14:textId="77777777" w:rsidR="00963185" w:rsidRDefault="00963185" w:rsidP="00963185">
            <w:pPr>
              <w:spacing w:after="0"/>
              <w:rPr>
                <w:ins w:id="2834" w:author="Arjan Kloosterboer" w:date="2017-09-22T04:10:00Z"/>
                <w:rFonts w:ascii="Calibri" w:hAnsi="Calibri" w:cs="Calibri"/>
                <w:color w:val="0F0F0F"/>
              </w:rPr>
            </w:pPr>
            <w:ins w:id="2835" w:author="Arjan Kloosterboer" w:date="2017-09-22T04:10:00Z">
              <w:r>
                <w:rPr>
                  <w:rFonts w:ascii="Calibri" w:hAnsi="Calibri" w:cs="Calibri"/>
                  <w:color w:val="0F0F0F"/>
                </w:rPr>
                <w:t>KING</w:t>
              </w:r>
            </w:ins>
          </w:p>
        </w:tc>
      </w:tr>
      <w:tr w:rsidR="00963185" w14:paraId="4B6DA4D5" w14:textId="77777777" w:rsidTr="006940C5">
        <w:trPr>
          <w:ins w:id="2836"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2E532AC2" w14:textId="77777777" w:rsidR="00963185" w:rsidRDefault="00963185" w:rsidP="00963185">
            <w:pPr>
              <w:spacing w:after="0"/>
              <w:rPr>
                <w:ins w:id="2837" w:author="Arjan Kloosterboer" w:date="2017-09-22T04:10:00Z"/>
                <w:rFonts w:ascii="Calibri" w:hAnsi="Calibri" w:cs="Calibri"/>
                <w:color w:val="000000"/>
              </w:rPr>
            </w:pPr>
            <w:ins w:id="2838" w:author="Arjan Kloosterboer" w:date="2017-09-22T04:10:00Z">
              <w:r>
                <w:rPr>
                  <w:rFonts w:ascii="Calibri" w:hAnsi="Calibri" w:cs="Calibri"/>
                  <w:b/>
                  <w:bCs/>
                  <w:color w:val="000000"/>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479C1F68" w14:textId="77777777" w:rsidR="00963185" w:rsidRDefault="00963185" w:rsidP="00963185">
            <w:pPr>
              <w:spacing w:after="0"/>
              <w:rPr>
                <w:ins w:id="2839" w:author="Arjan Kloosterboer" w:date="2017-09-22T04:10:00Z"/>
                <w:rFonts w:ascii="Calibri" w:hAnsi="Calibri" w:cs="Calibri"/>
                <w:color w:val="0F0F0F"/>
              </w:rPr>
            </w:pPr>
          </w:p>
        </w:tc>
      </w:tr>
      <w:tr w:rsidR="00963185" w:rsidRPr="00AE6939" w14:paraId="51114B65" w14:textId="77777777" w:rsidTr="006940C5">
        <w:trPr>
          <w:ins w:id="2840"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4859673B" w14:textId="77777777" w:rsidR="00963185" w:rsidRDefault="00963185" w:rsidP="00963185">
            <w:pPr>
              <w:spacing w:after="0"/>
              <w:rPr>
                <w:ins w:id="2841" w:author="Arjan Kloosterboer" w:date="2017-09-22T04:10:00Z"/>
                <w:rFonts w:ascii="Calibri" w:hAnsi="Calibri" w:cs="Calibri"/>
                <w:color w:val="000000"/>
              </w:rPr>
            </w:pPr>
            <w:ins w:id="2842" w:author="Arjan Kloosterboer" w:date="2017-09-22T04:10:00Z">
              <w:r>
                <w:rPr>
                  <w:rFonts w:ascii="Calibri" w:hAnsi="Calibri" w:cs="Calibri"/>
                  <w:b/>
                  <w:bCs/>
                  <w:color w:val="000000"/>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28DA12D5" w14:textId="77777777" w:rsidR="00963185" w:rsidRPr="00963185" w:rsidRDefault="00963185" w:rsidP="00963185">
            <w:pPr>
              <w:spacing w:after="0"/>
              <w:rPr>
                <w:ins w:id="2843" w:author="Arjan Kloosterboer" w:date="2017-09-22T04:10:00Z"/>
                <w:rFonts w:ascii="Calibri" w:hAnsi="Calibri" w:cs="Calibri"/>
                <w:color w:val="0F0F0F"/>
                <w:lang w:val="nl-NL"/>
              </w:rPr>
            </w:pPr>
            <w:ins w:id="2844" w:author="Arjan Kloosterboer" w:date="2017-09-22T04:10:00Z">
              <w:r w:rsidRPr="00963185">
                <w:rPr>
                  <w:rFonts w:ascii="Calibri" w:hAnsi="Calibri" w:cs="Calibri"/>
                  <w:color w:val="0F0F0F"/>
                  <w:lang w:val="nl-NL"/>
                </w:rPr>
                <w:t>Omschrijving van het object, subject of gebeurtenis waarop, vanuit archiveringsoptiek, de zaak betrekking heeft</w:t>
              </w:r>
            </w:ins>
          </w:p>
        </w:tc>
      </w:tr>
      <w:tr w:rsidR="00963185" w14:paraId="345B8D5B" w14:textId="77777777" w:rsidTr="006940C5">
        <w:trPr>
          <w:trHeight w:val="230"/>
          <w:ins w:id="2845"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1F864F9D" w14:textId="77777777" w:rsidR="00963185" w:rsidRDefault="00963185" w:rsidP="00963185">
            <w:pPr>
              <w:spacing w:after="0"/>
              <w:rPr>
                <w:ins w:id="2846" w:author="Arjan Kloosterboer" w:date="2017-09-22T04:10:00Z"/>
                <w:rFonts w:ascii="Calibri" w:hAnsi="Calibri" w:cs="Calibri"/>
                <w:color w:val="000000"/>
              </w:rPr>
            </w:pPr>
            <w:ins w:id="2847" w:author="Arjan Kloosterboer" w:date="2017-09-22T04:10:00Z">
              <w:r>
                <w:rPr>
                  <w:rFonts w:ascii="Calibri" w:hAnsi="Calibri" w:cs="Calibri"/>
                  <w:b/>
                  <w:bCs/>
                  <w:color w:val="000000"/>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7EA8FF6A" w14:textId="77777777" w:rsidR="00963185" w:rsidRDefault="00963185" w:rsidP="00963185">
            <w:pPr>
              <w:spacing w:after="0"/>
              <w:rPr>
                <w:ins w:id="2848" w:author="Arjan Kloosterboer" w:date="2017-09-22T04:10:00Z"/>
                <w:rFonts w:ascii="Calibri" w:hAnsi="Calibri" w:cs="Calibri"/>
                <w:color w:val="0F0F0F"/>
              </w:rPr>
            </w:pPr>
            <w:ins w:id="2849" w:author="Arjan Kloosterboer" w:date="2017-09-22T04:10:00Z">
              <w:r>
                <w:rPr>
                  <w:rFonts w:ascii="Calibri" w:hAnsi="Calibri" w:cs="Calibri"/>
                  <w:color w:val="0F0F0F"/>
                </w:rPr>
                <w:t>KING</w:t>
              </w:r>
            </w:ins>
          </w:p>
        </w:tc>
      </w:tr>
      <w:tr w:rsidR="00963185" w14:paraId="581D66BA" w14:textId="77777777" w:rsidTr="006940C5">
        <w:trPr>
          <w:ins w:id="2850"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374A9BAC" w14:textId="77777777" w:rsidR="00963185" w:rsidRDefault="00963185" w:rsidP="00963185">
            <w:pPr>
              <w:spacing w:after="0"/>
              <w:rPr>
                <w:ins w:id="2851" w:author="Arjan Kloosterboer" w:date="2017-09-22T04:10:00Z"/>
                <w:rFonts w:ascii="Calibri" w:hAnsi="Calibri" w:cs="Calibri"/>
                <w:color w:val="000000"/>
              </w:rPr>
            </w:pPr>
            <w:ins w:id="2852" w:author="Arjan Kloosterboer" w:date="2017-09-22T04:10:00Z">
              <w:r>
                <w:rPr>
                  <w:rFonts w:ascii="Calibri" w:hAnsi="Calibri" w:cs="Calibri"/>
                  <w:b/>
                  <w:bCs/>
                  <w:color w:val="000000"/>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4442F77E" w14:textId="77777777" w:rsidR="00963185" w:rsidRDefault="00963185" w:rsidP="00963185">
            <w:pPr>
              <w:spacing w:after="0"/>
              <w:rPr>
                <w:ins w:id="2853" w:author="Arjan Kloosterboer" w:date="2017-09-22T04:10:00Z"/>
                <w:rFonts w:ascii="Calibri" w:hAnsi="Calibri" w:cs="Calibri"/>
                <w:color w:val="0F0F0F"/>
              </w:rPr>
            </w:pPr>
            <w:ins w:id="2854" w:author="Arjan Kloosterboer" w:date="2017-09-22T04:10:00Z">
              <w:r>
                <w:rPr>
                  <w:rFonts w:ascii="Calibri" w:hAnsi="Calibri" w:cs="Calibri"/>
                  <w:color w:val="0F0F0F"/>
                </w:rPr>
                <w:t>1-2-2017</w:t>
              </w:r>
            </w:ins>
          </w:p>
        </w:tc>
      </w:tr>
      <w:tr w:rsidR="00963185" w14:paraId="779FC9C0" w14:textId="77777777" w:rsidTr="006940C5">
        <w:trPr>
          <w:ins w:id="2855"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7AFAD21F" w14:textId="77777777" w:rsidR="00963185" w:rsidRDefault="00963185" w:rsidP="00963185">
            <w:pPr>
              <w:spacing w:after="0"/>
              <w:rPr>
                <w:ins w:id="2856" w:author="Arjan Kloosterboer" w:date="2017-09-22T04:10:00Z"/>
                <w:rFonts w:ascii="Calibri" w:hAnsi="Calibri" w:cs="Calibri"/>
                <w:color w:val="000000"/>
              </w:rPr>
            </w:pPr>
            <w:ins w:id="2857" w:author="Arjan Kloosterboer" w:date="2017-09-22T04:10:00Z">
              <w:r>
                <w:rPr>
                  <w:rFonts w:ascii="Calibri" w:hAnsi="Calibri" w:cs="Calibri"/>
                  <w:b/>
                  <w:bCs/>
                  <w:color w:val="000000"/>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035BE654" w14:textId="77777777" w:rsidR="00963185" w:rsidRDefault="00963185" w:rsidP="00963185">
            <w:pPr>
              <w:spacing w:after="0"/>
              <w:rPr>
                <w:ins w:id="2858" w:author="Arjan Kloosterboer" w:date="2017-09-22T04:10:00Z"/>
                <w:rFonts w:ascii="Calibri" w:hAnsi="Calibri" w:cs="Calibri"/>
                <w:color w:val="0F0F0F"/>
              </w:rPr>
            </w:pPr>
            <w:ins w:id="2859" w:author="Arjan Kloosterboer" w:date="2017-09-22T04:10:00Z">
              <w:r>
                <w:rPr>
                  <w:rFonts w:ascii="Calibri" w:hAnsi="Calibri" w:cs="Calibri"/>
                  <w:color w:val="0F0F0F"/>
                </w:rPr>
                <w:t>AN200</w:t>
              </w:r>
            </w:ins>
          </w:p>
        </w:tc>
      </w:tr>
      <w:tr w:rsidR="00963185" w14:paraId="08C15D0A" w14:textId="77777777" w:rsidTr="006940C5">
        <w:trPr>
          <w:trHeight w:val="230"/>
          <w:ins w:id="2860"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480BD584" w14:textId="77777777" w:rsidR="00963185" w:rsidRDefault="00963185" w:rsidP="00963185">
            <w:pPr>
              <w:spacing w:after="0"/>
              <w:rPr>
                <w:ins w:id="2861" w:author="Arjan Kloosterboer" w:date="2017-09-22T04:10:00Z"/>
                <w:rFonts w:ascii="Calibri" w:hAnsi="Calibri" w:cs="Calibri"/>
                <w:color w:val="000000"/>
              </w:rPr>
            </w:pPr>
            <w:ins w:id="2862" w:author="Arjan Kloosterboer" w:date="2017-09-22T04:10:00Z">
              <w:r>
                <w:rPr>
                  <w:rFonts w:ascii="Calibri" w:hAnsi="Calibri" w:cs="Calibri"/>
                  <w:b/>
                  <w:bCs/>
                  <w:color w:val="000000"/>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090B1215" w14:textId="77777777" w:rsidR="00963185" w:rsidRDefault="00963185" w:rsidP="00963185">
            <w:pPr>
              <w:spacing w:after="0"/>
              <w:rPr>
                <w:ins w:id="2863" w:author="Arjan Kloosterboer" w:date="2017-09-22T04:10:00Z"/>
                <w:rFonts w:ascii="Calibri" w:hAnsi="Calibri" w:cs="Calibri"/>
                <w:color w:val="0F0F0F"/>
              </w:rPr>
            </w:pPr>
          </w:p>
        </w:tc>
      </w:tr>
      <w:tr w:rsidR="00963185" w14:paraId="7F7CE2B3" w14:textId="77777777" w:rsidTr="006940C5">
        <w:trPr>
          <w:trHeight w:val="215"/>
          <w:ins w:id="2864"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7D1AFEF4" w14:textId="77777777" w:rsidR="00963185" w:rsidRDefault="00963185" w:rsidP="00963185">
            <w:pPr>
              <w:spacing w:after="0"/>
              <w:rPr>
                <w:ins w:id="2865" w:author="Arjan Kloosterboer" w:date="2017-09-22T04:10:00Z"/>
                <w:rFonts w:ascii="Calibri" w:hAnsi="Calibri" w:cs="Calibri"/>
                <w:color w:val="000000"/>
              </w:rPr>
            </w:pPr>
            <w:ins w:id="2866" w:author="Arjan Kloosterboer" w:date="2017-09-22T04:10:00Z">
              <w:r>
                <w:rPr>
                  <w:rFonts w:ascii="Calibri" w:hAnsi="Calibri" w:cs="Calibri"/>
                  <w:b/>
                  <w:bCs/>
                  <w:color w:val="000000"/>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0FB3CAEF" w14:textId="77777777" w:rsidR="00963185" w:rsidRDefault="00963185" w:rsidP="00963185">
            <w:pPr>
              <w:spacing w:after="0"/>
              <w:rPr>
                <w:ins w:id="2867" w:author="Arjan Kloosterboer" w:date="2017-09-22T04:10:00Z"/>
                <w:rFonts w:ascii="Calibri" w:hAnsi="Calibri" w:cs="Calibri"/>
                <w:color w:val="0F0F0F"/>
              </w:rPr>
            </w:pPr>
            <w:ins w:id="2868" w:author="Arjan Kloosterboer" w:date="2017-09-22T04:10:00Z">
              <w:r>
                <w:rPr>
                  <w:rFonts w:ascii="Calibri" w:hAnsi="Calibri" w:cs="Calibri"/>
                  <w:color w:val="0F0F0F"/>
                </w:rPr>
                <w:t>Nee</w:t>
              </w:r>
            </w:ins>
          </w:p>
        </w:tc>
      </w:tr>
      <w:tr w:rsidR="00963185" w14:paraId="36B79930" w14:textId="77777777" w:rsidTr="006940C5">
        <w:trPr>
          <w:trHeight w:val="230"/>
          <w:ins w:id="2869"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7511EFD9" w14:textId="77777777" w:rsidR="00963185" w:rsidRDefault="00963185" w:rsidP="00963185">
            <w:pPr>
              <w:spacing w:after="0"/>
              <w:rPr>
                <w:ins w:id="2870" w:author="Arjan Kloosterboer" w:date="2017-09-22T04:10:00Z"/>
                <w:rFonts w:ascii="Calibri" w:hAnsi="Calibri" w:cs="Calibri"/>
                <w:color w:val="000000"/>
              </w:rPr>
            </w:pPr>
            <w:ins w:id="2871" w:author="Arjan Kloosterboer" w:date="2017-09-22T04:10:00Z">
              <w:r>
                <w:rPr>
                  <w:rFonts w:ascii="Calibri" w:hAnsi="Calibri" w:cs="Calibri"/>
                  <w:b/>
                  <w:bCs/>
                  <w:color w:val="000000"/>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4C2B5DBA" w14:textId="77777777" w:rsidR="00963185" w:rsidRDefault="00963185" w:rsidP="00963185">
            <w:pPr>
              <w:spacing w:after="0"/>
              <w:rPr>
                <w:ins w:id="2872" w:author="Arjan Kloosterboer" w:date="2017-09-22T04:10:00Z"/>
                <w:rFonts w:ascii="Calibri" w:hAnsi="Calibri" w:cs="Calibri"/>
                <w:color w:val="0F0F0F"/>
              </w:rPr>
            </w:pPr>
            <w:ins w:id="2873" w:author="Arjan Kloosterboer" w:date="2017-09-22T04:10:00Z">
              <w:r>
                <w:rPr>
                  <w:rFonts w:ascii="Calibri" w:hAnsi="Calibri" w:cs="Calibri"/>
                  <w:color w:val="0F0F0F"/>
                </w:rPr>
                <w:t>Ja</w:t>
              </w:r>
            </w:ins>
          </w:p>
        </w:tc>
      </w:tr>
      <w:tr w:rsidR="00963185" w14:paraId="18CF0D4B" w14:textId="77777777" w:rsidTr="006940C5">
        <w:trPr>
          <w:trHeight w:val="230"/>
          <w:ins w:id="2874"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3C7CA080" w14:textId="77777777" w:rsidR="00963185" w:rsidRDefault="00963185" w:rsidP="00963185">
            <w:pPr>
              <w:spacing w:after="0"/>
              <w:rPr>
                <w:ins w:id="2875" w:author="Arjan Kloosterboer" w:date="2017-09-22T04:10:00Z"/>
                <w:rFonts w:ascii="Calibri" w:hAnsi="Calibri" w:cs="Calibri"/>
                <w:color w:val="000000"/>
              </w:rPr>
            </w:pPr>
            <w:ins w:id="2876" w:author="Arjan Kloosterboer" w:date="2017-09-22T04:10:00Z">
              <w:r>
                <w:rPr>
                  <w:rFonts w:ascii="Calibri" w:hAnsi="Calibri" w:cs="Calibri"/>
                  <w:b/>
                  <w:bCs/>
                  <w:color w:val="000000"/>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14263514" w14:textId="77777777" w:rsidR="00963185" w:rsidRDefault="00963185" w:rsidP="00963185">
            <w:pPr>
              <w:spacing w:after="0"/>
              <w:rPr>
                <w:ins w:id="2877" w:author="Arjan Kloosterboer" w:date="2017-09-22T04:10:00Z"/>
                <w:rFonts w:ascii="Calibri" w:hAnsi="Calibri" w:cs="Calibri"/>
                <w:color w:val="0F0F0F"/>
              </w:rPr>
            </w:pPr>
            <w:ins w:id="2878" w:author="Arjan Kloosterboer" w:date="2017-09-22T04:10:00Z">
              <w:r>
                <w:rPr>
                  <w:rFonts w:ascii="Calibri" w:hAnsi="Calibri" w:cs="Calibri"/>
                  <w:color w:val="0F0F0F"/>
                </w:rPr>
                <w:t>Nee</w:t>
              </w:r>
            </w:ins>
          </w:p>
        </w:tc>
      </w:tr>
      <w:tr w:rsidR="00963185" w14:paraId="32E54375" w14:textId="77777777" w:rsidTr="006940C5">
        <w:trPr>
          <w:ins w:id="2879"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5A3DC598" w14:textId="77777777" w:rsidR="00963185" w:rsidRDefault="00963185" w:rsidP="00963185">
            <w:pPr>
              <w:spacing w:after="0"/>
              <w:rPr>
                <w:ins w:id="2880" w:author="Arjan Kloosterboer" w:date="2017-09-22T04:10:00Z"/>
                <w:rFonts w:ascii="Calibri" w:hAnsi="Calibri" w:cs="Calibri"/>
                <w:color w:val="000000"/>
              </w:rPr>
            </w:pPr>
            <w:ins w:id="2881" w:author="Arjan Kloosterboer" w:date="2017-09-22T04:10:00Z">
              <w:r>
                <w:rPr>
                  <w:rFonts w:ascii="Calibri" w:hAnsi="Calibri" w:cs="Calibri"/>
                  <w:b/>
                  <w:bCs/>
                  <w:color w:val="000000"/>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0ED23FC6" w14:textId="77777777" w:rsidR="00963185" w:rsidRDefault="00963185" w:rsidP="00963185">
            <w:pPr>
              <w:spacing w:after="0"/>
              <w:rPr>
                <w:ins w:id="2882" w:author="Arjan Kloosterboer" w:date="2017-09-22T04:10:00Z"/>
                <w:rFonts w:ascii="Calibri" w:hAnsi="Calibri" w:cs="Calibri"/>
                <w:color w:val="0F0F0F"/>
              </w:rPr>
            </w:pPr>
            <w:ins w:id="2883" w:author="Arjan Kloosterboer" w:date="2017-09-22T04:10:00Z">
              <w:r>
                <w:rPr>
                  <w:rFonts w:ascii="Calibri" w:hAnsi="Calibri" w:cs="Calibri"/>
                  <w:color w:val="0F0F0F"/>
                </w:rPr>
                <w:t>Nee</w:t>
              </w:r>
            </w:ins>
          </w:p>
        </w:tc>
      </w:tr>
      <w:tr w:rsidR="00963185" w14:paraId="3A6D2A79" w14:textId="77777777" w:rsidTr="006940C5">
        <w:trPr>
          <w:trHeight w:val="230"/>
          <w:ins w:id="2884"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20599FA5" w14:textId="77777777" w:rsidR="00963185" w:rsidRDefault="00963185" w:rsidP="00963185">
            <w:pPr>
              <w:spacing w:after="0"/>
              <w:rPr>
                <w:ins w:id="2885" w:author="Arjan Kloosterboer" w:date="2017-09-22T04:10:00Z"/>
                <w:rFonts w:ascii="Calibri" w:hAnsi="Calibri" w:cs="Calibri"/>
                <w:color w:val="000000"/>
              </w:rPr>
            </w:pPr>
            <w:ins w:id="2886" w:author="Arjan Kloosterboer" w:date="2017-09-22T04:10:00Z">
              <w:r>
                <w:rPr>
                  <w:rFonts w:ascii="Calibri" w:hAnsi="Calibri" w:cs="Calibri"/>
                  <w:b/>
                  <w:bCs/>
                  <w:color w:val="000000"/>
                </w:rPr>
                <w:t>Kardinaliteit</w:t>
              </w:r>
            </w:ins>
          </w:p>
        </w:tc>
        <w:tc>
          <w:tcPr>
            <w:tcW w:w="6030" w:type="dxa"/>
            <w:gridSpan w:val="2"/>
            <w:tcBorders>
              <w:top w:val="nil"/>
              <w:left w:val="nil"/>
              <w:bottom w:val="nil"/>
              <w:right w:val="nil"/>
            </w:tcBorders>
            <w:tcMar>
              <w:top w:w="0" w:type="dxa"/>
              <w:left w:w="60" w:type="dxa"/>
              <w:bottom w:w="0" w:type="dxa"/>
              <w:right w:w="60" w:type="dxa"/>
            </w:tcMar>
          </w:tcPr>
          <w:p w14:paraId="294E4300" w14:textId="77777777" w:rsidR="00963185" w:rsidRDefault="00963185" w:rsidP="00963185">
            <w:pPr>
              <w:spacing w:after="0"/>
              <w:rPr>
                <w:ins w:id="2887" w:author="Arjan Kloosterboer" w:date="2017-09-22T04:10:00Z"/>
                <w:rFonts w:ascii="Calibri" w:hAnsi="Calibri" w:cs="Calibri"/>
                <w:color w:val="0F0F0F"/>
              </w:rPr>
            </w:pPr>
            <w:ins w:id="2888" w:author="Arjan Kloosterboer" w:date="2017-09-22T04:10:00Z">
              <w:r>
                <w:rPr>
                  <w:rFonts w:ascii="Calibri" w:hAnsi="Calibri" w:cs="Calibri"/>
                  <w:color w:val="0F0F0F"/>
                </w:rPr>
                <w:t>0 - 1</w:t>
              </w:r>
            </w:ins>
          </w:p>
        </w:tc>
      </w:tr>
      <w:tr w:rsidR="00963185" w14:paraId="05558691" w14:textId="77777777" w:rsidTr="006940C5">
        <w:trPr>
          <w:trHeight w:val="230"/>
          <w:ins w:id="2889"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090324C6" w14:textId="77777777" w:rsidR="00963185" w:rsidRDefault="00963185" w:rsidP="00963185">
            <w:pPr>
              <w:spacing w:after="0"/>
              <w:rPr>
                <w:ins w:id="2890" w:author="Arjan Kloosterboer" w:date="2017-09-22T04:10:00Z"/>
                <w:rFonts w:ascii="Calibri" w:hAnsi="Calibri" w:cs="Calibri"/>
                <w:color w:val="000000"/>
              </w:rPr>
            </w:pPr>
            <w:ins w:id="2891" w:author="Arjan Kloosterboer" w:date="2017-09-22T04:10:00Z">
              <w:r>
                <w:rPr>
                  <w:rFonts w:ascii="Calibri" w:hAnsi="Calibri" w:cs="Calibri"/>
                  <w:b/>
                  <w:bCs/>
                  <w:color w:val="000000"/>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58A677FA" w14:textId="77777777" w:rsidR="00963185" w:rsidRDefault="00963185" w:rsidP="00963185">
            <w:pPr>
              <w:spacing w:after="0"/>
              <w:rPr>
                <w:ins w:id="2892" w:author="Arjan Kloosterboer" w:date="2017-09-22T04:10:00Z"/>
                <w:rFonts w:ascii="Calibri" w:hAnsi="Calibri" w:cs="Calibri"/>
                <w:color w:val="0F0F0F"/>
              </w:rPr>
            </w:pPr>
            <w:ins w:id="2893" w:author="Arjan Kloosterboer" w:date="2017-09-22T04:10:00Z">
              <w:r>
                <w:rPr>
                  <w:rFonts w:ascii="Calibri" w:hAnsi="Calibri" w:cs="Calibri"/>
                  <w:color w:val="0F0F0F"/>
                </w:rPr>
                <w:t>Gemeentelijk kerngegeven</w:t>
              </w:r>
            </w:ins>
          </w:p>
        </w:tc>
      </w:tr>
      <w:tr w:rsidR="00963185" w14:paraId="6DFAB01C" w14:textId="77777777" w:rsidTr="006940C5">
        <w:trPr>
          <w:trHeight w:val="230"/>
          <w:ins w:id="2894"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3D182CDC" w14:textId="77777777" w:rsidR="00963185" w:rsidRDefault="00963185" w:rsidP="00963185">
            <w:pPr>
              <w:spacing w:after="0"/>
              <w:rPr>
                <w:ins w:id="2895" w:author="Arjan Kloosterboer" w:date="2017-09-22T04:10:00Z"/>
                <w:rFonts w:ascii="Calibri" w:hAnsi="Calibri" w:cs="Calibri"/>
                <w:b/>
                <w:bCs/>
                <w:color w:val="000000"/>
              </w:rPr>
            </w:pPr>
            <w:ins w:id="2896" w:author="Arjan Kloosterboer" w:date="2017-09-22T04:10:00Z">
              <w:r>
                <w:rPr>
                  <w:rFonts w:ascii="Calibri" w:hAnsi="Calibri" w:cs="Calibri"/>
                  <w:b/>
                  <w:bCs/>
                  <w:color w:val="000000"/>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637DD900" w14:textId="77777777" w:rsidR="00963185" w:rsidRDefault="00963185" w:rsidP="00963185">
            <w:pPr>
              <w:spacing w:after="0"/>
              <w:rPr>
                <w:ins w:id="2897" w:author="Arjan Kloosterboer" w:date="2017-09-22T04:10:00Z"/>
                <w:rFonts w:ascii="Calibri" w:hAnsi="Calibri" w:cs="Calibri"/>
                <w:color w:val="0F0F0F"/>
              </w:rPr>
            </w:pPr>
            <w:ins w:id="2898" w:author="Arjan Kloosterboer" w:date="2017-09-22T04:10:00Z">
              <w:r>
                <w:rPr>
                  <w:rFonts w:ascii="Calibri" w:hAnsi="Calibri" w:cs="Calibri"/>
                  <w:color w:val="0F0F0F"/>
                </w:rPr>
                <w:t>-</w:t>
              </w:r>
            </w:ins>
          </w:p>
        </w:tc>
      </w:tr>
      <w:tr w:rsidR="00963185" w14:paraId="3AD296E6" w14:textId="77777777" w:rsidTr="006940C5">
        <w:trPr>
          <w:ins w:id="2899" w:author="Arjan Kloosterboer" w:date="2017-09-22T04:10:00Z"/>
        </w:trPr>
        <w:tc>
          <w:tcPr>
            <w:tcW w:w="9360" w:type="dxa"/>
            <w:gridSpan w:val="4"/>
            <w:tcBorders>
              <w:top w:val="nil"/>
              <w:left w:val="nil"/>
              <w:bottom w:val="nil"/>
              <w:right w:val="nil"/>
            </w:tcBorders>
            <w:tcMar>
              <w:top w:w="0" w:type="dxa"/>
              <w:left w:w="60" w:type="dxa"/>
              <w:bottom w:w="0" w:type="dxa"/>
              <w:right w:w="60" w:type="dxa"/>
            </w:tcMar>
          </w:tcPr>
          <w:p w14:paraId="45431D94" w14:textId="77777777" w:rsidR="00963185" w:rsidRDefault="00963185" w:rsidP="00963185">
            <w:pPr>
              <w:spacing w:after="0"/>
              <w:rPr>
                <w:ins w:id="2900" w:author="Arjan Kloosterboer" w:date="2017-09-22T04:10:00Z"/>
                <w:rFonts w:ascii="Calibri" w:hAnsi="Calibri" w:cs="Calibri"/>
                <w:color w:val="0F0F0F"/>
              </w:rPr>
            </w:pPr>
            <w:ins w:id="2901" w:author="Arjan Kloosterboer" w:date="2017-09-22T04:10:00Z">
              <w:r>
                <w:rPr>
                  <w:rFonts w:ascii="Calibri" w:hAnsi="Calibri" w:cs="Calibri"/>
                  <w:b/>
                  <w:bCs/>
                  <w:color w:val="0F0F0F"/>
                </w:rPr>
                <w:t>Toelichting</w:t>
              </w:r>
            </w:ins>
          </w:p>
        </w:tc>
      </w:tr>
      <w:tr w:rsidR="00963185" w:rsidRPr="00AE6939" w14:paraId="5A659CA4" w14:textId="77777777" w:rsidTr="006940C5">
        <w:trPr>
          <w:ins w:id="2902" w:author="Arjan Kloosterboer" w:date="2017-09-22T04:10:00Z"/>
        </w:trPr>
        <w:tc>
          <w:tcPr>
            <w:tcW w:w="450" w:type="dxa"/>
            <w:tcBorders>
              <w:top w:val="nil"/>
              <w:left w:val="nil"/>
              <w:bottom w:val="nil"/>
              <w:right w:val="nil"/>
            </w:tcBorders>
            <w:tcMar>
              <w:top w:w="0" w:type="dxa"/>
              <w:left w:w="60" w:type="dxa"/>
              <w:bottom w:w="0" w:type="dxa"/>
              <w:right w:w="60" w:type="dxa"/>
            </w:tcMar>
          </w:tcPr>
          <w:p w14:paraId="3BF3D11E" w14:textId="77777777" w:rsidR="00963185" w:rsidRDefault="00963185" w:rsidP="00963185">
            <w:pPr>
              <w:spacing w:after="0"/>
              <w:rPr>
                <w:ins w:id="2903" w:author="Arjan Kloosterboer" w:date="2017-09-22T04:10:00Z"/>
                <w:rFonts w:ascii="Calibri" w:hAnsi="Calibri" w:cs="Calibri"/>
                <w:b/>
                <w:bCs/>
                <w:color w:val="0F0F0F"/>
              </w:rPr>
            </w:pPr>
          </w:p>
        </w:tc>
        <w:tc>
          <w:tcPr>
            <w:tcW w:w="8910" w:type="dxa"/>
            <w:gridSpan w:val="3"/>
            <w:tcBorders>
              <w:top w:val="nil"/>
              <w:left w:val="nil"/>
              <w:bottom w:val="nil"/>
              <w:right w:val="nil"/>
            </w:tcBorders>
            <w:tcMar>
              <w:top w:w="0" w:type="dxa"/>
              <w:left w:w="60" w:type="dxa"/>
              <w:bottom w:w="0" w:type="dxa"/>
              <w:right w:w="60" w:type="dxa"/>
            </w:tcMar>
          </w:tcPr>
          <w:p w14:paraId="13AA4464" w14:textId="77777777" w:rsidR="00963185" w:rsidRPr="00963185" w:rsidRDefault="00963185" w:rsidP="00963185">
            <w:pPr>
              <w:spacing w:after="0"/>
              <w:rPr>
                <w:ins w:id="2904" w:author="Arjan Kloosterboer" w:date="2017-09-22T04:10:00Z"/>
                <w:rFonts w:ascii="Calibri" w:hAnsi="Calibri" w:cs="Calibri"/>
                <w:color w:val="0F0F0F"/>
                <w:lang w:val="nl-NL"/>
              </w:rPr>
            </w:pPr>
            <w:ins w:id="2905" w:author="Arjan Kloosterboer" w:date="2017-09-22T04:10:00Z">
              <w:r w:rsidRPr="00963185">
                <w:rPr>
                  <w:rFonts w:ascii="Calibri" w:hAnsi="Calibri" w:cs="Calibri"/>
                  <w:color w:val="0F0F0F"/>
                  <w:lang w:val="nl-NL"/>
                </w:rPr>
                <w:t xml:space="preserve">De attribuutsoort is ontleend aan de Gemeentelijke Selectielijst 2017. 'Procesobject' is daarin omschreven als "Het onderwerp waarop een zaak betrekking heeft en wat verandert door het proces. Dit onderwerp is een object, subject of gebeurtenis ten aanzien waarvan een verandering plaatsvindt en dat gemonitord kan worden." Met de attribuutsoort 'Procesobjectaard' wordt het soort object gespecificeerd dat invulling geeft aan het zojuist genoemde object, siubject en gebeurtenis. In de Selectielijst betreft dit de vermeldingen in de kolom 'Omschrijving' (van procesobject). </w:t>
              </w:r>
            </w:ins>
          </w:p>
          <w:p w14:paraId="060E77AA" w14:textId="77777777" w:rsidR="00963185" w:rsidRPr="00963185" w:rsidRDefault="00963185" w:rsidP="00963185">
            <w:pPr>
              <w:spacing w:after="0"/>
              <w:rPr>
                <w:ins w:id="2906" w:author="Arjan Kloosterboer" w:date="2017-09-22T04:10:00Z"/>
                <w:rFonts w:ascii="Calibri" w:hAnsi="Calibri" w:cs="Calibri"/>
                <w:color w:val="0F0F0F"/>
                <w:lang w:val="nl-NL"/>
              </w:rPr>
            </w:pPr>
            <w:ins w:id="2907" w:author="Arjan Kloosterboer" w:date="2017-09-22T04:10:00Z">
              <w:r w:rsidRPr="00963185">
                <w:rPr>
                  <w:rFonts w:ascii="Calibri" w:hAnsi="Calibri" w:cs="Calibri"/>
                  <w:color w:val="0F0F0F"/>
                  <w:lang w:val="nl-NL"/>
                </w:rPr>
                <w:t xml:space="preserve">Tesamen met 'Resultaatomschrijving' identificeert het uniek een Resultaattype (in ImZTC) bij een Zaaktype. Bij dat resultaattype zijn in een van toepassing zijnde zaaktypecatalogis de archiveringskenmerken (waardering, bewaartermijn) gespecificeerd die van toepassing zijn op de zaak cq. het zaakdossier. </w:t>
              </w:r>
            </w:ins>
          </w:p>
          <w:p w14:paraId="7411653C" w14:textId="77777777" w:rsidR="00963185" w:rsidRPr="00963185" w:rsidRDefault="00963185" w:rsidP="00963185">
            <w:pPr>
              <w:spacing w:after="0"/>
              <w:rPr>
                <w:ins w:id="2908" w:author="Arjan Kloosterboer" w:date="2017-09-22T04:10:00Z"/>
                <w:rFonts w:ascii="Calibri" w:hAnsi="Calibri" w:cs="Calibri"/>
                <w:color w:val="0F0F0F"/>
                <w:lang w:val="nl-NL"/>
              </w:rPr>
            </w:pPr>
            <w:ins w:id="2909" w:author="Arjan Kloosterboer" w:date="2017-09-22T04:10:00Z">
              <w:r w:rsidRPr="00963185">
                <w:rPr>
                  <w:rFonts w:ascii="Calibri" w:hAnsi="Calibri" w:cs="Calibri"/>
                  <w:color w:val="0F0F0F"/>
                  <w:lang w:val="nl-NL"/>
                </w:rPr>
                <w:lastRenderedPageBreak/>
                <w:t>V.w.b. waarden van de attribuutsoort, idealiter zijn dat de combinaties met waarden van Resultaatomschrijving zoals die als Resultaattype bij het Zaaktype (van de Zaak) opgenomen zijn in een op het ImZTC gebaseerde zaaktypecatalogus.</w:t>
              </w:r>
            </w:ins>
          </w:p>
        </w:tc>
        <w:bookmarkEnd w:id="2823"/>
      </w:tr>
    </w:tbl>
    <w:p w14:paraId="13E8FA65" w14:textId="77777777" w:rsidR="006940C5" w:rsidRPr="008E0ED5" w:rsidRDefault="006940C5" w:rsidP="006940C5">
      <w:pPr>
        <w:widowControl w:val="0"/>
        <w:autoSpaceDE w:val="0"/>
        <w:autoSpaceDN w:val="0"/>
        <w:adjustRightInd w:val="0"/>
        <w:spacing w:before="240" w:after="60" w:line="240" w:lineRule="auto"/>
        <w:outlineLvl w:val="3"/>
        <w:rPr>
          <w:ins w:id="2910" w:author="Arjan Kloosterboer" w:date="2017-09-22T04:10:00Z"/>
          <w:rFonts w:ascii="Arial" w:hAnsi="Arial" w:cs="Arial"/>
          <w:b/>
          <w:color w:val="000000"/>
          <w:sz w:val="24"/>
          <w:szCs w:val="24"/>
        </w:rPr>
      </w:pPr>
      <w:bookmarkStart w:id="2911" w:name="BKM_5380E6B2_9FB0_462D_AB43_0B4301303BDD"/>
      <w:ins w:id="2912" w:author="Arjan Kloosterboer" w:date="2017-09-22T04:10:00Z">
        <w:r w:rsidRPr="008E0ED5">
          <w:rPr>
            <w:rFonts w:ascii="Arial" w:hAnsi="Arial" w:cs="Arial"/>
            <w:b/>
            <w:color w:val="000000"/>
            <w:sz w:val="24"/>
            <w:szCs w:val="24"/>
          </w:rPr>
          <w:lastRenderedPageBreak/>
          <w:t>«Gegevensgroeptype» Procesobject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940C5" w14:paraId="165341EB" w14:textId="77777777" w:rsidTr="007F6122">
        <w:trPr>
          <w:ins w:id="2913"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6BDAAC23" w14:textId="77777777" w:rsidR="006940C5" w:rsidRDefault="006940C5" w:rsidP="006940C5">
            <w:pPr>
              <w:spacing w:after="0"/>
              <w:rPr>
                <w:ins w:id="2914" w:author="Arjan Kloosterboer" w:date="2017-09-22T04:10:00Z"/>
                <w:rFonts w:ascii="Calibri" w:hAnsi="Calibri" w:cs="Calibri"/>
                <w:color w:val="000000"/>
              </w:rPr>
            </w:pPr>
            <w:ins w:id="2915" w:author="Arjan Kloosterboer" w:date="2017-09-22T04:10:00Z">
              <w:r>
                <w:rPr>
                  <w:rFonts w:ascii="Calibri"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3F0AA470" w14:textId="77777777" w:rsidR="006940C5" w:rsidRDefault="006940C5" w:rsidP="006940C5">
            <w:pPr>
              <w:spacing w:after="0"/>
              <w:rPr>
                <w:ins w:id="2916" w:author="Arjan Kloosterboer" w:date="2017-09-22T04:10:00Z"/>
                <w:rFonts w:ascii="Calibri" w:hAnsi="Calibri" w:cs="Calibri"/>
                <w:color w:val="000000"/>
              </w:rPr>
            </w:pPr>
            <w:ins w:id="2917" w:author="Arjan Kloosterboer" w:date="2017-09-22T04:10:00Z">
              <w:r>
                <w:rPr>
                  <w:rFonts w:ascii="Calibri" w:hAnsi="Calibri" w:cs="Calibri"/>
                  <w:color w:val="000000"/>
                </w:rPr>
                <w:t>Procesobject</w:t>
              </w:r>
            </w:ins>
          </w:p>
        </w:tc>
      </w:tr>
      <w:tr w:rsidR="006940C5" w14:paraId="02FB6310" w14:textId="77777777" w:rsidTr="007F6122">
        <w:trPr>
          <w:ins w:id="2918"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1314970F" w14:textId="77777777" w:rsidR="006940C5" w:rsidRDefault="006940C5" w:rsidP="006940C5">
            <w:pPr>
              <w:spacing w:after="0"/>
              <w:rPr>
                <w:ins w:id="2919" w:author="Arjan Kloosterboer" w:date="2017-09-22T04:10:00Z"/>
                <w:rFonts w:ascii="Calibri" w:hAnsi="Calibri" w:cs="Calibri"/>
                <w:color w:val="000000"/>
              </w:rPr>
            </w:pPr>
            <w:ins w:id="2920" w:author="Arjan Kloosterboer" w:date="2017-09-22T04:10:00Z">
              <w:r>
                <w:rPr>
                  <w:rFonts w:ascii="Calibri"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17F3E741" w14:textId="77777777" w:rsidR="006940C5" w:rsidRDefault="006940C5" w:rsidP="006940C5">
            <w:pPr>
              <w:spacing w:after="0"/>
              <w:rPr>
                <w:ins w:id="2921" w:author="Arjan Kloosterboer" w:date="2017-09-22T04:10:00Z"/>
                <w:rFonts w:ascii="Calibri" w:hAnsi="Calibri" w:cs="Calibri"/>
                <w:color w:val="000000"/>
              </w:rPr>
            </w:pPr>
            <w:ins w:id="2922" w:author="Arjan Kloosterboer" w:date="2017-09-22T04:10:00Z">
              <w:r>
                <w:rPr>
                  <w:rFonts w:ascii="Calibri" w:hAnsi="Calibri" w:cs="Calibri"/>
                  <w:color w:val="000000"/>
                </w:rPr>
                <w:t>KING</w:t>
              </w:r>
            </w:ins>
          </w:p>
        </w:tc>
      </w:tr>
      <w:tr w:rsidR="006940C5" w14:paraId="72B639E7" w14:textId="77777777" w:rsidTr="007F6122">
        <w:trPr>
          <w:ins w:id="2923"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01140401" w14:textId="77777777" w:rsidR="006940C5" w:rsidRDefault="006940C5" w:rsidP="006940C5">
            <w:pPr>
              <w:spacing w:after="0"/>
              <w:rPr>
                <w:ins w:id="2924" w:author="Arjan Kloosterboer" w:date="2017-09-22T04:10:00Z"/>
                <w:rFonts w:ascii="Calibri" w:hAnsi="Calibri" w:cs="Calibri"/>
                <w:color w:val="000000"/>
              </w:rPr>
            </w:pPr>
            <w:ins w:id="2925" w:author="Arjan Kloosterboer" w:date="2017-09-22T04:10:00Z">
              <w:r>
                <w:rPr>
                  <w:rFonts w:ascii="Calibri"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77EA4DC3" w14:textId="77777777" w:rsidR="006940C5" w:rsidRDefault="006940C5" w:rsidP="006940C5">
            <w:pPr>
              <w:spacing w:after="0"/>
              <w:rPr>
                <w:ins w:id="2926" w:author="Arjan Kloosterboer" w:date="2017-09-22T04:10:00Z"/>
                <w:rFonts w:ascii="Calibri" w:hAnsi="Calibri" w:cs="Calibri"/>
                <w:color w:val="000000"/>
              </w:rPr>
            </w:pPr>
          </w:p>
        </w:tc>
      </w:tr>
      <w:tr w:rsidR="006940C5" w:rsidRPr="00AE6939" w14:paraId="1184BABB" w14:textId="77777777" w:rsidTr="007F6122">
        <w:trPr>
          <w:ins w:id="2927"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53D83AB1" w14:textId="77777777" w:rsidR="006940C5" w:rsidRDefault="006940C5" w:rsidP="006940C5">
            <w:pPr>
              <w:spacing w:after="0"/>
              <w:rPr>
                <w:ins w:id="2928" w:author="Arjan Kloosterboer" w:date="2017-09-22T04:10:00Z"/>
                <w:rFonts w:ascii="Calibri" w:hAnsi="Calibri" w:cs="Calibri"/>
                <w:color w:val="000000"/>
              </w:rPr>
            </w:pPr>
            <w:ins w:id="2929" w:author="Arjan Kloosterboer" w:date="2017-09-22T04:10:00Z">
              <w:r>
                <w:rPr>
                  <w:rFonts w:ascii="Calibri"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2950882C" w14:textId="77777777" w:rsidR="006940C5" w:rsidRPr="006940C5" w:rsidRDefault="006940C5" w:rsidP="006940C5">
            <w:pPr>
              <w:spacing w:after="0"/>
              <w:rPr>
                <w:ins w:id="2930" w:author="Arjan Kloosterboer" w:date="2017-09-22T04:10:00Z"/>
                <w:rFonts w:ascii="Calibri" w:hAnsi="Calibri" w:cs="Calibri"/>
                <w:color w:val="000000"/>
                <w:lang w:val="nl-NL"/>
              </w:rPr>
            </w:pPr>
            <w:ins w:id="2931" w:author="Arjan Kloosterboer" w:date="2017-09-22T04:10:00Z">
              <w:r w:rsidRPr="006940C5">
                <w:rPr>
                  <w:rFonts w:ascii="Calibri" w:hAnsi="Calibri" w:cs="Calibri"/>
                  <w:color w:val="0F0F0F"/>
                  <w:lang w:val="nl-NL"/>
                </w:rPr>
                <w:t>Specificatie van de attribuutsoort van het object, subject of gebeurtenis waarop, vanuit archiveringsoptiek, de zaak betrekking heeft en dat bepalend is voor de start van de archiefactietermijn.</w:t>
              </w:r>
            </w:ins>
          </w:p>
        </w:tc>
      </w:tr>
      <w:tr w:rsidR="006940C5" w14:paraId="0C255094" w14:textId="77777777" w:rsidTr="007F6122">
        <w:trPr>
          <w:ins w:id="2932"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2BFC5AFF" w14:textId="77777777" w:rsidR="006940C5" w:rsidRDefault="006940C5" w:rsidP="006940C5">
            <w:pPr>
              <w:spacing w:after="0"/>
              <w:rPr>
                <w:ins w:id="2933" w:author="Arjan Kloosterboer" w:date="2017-09-22T04:10:00Z"/>
                <w:rFonts w:ascii="Calibri" w:hAnsi="Calibri" w:cs="Calibri"/>
                <w:color w:val="000000"/>
              </w:rPr>
            </w:pPr>
            <w:ins w:id="2934" w:author="Arjan Kloosterboer" w:date="2017-09-22T04:10:00Z">
              <w:r>
                <w:rPr>
                  <w:rFonts w:ascii="Calibri" w:hAnsi="Calibri" w:cs="Calibri"/>
                  <w:b/>
                  <w:bCs/>
                  <w:color w:val="000000"/>
                </w:rPr>
                <w:t>Herkomst definitie</w:t>
              </w:r>
            </w:ins>
          </w:p>
        </w:tc>
        <w:tc>
          <w:tcPr>
            <w:tcW w:w="5670" w:type="dxa"/>
            <w:tcBorders>
              <w:top w:val="nil"/>
              <w:left w:val="nil"/>
              <w:bottom w:val="nil"/>
              <w:right w:val="nil"/>
            </w:tcBorders>
            <w:tcMar>
              <w:top w:w="0" w:type="dxa"/>
              <w:left w:w="60" w:type="dxa"/>
              <w:bottom w:w="0" w:type="dxa"/>
              <w:right w:w="60" w:type="dxa"/>
            </w:tcMar>
          </w:tcPr>
          <w:p w14:paraId="0B3BB1EC" w14:textId="77777777" w:rsidR="006940C5" w:rsidRDefault="006940C5" w:rsidP="006940C5">
            <w:pPr>
              <w:spacing w:after="0"/>
              <w:rPr>
                <w:ins w:id="2935" w:author="Arjan Kloosterboer" w:date="2017-09-22T04:10:00Z"/>
                <w:rFonts w:ascii="Calibri" w:hAnsi="Calibri" w:cs="Calibri"/>
                <w:color w:val="000000"/>
              </w:rPr>
            </w:pPr>
            <w:ins w:id="2936" w:author="Arjan Kloosterboer" w:date="2017-09-22T04:10:00Z">
              <w:r>
                <w:rPr>
                  <w:rFonts w:ascii="Calibri" w:hAnsi="Calibri" w:cs="Calibri"/>
                  <w:color w:val="000000"/>
                </w:rPr>
                <w:t>KING</w:t>
              </w:r>
            </w:ins>
          </w:p>
        </w:tc>
      </w:tr>
      <w:tr w:rsidR="006940C5" w14:paraId="1AC33DC1" w14:textId="77777777" w:rsidTr="007F6122">
        <w:trPr>
          <w:ins w:id="2937"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0E90E6D4" w14:textId="77777777" w:rsidR="006940C5" w:rsidRDefault="006940C5" w:rsidP="006940C5">
            <w:pPr>
              <w:spacing w:after="0"/>
              <w:rPr>
                <w:ins w:id="2938" w:author="Arjan Kloosterboer" w:date="2017-09-22T04:10:00Z"/>
                <w:rFonts w:ascii="Calibri" w:hAnsi="Calibri" w:cs="Calibri"/>
                <w:color w:val="000000"/>
              </w:rPr>
            </w:pPr>
            <w:ins w:id="2939" w:author="Arjan Kloosterboer" w:date="2017-09-22T04:10:00Z">
              <w:r>
                <w:rPr>
                  <w:rFonts w:ascii="Calibri"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67F41B2B" w14:textId="77777777" w:rsidR="006940C5" w:rsidRDefault="006940C5" w:rsidP="006940C5">
            <w:pPr>
              <w:spacing w:after="0"/>
              <w:rPr>
                <w:ins w:id="2940" w:author="Arjan Kloosterboer" w:date="2017-09-22T04:10:00Z"/>
                <w:rFonts w:ascii="Calibri" w:hAnsi="Calibri" w:cs="Calibri"/>
                <w:color w:val="000000"/>
              </w:rPr>
            </w:pPr>
            <w:ins w:id="2941" w:author="Arjan Kloosterboer" w:date="2017-09-22T04:10:00Z">
              <w:r>
                <w:rPr>
                  <w:rFonts w:ascii="Calibri" w:hAnsi="Calibri" w:cs="Calibri"/>
                  <w:color w:val="000000"/>
                </w:rPr>
                <w:t>1-2-2017</w:t>
              </w:r>
            </w:ins>
          </w:p>
        </w:tc>
      </w:tr>
      <w:tr w:rsidR="006940C5" w14:paraId="31527F69" w14:textId="77777777" w:rsidTr="007F6122">
        <w:trPr>
          <w:ins w:id="2942"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4F24D5A0" w14:textId="77777777" w:rsidR="006940C5" w:rsidRDefault="006940C5" w:rsidP="006940C5">
            <w:pPr>
              <w:spacing w:after="0"/>
              <w:rPr>
                <w:ins w:id="2943" w:author="Arjan Kloosterboer" w:date="2017-09-22T04:10:00Z"/>
                <w:rFonts w:ascii="Calibri" w:hAnsi="Calibri" w:cs="Calibri"/>
                <w:color w:val="000000"/>
              </w:rPr>
            </w:pPr>
            <w:ins w:id="2944" w:author="Arjan Kloosterboer" w:date="2017-09-22T04:10:00Z">
              <w:r>
                <w:rPr>
                  <w:rFonts w:ascii="Calibri" w:hAnsi="Calibri" w:cs="Calibri"/>
                  <w:b/>
                  <w:bCs/>
                  <w:color w:val="000000"/>
                </w:rPr>
                <w:t>Indicatie materiële historie</w:t>
              </w:r>
            </w:ins>
          </w:p>
        </w:tc>
        <w:tc>
          <w:tcPr>
            <w:tcW w:w="5670" w:type="dxa"/>
            <w:tcBorders>
              <w:top w:val="nil"/>
              <w:left w:val="nil"/>
              <w:bottom w:val="nil"/>
              <w:right w:val="nil"/>
            </w:tcBorders>
            <w:tcMar>
              <w:top w:w="0" w:type="dxa"/>
              <w:left w:w="60" w:type="dxa"/>
              <w:bottom w:w="0" w:type="dxa"/>
              <w:right w:w="60" w:type="dxa"/>
            </w:tcMar>
          </w:tcPr>
          <w:p w14:paraId="53244406" w14:textId="77777777" w:rsidR="006940C5" w:rsidRDefault="006940C5" w:rsidP="006940C5">
            <w:pPr>
              <w:spacing w:after="0"/>
              <w:rPr>
                <w:ins w:id="2945" w:author="Arjan Kloosterboer" w:date="2017-09-22T04:10:00Z"/>
                <w:rFonts w:ascii="Calibri" w:hAnsi="Calibri" w:cs="Calibri"/>
                <w:color w:val="000000"/>
              </w:rPr>
            </w:pPr>
            <w:ins w:id="2946" w:author="Arjan Kloosterboer" w:date="2017-09-22T04:10:00Z">
              <w:r>
                <w:rPr>
                  <w:rFonts w:ascii="Calibri" w:hAnsi="Calibri" w:cs="Calibri"/>
                  <w:color w:val="000000"/>
                </w:rPr>
                <w:t>Nee</w:t>
              </w:r>
            </w:ins>
          </w:p>
        </w:tc>
      </w:tr>
      <w:tr w:rsidR="006940C5" w14:paraId="08DC0686" w14:textId="77777777" w:rsidTr="007F6122">
        <w:tc>
          <w:tcPr>
            <w:tcW w:w="3690" w:type="dxa"/>
            <w:gridSpan w:val="2"/>
            <w:tcBorders>
              <w:top w:val="nil"/>
              <w:left w:val="nil"/>
              <w:bottom w:val="nil"/>
              <w:right w:val="nil"/>
            </w:tcBorders>
            <w:tcMar>
              <w:top w:w="0" w:type="dxa"/>
              <w:left w:w="60" w:type="dxa"/>
              <w:bottom w:w="0" w:type="dxa"/>
              <w:right w:w="60" w:type="dxa"/>
            </w:tcMar>
          </w:tcPr>
          <w:p w14:paraId="44EEA1D5" w14:textId="77777777" w:rsidR="006940C5" w:rsidRDefault="006940C5" w:rsidP="006940C5">
            <w:pPr>
              <w:spacing w:after="0"/>
              <w:rPr>
                <w:moveTo w:id="2947" w:author="Arjan Kloosterboer" w:date="2017-09-22T04:10:00Z"/>
                <w:rFonts w:ascii="Calibri" w:hAnsi="Calibri" w:cs="Calibri"/>
                <w:color w:val="000000"/>
              </w:rPr>
            </w:pPr>
            <w:moveToRangeStart w:id="2948" w:author="Arjan Kloosterboer" w:date="2017-09-22T04:10:00Z" w:name="move493816788"/>
            <w:moveTo w:id="2949" w:author="Arjan Kloosterboer" w:date="2017-09-22T04:10:00Z">
              <w:r>
                <w:rPr>
                  <w:rFonts w:ascii="Calibri" w:hAnsi="Calibri" w:cs="Calibri"/>
                  <w:b/>
                  <w:bCs/>
                  <w:color w:val="000000"/>
                </w:rPr>
                <w:t>Indicatie formele historie</w:t>
              </w:r>
            </w:moveTo>
          </w:p>
        </w:tc>
        <w:tc>
          <w:tcPr>
            <w:tcW w:w="5670" w:type="dxa"/>
            <w:tcBorders>
              <w:top w:val="nil"/>
              <w:left w:val="nil"/>
              <w:bottom w:val="nil"/>
              <w:right w:val="nil"/>
            </w:tcBorders>
            <w:tcMar>
              <w:top w:w="0" w:type="dxa"/>
              <w:left w:w="60" w:type="dxa"/>
              <w:bottom w:w="0" w:type="dxa"/>
              <w:right w:w="60" w:type="dxa"/>
            </w:tcMar>
          </w:tcPr>
          <w:p w14:paraId="11C3352F" w14:textId="77777777" w:rsidR="006940C5" w:rsidRDefault="006940C5" w:rsidP="006940C5">
            <w:pPr>
              <w:spacing w:after="0"/>
              <w:rPr>
                <w:moveTo w:id="2950" w:author="Arjan Kloosterboer" w:date="2017-09-22T04:10:00Z"/>
                <w:rFonts w:ascii="Calibri" w:hAnsi="Calibri" w:cs="Calibri"/>
                <w:color w:val="000000"/>
              </w:rPr>
            </w:pPr>
            <w:moveTo w:id="2951" w:author="Arjan Kloosterboer" w:date="2017-09-22T04:10:00Z">
              <w:r>
                <w:rPr>
                  <w:rFonts w:ascii="Calibri" w:hAnsi="Calibri" w:cs="Calibri"/>
                  <w:color w:val="000000"/>
                </w:rPr>
                <w:t>Ja</w:t>
              </w:r>
            </w:moveTo>
          </w:p>
        </w:tc>
      </w:tr>
      <w:moveToRangeEnd w:id="2948"/>
      <w:tr w:rsidR="006940C5" w14:paraId="520F845C" w14:textId="77777777" w:rsidTr="007F6122">
        <w:trPr>
          <w:ins w:id="2952"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7BF2E9DD" w14:textId="77777777" w:rsidR="006940C5" w:rsidRDefault="006940C5" w:rsidP="006940C5">
            <w:pPr>
              <w:spacing w:after="0"/>
              <w:rPr>
                <w:ins w:id="2953" w:author="Arjan Kloosterboer" w:date="2017-09-22T04:10:00Z"/>
                <w:rFonts w:ascii="Calibri" w:hAnsi="Calibri" w:cs="Calibri"/>
                <w:color w:val="000000"/>
              </w:rPr>
            </w:pPr>
            <w:ins w:id="2954" w:author="Arjan Kloosterboer" w:date="2017-09-22T04:10:00Z">
              <w:r>
                <w:rPr>
                  <w:rFonts w:ascii="Calibri" w:hAnsi="Calibri" w:cs="Calibri"/>
                  <w:b/>
                  <w:bCs/>
                  <w:color w:val="000000"/>
                </w:rPr>
                <w:t>Indicatie in onderzoek</w:t>
              </w:r>
            </w:ins>
          </w:p>
        </w:tc>
        <w:tc>
          <w:tcPr>
            <w:tcW w:w="5670" w:type="dxa"/>
            <w:tcBorders>
              <w:top w:val="nil"/>
              <w:left w:val="nil"/>
              <w:bottom w:val="nil"/>
              <w:right w:val="nil"/>
            </w:tcBorders>
            <w:tcMar>
              <w:top w:w="0" w:type="dxa"/>
              <w:left w:w="60" w:type="dxa"/>
              <w:bottom w:w="0" w:type="dxa"/>
              <w:right w:w="60" w:type="dxa"/>
            </w:tcMar>
          </w:tcPr>
          <w:p w14:paraId="3102C36A" w14:textId="77777777" w:rsidR="006940C5" w:rsidRDefault="006940C5" w:rsidP="006940C5">
            <w:pPr>
              <w:spacing w:after="0"/>
              <w:rPr>
                <w:ins w:id="2955" w:author="Arjan Kloosterboer" w:date="2017-09-22T04:10:00Z"/>
                <w:rFonts w:ascii="Calibri" w:hAnsi="Calibri" w:cs="Calibri"/>
                <w:color w:val="000000"/>
              </w:rPr>
            </w:pPr>
            <w:ins w:id="2956" w:author="Arjan Kloosterboer" w:date="2017-09-22T04:10:00Z">
              <w:r>
                <w:rPr>
                  <w:rFonts w:ascii="Calibri" w:hAnsi="Calibri" w:cs="Calibri"/>
                  <w:color w:val="000000"/>
                </w:rPr>
                <w:t>Nee</w:t>
              </w:r>
            </w:ins>
          </w:p>
        </w:tc>
      </w:tr>
      <w:tr w:rsidR="006940C5" w14:paraId="2654FBC9" w14:textId="77777777" w:rsidTr="007F6122">
        <w:trPr>
          <w:ins w:id="2957"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3855A8DF" w14:textId="77777777" w:rsidR="006940C5" w:rsidRDefault="006940C5" w:rsidP="006940C5">
            <w:pPr>
              <w:spacing w:after="0"/>
              <w:rPr>
                <w:ins w:id="2958" w:author="Arjan Kloosterboer" w:date="2017-09-22T04:10:00Z"/>
                <w:rFonts w:ascii="Calibri" w:hAnsi="Calibri" w:cs="Calibri"/>
                <w:color w:val="000000"/>
              </w:rPr>
            </w:pPr>
            <w:ins w:id="2959" w:author="Arjan Kloosterboer" w:date="2017-09-22T04:10:00Z">
              <w:r>
                <w:rPr>
                  <w:rFonts w:ascii="Calibri" w:hAnsi="Calibri" w:cs="Calibri"/>
                  <w:b/>
                  <w:bCs/>
                  <w:color w:val="000000"/>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493C389F" w14:textId="77777777" w:rsidR="006940C5" w:rsidRDefault="006940C5" w:rsidP="006940C5">
            <w:pPr>
              <w:spacing w:after="0"/>
              <w:rPr>
                <w:ins w:id="2960" w:author="Arjan Kloosterboer" w:date="2017-09-22T04:10:00Z"/>
                <w:rFonts w:ascii="Calibri" w:hAnsi="Calibri" w:cs="Calibri"/>
                <w:color w:val="000000"/>
              </w:rPr>
            </w:pPr>
            <w:ins w:id="2961" w:author="Arjan Kloosterboer" w:date="2017-09-22T04:10:00Z">
              <w:r>
                <w:rPr>
                  <w:rFonts w:ascii="Calibri" w:hAnsi="Calibri" w:cs="Calibri"/>
                  <w:color w:val="000000"/>
                </w:rPr>
                <w:t>Nee</w:t>
              </w:r>
            </w:ins>
          </w:p>
        </w:tc>
      </w:tr>
      <w:tr w:rsidR="006940C5" w14:paraId="28179D0C" w14:textId="77777777" w:rsidTr="007F6122">
        <w:trPr>
          <w:ins w:id="2962"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254C2790" w14:textId="77777777" w:rsidR="006940C5" w:rsidRDefault="006940C5" w:rsidP="006940C5">
            <w:pPr>
              <w:spacing w:after="0"/>
              <w:rPr>
                <w:ins w:id="2963" w:author="Arjan Kloosterboer" w:date="2017-09-22T04:10:00Z"/>
                <w:rFonts w:ascii="Calibri" w:hAnsi="Calibri" w:cs="Calibri"/>
                <w:color w:val="000000"/>
              </w:rPr>
            </w:pPr>
            <w:ins w:id="2964" w:author="Arjan Kloosterboer" w:date="2017-09-22T04:10:00Z">
              <w:r>
                <w:rPr>
                  <w:rFonts w:ascii="Calibri"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7596751C" w14:textId="77777777" w:rsidR="006940C5" w:rsidRDefault="006940C5" w:rsidP="006940C5">
            <w:pPr>
              <w:spacing w:after="0"/>
              <w:rPr>
                <w:ins w:id="2965" w:author="Arjan Kloosterboer" w:date="2017-09-22T04:10:00Z"/>
                <w:rFonts w:ascii="Calibri" w:hAnsi="Calibri" w:cs="Calibri"/>
                <w:color w:val="000000"/>
              </w:rPr>
            </w:pPr>
            <w:ins w:id="2966" w:author="Arjan Kloosterboer" w:date="2017-09-22T04:10:00Z">
              <w:r>
                <w:rPr>
                  <w:rFonts w:ascii="Calibri" w:hAnsi="Calibri" w:cs="Calibri"/>
                  <w:color w:val="000000"/>
                  <w:sz w:val="20"/>
                  <w:szCs w:val="20"/>
                </w:rPr>
                <w:t xml:space="preserve">0 -1 </w:t>
              </w:r>
            </w:ins>
          </w:p>
        </w:tc>
      </w:tr>
      <w:tr w:rsidR="006940C5" w14:paraId="1257C9F2" w14:textId="77777777" w:rsidTr="007F6122">
        <w:trPr>
          <w:ins w:id="2967"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2CF0A22A" w14:textId="77777777" w:rsidR="006940C5" w:rsidRDefault="006940C5" w:rsidP="006940C5">
            <w:pPr>
              <w:spacing w:after="0"/>
              <w:rPr>
                <w:ins w:id="2968" w:author="Arjan Kloosterboer" w:date="2017-09-22T04:10:00Z"/>
                <w:rFonts w:ascii="Calibri" w:hAnsi="Calibri" w:cs="Calibri"/>
                <w:color w:val="000000"/>
              </w:rPr>
            </w:pPr>
            <w:ins w:id="2969" w:author="Arjan Kloosterboer" w:date="2017-09-22T04:10:00Z">
              <w:r>
                <w:rPr>
                  <w:rFonts w:ascii="Calibri"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2689DFB4" w14:textId="77777777" w:rsidR="006940C5" w:rsidRDefault="006940C5" w:rsidP="006940C5">
            <w:pPr>
              <w:spacing w:after="0"/>
              <w:rPr>
                <w:ins w:id="2970" w:author="Arjan Kloosterboer" w:date="2017-09-22T04:10:00Z"/>
                <w:rFonts w:ascii="Calibri" w:hAnsi="Calibri" w:cs="Calibri"/>
                <w:color w:val="000000"/>
              </w:rPr>
            </w:pPr>
            <w:ins w:id="2971" w:author="Arjan Kloosterboer" w:date="2017-09-22T04:10:00Z">
              <w:r>
                <w:rPr>
                  <w:rFonts w:ascii="Calibri" w:hAnsi="Calibri" w:cs="Calibri"/>
                  <w:color w:val="000000"/>
                </w:rPr>
                <w:t>Gemeentelijk kerngegeven</w:t>
              </w:r>
            </w:ins>
          </w:p>
        </w:tc>
      </w:tr>
      <w:tr w:rsidR="006940C5" w:rsidRPr="00AE6939" w14:paraId="0B002181" w14:textId="77777777" w:rsidTr="007F6122">
        <w:trPr>
          <w:ins w:id="2972"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4CEAFC50" w14:textId="77777777" w:rsidR="006940C5" w:rsidRDefault="006940C5" w:rsidP="006940C5">
            <w:pPr>
              <w:spacing w:after="0"/>
              <w:rPr>
                <w:ins w:id="2973" w:author="Arjan Kloosterboer" w:date="2017-09-22T04:10:00Z"/>
                <w:rFonts w:ascii="Calibri" w:hAnsi="Calibri" w:cs="Calibri"/>
                <w:color w:val="000000"/>
              </w:rPr>
            </w:pPr>
            <w:ins w:id="2974" w:author="Arjan Kloosterboer" w:date="2017-09-22T04:10:00Z">
              <w:r>
                <w:rPr>
                  <w:rFonts w:ascii="Calibri"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6DDE7A20" w14:textId="77777777" w:rsidR="006940C5" w:rsidRPr="006940C5" w:rsidRDefault="006940C5" w:rsidP="006940C5">
            <w:pPr>
              <w:spacing w:after="0"/>
              <w:rPr>
                <w:ins w:id="2975" w:author="Arjan Kloosterboer" w:date="2017-09-22T04:10:00Z"/>
                <w:rFonts w:ascii="Calibri" w:hAnsi="Calibri" w:cs="Calibri"/>
                <w:color w:val="000000"/>
                <w:lang w:val="nl-NL"/>
              </w:rPr>
            </w:pPr>
            <w:ins w:id="2976" w:author="Arjan Kloosterboer" w:date="2017-09-22T04:10:00Z">
              <w:r w:rsidRPr="006940C5">
                <w:rPr>
                  <w:rFonts w:ascii="Calibri" w:hAnsi="Calibri" w:cs="Calibri"/>
                  <w:color w:val="000000"/>
                  <w:lang w:val="nl-NL"/>
                </w:rPr>
                <w:t>1) De groepattribuutsoort moet van waarden zijn voorzien indien de attribuutsoort 'Archiefstatus' de waarde "gearchiveerd (procestermijn onbekend)" heeft.</w:t>
              </w:r>
            </w:ins>
          </w:p>
        </w:tc>
      </w:tr>
      <w:tr w:rsidR="006940C5" w14:paraId="0F97C0F9" w14:textId="77777777" w:rsidTr="007F6122">
        <w:trPr>
          <w:ins w:id="2977" w:author="Arjan Kloosterboer" w:date="2017-09-22T04:10:00Z"/>
        </w:trPr>
        <w:tc>
          <w:tcPr>
            <w:tcW w:w="9360" w:type="dxa"/>
            <w:gridSpan w:val="3"/>
            <w:tcBorders>
              <w:top w:val="nil"/>
              <w:left w:val="nil"/>
              <w:bottom w:val="nil"/>
              <w:right w:val="nil"/>
            </w:tcBorders>
            <w:tcMar>
              <w:top w:w="0" w:type="dxa"/>
              <w:left w:w="60" w:type="dxa"/>
              <w:bottom w:w="0" w:type="dxa"/>
              <w:right w:w="60" w:type="dxa"/>
            </w:tcMar>
          </w:tcPr>
          <w:p w14:paraId="1F11F95A" w14:textId="77777777" w:rsidR="006940C5" w:rsidRDefault="006940C5" w:rsidP="006940C5">
            <w:pPr>
              <w:spacing w:after="0"/>
              <w:rPr>
                <w:ins w:id="2978" w:author="Arjan Kloosterboer" w:date="2017-09-22T04:10:00Z"/>
                <w:rFonts w:ascii="Calibri" w:hAnsi="Calibri" w:cs="Calibri"/>
                <w:color w:val="0F0F0F"/>
              </w:rPr>
            </w:pPr>
            <w:ins w:id="2979" w:author="Arjan Kloosterboer" w:date="2017-09-22T04:10:00Z">
              <w:r>
                <w:rPr>
                  <w:rFonts w:ascii="Calibri" w:hAnsi="Calibri" w:cs="Calibri"/>
                  <w:b/>
                  <w:bCs/>
                  <w:color w:val="0F0F0F"/>
                </w:rPr>
                <w:t>Toelichting</w:t>
              </w:r>
            </w:ins>
          </w:p>
        </w:tc>
      </w:tr>
      <w:tr w:rsidR="006940C5" w:rsidRPr="00AE6939" w14:paraId="552EF997" w14:textId="77777777" w:rsidTr="007F6122">
        <w:trPr>
          <w:ins w:id="2980" w:author="Arjan Kloosterboer" w:date="2017-09-22T04:10:00Z"/>
        </w:trPr>
        <w:tc>
          <w:tcPr>
            <w:tcW w:w="450" w:type="dxa"/>
            <w:tcBorders>
              <w:top w:val="nil"/>
              <w:left w:val="nil"/>
              <w:bottom w:val="nil"/>
              <w:right w:val="nil"/>
            </w:tcBorders>
            <w:tcMar>
              <w:top w:w="0" w:type="dxa"/>
              <w:left w:w="60" w:type="dxa"/>
              <w:bottom w:w="0" w:type="dxa"/>
              <w:right w:w="60" w:type="dxa"/>
            </w:tcMar>
          </w:tcPr>
          <w:p w14:paraId="4BD2CAAD" w14:textId="77777777" w:rsidR="006940C5" w:rsidRDefault="006940C5" w:rsidP="006940C5">
            <w:pPr>
              <w:spacing w:after="0"/>
              <w:rPr>
                <w:ins w:id="2981" w:author="Arjan Kloosterboer" w:date="2017-09-22T04:10:00Z"/>
                <w:rFonts w:ascii="Calibri"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70B62DDB" w14:textId="77777777" w:rsidR="006940C5" w:rsidRPr="006940C5" w:rsidRDefault="006940C5" w:rsidP="006940C5">
            <w:pPr>
              <w:spacing w:after="0"/>
              <w:rPr>
                <w:ins w:id="2982" w:author="Arjan Kloosterboer" w:date="2017-09-22T04:10:00Z"/>
                <w:rFonts w:ascii="Calibri" w:hAnsi="Calibri" w:cs="Calibri"/>
                <w:color w:val="0F0F0F"/>
                <w:lang w:val="nl-NL"/>
              </w:rPr>
            </w:pPr>
            <w:ins w:id="2983" w:author="Arjan Kloosterboer" w:date="2017-09-22T04:10:00Z">
              <w:r w:rsidRPr="006940C5">
                <w:rPr>
                  <w:rFonts w:ascii="Calibri" w:hAnsi="Calibri" w:cs="Calibri"/>
                  <w:color w:val="0F0F0F"/>
                  <w:lang w:val="nl-NL"/>
                </w:rPr>
                <w:t xml:space="preserve">Dit groepattribuutsoort maakt het mogelijk het object te duiden waarvan de vervaldatum bepalend is voor de vernietigingsdatum van het zaakdossier. </w:t>
              </w:r>
            </w:ins>
          </w:p>
          <w:p w14:paraId="180A10B0" w14:textId="77777777" w:rsidR="006940C5" w:rsidRPr="006940C5" w:rsidRDefault="006940C5" w:rsidP="006940C5">
            <w:pPr>
              <w:spacing w:after="0"/>
              <w:rPr>
                <w:ins w:id="2984" w:author="Arjan Kloosterboer" w:date="2017-09-22T04:10:00Z"/>
                <w:rFonts w:ascii="Calibri" w:hAnsi="Calibri" w:cs="Calibri"/>
                <w:color w:val="0F0F0F"/>
                <w:lang w:val="nl-NL"/>
              </w:rPr>
            </w:pPr>
            <w:ins w:id="2985" w:author="Arjan Kloosterboer" w:date="2017-09-22T04:10:00Z">
              <w:r w:rsidRPr="006940C5">
                <w:rPr>
                  <w:rFonts w:ascii="Calibri" w:hAnsi="Calibri" w:cs="Calibri"/>
                  <w:color w:val="0F0F0F"/>
                  <w:lang w:val="nl-NL"/>
                </w:rPr>
                <w:t>Op basis van waarden van de attribuutsoorten Resultaatomschrijving en Procesobjectaard kan, bij afronding van de zaak, het archiefregime (waarderen en, i.v.t., de bewaartermijn) bepaald worden maar nog niet altijd de vernietigingsdatum (i.v.t.). Deze is afhankelijk van het einde van de geldigheid van het procesobject. De einddatum daarvan is niet altijd bekend bij afronding van de zaak. Om van een gearchiveerde zaak periodiek te kunnen bepalen of het procesobject inmiddels beëindigd is, wordt met dit groepattribuutsoort het desbetreffende procesobject geidentificeerd en het datumkenmerk daarvan gespecificeerd dat de vervaldatum van dat object representeert. De waarden van de attribuutsoorten worden deels ontleend aan het van toepassing zijnde Resultaattype bij het Zaaktype.</w:t>
              </w:r>
            </w:ins>
          </w:p>
        </w:tc>
      </w:tr>
    </w:tbl>
    <w:p w14:paraId="062A04E7" w14:textId="77777777" w:rsidR="006940C5" w:rsidRPr="008E0ED5" w:rsidRDefault="006940C5" w:rsidP="006940C5">
      <w:pPr>
        <w:widowControl w:val="0"/>
        <w:autoSpaceDE w:val="0"/>
        <w:autoSpaceDN w:val="0"/>
        <w:adjustRightInd w:val="0"/>
        <w:spacing w:before="240" w:after="60" w:line="240" w:lineRule="auto"/>
        <w:outlineLvl w:val="3"/>
        <w:rPr>
          <w:ins w:id="2986" w:author="Arjan Kloosterboer" w:date="2017-09-22T04:10:00Z"/>
          <w:rFonts w:ascii="Arial" w:hAnsi="Arial" w:cs="Arial"/>
          <w:b/>
          <w:color w:val="000000"/>
          <w:sz w:val="24"/>
          <w:szCs w:val="24"/>
        </w:rPr>
      </w:pPr>
      <w:bookmarkStart w:id="2987" w:name="BKM_E24BAF57_018E_42D7_B072_EA52D862D5C9"/>
      <w:ins w:id="2988" w:author="Arjan Kloosterboer" w:date="2017-09-22T04:10:00Z">
        <w:r w:rsidRPr="008E0ED5">
          <w:rPr>
            <w:rFonts w:ascii="Arial" w:hAnsi="Arial" w:cs="Arial"/>
            <w:b/>
            <w:color w:val="000000"/>
            <w:sz w:val="24"/>
            <w:szCs w:val="24"/>
          </w:rPr>
          <w:t>«Attribuutsoort» 'Registratie' van gegevensgroeptype 'Procesobject'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940C5" w14:paraId="4554A376" w14:textId="77777777" w:rsidTr="007F6122">
        <w:trPr>
          <w:ins w:id="2989"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150ACCBD" w14:textId="77777777" w:rsidR="006940C5" w:rsidRDefault="006940C5" w:rsidP="006940C5">
            <w:pPr>
              <w:spacing w:after="0"/>
              <w:rPr>
                <w:ins w:id="2990" w:author="Arjan Kloosterboer" w:date="2017-09-22T04:10:00Z"/>
                <w:rFonts w:ascii="Calibri" w:hAnsi="Calibri" w:cs="Calibri"/>
                <w:color w:val="000000"/>
              </w:rPr>
            </w:pPr>
            <w:ins w:id="2991" w:author="Arjan Kloosterboer" w:date="2017-09-22T04:10:00Z">
              <w:r>
                <w:rPr>
                  <w:rFonts w:ascii="Calibri"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5A5D38B0" w14:textId="77777777" w:rsidR="006940C5" w:rsidRDefault="006940C5" w:rsidP="006940C5">
            <w:pPr>
              <w:spacing w:after="0"/>
              <w:rPr>
                <w:ins w:id="2992" w:author="Arjan Kloosterboer" w:date="2017-09-22T04:10:00Z"/>
                <w:rFonts w:ascii="Calibri" w:hAnsi="Calibri" w:cs="Calibri"/>
                <w:color w:val="000000"/>
              </w:rPr>
            </w:pPr>
            <w:ins w:id="2993" w:author="Arjan Kloosterboer" w:date="2017-09-22T04:10:00Z">
              <w:r>
                <w:rPr>
                  <w:rFonts w:ascii="Calibri" w:hAnsi="Calibri" w:cs="Calibri"/>
                  <w:color w:val="000000"/>
                </w:rPr>
                <w:t>Registratie</w:t>
              </w:r>
            </w:ins>
          </w:p>
        </w:tc>
      </w:tr>
      <w:tr w:rsidR="006940C5" w14:paraId="48167C57" w14:textId="77777777" w:rsidTr="007F6122">
        <w:trPr>
          <w:ins w:id="2994"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5B0FB271" w14:textId="77777777" w:rsidR="006940C5" w:rsidRDefault="006940C5" w:rsidP="006940C5">
            <w:pPr>
              <w:spacing w:after="0"/>
              <w:rPr>
                <w:ins w:id="2995" w:author="Arjan Kloosterboer" w:date="2017-09-22T04:10:00Z"/>
                <w:rFonts w:ascii="Calibri" w:hAnsi="Calibri" w:cs="Calibri"/>
                <w:color w:val="000000"/>
              </w:rPr>
            </w:pPr>
            <w:ins w:id="2996" w:author="Arjan Kloosterboer" w:date="2017-09-22T04:10:00Z">
              <w:r>
                <w:rPr>
                  <w:rFonts w:ascii="Calibri"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043D8B52" w14:textId="77777777" w:rsidR="006940C5" w:rsidRDefault="006940C5" w:rsidP="006940C5">
            <w:pPr>
              <w:spacing w:after="0"/>
              <w:rPr>
                <w:ins w:id="2997" w:author="Arjan Kloosterboer" w:date="2017-09-22T04:10:00Z"/>
                <w:rFonts w:ascii="Calibri" w:hAnsi="Calibri" w:cs="Calibri"/>
                <w:color w:val="000000"/>
              </w:rPr>
            </w:pPr>
            <w:ins w:id="2998" w:author="Arjan Kloosterboer" w:date="2017-09-22T04:10:00Z">
              <w:r>
                <w:rPr>
                  <w:rFonts w:ascii="Calibri" w:hAnsi="Calibri" w:cs="Calibri"/>
                  <w:color w:val="000000"/>
                </w:rPr>
                <w:t>KING</w:t>
              </w:r>
            </w:ins>
          </w:p>
        </w:tc>
      </w:tr>
      <w:tr w:rsidR="006940C5" w14:paraId="6F0B1921" w14:textId="77777777" w:rsidTr="007F6122">
        <w:trPr>
          <w:trHeight w:val="268"/>
          <w:ins w:id="2999"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21ACEE3F" w14:textId="77777777" w:rsidR="006940C5" w:rsidRDefault="006940C5" w:rsidP="006940C5">
            <w:pPr>
              <w:spacing w:after="0"/>
              <w:rPr>
                <w:ins w:id="3000" w:author="Arjan Kloosterboer" w:date="2017-09-22T04:10:00Z"/>
                <w:rFonts w:ascii="Calibri" w:hAnsi="Calibri" w:cs="Calibri"/>
                <w:color w:val="000000"/>
              </w:rPr>
            </w:pPr>
            <w:ins w:id="3001" w:author="Arjan Kloosterboer" w:date="2017-09-22T04:10:00Z">
              <w:r>
                <w:rPr>
                  <w:rFonts w:ascii="Calibri"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023CBC29" w14:textId="77777777" w:rsidR="006940C5" w:rsidRDefault="006940C5" w:rsidP="006940C5">
            <w:pPr>
              <w:spacing w:after="0"/>
              <w:rPr>
                <w:ins w:id="3002" w:author="Arjan Kloosterboer" w:date="2017-09-22T04:10:00Z"/>
                <w:rFonts w:ascii="Calibri" w:hAnsi="Calibri" w:cs="Calibri"/>
                <w:color w:val="000000"/>
              </w:rPr>
            </w:pPr>
          </w:p>
        </w:tc>
      </w:tr>
      <w:tr w:rsidR="006940C5" w:rsidRPr="00AE6939" w14:paraId="38DA8336" w14:textId="77777777" w:rsidTr="007F6122">
        <w:trPr>
          <w:ins w:id="3003"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17CFF596" w14:textId="77777777" w:rsidR="006940C5" w:rsidRDefault="006940C5" w:rsidP="006940C5">
            <w:pPr>
              <w:spacing w:after="0"/>
              <w:rPr>
                <w:ins w:id="3004" w:author="Arjan Kloosterboer" w:date="2017-09-22T04:10:00Z"/>
                <w:rFonts w:ascii="Calibri" w:hAnsi="Calibri" w:cs="Calibri"/>
                <w:color w:val="000000"/>
              </w:rPr>
            </w:pPr>
            <w:ins w:id="3005" w:author="Arjan Kloosterboer" w:date="2017-09-22T04:10:00Z">
              <w:r>
                <w:rPr>
                  <w:rFonts w:ascii="Calibri"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200D49F2" w14:textId="77777777" w:rsidR="006940C5" w:rsidRPr="006940C5" w:rsidRDefault="006940C5" w:rsidP="006940C5">
            <w:pPr>
              <w:spacing w:after="0"/>
              <w:rPr>
                <w:ins w:id="3006" w:author="Arjan Kloosterboer" w:date="2017-09-22T04:10:00Z"/>
                <w:rFonts w:ascii="Calibri" w:hAnsi="Calibri" w:cs="Calibri"/>
                <w:color w:val="000000"/>
                <w:lang w:val="nl-NL"/>
              </w:rPr>
            </w:pPr>
            <w:ins w:id="3007" w:author="Arjan Kloosterboer" w:date="2017-09-22T04:10:00Z">
              <w:r w:rsidRPr="006940C5">
                <w:rPr>
                  <w:rFonts w:ascii="Calibri" w:hAnsi="Calibri" w:cs="Calibri"/>
                  <w:color w:val="0F0F0F"/>
                  <w:lang w:val="nl-NL"/>
                </w:rPr>
                <w:t>De naam van de registratie waarvan het procesobject deel uit maakt</w:t>
              </w:r>
              <w:r w:rsidRPr="006940C5">
                <w:rPr>
                  <w:rFonts w:ascii="Calibri" w:hAnsi="Calibri" w:cs="Calibri"/>
                  <w:color w:val="000000"/>
                  <w:lang w:val="nl-NL"/>
                </w:rPr>
                <w:t>.</w:t>
              </w:r>
            </w:ins>
          </w:p>
        </w:tc>
      </w:tr>
      <w:tr w:rsidR="006940C5" w14:paraId="062C4C02" w14:textId="77777777" w:rsidTr="007F6122">
        <w:trPr>
          <w:ins w:id="3008"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31E86E3C" w14:textId="77777777" w:rsidR="006940C5" w:rsidRDefault="006940C5" w:rsidP="006940C5">
            <w:pPr>
              <w:spacing w:after="0"/>
              <w:rPr>
                <w:ins w:id="3009" w:author="Arjan Kloosterboer" w:date="2017-09-22T04:10:00Z"/>
                <w:rFonts w:ascii="Calibri" w:hAnsi="Calibri" w:cs="Calibri"/>
                <w:color w:val="000000"/>
              </w:rPr>
            </w:pPr>
            <w:ins w:id="3010" w:author="Arjan Kloosterboer" w:date="2017-09-22T04:10:00Z">
              <w:r>
                <w:rPr>
                  <w:rFonts w:ascii="Calibri" w:hAnsi="Calibri" w:cs="Calibri"/>
                  <w:b/>
                  <w:bCs/>
                  <w:color w:val="000000"/>
                </w:rPr>
                <w:lastRenderedPageBreak/>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3CD9AF71" w14:textId="77777777" w:rsidR="006940C5" w:rsidRDefault="006940C5" w:rsidP="006940C5">
            <w:pPr>
              <w:spacing w:after="0"/>
              <w:rPr>
                <w:ins w:id="3011" w:author="Arjan Kloosterboer" w:date="2017-09-22T04:10:00Z"/>
                <w:rFonts w:ascii="Calibri" w:hAnsi="Calibri" w:cs="Calibri"/>
                <w:color w:val="000000"/>
              </w:rPr>
            </w:pPr>
            <w:ins w:id="3012" w:author="Arjan Kloosterboer" w:date="2017-09-22T04:10:00Z">
              <w:r>
                <w:rPr>
                  <w:rFonts w:ascii="Calibri" w:hAnsi="Calibri" w:cs="Calibri"/>
                  <w:color w:val="000000"/>
                </w:rPr>
                <w:t>KING</w:t>
              </w:r>
            </w:ins>
          </w:p>
        </w:tc>
      </w:tr>
      <w:tr w:rsidR="006940C5" w14:paraId="4E8EBC24" w14:textId="77777777" w:rsidTr="007F6122">
        <w:trPr>
          <w:ins w:id="3013"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6C6CA6EA" w14:textId="77777777" w:rsidR="006940C5" w:rsidRDefault="006940C5" w:rsidP="006940C5">
            <w:pPr>
              <w:spacing w:after="0"/>
              <w:rPr>
                <w:ins w:id="3014" w:author="Arjan Kloosterboer" w:date="2017-09-22T04:10:00Z"/>
                <w:rFonts w:ascii="Calibri" w:hAnsi="Calibri" w:cs="Calibri"/>
                <w:color w:val="000000"/>
              </w:rPr>
            </w:pPr>
            <w:ins w:id="3015" w:author="Arjan Kloosterboer" w:date="2017-09-22T04:10:00Z">
              <w:r>
                <w:rPr>
                  <w:rFonts w:ascii="Calibri"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1F4C5612" w14:textId="77777777" w:rsidR="006940C5" w:rsidRDefault="006940C5" w:rsidP="006940C5">
            <w:pPr>
              <w:spacing w:after="0"/>
              <w:rPr>
                <w:ins w:id="3016" w:author="Arjan Kloosterboer" w:date="2017-09-22T04:10:00Z"/>
                <w:rFonts w:ascii="Calibri" w:hAnsi="Calibri" w:cs="Calibri"/>
                <w:color w:val="000000"/>
              </w:rPr>
            </w:pPr>
            <w:ins w:id="3017" w:author="Arjan Kloosterboer" w:date="2017-09-22T04:10:00Z">
              <w:r>
                <w:rPr>
                  <w:rFonts w:ascii="Calibri" w:hAnsi="Calibri" w:cs="Calibri"/>
                  <w:color w:val="000000"/>
                </w:rPr>
                <w:t>1-2-2017</w:t>
              </w:r>
            </w:ins>
          </w:p>
        </w:tc>
      </w:tr>
      <w:tr w:rsidR="006940C5" w14:paraId="546270F8" w14:textId="77777777" w:rsidTr="007F6122">
        <w:trPr>
          <w:ins w:id="3018"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54D4957B" w14:textId="77777777" w:rsidR="006940C5" w:rsidRDefault="006940C5" w:rsidP="006940C5">
            <w:pPr>
              <w:spacing w:after="0"/>
              <w:rPr>
                <w:ins w:id="3019" w:author="Arjan Kloosterboer" w:date="2017-09-22T04:10:00Z"/>
                <w:rFonts w:ascii="Calibri" w:hAnsi="Calibri" w:cs="Calibri"/>
                <w:color w:val="000000"/>
              </w:rPr>
            </w:pPr>
            <w:ins w:id="3020" w:author="Arjan Kloosterboer" w:date="2017-09-22T04:10:00Z">
              <w:r>
                <w:rPr>
                  <w:rFonts w:ascii="Calibri" w:hAnsi="Calibri" w:cs="Calibri"/>
                  <w:b/>
                  <w:bCs/>
                  <w:color w:val="000000"/>
                </w:rPr>
                <w:t xml:space="preserve">Formaat </w:t>
              </w:r>
            </w:ins>
          </w:p>
        </w:tc>
        <w:tc>
          <w:tcPr>
            <w:tcW w:w="5670" w:type="dxa"/>
            <w:tcBorders>
              <w:top w:val="nil"/>
              <w:left w:val="nil"/>
              <w:bottom w:val="nil"/>
              <w:right w:val="nil"/>
            </w:tcBorders>
            <w:tcMar>
              <w:top w:w="0" w:type="dxa"/>
              <w:left w:w="60" w:type="dxa"/>
              <w:bottom w:w="0" w:type="dxa"/>
              <w:right w:w="60" w:type="dxa"/>
            </w:tcMar>
          </w:tcPr>
          <w:p w14:paraId="7A7778CE" w14:textId="77777777" w:rsidR="006940C5" w:rsidRDefault="006940C5" w:rsidP="006940C5">
            <w:pPr>
              <w:spacing w:after="0"/>
              <w:rPr>
                <w:ins w:id="3021" w:author="Arjan Kloosterboer" w:date="2017-09-22T04:10:00Z"/>
                <w:rFonts w:ascii="Calibri" w:hAnsi="Calibri" w:cs="Calibri"/>
                <w:color w:val="000000"/>
              </w:rPr>
            </w:pPr>
            <w:ins w:id="3022" w:author="Arjan Kloosterboer" w:date="2017-09-22T04:10:00Z">
              <w:r>
                <w:rPr>
                  <w:rFonts w:ascii="Calibri" w:hAnsi="Calibri" w:cs="Calibri"/>
                  <w:color w:val="000000"/>
                </w:rPr>
                <w:t>AN80</w:t>
              </w:r>
            </w:ins>
          </w:p>
        </w:tc>
      </w:tr>
      <w:tr w:rsidR="006940C5" w14:paraId="4FBED227" w14:textId="77777777" w:rsidTr="007F6122">
        <w:trPr>
          <w:ins w:id="3023"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5F94B6EE" w14:textId="77777777" w:rsidR="006940C5" w:rsidRDefault="006940C5" w:rsidP="006940C5">
            <w:pPr>
              <w:spacing w:after="0"/>
              <w:rPr>
                <w:ins w:id="3024" w:author="Arjan Kloosterboer" w:date="2017-09-22T04:10:00Z"/>
                <w:rFonts w:ascii="Calibri" w:hAnsi="Calibri" w:cs="Calibri"/>
                <w:color w:val="000000"/>
              </w:rPr>
            </w:pPr>
            <w:ins w:id="3025" w:author="Arjan Kloosterboer" w:date="2017-09-22T04:10:00Z">
              <w:r>
                <w:rPr>
                  <w:rFonts w:ascii="Calibri" w:hAnsi="Calibri" w:cs="Calibri"/>
                  <w:b/>
                  <w:bCs/>
                  <w:color w:val="000000"/>
                </w:rPr>
                <w:t>Waardenverzameling</w:t>
              </w:r>
            </w:ins>
          </w:p>
        </w:tc>
        <w:tc>
          <w:tcPr>
            <w:tcW w:w="5670" w:type="dxa"/>
            <w:tcBorders>
              <w:top w:val="nil"/>
              <w:left w:val="nil"/>
              <w:bottom w:val="nil"/>
              <w:right w:val="nil"/>
            </w:tcBorders>
            <w:tcMar>
              <w:top w:w="0" w:type="dxa"/>
              <w:left w:w="60" w:type="dxa"/>
              <w:bottom w:w="0" w:type="dxa"/>
              <w:right w:w="60" w:type="dxa"/>
            </w:tcMar>
          </w:tcPr>
          <w:p w14:paraId="673AA452" w14:textId="77777777" w:rsidR="006940C5" w:rsidRDefault="006940C5" w:rsidP="006940C5">
            <w:pPr>
              <w:spacing w:after="0"/>
              <w:rPr>
                <w:ins w:id="3026" w:author="Arjan Kloosterboer" w:date="2017-09-22T04:10:00Z"/>
                <w:rFonts w:ascii="Calibri" w:hAnsi="Calibri" w:cs="Calibri"/>
                <w:color w:val="000000"/>
              </w:rPr>
            </w:pPr>
          </w:p>
        </w:tc>
      </w:tr>
      <w:tr w:rsidR="006940C5" w14:paraId="59968186" w14:textId="77777777" w:rsidTr="007F6122">
        <w:trPr>
          <w:ins w:id="3027"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6690FF60" w14:textId="77777777" w:rsidR="006940C5" w:rsidRDefault="006940C5" w:rsidP="006940C5">
            <w:pPr>
              <w:spacing w:after="0"/>
              <w:rPr>
                <w:ins w:id="3028" w:author="Arjan Kloosterboer" w:date="2017-09-22T04:10:00Z"/>
                <w:rFonts w:ascii="Calibri" w:hAnsi="Calibri" w:cs="Calibri"/>
                <w:b/>
                <w:bCs/>
                <w:color w:val="000000"/>
              </w:rPr>
            </w:pPr>
            <w:ins w:id="3029" w:author="Arjan Kloosterboer" w:date="2017-09-22T04:10:00Z">
              <w:r>
                <w:rPr>
                  <w:rFonts w:ascii="Calibri" w:hAnsi="Calibri" w:cs="Calibri"/>
                  <w:b/>
                  <w:bCs/>
                  <w:color w:val="000000"/>
                </w:rPr>
                <w:t xml:space="preserve">Indicatie </w:t>
              </w:r>
              <w:r>
                <w:rPr>
                  <w:rFonts w:ascii="Calibri" w:hAnsi="Calibri" w:cs="Calibri"/>
                  <w:b/>
                  <w:bCs/>
                  <w:color w:val="000000"/>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63A20494" w14:textId="77777777" w:rsidR="006940C5" w:rsidRDefault="006940C5" w:rsidP="006940C5">
            <w:pPr>
              <w:spacing w:after="0"/>
              <w:rPr>
                <w:ins w:id="3030" w:author="Arjan Kloosterboer" w:date="2017-09-22T04:10:00Z"/>
                <w:rFonts w:ascii="Calibri" w:hAnsi="Calibri" w:cs="Calibri"/>
                <w:color w:val="000000"/>
              </w:rPr>
            </w:pPr>
            <w:ins w:id="3031" w:author="Arjan Kloosterboer" w:date="2017-09-22T04:10:00Z">
              <w:r>
                <w:rPr>
                  <w:rFonts w:ascii="Calibri" w:hAnsi="Calibri" w:cs="Calibri"/>
                  <w:color w:val="000000"/>
                </w:rPr>
                <w:t>Zie groep</w:t>
              </w:r>
            </w:ins>
          </w:p>
        </w:tc>
      </w:tr>
      <w:tr w:rsidR="006940C5" w14:paraId="4FFC7DA5" w14:textId="77777777" w:rsidTr="007F6122">
        <w:trPr>
          <w:ins w:id="3032"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7DF3D0C3" w14:textId="77777777" w:rsidR="006940C5" w:rsidRDefault="006940C5" w:rsidP="006940C5">
            <w:pPr>
              <w:spacing w:after="0"/>
              <w:rPr>
                <w:ins w:id="3033" w:author="Arjan Kloosterboer" w:date="2017-09-22T04:10:00Z"/>
                <w:rFonts w:ascii="Calibri" w:hAnsi="Calibri" w:cs="Calibri"/>
                <w:b/>
                <w:bCs/>
                <w:color w:val="000000"/>
              </w:rPr>
            </w:pPr>
            <w:ins w:id="3034" w:author="Arjan Kloosterboer" w:date="2017-09-22T04:10:00Z">
              <w:r>
                <w:rPr>
                  <w:rFonts w:ascii="Calibri" w:hAnsi="Calibri" w:cs="Calibri"/>
                  <w:b/>
                  <w:bCs/>
                  <w:color w:val="000000"/>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0D9CB5F0" w14:textId="77777777" w:rsidR="006940C5" w:rsidRDefault="006940C5" w:rsidP="006940C5">
            <w:pPr>
              <w:spacing w:after="0"/>
              <w:rPr>
                <w:ins w:id="3035" w:author="Arjan Kloosterboer" w:date="2017-09-22T04:10:00Z"/>
                <w:rFonts w:ascii="Calibri" w:hAnsi="Calibri" w:cs="Calibri"/>
                <w:color w:val="000000"/>
              </w:rPr>
            </w:pPr>
            <w:ins w:id="3036" w:author="Arjan Kloosterboer" w:date="2017-09-22T04:10:00Z">
              <w:r>
                <w:rPr>
                  <w:rFonts w:ascii="Calibri" w:hAnsi="Calibri" w:cs="Calibri"/>
                  <w:color w:val="000000"/>
                </w:rPr>
                <w:t>Zie groep</w:t>
              </w:r>
            </w:ins>
          </w:p>
        </w:tc>
      </w:tr>
      <w:tr w:rsidR="006940C5" w14:paraId="66E15695" w14:textId="77777777" w:rsidTr="007F6122">
        <w:trPr>
          <w:ins w:id="3037"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246D0B65" w14:textId="77777777" w:rsidR="006940C5" w:rsidRDefault="006940C5" w:rsidP="006940C5">
            <w:pPr>
              <w:spacing w:after="0"/>
              <w:rPr>
                <w:ins w:id="3038" w:author="Arjan Kloosterboer" w:date="2017-09-22T04:10:00Z"/>
                <w:rFonts w:ascii="Calibri" w:hAnsi="Calibri" w:cs="Calibri"/>
                <w:b/>
                <w:bCs/>
                <w:color w:val="000000"/>
              </w:rPr>
            </w:pPr>
            <w:ins w:id="3039" w:author="Arjan Kloosterboer" w:date="2017-09-22T04:10:00Z">
              <w:r>
                <w:rPr>
                  <w:rFonts w:ascii="Calibri" w:hAnsi="Calibri" w:cs="Calibri"/>
                  <w:b/>
                  <w:bCs/>
                  <w:color w:val="000000"/>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065ADD1D" w14:textId="77777777" w:rsidR="006940C5" w:rsidRDefault="006940C5" w:rsidP="006940C5">
            <w:pPr>
              <w:spacing w:after="0"/>
              <w:rPr>
                <w:ins w:id="3040" w:author="Arjan Kloosterboer" w:date="2017-09-22T04:10:00Z"/>
                <w:rFonts w:ascii="Calibri" w:hAnsi="Calibri" w:cs="Calibri"/>
                <w:color w:val="000000"/>
              </w:rPr>
            </w:pPr>
            <w:ins w:id="3041" w:author="Arjan Kloosterboer" w:date="2017-09-22T04:10:00Z">
              <w:r>
                <w:rPr>
                  <w:rFonts w:ascii="Calibri" w:hAnsi="Calibri" w:cs="Calibri"/>
                  <w:color w:val="000000"/>
                </w:rPr>
                <w:t>Nee</w:t>
              </w:r>
            </w:ins>
          </w:p>
        </w:tc>
      </w:tr>
      <w:tr w:rsidR="006940C5" w14:paraId="5DB9D111" w14:textId="77777777" w:rsidTr="007F6122">
        <w:trPr>
          <w:ins w:id="3042"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6DC3830B" w14:textId="77777777" w:rsidR="006940C5" w:rsidRDefault="006940C5" w:rsidP="006940C5">
            <w:pPr>
              <w:spacing w:after="0"/>
              <w:rPr>
                <w:ins w:id="3043" w:author="Arjan Kloosterboer" w:date="2017-09-22T04:10:00Z"/>
                <w:rFonts w:ascii="Calibri" w:hAnsi="Calibri" w:cs="Calibri"/>
                <w:b/>
                <w:bCs/>
                <w:color w:val="000000"/>
              </w:rPr>
            </w:pPr>
            <w:ins w:id="3044" w:author="Arjan Kloosterboer" w:date="2017-09-22T04:10:00Z">
              <w:r>
                <w:rPr>
                  <w:rFonts w:ascii="Calibri" w:hAnsi="Calibri" w:cs="Calibri"/>
                  <w:b/>
                  <w:bCs/>
                  <w:color w:val="000000"/>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008732F0" w14:textId="77777777" w:rsidR="006940C5" w:rsidRDefault="006940C5" w:rsidP="006940C5">
            <w:pPr>
              <w:spacing w:after="0"/>
              <w:rPr>
                <w:ins w:id="3045" w:author="Arjan Kloosterboer" w:date="2017-09-22T04:10:00Z"/>
                <w:rFonts w:ascii="Calibri" w:hAnsi="Calibri" w:cs="Calibri"/>
                <w:color w:val="000000"/>
              </w:rPr>
            </w:pPr>
            <w:ins w:id="3046" w:author="Arjan Kloosterboer" w:date="2017-09-22T04:10:00Z">
              <w:r>
                <w:rPr>
                  <w:rFonts w:ascii="Calibri" w:hAnsi="Calibri" w:cs="Calibri"/>
                  <w:color w:val="000000"/>
                </w:rPr>
                <w:t>Nee</w:t>
              </w:r>
            </w:ins>
          </w:p>
        </w:tc>
      </w:tr>
      <w:tr w:rsidR="006940C5" w14:paraId="7C79F566" w14:textId="77777777" w:rsidTr="007F6122">
        <w:trPr>
          <w:ins w:id="3047"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3C9655A4" w14:textId="77777777" w:rsidR="006940C5" w:rsidRDefault="006940C5" w:rsidP="006940C5">
            <w:pPr>
              <w:spacing w:after="0"/>
              <w:rPr>
                <w:ins w:id="3048" w:author="Arjan Kloosterboer" w:date="2017-09-22T04:10:00Z"/>
                <w:rFonts w:ascii="Calibri" w:hAnsi="Calibri" w:cs="Calibri"/>
                <w:color w:val="000000"/>
              </w:rPr>
            </w:pPr>
            <w:ins w:id="3049" w:author="Arjan Kloosterboer" w:date="2017-09-22T04:10:00Z">
              <w:r>
                <w:rPr>
                  <w:rFonts w:ascii="Calibri"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6E60390F" w14:textId="77777777" w:rsidR="006940C5" w:rsidRDefault="006940C5" w:rsidP="006940C5">
            <w:pPr>
              <w:spacing w:after="0"/>
              <w:rPr>
                <w:ins w:id="3050" w:author="Arjan Kloosterboer" w:date="2017-09-22T04:10:00Z"/>
                <w:rFonts w:ascii="Calibri" w:hAnsi="Calibri" w:cs="Calibri"/>
                <w:color w:val="000000"/>
              </w:rPr>
            </w:pPr>
            <w:ins w:id="3051" w:author="Arjan Kloosterboer" w:date="2017-09-22T04:10:00Z">
              <w:r>
                <w:rPr>
                  <w:rFonts w:ascii="Calibri" w:hAnsi="Calibri" w:cs="Calibri"/>
                  <w:color w:val="000000"/>
                </w:rPr>
                <w:t>1 - 1</w:t>
              </w:r>
            </w:ins>
          </w:p>
        </w:tc>
      </w:tr>
      <w:tr w:rsidR="006940C5" w14:paraId="149AE6BB" w14:textId="77777777" w:rsidTr="007F6122">
        <w:trPr>
          <w:ins w:id="3052"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6DC83B1E" w14:textId="77777777" w:rsidR="006940C5" w:rsidRDefault="006940C5" w:rsidP="006940C5">
            <w:pPr>
              <w:spacing w:after="0"/>
              <w:rPr>
                <w:ins w:id="3053" w:author="Arjan Kloosterboer" w:date="2017-09-22T04:10:00Z"/>
                <w:rFonts w:ascii="Calibri" w:hAnsi="Calibri" w:cs="Calibri"/>
                <w:color w:val="000000"/>
              </w:rPr>
            </w:pPr>
            <w:ins w:id="3054" w:author="Arjan Kloosterboer" w:date="2017-09-22T04:10:00Z">
              <w:r>
                <w:rPr>
                  <w:rFonts w:ascii="Calibri"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3590F1D9" w14:textId="77777777" w:rsidR="006940C5" w:rsidRDefault="006940C5" w:rsidP="006940C5">
            <w:pPr>
              <w:spacing w:after="0"/>
              <w:rPr>
                <w:ins w:id="3055" w:author="Arjan Kloosterboer" w:date="2017-09-22T04:10:00Z"/>
                <w:rFonts w:ascii="Calibri" w:hAnsi="Calibri" w:cs="Calibri"/>
                <w:color w:val="000000"/>
              </w:rPr>
            </w:pPr>
            <w:ins w:id="3056" w:author="Arjan Kloosterboer" w:date="2017-09-22T04:10:00Z">
              <w:r>
                <w:rPr>
                  <w:rFonts w:ascii="Calibri" w:hAnsi="Calibri" w:cs="Calibri"/>
                  <w:color w:val="000000"/>
                </w:rPr>
                <w:t>Gemeentelijk kerngegeven</w:t>
              </w:r>
            </w:ins>
          </w:p>
        </w:tc>
      </w:tr>
      <w:tr w:rsidR="006940C5" w14:paraId="3A698894" w14:textId="77777777" w:rsidTr="007F6122">
        <w:trPr>
          <w:ins w:id="3057"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15923FB2" w14:textId="77777777" w:rsidR="006940C5" w:rsidRDefault="006940C5" w:rsidP="006940C5">
            <w:pPr>
              <w:spacing w:after="0"/>
              <w:rPr>
                <w:ins w:id="3058" w:author="Arjan Kloosterboer" w:date="2017-09-22T04:10:00Z"/>
                <w:rFonts w:ascii="Calibri" w:hAnsi="Calibri" w:cs="Calibri"/>
                <w:color w:val="000000"/>
              </w:rPr>
            </w:pPr>
            <w:ins w:id="3059" w:author="Arjan Kloosterboer" w:date="2017-09-22T04:10:00Z">
              <w:r>
                <w:rPr>
                  <w:rFonts w:ascii="Calibri"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26A24624" w14:textId="77777777" w:rsidR="006940C5" w:rsidRDefault="006940C5" w:rsidP="006940C5">
            <w:pPr>
              <w:spacing w:after="0"/>
              <w:rPr>
                <w:ins w:id="3060" w:author="Arjan Kloosterboer" w:date="2017-09-22T04:10:00Z"/>
                <w:rFonts w:ascii="Calibri" w:hAnsi="Calibri" w:cs="Calibri"/>
                <w:color w:val="000000"/>
              </w:rPr>
            </w:pPr>
          </w:p>
        </w:tc>
      </w:tr>
      <w:tr w:rsidR="006940C5" w14:paraId="66653369" w14:textId="77777777" w:rsidTr="007F6122">
        <w:trPr>
          <w:ins w:id="3061" w:author="Arjan Kloosterboer" w:date="2017-09-22T04:10:00Z"/>
        </w:trPr>
        <w:tc>
          <w:tcPr>
            <w:tcW w:w="9360" w:type="dxa"/>
            <w:gridSpan w:val="3"/>
            <w:tcBorders>
              <w:top w:val="nil"/>
              <w:left w:val="nil"/>
              <w:bottom w:val="nil"/>
              <w:right w:val="nil"/>
            </w:tcBorders>
            <w:tcMar>
              <w:top w:w="0" w:type="dxa"/>
              <w:left w:w="60" w:type="dxa"/>
              <w:bottom w:w="0" w:type="dxa"/>
              <w:right w:w="60" w:type="dxa"/>
            </w:tcMar>
          </w:tcPr>
          <w:p w14:paraId="7DA963C3" w14:textId="77777777" w:rsidR="006940C5" w:rsidRDefault="006940C5" w:rsidP="006940C5">
            <w:pPr>
              <w:spacing w:after="0"/>
              <w:rPr>
                <w:ins w:id="3062" w:author="Arjan Kloosterboer" w:date="2017-09-22T04:10:00Z"/>
                <w:rFonts w:ascii="Calibri" w:hAnsi="Calibri" w:cs="Calibri"/>
                <w:color w:val="0F0F0F"/>
              </w:rPr>
            </w:pPr>
            <w:ins w:id="3063" w:author="Arjan Kloosterboer" w:date="2017-09-22T04:10:00Z">
              <w:r>
                <w:rPr>
                  <w:rFonts w:ascii="Calibri" w:hAnsi="Calibri" w:cs="Calibri"/>
                  <w:b/>
                  <w:bCs/>
                  <w:color w:val="0F0F0F"/>
                </w:rPr>
                <w:t>Toelichting</w:t>
              </w:r>
            </w:ins>
          </w:p>
        </w:tc>
      </w:tr>
      <w:tr w:rsidR="006940C5" w:rsidRPr="00AE6939" w14:paraId="152ADCF1" w14:textId="77777777" w:rsidTr="007F6122">
        <w:trPr>
          <w:ins w:id="3064" w:author="Arjan Kloosterboer" w:date="2017-09-22T04:10:00Z"/>
        </w:trPr>
        <w:tc>
          <w:tcPr>
            <w:tcW w:w="450" w:type="dxa"/>
            <w:tcBorders>
              <w:top w:val="nil"/>
              <w:left w:val="nil"/>
              <w:bottom w:val="nil"/>
              <w:right w:val="nil"/>
            </w:tcBorders>
            <w:tcMar>
              <w:top w:w="0" w:type="dxa"/>
              <w:left w:w="60" w:type="dxa"/>
              <w:bottom w:w="0" w:type="dxa"/>
              <w:right w:w="60" w:type="dxa"/>
            </w:tcMar>
          </w:tcPr>
          <w:p w14:paraId="537241D9" w14:textId="77777777" w:rsidR="006940C5" w:rsidRDefault="006940C5" w:rsidP="006940C5">
            <w:pPr>
              <w:spacing w:after="0"/>
              <w:rPr>
                <w:ins w:id="3065" w:author="Arjan Kloosterboer" w:date="2017-09-22T04:10:00Z"/>
                <w:rFonts w:ascii="Calibri"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61550197" w14:textId="77777777" w:rsidR="006940C5" w:rsidRPr="006940C5" w:rsidRDefault="006940C5" w:rsidP="006940C5">
            <w:pPr>
              <w:spacing w:after="0"/>
              <w:rPr>
                <w:ins w:id="3066" w:author="Arjan Kloosterboer" w:date="2017-09-22T04:10:00Z"/>
                <w:rFonts w:ascii="Calibri" w:hAnsi="Calibri" w:cs="Calibri"/>
                <w:color w:val="0F0F0F"/>
                <w:lang w:val="nl-NL"/>
              </w:rPr>
            </w:pPr>
            <w:ins w:id="3067" w:author="Arjan Kloosterboer" w:date="2017-09-22T04:10:00Z">
              <w:r w:rsidRPr="006940C5">
                <w:rPr>
                  <w:rFonts w:ascii="Calibri" w:hAnsi="Calibri" w:cs="Calibri"/>
                  <w:color w:val="0F0F0F"/>
                  <w:lang w:val="nl-NL"/>
                </w:rPr>
                <w:t>Met een waarde van deze attribuutsoort wordt de naam van de registratie (applicatie, database, ...) gespecificeerd waarin zich het procesobject bevindt. Voorbeelden: 'BasisRegistratie Personen (BRP)', 'Basisregistratie Adressen en Gebouwen (BAG)'. De waarde wordt zoveel mogelijk ontleend aan het van toepassing zijnde Resultaattype bij het Zaaktype in de van toepassing zijnde zaaktypecatalogus.</w:t>
              </w:r>
            </w:ins>
          </w:p>
        </w:tc>
        <w:bookmarkEnd w:id="2987"/>
      </w:tr>
    </w:tbl>
    <w:p w14:paraId="286AD049" w14:textId="77777777" w:rsidR="006940C5" w:rsidRPr="008E0ED5" w:rsidRDefault="006940C5" w:rsidP="006940C5">
      <w:pPr>
        <w:widowControl w:val="0"/>
        <w:autoSpaceDE w:val="0"/>
        <w:autoSpaceDN w:val="0"/>
        <w:adjustRightInd w:val="0"/>
        <w:spacing w:before="240" w:after="60" w:line="240" w:lineRule="auto"/>
        <w:outlineLvl w:val="3"/>
        <w:rPr>
          <w:ins w:id="3068" w:author="Arjan Kloosterboer" w:date="2017-09-22T04:10:00Z"/>
          <w:rFonts w:ascii="Arial" w:hAnsi="Arial" w:cs="Arial"/>
          <w:b/>
          <w:color w:val="000000"/>
          <w:sz w:val="24"/>
          <w:szCs w:val="24"/>
        </w:rPr>
      </w:pPr>
      <w:bookmarkStart w:id="3069" w:name="BKM_22C7B134_F6F0_48F5_BA07_4D4B8969A5D6"/>
      <w:ins w:id="3070" w:author="Arjan Kloosterboer" w:date="2017-09-22T04:10:00Z">
        <w:r w:rsidRPr="008E0ED5">
          <w:rPr>
            <w:rFonts w:ascii="Arial" w:hAnsi="Arial" w:cs="Arial"/>
            <w:b/>
            <w:color w:val="000000"/>
            <w:sz w:val="24"/>
            <w:szCs w:val="24"/>
          </w:rPr>
          <w:t>«Attribuutsoort» 'Objecttype' van gegevensgroeptype 'Procesobject'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940C5" w14:paraId="7451E8D8" w14:textId="77777777" w:rsidTr="007F6122">
        <w:trPr>
          <w:ins w:id="3071"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24C545FB" w14:textId="77777777" w:rsidR="006940C5" w:rsidRDefault="006940C5" w:rsidP="006940C5">
            <w:pPr>
              <w:spacing w:after="0"/>
              <w:rPr>
                <w:ins w:id="3072" w:author="Arjan Kloosterboer" w:date="2017-09-22T04:10:00Z"/>
                <w:rFonts w:ascii="Calibri" w:hAnsi="Calibri" w:cs="Calibri"/>
                <w:color w:val="000000"/>
              </w:rPr>
            </w:pPr>
            <w:ins w:id="3073" w:author="Arjan Kloosterboer" w:date="2017-09-22T04:10:00Z">
              <w:r>
                <w:rPr>
                  <w:rFonts w:ascii="Calibri"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3F1A7045" w14:textId="77777777" w:rsidR="006940C5" w:rsidRDefault="006940C5" w:rsidP="006940C5">
            <w:pPr>
              <w:spacing w:after="0"/>
              <w:rPr>
                <w:ins w:id="3074" w:author="Arjan Kloosterboer" w:date="2017-09-22T04:10:00Z"/>
                <w:rFonts w:ascii="Calibri" w:hAnsi="Calibri" w:cs="Calibri"/>
                <w:color w:val="000000"/>
              </w:rPr>
            </w:pPr>
            <w:ins w:id="3075" w:author="Arjan Kloosterboer" w:date="2017-09-22T04:10:00Z">
              <w:r>
                <w:rPr>
                  <w:rFonts w:ascii="Calibri" w:hAnsi="Calibri" w:cs="Calibri"/>
                  <w:color w:val="000000"/>
                </w:rPr>
                <w:t>Objecttype</w:t>
              </w:r>
            </w:ins>
          </w:p>
        </w:tc>
      </w:tr>
      <w:tr w:rsidR="006940C5" w14:paraId="304D15A0" w14:textId="77777777" w:rsidTr="007F6122">
        <w:trPr>
          <w:ins w:id="3076"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055EA840" w14:textId="77777777" w:rsidR="006940C5" w:rsidRDefault="006940C5" w:rsidP="006940C5">
            <w:pPr>
              <w:spacing w:after="0"/>
              <w:rPr>
                <w:ins w:id="3077" w:author="Arjan Kloosterboer" w:date="2017-09-22T04:10:00Z"/>
                <w:rFonts w:ascii="Calibri" w:hAnsi="Calibri" w:cs="Calibri"/>
                <w:color w:val="000000"/>
              </w:rPr>
            </w:pPr>
            <w:ins w:id="3078" w:author="Arjan Kloosterboer" w:date="2017-09-22T04:10:00Z">
              <w:r>
                <w:rPr>
                  <w:rFonts w:ascii="Calibri"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1B694371" w14:textId="77777777" w:rsidR="006940C5" w:rsidRDefault="006940C5" w:rsidP="006940C5">
            <w:pPr>
              <w:spacing w:after="0"/>
              <w:rPr>
                <w:ins w:id="3079" w:author="Arjan Kloosterboer" w:date="2017-09-22T04:10:00Z"/>
                <w:rFonts w:ascii="Calibri" w:hAnsi="Calibri" w:cs="Calibri"/>
                <w:color w:val="000000"/>
              </w:rPr>
            </w:pPr>
            <w:ins w:id="3080" w:author="Arjan Kloosterboer" w:date="2017-09-22T04:10:00Z">
              <w:r>
                <w:rPr>
                  <w:rFonts w:ascii="Calibri" w:hAnsi="Calibri" w:cs="Calibri"/>
                  <w:color w:val="000000"/>
                </w:rPr>
                <w:t>KING</w:t>
              </w:r>
            </w:ins>
          </w:p>
        </w:tc>
      </w:tr>
      <w:tr w:rsidR="006940C5" w14:paraId="3DAE0F46" w14:textId="77777777" w:rsidTr="007F6122">
        <w:trPr>
          <w:trHeight w:val="268"/>
          <w:ins w:id="3081"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18437138" w14:textId="77777777" w:rsidR="006940C5" w:rsidRDefault="006940C5" w:rsidP="006940C5">
            <w:pPr>
              <w:spacing w:after="0"/>
              <w:rPr>
                <w:ins w:id="3082" w:author="Arjan Kloosterboer" w:date="2017-09-22T04:10:00Z"/>
                <w:rFonts w:ascii="Calibri" w:hAnsi="Calibri" w:cs="Calibri"/>
                <w:color w:val="000000"/>
              </w:rPr>
            </w:pPr>
            <w:ins w:id="3083" w:author="Arjan Kloosterboer" w:date="2017-09-22T04:10:00Z">
              <w:r>
                <w:rPr>
                  <w:rFonts w:ascii="Calibri"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6E5B3FDE" w14:textId="77777777" w:rsidR="006940C5" w:rsidRDefault="006940C5" w:rsidP="006940C5">
            <w:pPr>
              <w:spacing w:after="0"/>
              <w:rPr>
                <w:ins w:id="3084" w:author="Arjan Kloosterboer" w:date="2017-09-22T04:10:00Z"/>
                <w:rFonts w:ascii="Calibri" w:hAnsi="Calibri" w:cs="Calibri"/>
                <w:color w:val="000000"/>
              </w:rPr>
            </w:pPr>
          </w:p>
        </w:tc>
      </w:tr>
      <w:tr w:rsidR="006940C5" w:rsidRPr="00AE6939" w14:paraId="5EE3FA3D" w14:textId="77777777" w:rsidTr="007F6122">
        <w:trPr>
          <w:ins w:id="3085"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598CD25C" w14:textId="77777777" w:rsidR="006940C5" w:rsidRDefault="006940C5" w:rsidP="006940C5">
            <w:pPr>
              <w:spacing w:after="0"/>
              <w:rPr>
                <w:ins w:id="3086" w:author="Arjan Kloosterboer" w:date="2017-09-22T04:10:00Z"/>
                <w:rFonts w:ascii="Calibri" w:hAnsi="Calibri" w:cs="Calibri"/>
                <w:color w:val="000000"/>
              </w:rPr>
            </w:pPr>
            <w:ins w:id="3087" w:author="Arjan Kloosterboer" w:date="2017-09-22T04:10:00Z">
              <w:r>
                <w:rPr>
                  <w:rFonts w:ascii="Calibri"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0A6EFCC6" w14:textId="77777777" w:rsidR="006940C5" w:rsidRPr="006940C5" w:rsidRDefault="006940C5" w:rsidP="006940C5">
            <w:pPr>
              <w:spacing w:after="0"/>
              <w:rPr>
                <w:ins w:id="3088" w:author="Arjan Kloosterboer" w:date="2017-09-22T04:10:00Z"/>
                <w:rFonts w:ascii="Calibri" w:hAnsi="Calibri" w:cs="Calibri"/>
                <w:color w:val="000000"/>
                <w:lang w:val="nl-NL"/>
              </w:rPr>
            </w:pPr>
            <w:ins w:id="3089" w:author="Arjan Kloosterboer" w:date="2017-09-22T04:10:00Z">
              <w:r w:rsidRPr="006940C5">
                <w:rPr>
                  <w:rFonts w:ascii="Calibri" w:hAnsi="Calibri" w:cs="Calibri"/>
                  <w:color w:val="000000"/>
                  <w:lang w:val="nl-NL"/>
                </w:rPr>
                <w:t>Het soort object dat het procesobject representeert.</w:t>
              </w:r>
            </w:ins>
          </w:p>
        </w:tc>
      </w:tr>
      <w:tr w:rsidR="006940C5" w14:paraId="34481CDB" w14:textId="77777777" w:rsidTr="007F6122">
        <w:trPr>
          <w:ins w:id="3090"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6B03ECD8" w14:textId="77777777" w:rsidR="006940C5" w:rsidRDefault="006940C5" w:rsidP="006940C5">
            <w:pPr>
              <w:spacing w:after="0"/>
              <w:rPr>
                <w:ins w:id="3091" w:author="Arjan Kloosterboer" w:date="2017-09-22T04:10:00Z"/>
                <w:rFonts w:ascii="Calibri" w:hAnsi="Calibri" w:cs="Calibri"/>
                <w:color w:val="000000"/>
              </w:rPr>
            </w:pPr>
            <w:ins w:id="3092" w:author="Arjan Kloosterboer" w:date="2017-09-22T04:10:00Z">
              <w:r>
                <w:rPr>
                  <w:rFonts w:ascii="Calibri" w:hAnsi="Calibri" w:cs="Calibri"/>
                  <w:b/>
                  <w:bCs/>
                  <w:color w:val="000000"/>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10A20FE2" w14:textId="77777777" w:rsidR="006940C5" w:rsidRDefault="006940C5" w:rsidP="006940C5">
            <w:pPr>
              <w:spacing w:after="0"/>
              <w:rPr>
                <w:ins w:id="3093" w:author="Arjan Kloosterboer" w:date="2017-09-22T04:10:00Z"/>
                <w:rFonts w:ascii="Calibri" w:hAnsi="Calibri" w:cs="Calibri"/>
                <w:color w:val="000000"/>
              </w:rPr>
            </w:pPr>
            <w:ins w:id="3094" w:author="Arjan Kloosterboer" w:date="2017-09-22T04:10:00Z">
              <w:r>
                <w:rPr>
                  <w:rFonts w:ascii="Calibri" w:hAnsi="Calibri" w:cs="Calibri"/>
                  <w:color w:val="000000"/>
                </w:rPr>
                <w:t>KING</w:t>
              </w:r>
            </w:ins>
          </w:p>
        </w:tc>
      </w:tr>
      <w:tr w:rsidR="006940C5" w14:paraId="01BA7431" w14:textId="77777777" w:rsidTr="007F6122">
        <w:trPr>
          <w:ins w:id="3095"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4D87C989" w14:textId="77777777" w:rsidR="006940C5" w:rsidRDefault="006940C5" w:rsidP="006940C5">
            <w:pPr>
              <w:spacing w:after="0"/>
              <w:rPr>
                <w:ins w:id="3096" w:author="Arjan Kloosterboer" w:date="2017-09-22T04:10:00Z"/>
                <w:rFonts w:ascii="Calibri" w:hAnsi="Calibri" w:cs="Calibri"/>
                <w:color w:val="000000"/>
              </w:rPr>
            </w:pPr>
            <w:ins w:id="3097" w:author="Arjan Kloosterboer" w:date="2017-09-22T04:10:00Z">
              <w:r>
                <w:rPr>
                  <w:rFonts w:ascii="Calibri"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6D4B6DA6" w14:textId="77777777" w:rsidR="006940C5" w:rsidRDefault="006940C5" w:rsidP="006940C5">
            <w:pPr>
              <w:spacing w:after="0"/>
              <w:rPr>
                <w:ins w:id="3098" w:author="Arjan Kloosterboer" w:date="2017-09-22T04:10:00Z"/>
                <w:rFonts w:ascii="Calibri" w:hAnsi="Calibri" w:cs="Calibri"/>
                <w:color w:val="000000"/>
              </w:rPr>
            </w:pPr>
            <w:ins w:id="3099" w:author="Arjan Kloosterboer" w:date="2017-09-22T04:10:00Z">
              <w:r>
                <w:rPr>
                  <w:rFonts w:ascii="Calibri" w:hAnsi="Calibri" w:cs="Calibri"/>
                  <w:color w:val="000000"/>
                </w:rPr>
                <w:t>1-2-2017</w:t>
              </w:r>
            </w:ins>
          </w:p>
        </w:tc>
      </w:tr>
      <w:tr w:rsidR="006940C5" w14:paraId="61BB03BE" w14:textId="77777777" w:rsidTr="007F6122">
        <w:trPr>
          <w:ins w:id="3100"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69082B14" w14:textId="77777777" w:rsidR="006940C5" w:rsidRDefault="006940C5" w:rsidP="006940C5">
            <w:pPr>
              <w:spacing w:after="0"/>
              <w:rPr>
                <w:ins w:id="3101" w:author="Arjan Kloosterboer" w:date="2017-09-22T04:10:00Z"/>
                <w:rFonts w:ascii="Calibri" w:hAnsi="Calibri" w:cs="Calibri"/>
                <w:color w:val="000000"/>
              </w:rPr>
            </w:pPr>
            <w:ins w:id="3102" w:author="Arjan Kloosterboer" w:date="2017-09-22T04:10:00Z">
              <w:r>
                <w:rPr>
                  <w:rFonts w:ascii="Calibri" w:hAnsi="Calibri" w:cs="Calibri"/>
                  <w:b/>
                  <w:bCs/>
                  <w:color w:val="000000"/>
                </w:rPr>
                <w:t xml:space="preserve">Formaat </w:t>
              </w:r>
            </w:ins>
          </w:p>
        </w:tc>
        <w:tc>
          <w:tcPr>
            <w:tcW w:w="5670" w:type="dxa"/>
            <w:tcBorders>
              <w:top w:val="nil"/>
              <w:left w:val="nil"/>
              <w:bottom w:val="nil"/>
              <w:right w:val="nil"/>
            </w:tcBorders>
            <w:tcMar>
              <w:top w:w="0" w:type="dxa"/>
              <w:left w:w="60" w:type="dxa"/>
              <w:bottom w:w="0" w:type="dxa"/>
              <w:right w:w="60" w:type="dxa"/>
            </w:tcMar>
          </w:tcPr>
          <w:p w14:paraId="79698FB5" w14:textId="77777777" w:rsidR="006940C5" w:rsidRDefault="006940C5" w:rsidP="006940C5">
            <w:pPr>
              <w:spacing w:after="0"/>
              <w:rPr>
                <w:ins w:id="3103" w:author="Arjan Kloosterboer" w:date="2017-09-22T04:10:00Z"/>
                <w:rFonts w:ascii="Calibri" w:hAnsi="Calibri" w:cs="Calibri"/>
                <w:color w:val="000000"/>
              </w:rPr>
            </w:pPr>
            <w:ins w:id="3104" w:author="Arjan Kloosterboer" w:date="2017-09-22T04:10:00Z">
              <w:r>
                <w:rPr>
                  <w:rFonts w:ascii="Calibri" w:hAnsi="Calibri" w:cs="Calibri"/>
                  <w:color w:val="000000"/>
                </w:rPr>
                <w:t>AN80</w:t>
              </w:r>
            </w:ins>
          </w:p>
        </w:tc>
      </w:tr>
      <w:tr w:rsidR="006940C5" w14:paraId="640F6939" w14:textId="77777777" w:rsidTr="007F6122">
        <w:trPr>
          <w:ins w:id="3105"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5E8B8CED" w14:textId="77777777" w:rsidR="006940C5" w:rsidRDefault="006940C5" w:rsidP="006940C5">
            <w:pPr>
              <w:spacing w:after="0"/>
              <w:rPr>
                <w:ins w:id="3106" w:author="Arjan Kloosterboer" w:date="2017-09-22T04:10:00Z"/>
                <w:rFonts w:ascii="Calibri" w:hAnsi="Calibri" w:cs="Calibri"/>
                <w:color w:val="000000"/>
              </w:rPr>
            </w:pPr>
            <w:ins w:id="3107" w:author="Arjan Kloosterboer" w:date="2017-09-22T04:10:00Z">
              <w:r>
                <w:rPr>
                  <w:rFonts w:ascii="Calibri" w:hAnsi="Calibri" w:cs="Calibri"/>
                  <w:b/>
                  <w:bCs/>
                  <w:color w:val="000000"/>
                </w:rPr>
                <w:t>Waardenverzameling</w:t>
              </w:r>
            </w:ins>
          </w:p>
        </w:tc>
        <w:tc>
          <w:tcPr>
            <w:tcW w:w="5670" w:type="dxa"/>
            <w:tcBorders>
              <w:top w:val="nil"/>
              <w:left w:val="nil"/>
              <w:bottom w:val="nil"/>
              <w:right w:val="nil"/>
            </w:tcBorders>
            <w:tcMar>
              <w:top w:w="0" w:type="dxa"/>
              <w:left w:w="60" w:type="dxa"/>
              <w:bottom w:w="0" w:type="dxa"/>
              <w:right w:w="60" w:type="dxa"/>
            </w:tcMar>
          </w:tcPr>
          <w:p w14:paraId="2AAA586F" w14:textId="77777777" w:rsidR="006940C5" w:rsidRDefault="006940C5" w:rsidP="006940C5">
            <w:pPr>
              <w:spacing w:after="0"/>
              <w:rPr>
                <w:ins w:id="3108" w:author="Arjan Kloosterboer" w:date="2017-09-22T04:10:00Z"/>
                <w:rFonts w:ascii="Calibri" w:hAnsi="Calibri" w:cs="Calibri"/>
                <w:color w:val="000000"/>
              </w:rPr>
            </w:pPr>
          </w:p>
        </w:tc>
      </w:tr>
      <w:tr w:rsidR="006940C5" w14:paraId="325392D1" w14:textId="77777777" w:rsidTr="007F6122">
        <w:trPr>
          <w:ins w:id="3109"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3E4493D0" w14:textId="77777777" w:rsidR="006940C5" w:rsidRDefault="006940C5" w:rsidP="006940C5">
            <w:pPr>
              <w:spacing w:after="0"/>
              <w:rPr>
                <w:ins w:id="3110" w:author="Arjan Kloosterboer" w:date="2017-09-22T04:10:00Z"/>
                <w:rFonts w:ascii="Calibri" w:hAnsi="Calibri" w:cs="Calibri"/>
                <w:b/>
                <w:bCs/>
                <w:color w:val="000000"/>
              </w:rPr>
            </w:pPr>
            <w:ins w:id="3111" w:author="Arjan Kloosterboer" w:date="2017-09-22T04:10:00Z">
              <w:r>
                <w:rPr>
                  <w:rFonts w:ascii="Calibri" w:hAnsi="Calibri" w:cs="Calibri"/>
                  <w:b/>
                  <w:bCs/>
                  <w:color w:val="000000"/>
                </w:rPr>
                <w:t xml:space="preserve">Indicatie </w:t>
              </w:r>
              <w:r>
                <w:rPr>
                  <w:rFonts w:ascii="Calibri" w:hAnsi="Calibri" w:cs="Calibri"/>
                  <w:b/>
                  <w:bCs/>
                  <w:color w:val="000000"/>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67E75FD0" w14:textId="77777777" w:rsidR="006940C5" w:rsidRDefault="006940C5" w:rsidP="006940C5">
            <w:pPr>
              <w:spacing w:after="0"/>
              <w:rPr>
                <w:ins w:id="3112" w:author="Arjan Kloosterboer" w:date="2017-09-22T04:10:00Z"/>
                <w:rFonts w:ascii="Calibri" w:hAnsi="Calibri" w:cs="Calibri"/>
                <w:color w:val="000000"/>
              </w:rPr>
            </w:pPr>
            <w:ins w:id="3113" w:author="Arjan Kloosterboer" w:date="2017-09-22T04:10:00Z">
              <w:r>
                <w:rPr>
                  <w:rFonts w:ascii="Calibri" w:hAnsi="Calibri" w:cs="Calibri"/>
                  <w:color w:val="000000"/>
                </w:rPr>
                <w:t>Zie groep</w:t>
              </w:r>
            </w:ins>
          </w:p>
        </w:tc>
      </w:tr>
      <w:tr w:rsidR="006940C5" w14:paraId="1FB3E9CC" w14:textId="77777777" w:rsidTr="007F6122">
        <w:trPr>
          <w:ins w:id="3114"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4B34371D" w14:textId="77777777" w:rsidR="006940C5" w:rsidRDefault="006940C5" w:rsidP="006940C5">
            <w:pPr>
              <w:spacing w:after="0"/>
              <w:rPr>
                <w:ins w:id="3115" w:author="Arjan Kloosterboer" w:date="2017-09-22T04:10:00Z"/>
                <w:rFonts w:ascii="Calibri" w:hAnsi="Calibri" w:cs="Calibri"/>
                <w:b/>
                <w:bCs/>
                <w:color w:val="000000"/>
              </w:rPr>
            </w:pPr>
            <w:ins w:id="3116" w:author="Arjan Kloosterboer" w:date="2017-09-22T04:10:00Z">
              <w:r>
                <w:rPr>
                  <w:rFonts w:ascii="Calibri" w:hAnsi="Calibri" w:cs="Calibri"/>
                  <w:b/>
                  <w:bCs/>
                  <w:color w:val="000000"/>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2D332F8C" w14:textId="77777777" w:rsidR="006940C5" w:rsidRDefault="006940C5" w:rsidP="006940C5">
            <w:pPr>
              <w:spacing w:after="0"/>
              <w:rPr>
                <w:ins w:id="3117" w:author="Arjan Kloosterboer" w:date="2017-09-22T04:10:00Z"/>
                <w:rFonts w:ascii="Calibri" w:hAnsi="Calibri" w:cs="Calibri"/>
                <w:color w:val="000000"/>
              </w:rPr>
            </w:pPr>
            <w:ins w:id="3118" w:author="Arjan Kloosterboer" w:date="2017-09-22T04:10:00Z">
              <w:r>
                <w:rPr>
                  <w:rFonts w:ascii="Calibri" w:hAnsi="Calibri" w:cs="Calibri"/>
                  <w:color w:val="000000"/>
                </w:rPr>
                <w:t>Zie groep</w:t>
              </w:r>
            </w:ins>
          </w:p>
        </w:tc>
      </w:tr>
      <w:tr w:rsidR="006940C5" w14:paraId="3A965FC6" w14:textId="77777777" w:rsidTr="007F6122">
        <w:trPr>
          <w:ins w:id="3119"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541D0C14" w14:textId="77777777" w:rsidR="006940C5" w:rsidRDefault="006940C5" w:rsidP="006940C5">
            <w:pPr>
              <w:spacing w:after="0"/>
              <w:rPr>
                <w:ins w:id="3120" w:author="Arjan Kloosterboer" w:date="2017-09-22T04:10:00Z"/>
                <w:rFonts w:ascii="Calibri" w:hAnsi="Calibri" w:cs="Calibri"/>
                <w:b/>
                <w:bCs/>
                <w:color w:val="000000"/>
              </w:rPr>
            </w:pPr>
            <w:ins w:id="3121" w:author="Arjan Kloosterboer" w:date="2017-09-22T04:10:00Z">
              <w:r>
                <w:rPr>
                  <w:rFonts w:ascii="Calibri" w:hAnsi="Calibri" w:cs="Calibri"/>
                  <w:b/>
                  <w:bCs/>
                  <w:color w:val="000000"/>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7965345A" w14:textId="77777777" w:rsidR="006940C5" w:rsidRDefault="006940C5" w:rsidP="006940C5">
            <w:pPr>
              <w:spacing w:after="0"/>
              <w:rPr>
                <w:ins w:id="3122" w:author="Arjan Kloosterboer" w:date="2017-09-22T04:10:00Z"/>
                <w:rFonts w:ascii="Calibri" w:hAnsi="Calibri" w:cs="Calibri"/>
                <w:color w:val="000000"/>
              </w:rPr>
            </w:pPr>
            <w:ins w:id="3123" w:author="Arjan Kloosterboer" w:date="2017-09-22T04:10:00Z">
              <w:r>
                <w:rPr>
                  <w:rFonts w:ascii="Calibri" w:hAnsi="Calibri" w:cs="Calibri"/>
                  <w:color w:val="000000"/>
                </w:rPr>
                <w:t>Nee</w:t>
              </w:r>
            </w:ins>
          </w:p>
        </w:tc>
      </w:tr>
      <w:tr w:rsidR="006940C5" w14:paraId="6AEA1D0C" w14:textId="77777777" w:rsidTr="007F6122">
        <w:trPr>
          <w:ins w:id="3124"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35E50B2B" w14:textId="77777777" w:rsidR="006940C5" w:rsidRDefault="006940C5" w:rsidP="006940C5">
            <w:pPr>
              <w:spacing w:after="0"/>
              <w:rPr>
                <w:ins w:id="3125" w:author="Arjan Kloosterboer" w:date="2017-09-22T04:10:00Z"/>
                <w:rFonts w:ascii="Calibri" w:hAnsi="Calibri" w:cs="Calibri"/>
                <w:b/>
                <w:bCs/>
                <w:color w:val="000000"/>
              </w:rPr>
            </w:pPr>
            <w:ins w:id="3126" w:author="Arjan Kloosterboer" w:date="2017-09-22T04:10:00Z">
              <w:r>
                <w:rPr>
                  <w:rFonts w:ascii="Calibri" w:hAnsi="Calibri" w:cs="Calibri"/>
                  <w:b/>
                  <w:bCs/>
                  <w:color w:val="000000"/>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2EEA3B1A" w14:textId="77777777" w:rsidR="006940C5" w:rsidRDefault="006940C5" w:rsidP="006940C5">
            <w:pPr>
              <w:spacing w:after="0"/>
              <w:rPr>
                <w:ins w:id="3127" w:author="Arjan Kloosterboer" w:date="2017-09-22T04:10:00Z"/>
                <w:rFonts w:ascii="Calibri" w:hAnsi="Calibri" w:cs="Calibri"/>
                <w:color w:val="000000"/>
              </w:rPr>
            </w:pPr>
            <w:ins w:id="3128" w:author="Arjan Kloosterboer" w:date="2017-09-22T04:10:00Z">
              <w:r>
                <w:rPr>
                  <w:rFonts w:ascii="Calibri" w:hAnsi="Calibri" w:cs="Calibri"/>
                  <w:color w:val="000000"/>
                </w:rPr>
                <w:t>Nee</w:t>
              </w:r>
            </w:ins>
          </w:p>
        </w:tc>
      </w:tr>
      <w:tr w:rsidR="006940C5" w14:paraId="7C841C63" w14:textId="77777777" w:rsidTr="007F6122">
        <w:trPr>
          <w:ins w:id="3129"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326955F0" w14:textId="77777777" w:rsidR="006940C5" w:rsidRDefault="006940C5" w:rsidP="006940C5">
            <w:pPr>
              <w:spacing w:after="0"/>
              <w:rPr>
                <w:ins w:id="3130" w:author="Arjan Kloosterboer" w:date="2017-09-22T04:10:00Z"/>
                <w:rFonts w:ascii="Calibri" w:hAnsi="Calibri" w:cs="Calibri"/>
                <w:color w:val="000000"/>
              </w:rPr>
            </w:pPr>
            <w:ins w:id="3131" w:author="Arjan Kloosterboer" w:date="2017-09-22T04:10:00Z">
              <w:r>
                <w:rPr>
                  <w:rFonts w:ascii="Calibri"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0E12A657" w14:textId="77777777" w:rsidR="006940C5" w:rsidRDefault="006940C5" w:rsidP="006940C5">
            <w:pPr>
              <w:spacing w:after="0"/>
              <w:rPr>
                <w:ins w:id="3132" w:author="Arjan Kloosterboer" w:date="2017-09-22T04:10:00Z"/>
                <w:rFonts w:ascii="Calibri" w:hAnsi="Calibri" w:cs="Calibri"/>
                <w:color w:val="000000"/>
              </w:rPr>
            </w:pPr>
            <w:ins w:id="3133" w:author="Arjan Kloosterboer" w:date="2017-09-22T04:10:00Z">
              <w:r>
                <w:rPr>
                  <w:rFonts w:ascii="Calibri" w:hAnsi="Calibri" w:cs="Calibri"/>
                  <w:color w:val="000000"/>
                </w:rPr>
                <w:t>1 - 1</w:t>
              </w:r>
            </w:ins>
          </w:p>
        </w:tc>
      </w:tr>
      <w:tr w:rsidR="006940C5" w14:paraId="059819CD" w14:textId="77777777" w:rsidTr="007F6122">
        <w:trPr>
          <w:ins w:id="3134"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7341F86C" w14:textId="77777777" w:rsidR="006940C5" w:rsidRDefault="006940C5" w:rsidP="006940C5">
            <w:pPr>
              <w:spacing w:after="0"/>
              <w:rPr>
                <w:ins w:id="3135" w:author="Arjan Kloosterboer" w:date="2017-09-22T04:10:00Z"/>
                <w:rFonts w:ascii="Calibri" w:hAnsi="Calibri" w:cs="Calibri"/>
                <w:color w:val="000000"/>
              </w:rPr>
            </w:pPr>
            <w:ins w:id="3136" w:author="Arjan Kloosterboer" w:date="2017-09-22T04:10:00Z">
              <w:r>
                <w:rPr>
                  <w:rFonts w:ascii="Calibri"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44E44E2E" w14:textId="77777777" w:rsidR="006940C5" w:rsidRDefault="006940C5" w:rsidP="006940C5">
            <w:pPr>
              <w:spacing w:after="0"/>
              <w:rPr>
                <w:ins w:id="3137" w:author="Arjan Kloosterboer" w:date="2017-09-22T04:10:00Z"/>
                <w:rFonts w:ascii="Calibri" w:hAnsi="Calibri" w:cs="Calibri"/>
                <w:color w:val="000000"/>
              </w:rPr>
            </w:pPr>
            <w:ins w:id="3138" w:author="Arjan Kloosterboer" w:date="2017-09-22T04:10:00Z">
              <w:r>
                <w:rPr>
                  <w:rFonts w:ascii="Calibri" w:hAnsi="Calibri" w:cs="Calibri"/>
                  <w:color w:val="000000"/>
                </w:rPr>
                <w:t>Gemeentelijk kerngegeven</w:t>
              </w:r>
            </w:ins>
          </w:p>
        </w:tc>
      </w:tr>
      <w:tr w:rsidR="006940C5" w14:paraId="3548B88C" w14:textId="77777777" w:rsidTr="007F6122">
        <w:trPr>
          <w:ins w:id="3139"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37226DD8" w14:textId="77777777" w:rsidR="006940C5" w:rsidRDefault="006940C5" w:rsidP="006940C5">
            <w:pPr>
              <w:spacing w:after="0"/>
              <w:rPr>
                <w:ins w:id="3140" w:author="Arjan Kloosterboer" w:date="2017-09-22T04:10:00Z"/>
                <w:rFonts w:ascii="Calibri" w:hAnsi="Calibri" w:cs="Calibri"/>
                <w:color w:val="000000"/>
              </w:rPr>
            </w:pPr>
            <w:ins w:id="3141" w:author="Arjan Kloosterboer" w:date="2017-09-22T04:10:00Z">
              <w:r>
                <w:rPr>
                  <w:rFonts w:ascii="Calibri"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3EDCBCED" w14:textId="77777777" w:rsidR="006940C5" w:rsidRDefault="006940C5" w:rsidP="006940C5">
            <w:pPr>
              <w:spacing w:after="0"/>
              <w:rPr>
                <w:ins w:id="3142" w:author="Arjan Kloosterboer" w:date="2017-09-22T04:10:00Z"/>
                <w:rFonts w:ascii="Calibri" w:hAnsi="Calibri" w:cs="Calibri"/>
                <w:color w:val="000000"/>
              </w:rPr>
            </w:pPr>
          </w:p>
        </w:tc>
      </w:tr>
      <w:tr w:rsidR="006940C5" w14:paraId="4B0AD2FE" w14:textId="77777777" w:rsidTr="007F6122">
        <w:trPr>
          <w:ins w:id="3143" w:author="Arjan Kloosterboer" w:date="2017-09-22T04:10:00Z"/>
        </w:trPr>
        <w:tc>
          <w:tcPr>
            <w:tcW w:w="9360" w:type="dxa"/>
            <w:gridSpan w:val="3"/>
            <w:tcBorders>
              <w:top w:val="nil"/>
              <w:left w:val="nil"/>
              <w:bottom w:val="nil"/>
              <w:right w:val="nil"/>
            </w:tcBorders>
            <w:tcMar>
              <w:top w:w="0" w:type="dxa"/>
              <w:left w:w="60" w:type="dxa"/>
              <w:bottom w:w="0" w:type="dxa"/>
              <w:right w:w="60" w:type="dxa"/>
            </w:tcMar>
          </w:tcPr>
          <w:p w14:paraId="41DCB4A4" w14:textId="77777777" w:rsidR="006940C5" w:rsidRDefault="006940C5" w:rsidP="006940C5">
            <w:pPr>
              <w:spacing w:after="0"/>
              <w:rPr>
                <w:ins w:id="3144" w:author="Arjan Kloosterboer" w:date="2017-09-22T04:10:00Z"/>
                <w:rFonts w:ascii="Calibri" w:hAnsi="Calibri" w:cs="Calibri"/>
                <w:color w:val="0F0F0F"/>
              </w:rPr>
            </w:pPr>
            <w:ins w:id="3145" w:author="Arjan Kloosterboer" w:date="2017-09-22T04:10:00Z">
              <w:r>
                <w:rPr>
                  <w:rFonts w:ascii="Calibri" w:hAnsi="Calibri" w:cs="Calibri"/>
                  <w:b/>
                  <w:bCs/>
                  <w:color w:val="0F0F0F"/>
                </w:rPr>
                <w:t>Toelichting</w:t>
              </w:r>
            </w:ins>
          </w:p>
        </w:tc>
      </w:tr>
      <w:tr w:rsidR="006940C5" w:rsidRPr="00AE6939" w14:paraId="25727F1A" w14:textId="77777777" w:rsidTr="007F6122">
        <w:trPr>
          <w:ins w:id="3146" w:author="Arjan Kloosterboer" w:date="2017-09-22T04:10:00Z"/>
        </w:trPr>
        <w:tc>
          <w:tcPr>
            <w:tcW w:w="450" w:type="dxa"/>
            <w:tcBorders>
              <w:top w:val="nil"/>
              <w:left w:val="nil"/>
              <w:bottom w:val="nil"/>
              <w:right w:val="nil"/>
            </w:tcBorders>
            <w:tcMar>
              <w:top w:w="0" w:type="dxa"/>
              <w:left w:w="60" w:type="dxa"/>
              <w:bottom w:w="0" w:type="dxa"/>
              <w:right w:w="60" w:type="dxa"/>
            </w:tcMar>
          </w:tcPr>
          <w:p w14:paraId="794D24D3" w14:textId="77777777" w:rsidR="006940C5" w:rsidRDefault="006940C5" w:rsidP="006940C5">
            <w:pPr>
              <w:spacing w:after="0"/>
              <w:rPr>
                <w:ins w:id="3147" w:author="Arjan Kloosterboer" w:date="2017-09-22T04:10:00Z"/>
                <w:rFonts w:ascii="Calibri"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1F8AA897" w14:textId="77777777" w:rsidR="006940C5" w:rsidRPr="006940C5" w:rsidRDefault="006940C5" w:rsidP="006940C5">
            <w:pPr>
              <w:spacing w:after="0"/>
              <w:rPr>
                <w:ins w:id="3148" w:author="Arjan Kloosterboer" w:date="2017-09-22T04:10:00Z"/>
                <w:rFonts w:ascii="Calibri" w:hAnsi="Calibri" w:cs="Calibri"/>
                <w:color w:val="0F0F0F"/>
                <w:lang w:val="nl-NL"/>
              </w:rPr>
            </w:pPr>
            <w:ins w:id="3149" w:author="Arjan Kloosterboer" w:date="2017-09-22T04:10:00Z">
              <w:r w:rsidRPr="006940C5">
                <w:rPr>
                  <w:rFonts w:ascii="Calibri" w:hAnsi="Calibri" w:cs="Calibri"/>
                  <w:color w:val="0F0F0F"/>
                  <w:lang w:val="nl-NL"/>
                </w:rPr>
                <w:t>Met een waarde van deze attribuutsoort wordt de naam van het procesobjecttype gespecificeerd dat in de desbetreffende registratie het procesobject representeert. Voorbeelden: 'Persoon' (in de BRP); 'Pand' (in de BAG). De waarde wordt zoveel mogelijk ontleend aan het van toepassing zijnde Resultaattype bij het Zaaktype in de van toepassing zijnde zaaktypecatalogus.</w:t>
              </w:r>
            </w:ins>
          </w:p>
        </w:tc>
        <w:bookmarkEnd w:id="3069"/>
      </w:tr>
    </w:tbl>
    <w:p w14:paraId="3482BE8B" w14:textId="77777777" w:rsidR="006940C5" w:rsidRPr="008E0ED5" w:rsidRDefault="006940C5" w:rsidP="006940C5">
      <w:pPr>
        <w:widowControl w:val="0"/>
        <w:autoSpaceDE w:val="0"/>
        <w:autoSpaceDN w:val="0"/>
        <w:adjustRightInd w:val="0"/>
        <w:spacing w:before="240" w:after="60" w:line="240" w:lineRule="auto"/>
        <w:outlineLvl w:val="3"/>
        <w:rPr>
          <w:ins w:id="3150" w:author="Arjan Kloosterboer" w:date="2017-09-22T04:10:00Z"/>
          <w:rFonts w:ascii="Arial" w:hAnsi="Arial" w:cs="Arial"/>
          <w:b/>
          <w:color w:val="000000"/>
          <w:sz w:val="24"/>
          <w:szCs w:val="24"/>
        </w:rPr>
      </w:pPr>
      <w:bookmarkStart w:id="3151" w:name="BKM_C0C31560_3F8A_4156_AF12_522447AEE01F"/>
      <w:ins w:id="3152" w:author="Arjan Kloosterboer" w:date="2017-09-22T04:10:00Z">
        <w:r w:rsidRPr="008E0ED5">
          <w:rPr>
            <w:rFonts w:ascii="Arial" w:hAnsi="Arial" w:cs="Arial"/>
            <w:b/>
            <w:color w:val="000000"/>
            <w:sz w:val="24"/>
            <w:szCs w:val="24"/>
          </w:rPr>
          <w:t>«Attribuutsoort» 'Identificatie' van gegevensgroeptype 'Procesobject'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940C5" w14:paraId="667E3E4E" w14:textId="77777777" w:rsidTr="007F6122">
        <w:trPr>
          <w:ins w:id="3153"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16D4B9E2" w14:textId="77777777" w:rsidR="006940C5" w:rsidRDefault="006940C5" w:rsidP="006940C5">
            <w:pPr>
              <w:spacing w:after="0"/>
              <w:rPr>
                <w:ins w:id="3154" w:author="Arjan Kloosterboer" w:date="2017-09-22T04:10:00Z"/>
                <w:rFonts w:ascii="Calibri" w:hAnsi="Calibri" w:cs="Calibri"/>
                <w:color w:val="000000"/>
              </w:rPr>
            </w:pPr>
            <w:ins w:id="3155" w:author="Arjan Kloosterboer" w:date="2017-09-22T04:10:00Z">
              <w:r>
                <w:rPr>
                  <w:rFonts w:ascii="Calibri"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79EBCF57" w14:textId="77777777" w:rsidR="006940C5" w:rsidRDefault="006940C5" w:rsidP="006940C5">
            <w:pPr>
              <w:spacing w:after="0"/>
              <w:rPr>
                <w:ins w:id="3156" w:author="Arjan Kloosterboer" w:date="2017-09-22T04:10:00Z"/>
                <w:rFonts w:ascii="Calibri" w:hAnsi="Calibri" w:cs="Calibri"/>
                <w:color w:val="000000"/>
              </w:rPr>
            </w:pPr>
            <w:ins w:id="3157" w:author="Arjan Kloosterboer" w:date="2017-09-22T04:10:00Z">
              <w:r>
                <w:rPr>
                  <w:rFonts w:ascii="Calibri" w:hAnsi="Calibri" w:cs="Calibri"/>
                  <w:color w:val="000000"/>
                </w:rPr>
                <w:t>Identificatie</w:t>
              </w:r>
            </w:ins>
          </w:p>
        </w:tc>
      </w:tr>
      <w:tr w:rsidR="006940C5" w14:paraId="78FFD196" w14:textId="77777777" w:rsidTr="007F6122">
        <w:trPr>
          <w:ins w:id="3158"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1429205D" w14:textId="77777777" w:rsidR="006940C5" w:rsidRDefault="006940C5" w:rsidP="006940C5">
            <w:pPr>
              <w:spacing w:after="0"/>
              <w:rPr>
                <w:ins w:id="3159" w:author="Arjan Kloosterboer" w:date="2017-09-22T04:10:00Z"/>
                <w:rFonts w:ascii="Calibri" w:hAnsi="Calibri" w:cs="Calibri"/>
                <w:color w:val="000000"/>
              </w:rPr>
            </w:pPr>
            <w:ins w:id="3160" w:author="Arjan Kloosterboer" w:date="2017-09-22T04:10:00Z">
              <w:r>
                <w:rPr>
                  <w:rFonts w:ascii="Calibri" w:hAnsi="Calibri" w:cs="Calibri"/>
                  <w:b/>
                  <w:bCs/>
                  <w:color w:val="000000"/>
                </w:rPr>
                <w:lastRenderedPageBreak/>
                <w:t xml:space="preserve">Herkomst </w:t>
              </w:r>
            </w:ins>
          </w:p>
        </w:tc>
        <w:tc>
          <w:tcPr>
            <w:tcW w:w="5670" w:type="dxa"/>
            <w:tcBorders>
              <w:top w:val="nil"/>
              <w:left w:val="nil"/>
              <w:bottom w:val="nil"/>
              <w:right w:val="nil"/>
            </w:tcBorders>
            <w:tcMar>
              <w:top w:w="0" w:type="dxa"/>
              <w:left w:w="60" w:type="dxa"/>
              <w:bottom w:w="0" w:type="dxa"/>
              <w:right w:w="60" w:type="dxa"/>
            </w:tcMar>
          </w:tcPr>
          <w:p w14:paraId="08CB4417" w14:textId="77777777" w:rsidR="006940C5" w:rsidRDefault="006940C5" w:rsidP="006940C5">
            <w:pPr>
              <w:spacing w:after="0"/>
              <w:rPr>
                <w:ins w:id="3161" w:author="Arjan Kloosterboer" w:date="2017-09-22T04:10:00Z"/>
                <w:rFonts w:ascii="Calibri" w:hAnsi="Calibri" w:cs="Calibri"/>
                <w:color w:val="000000"/>
              </w:rPr>
            </w:pPr>
            <w:ins w:id="3162" w:author="Arjan Kloosterboer" w:date="2017-09-22T04:10:00Z">
              <w:r>
                <w:rPr>
                  <w:rFonts w:ascii="Calibri" w:hAnsi="Calibri" w:cs="Calibri"/>
                  <w:color w:val="000000"/>
                </w:rPr>
                <w:t>KING</w:t>
              </w:r>
            </w:ins>
          </w:p>
        </w:tc>
      </w:tr>
      <w:tr w:rsidR="006940C5" w14:paraId="311F6E75" w14:textId="77777777" w:rsidTr="007F6122">
        <w:trPr>
          <w:trHeight w:val="268"/>
          <w:ins w:id="3163"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09186048" w14:textId="77777777" w:rsidR="006940C5" w:rsidRDefault="006940C5" w:rsidP="006940C5">
            <w:pPr>
              <w:spacing w:after="0"/>
              <w:rPr>
                <w:ins w:id="3164" w:author="Arjan Kloosterboer" w:date="2017-09-22T04:10:00Z"/>
                <w:rFonts w:ascii="Calibri" w:hAnsi="Calibri" w:cs="Calibri"/>
                <w:color w:val="000000"/>
              </w:rPr>
            </w:pPr>
            <w:ins w:id="3165" w:author="Arjan Kloosterboer" w:date="2017-09-22T04:10:00Z">
              <w:r>
                <w:rPr>
                  <w:rFonts w:ascii="Calibri"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07325625" w14:textId="77777777" w:rsidR="006940C5" w:rsidRDefault="006940C5" w:rsidP="006940C5">
            <w:pPr>
              <w:spacing w:after="0"/>
              <w:rPr>
                <w:ins w:id="3166" w:author="Arjan Kloosterboer" w:date="2017-09-22T04:10:00Z"/>
                <w:rFonts w:ascii="Calibri" w:hAnsi="Calibri" w:cs="Calibri"/>
                <w:color w:val="000000"/>
              </w:rPr>
            </w:pPr>
          </w:p>
        </w:tc>
      </w:tr>
      <w:tr w:rsidR="006940C5" w:rsidRPr="00AE6939" w14:paraId="628ACD0E" w14:textId="77777777" w:rsidTr="007F6122">
        <w:trPr>
          <w:ins w:id="3167"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1DDD4E01" w14:textId="77777777" w:rsidR="006940C5" w:rsidRDefault="006940C5" w:rsidP="006940C5">
            <w:pPr>
              <w:spacing w:after="0"/>
              <w:rPr>
                <w:ins w:id="3168" w:author="Arjan Kloosterboer" w:date="2017-09-22T04:10:00Z"/>
                <w:rFonts w:ascii="Calibri" w:hAnsi="Calibri" w:cs="Calibri"/>
                <w:color w:val="000000"/>
              </w:rPr>
            </w:pPr>
            <w:ins w:id="3169" w:author="Arjan Kloosterboer" w:date="2017-09-22T04:10:00Z">
              <w:r>
                <w:rPr>
                  <w:rFonts w:ascii="Calibri"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4E064B7D" w14:textId="77777777" w:rsidR="006940C5" w:rsidRPr="006940C5" w:rsidRDefault="006940C5" w:rsidP="006940C5">
            <w:pPr>
              <w:spacing w:after="0"/>
              <w:rPr>
                <w:ins w:id="3170" w:author="Arjan Kloosterboer" w:date="2017-09-22T04:10:00Z"/>
                <w:rFonts w:ascii="Calibri" w:hAnsi="Calibri" w:cs="Calibri"/>
                <w:color w:val="000000"/>
                <w:lang w:val="nl-NL"/>
              </w:rPr>
            </w:pPr>
            <w:ins w:id="3171" w:author="Arjan Kloosterboer" w:date="2017-09-22T04:10:00Z">
              <w:r w:rsidRPr="006940C5">
                <w:rPr>
                  <w:rFonts w:ascii="Calibri" w:hAnsi="Calibri" w:cs="Calibri"/>
                  <w:color w:val="0F0F0F"/>
                  <w:lang w:val="nl-NL"/>
                </w:rPr>
                <w:t>De unieke aanduiding van het procesobject.</w:t>
              </w:r>
            </w:ins>
          </w:p>
        </w:tc>
      </w:tr>
      <w:tr w:rsidR="006940C5" w14:paraId="6CD74D62" w14:textId="77777777" w:rsidTr="007F6122">
        <w:trPr>
          <w:ins w:id="3172"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01E97957" w14:textId="77777777" w:rsidR="006940C5" w:rsidRDefault="006940C5" w:rsidP="006940C5">
            <w:pPr>
              <w:spacing w:after="0"/>
              <w:rPr>
                <w:ins w:id="3173" w:author="Arjan Kloosterboer" w:date="2017-09-22T04:10:00Z"/>
                <w:rFonts w:ascii="Calibri" w:hAnsi="Calibri" w:cs="Calibri"/>
                <w:color w:val="000000"/>
              </w:rPr>
            </w:pPr>
            <w:ins w:id="3174" w:author="Arjan Kloosterboer" w:date="2017-09-22T04:10:00Z">
              <w:r>
                <w:rPr>
                  <w:rFonts w:ascii="Calibri" w:hAnsi="Calibri" w:cs="Calibri"/>
                  <w:b/>
                  <w:bCs/>
                  <w:color w:val="000000"/>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74E0BD9E" w14:textId="77777777" w:rsidR="006940C5" w:rsidRDefault="006940C5" w:rsidP="006940C5">
            <w:pPr>
              <w:spacing w:after="0"/>
              <w:rPr>
                <w:ins w:id="3175" w:author="Arjan Kloosterboer" w:date="2017-09-22T04:10:00Z"/>
                <w:rFonts w:ascii="Calibri" w:hAnsi="Calibri" w:cs="Calibri"/>
                <w:color w:val="000000"/>
              </w:rPr>
            </w:pPr>
            <w:ins w:id="3176" w:author="Arjan Kloosterboer" w:date="2017-09-22T04:10:00Z">
              <w:r>
                <w:rPr>
                  <w:rFonts w:ascii="Calibri" w:hAnsi="Calibri" w:cs="Calibri"/>
                  <w:color w:val="000000"/>
                </w:rPr>
                <w:t>KING</w:t>
              </w:r>
            </w:ins>
          </w:p>
        </w:tc>
      </w:tr>
      <w:tr w:rsidR="006940C5" w14:paraId="6207F9DC" w14:textId="77777777" w:rsidTr="007F6122">
        <w:trPr>
          <w:ins w:id="3177"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1AC0AA9B" w14:textId="77777777" w:rsidR="006940C5" w:rsidRDefault="006940C5" w:rsidP="006940C5">
            <w:pPr>
              <w:spacing w:after="0"/>
              <w:rPr>
                <w:ins w:id="3178" w:author="Arjan Kloosterboer" w:date="2017-09-22T04:10:00Z"/>
                <w:rFonts w:ascii="Calibri" w:hAnsi="Calibri" w:cs="Calibri"/>
                <w:color w:val="000000"/>
              </w:rPr>
            </w:pPr>
            <w:ins w:id="3179" w:author="Arjan Kloosterboer" w:date="2017-09-22T04:10:00Z">
              <w:r>
                <w:rPr>
                  <w:rFonts w:ascii="Calibri"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6C5DB57A" w14:textId="77777777" w:rsidR="006940C5" w:rsidRDefault="006940C5" w:rsidP="006940C5">
            <w:pPr>
              <w:spacing w:after="0"/>
              <w:rPr>
                <w:ins w:id="3180" w:author="Arjan Kloosterboer" w:date="2017-09-22T04:10:00Z"/>
                <w:rFonts w:ascii="Calibri" w:hAnsi="Calibri" w:cs="Calibri"/>
                <w:color w:val="000000"/>
              </w:rPr>
            </w:pPr>
            <w:ins w:id="3181" w:author="Arjan Kloosterboer" w:date="2017-09-22T04:10:00Z">
              <w:r>
                <w:rPr>
                  <w:rFonts w:ascii="Calibri" w:hAnsi="Calibri" w:cs="Calibri"/>
                  <w:color w:val="000000"/>
                </w:rPr>
                <w:t>1-2-2017</w:t>
              </w:r>
            </w:ins>
          </w:p>
        </w:tc>
      </w:tr>
      <w:tr w:rsidR="006940C5" w14:paraId="5477749F" w14:textId="77777777" w:rsidTr="007F6122">
        <w:trPr>
          <w:ins w:id="3182"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67096687" w14:textId="77777777" w:rsidR="006940C5" w:rsidRDefault="006940C5" w:rsidP="006940C5">
            <w:pPr>
              <w:spacing w:after="0"/>
              <w:rPr>
                <w:ins w:id="3183" w:author="Arjan Kloosterboer" w:date="2017-09-22T04:10:00Z"/>
                <w:rFonts w:ascii="Calibri" w:hAnsi="Calibri" w:cs="Calibri"/>
                <w:color w:val="000000"/>
              </w:rPr>
            </w:pPr>
            <w:ins w:id="3184" w:author="Arjan Kloosterboer" w:date="2017-09-22T04:10:00Z">
              <w:r>
                <w:rPr>
                  <w:rFonts w:ascii="Calibri" w:hAnsi="Calibri" w:cs="Calibri"/>
                  <w:b/>
                  <w:bCs/>
                  <w:color w:val="000000"/>
                </w:rPr>
                <w:t xml:space="preserve">Formaat </w:t>
              </w:r>
            </w:ins>
          </w:p>
        </w:tc>
        <w:tc>
          <w:tcPr>
            <w:tcW w:w="5670" w:type="dxa"/>
            <w:tcBorders>
              <w:top w:val="nil"/>
              <w:left w:val="nil"/>
              <w:bottom w:val="nil"/>
              <w:right w:val="nil"/>
            </w:tcBorders>
            <w:tcMar>
              <w:top w:w="0" w:type="dxa"/>
              <w:left w:w="60" w:type="dxa"/>
              <w:bottom w:w="0" w:type="dxa"/>
              <w:right w:w="60" w:type="dxa"/>
            </w:tcMar>
          </w:tcPr>
          <w:p w14:paraId="6EAF41AD" w14:textId="77777777" w:rsidR="006940C5" w:rsidRDefault="006940C5" w:rsidP="006940C5">
            <w:pPr>
              <w:spacing w:after="0"/>
              <w:rPr>
                <w:ins w:id="3185" w:author="Arjan Kloosterboer" w:date="2017-09-22T04:10:00Z"/>
                <w:rFonts w:ascii="Calibri" w:hAnsi="Calibri" w:cs="Calibri"/>
                <w:color w:val="000000"/>
              </w:rPr>
            </w:pPr>
            <w:ins w:id="3186" w:author="Arjan Kloosterboer" w:date="2017-09-22T04:10:00Z">
              <w:r>
                <w:rPr>
                  <w:rFonts w:ascii="Calibri" w:hAnsi="Calibri" w:cs="Calibri"/>
                  <w:color w:val="000000"/>
                </w:rPr>
                <w:t>AN</w:t>
              </w:r>
            </w:ins>
          </w:p>
        </w:tc>
      </w:tr>
      <w:tr w:rsidR="006940C5" w14:paraId="0418E5C2" w14:textId="77777777" w:rsidTr="007F6122">
        <w:trPr>
          <w:ins w:id="3187"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05C1CB76" w14:textId="77777777" w:rsidR="006940C5" w:rsidRDefault="006940C5" w:rsidP="006940C5">
            <w:pPr>
              <w:spacing w:after="0"/>
              <w:rPr>
                <w:ins w:id="3188" w:author="Arjan Kloosterboer" w:date="2017-09-22T04:10:00Z"/>
                <w:rFonts w:ascii="Calibri" w:hAnsi="Calibri" w:cs="Calibri"/>
                <w:color w:val="000000"/>
              </w:rPr>
            </w:pPr>
            <w:ins w:id="3189" w:author="Arjan Kloosterboer" w:date="2017-09-22T04:10:00Z">
              <w:r>
                <w:rPr>
                  <w:rFonts w:ascii="Calibri" w:hAnsi="Calibri" w:cs="Calibri"/>
                  <w:b/>
                  <w:bCs/>
                  <w:color w:val="000000"/>
                </w:rPr>
                <w:t>Waardenverzameling</w:t>
              </w:r>
            </w:ins>
          </w:p>
        </w:tc>
        <w:tc>
          <w:tcPr>
            <w:tcW w:w="5670" w:type="dxa"/>
            <w:tcBorders>
              <w:top w:val="nil"/>
              <w:left w:val="nil"/>
              <w:bottom w:val="nil"/>
              <w:right w:val="nil"/>
            </w:tcBorders>
            <w:tcMar>
              <w:top w:w="0" w:type="dxa"/>
              <w:left w:w="60" w:type="dxa"/>
              <w:bottom w:w="0" w:type="dxa"/>
              <w:right w:w="60" w:type="dxa"/>
            </w:tcMar>
          </w:tcPr>
          <w:p w14:paraId="76A71D38" w14:textId="77777777" w:rsidR="006940C5" w:rsidRDefault="006940C5" w:rsidP="006940C5">
            <w:pPr>
              <w:spacing w:after="0"/>
              <w:rPr>
                <w:ins w:id="3190" w:author="Arjan Kloosterboer" w:date="2017-09-22T04:10:00Z"/>
                <w:rFonts w:ascii="Calibri" w:hAnsi="Calibri" w:cs="Calibri"/>
                <w:color w:val="000000"/>
              </w:rPr>
            </w:pPr>
            <w:ins w:id="3191" w:author="Arjan Kloosterboer" w:date="2017-09-22T04:10:00Z">
              <w:r>
                <w:rPr>
                  <w:rFonts w:ascii="Calibri" w:hAnsi="Calibri" w:cs="Calibri"/>
                  <w:color w:val="000000"/>
                </w:rPr>
                <w:t>Notatie in XML</w:t>
              </w:r>
            </w:ins>
          </w:p>
        </w:tc>
      </w:tr>
      <w:tr w:rsidR="006940C5" w14:paraId="55E91423" w14:textId="77777777" w:rsidTr="007F6122">
        <w:trPr>
          <w:ins w:id="3192"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4A32F30E" w14:textId="77777777" w:rsidR="006940C5" w:rsidRDefault="006940C5" w:rsidP="006940C5">
            <w:pPr>
              <w:spacing w:after="0"/>
              <w:rPr>
                <w:ins w:id="3193" w:author="Arjan Kloosterboer" w:date="2017-09-22T04:10:00Z"/>
                <w:rFonts w:ascii="Calibri" w:hAnsi="Calibri" w:cs="Calibri"/>
                <w:b/>
                <w:bCs/>
                <w:color w:val="000000"/>
              </w:rPr>
            </w:pPr>
            <w:ins w:id="3194" w:author="Arjan Kloosterboer" w:date="2017-09-22T04:10:00Z">
              <w:r>
                <w:rPr>
                  <w:rFonts w:ascii="Calibri" w:hAnsi="Calibri" w:cs="Calibri"/>
                  <w:b/>
                  <w:bCs/>
                  <w:color w:val="000000"/>
                </w:rPr>
                <w:t xml:space="preserve">Indicatie </w:t>
              </w:r>
              <w:r>
                <w:rPr>
                  <w:rFonts w:ascii="Calibri" w:hAnsi="Calibri" w:cs="Calibri"/>
                  <w:b/>
                  <w:bCs/>
                  <w:color w:val="000000"/>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1FA3470A" w14:textId="77777777" w:rsidR="006940C5" w:rsidRDefault="006940C5" w:rsidP="006940C5">
            <w:pPr>
              <w:spacing w:after="0"/>
              <w:rPr>
                <w:ins w:id="3195" w:author="Arjan Kloosterboer" w:date="2017-09-22T04:10:00Z"/>
                <w:rFonts w:ascii="Calibri" w:hAnsi="Calibri" w:cs="Calibri"/>
                <w:color w:val="000000"/>
              </w:rPr>
            </w:pPr>
            <w:ins w:id="3196" w:author="Arjan Kloosterboer" w:date="2017-09-22T04:10:00Z">
              <w:r>
                <w:rPr>
                  <w:rFonts w:ascii="Calibri" w:hAnsi="Calibri" w:cs="Calibri"/>
                  <w:color w:val="000000"/>
                </w:rPr>
                <w:t>Zie groep</w:t>
              </w:r>
            </w:ins>
          </w:p>
        </w:tc>
      </w:tr>
      <w:tr w:rsidR="006940C5" w14:paraId="14F82DC3" w14:textId="77777777" w:rsidTr="007F6122">
        <w:trPr>
          <w:ins w:id="3197"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69B663D2" w14:textId="77777777" w:rsidR="006940C5" w:rsidRDefault="006940C5" w:rsidP="006940C5">
            <w:pPr>
              <w:spacing w:after="0"/>
              <w:rPr>
                <w:ins w:id="3198" w:author="Arjan Kloosterboer" w:date="2017-09-22T04:10:00Z"/>
                <w:rFonts w:ascii="Calibri" w:hAnsi="Calibri" w:cs="Calibri"/>
                <w:b/>
                <w:bCs/>
                <w:color w:val="000000"/>
              </w:rPr>
            </w:pPr>
            <w:ins w:id="3199" w:author="Arjan Kloosterboer" w:date="2017-09-22T04:10:00Z">
              <w:r>
                <w:rPr>
                  <w:rFonts w:ascii="Calibri" w:hAnsi="Calibri" w:cs="Calibri"/>
                  <w:b/>
                  <w:bCs/>
                  <w:color w:val="000000"/>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152058B7" w14:textId="77777777" w:rsidR="006940C5" w:rsidRDefault="006940C5" w:rsidP="006940C5">
            <w:pPr>
              <w:spacing w:after="0"/>
              <w:rPr>
                <w:ins w:id="3200" w:author="Arjan Kloosterboer" w:date="2017-09-22T04:10:00Z"/>
                <w:rFonts w:ascii="Calibri" w:hAnsi="Calibri" w:cs="Calibri"/>
                <w:color w:val="000000"/>
              </w:rPr>
            </w:pPr>
            <w:ins w:id="3201" w:author="Arjan Kloosterboer" w:date="2017-09-22T04:10:00Z">
              <w:r>
                <w:rPr>
                  <w:rFonts w:ascii="Calibri" w:hAnsi="Calibri" w:cs="Calibri"/>
                  <w:color w:val="000000"/>
                </w:rPr>
                <w:t>Zie groep</w:t>
              </w:r>
            </w:ins>
          </w:p>
        </w:tc>
      </w:tr>
      <w:tr w:rsidR="006940C5" w14:paraId="0C6B4665" w14:textId="77777777" w:rsidTr="007F6122">
        <w:trPr>
          <w:ins w:id="3202"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10005E0C" w14:textId="77777777" w:rsidR="006940C5" w:rsidRDefault="006940C5" w:rsidP="006940C5">
            <w:pPr>
              <w:spacing w:after="0"/>
              <w:rPr>
                <w:ins w:id="3203" w:author="Arjan Kloosterboer" w:date="2017-09-22T04:10:00Z"/>
                <w:rFonts w:ascii="Calibri" w:hAnsi="Calibri" w:cs="Calibri"/>
                <w:b/>
                <w:bCs/>
                <w:color w:val="000000"/>
              </w:rPr>
            </w:pPr>
            <w:ins w:id="3204" w:author="Arjan Kloosterboer" w:date="2017-09-22T04:10:00Z">
              <w:r>
                <w:rPr>
                  <w:rFonts w:ascii="Calibri" w:hAnsi="Calibri" w:cs="Calibri"/>
                  <w:b/>
                  <w:bCs/>
                  <w:color w:val="000000"/>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79249B6B" w14:textId="77777777" w:rsidR="006940C5" w:rsidRDefault="006940C5" w:rsidP="006940C5">
            <w:pPr>
              <w:spacing w:after="0"/>
              <w:rPr>
                <w:ins w:id="3205" w:author="Arjan Kloosterboer" w:date="2017-09-22T04:10:00Z"/>
                <w:rFonts w:ascii="Calibri" w:hAnsi="Calibri" w:cs="Calibri"/>
                <w:color w:val="000000"/>
              </w:rPr>
            </w:pPr>
            <w:ins w:id="3206" w:author="Arjan Kloosterboer" w:date="2017-09-22T04:10:00Z">
              <w:r>
                <w:rPr>
                  <w:rFonts w:ascii="Calibri" w:hAnsi="Calibri" w:cs="Calibri"/>
                  <w:color w:val="000000"/>
                </w:rPr>
                <w:t>Nee</w:t>
              </w:r>
            </w:ins>
          </w:p>
        </w:tc>
      </w:tr>
      <w:tr w:rsidR="006940C5" w14:paraId="50AA4602" w14:textId="77777777" w:rsidTr="007F6122">
        <w:trPr>
          <w:ins w:id="3207"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0A78412C" w14:textId="77777777" w:rsidR="006940C5" w:rsidRDefault="006940C5" w:rsidP="006940C5">
            <w:pPr>
              <w:spacing w:after="0"/>
              <w:rPr>
                <w:ins w:id="3208" w:author="Arjan Kloosterboer" w:date="2017-09-22T04:10:00Z"/>
                <w:rFonts w:ascii="Calibri" w:hAnsi="Calibri" w:cs="Calibri"/>
                <w:b/>
                <w:bCs/>
                <w:color w:val="000000"/>
              </w:rPr>
            </w:pPr>
            <w:ins w:id="3209" w:author="Arjan Kloosterboer" w:date="2017-09-22T04:10:00Z">
              <w:r>
                <w:rPr>
                  <w:rFonts w:ascii="Calibri" w:hAnsi="Calibri" w:cs="Calibri"/>
                  <w:b/>
                  <w:bCs/>
                  <w:color w:val="000000"/>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4268FC77" w14:textId="77777777" w:rsidR="006940C5" w:rsidRDefault="006940C5" w:rsidP="006940C5">
            <w:pPr>
              <w:spacing w:after="0"/>
              <w:rPr>
                <w:ins w:id="3210" w:author="Arjan Kloosterboer" w:date="2017-09-22T04:10:00Z"/>
                <w:rFonts w:ascii="Calibri" w:hAnsi="Calibri" w:cs="Calibri"/>
                <w:color w:val="000000"/>
              </w:rPr>
            </w:pPr>
            <w:ins w:id="3211" w:author="Arjan Kloosterboer" w:date="2017-09-22T04:10:00Z">
              <w:r>
                <w:rPr>
                  <w:rFonts w:ascii="Calibri" w:hAnsi="Calibri" w:cs="Calibri"/>
                  <w:color w:val="000000"/>
                </w:rPr>
                <w:t>Nee</w:t>
              </w:r>
            </w:ins>
          </w:p>
        </w:tc>
      </w:tr>
      <w:tr w:rsidR="006940C5" w14:paraId="5102308E" w14:textId="77777777" w:rsidTr="007F6122">
        <w:trPr>
          <w:ins w:id="3212"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2F4CA055" w14:textId="77777777" w:rsidR="006940C5" w:rsidRDefault="006940C5" w:rsidP="006940C5">
            <w:pPr>
              <w:spacing w:after="0"/>
              <w:rPr>
                <w:ins w:id="3213" w:author="Arjan Kloosterboer" w:date="2017-09-22T04:10:00Z"/>
                <w:rFonts w:ascii="Calibri" w:hAnsi="Calibri" w:cs="Calibri"/>
                <w:color w:val="000000"/>
              </w:rPr>
            </w:pPr>
            <w:ins w:id="3214" w:author="Arjan Kloosterboer" w:date="2017-09-22T04:10:00Z">
              <w:r>
                <w:rPr>
                  <w:rFonts w:ascii="Calibri"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29AF9C0C" w14:textId="77777777" w:rsidR="006940C5" w:rsidRDefault="006940C5" w:rsidP="006940C5">
            <w:pPr>
              <w:spacing w:after="0"/>
              <w:rPr>
                <w:ins w:id="3215" w:author="Arjan Kloosterboer" w:date="2017-09-22T04:10:00Z"/>
                <w:rFonts w:ascii="Calibri" w:hAnsi="Calibri" w:cs="Calibri"/>
                <w:color w:val="000000"/>
              </w:rPr>
            </w:pPr>
            <w:ins w:id="3216" w:author="Arjan Kloosterboer" w:date="2017-09-22T04:10:00Z">
              <w:r>
                <w:rPr>
                  <w:rFonts w:ascii="Calibri" w:hAnsi="Calibri" w:cs="Calibri"/>
                  <w:color w:val="000000"/>
                </w:rPr>
                <w:t>1 - 1</w:t>
              </w:r>
            </w:ins>
          </w:p>
        </w:tc>
      </w:tr>
      <w:tr w:rsidR="006940C5" w14:paraId="16A1038F" w14:textId="77777777" w:rsidTr="007F6122">
        <w:trPr>
          <w:ins w:id="3217"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5C0D9A44" w14:textId="77777777" w:rsidR="006940C5" w:rsidRDefault="006940C5" w:rsidP="006940C5">
            <w:pPr>
              <w:spacing w:after="0"/>
              <w:rPr>
                <w:ins w:id="3218" w:author="Arjan Kloosterboer" w:date="2017-09-22T04:10:00Z"/>
                <w:rFonts w:ascii="Calibri" w:hAnsi="Calibri" w:cs="Calibri"/>
                <w:color w:val="000000"/>
              </w:rPr>
            </w:pPr>
            <w:ins w:id="3219" w:author="Arjan Kloosterboer" w:date="2017-09-22T04:10:00Z">
              <w:r>
                <w:rPr>
                  <w:rFonts w:ascii="Calibri"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10E40503" w14:textId="77777777" w:rsidR="006940C5" w:rsidRDefault="006940C5" w:rsidP="006940C5">
            <w:pPr>
              <w:spacing w:after="0"/>
              <w:rPr>
                <w:ins w:id="3220" w:author="Arjan Kloosterboer" w:date="2017-09-22T04:10:00Z"/>
                <w:rFonts w:ascii="Calibri" w:hAnsi="Calibri" w:cs="Calibri"/>
                <w:color w:val="000000"/>
              </w:rPr>
            </w:pPr>
            <w:ins w:id="3221" w:author="Arjan Kloosterboer" w:date="2017-09-22T04:10:00Z">
              <w:r>
                <w:rPr>
                  <w:rFonts w:ascii="Calibri" w:hAnsi="Calibri" w:cs="Calibri"/>
                  <w:color w:val="000000"/>
                </w:rPr>
                <w:t>Gemeentelijk kerngegeven</w:t>
              </w:r>
            </w:ins>
          </w:p>
        </w:tc>
      </w:tr>
      <w:tr w:rsidR="006940C5" w14:paraId="70F079DF" w14:textId="77777777" w:rsidTr="007F6122">
        <w:trPr>
          <w:ins w:id="3222"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3A1232A8" w14:textId="77777777" w:rsidR="006940C5" w:rsidRDefault="006940C5" w:rsidP="006940C5">
            <w:pPr>
              <w:spacing w:after="0"/>
              <w:rPr>
                <w:ins w:id="3223" w:author="Arjan Kloosterboer" w:date="2017-09-22T04:10:00Z"/>
                <w:rFonts w:ascii="Calibri" w:hAnsi="Calibri" w:cs="Calibri"/>
                <w:color w:val="000000"/>
              </w:rPr>
            </w:pPr>
            <w:ins w:id="3224" w:author="Arjan Kloosterboer" w:date="2017-09-22T04:10:00Z">
              <w:r>
                <w:rPr>
                  <w:rFonts w:ascii="Calibri"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672E293A" w14:textId="77777777" w:rsidR="006940C5" w:rsidRDefault="006940C5" w:rsidP="006940C5">
            <w:pPr>
              <w:spacing w:after="0"/>
              <w:rPr>
                <w:ins w:id="3225" w:author="Arjan Kloosterboer" w:date="2017-09-22T04:10:00Z"/>
                <w:rFonts w:ascii="Calibri" w:hAnsi="Calibri" w:cs="Calibri"/>
                <w:color w:val="000000"/>
              </w:rPr>
            </w:pPr>
            <w:ins w:id="3226" w:author="Arjan Kloosterboer" w:date="2017-09-22T04:10:00Z">
              <w:r>
                <w:rPr>
                  <w:rFonts w:ascii="Calibri" w:hAnsi="Calibri" w:cs="Calibri"/>
                  <w:color w:val="000000"/>
                </w:rPr>
                <w:t>-</w:t>
              </w:r>
            </w:ins>
          </w:p>
        </w:tc>
      </w:tr>
      <w:tr w:rsidR="006940C5" w14:paraId="5BA77359" w14:textId="77777777" w:rsidTr="007F6122">
        <w:trPr>
          <w:ins w:id="3227" w:author="Arjan Kloosterboer" w:date="2017-09-22T04:10:00Z"/>
        </w:trPr>
        <w:tc>
          <w:tcPr>
            <w:tcW w:w="9360" w:type="dxa"/>
            <w:gridSpan w:val="3"/>
            <w:tcBorders>
              <w:top w:val="nil"/>
              <w:left w:val="nil"/>
              <w:bottom w:val="nil"/>
              <w:right w:val="nil"/>
            </w:tcBorders>
            <w:tcMar>
              <w:top w:w="0" w:type="dxa"/>
              <w:left w:w="60" w:type="dxa"/>
              <w:bottom w:w="0" w:type="dxa"/>
              <w:right w:w="60" w:type="dxa"/>
            </w:tcMar>
          </w:tcPr>
          <w:p w14:paraId="54805E1D" w14:textId="77777777" w:rsidR="006940C5" w:rsidRDefault="006940C5" w:rsidP="006940C5">
            <w:pPr>
              <w:spacing w:after="0"/>
              <w:rPr>
                <w:ins w:id="3228" w:author="Arjan Kloosterboer" w:date="2017-09-22T04:10:00Z"/>
                <w:rFonts w:ascii="Calibri" w:hAnsi="Calibri" w:cs="Calibri"/>
                <w:color w:val="0F0F0F"/>
              </w:rPr>
            </w:pPr>
            <w:ins w:id="3229" w:author="Arjan Kloosterboer" w:date="2017-09-22T04:10:00Z">
              <w:r>
                <w:rPr>
                  <w:rFonts w:ascii="Calibri" w:hAnsi="Calibri" w:cs="Calibri"/>
                  <w:b/>
                  <w:bCs/>
                  <w:color w:val="0F0F0F"/>
                </w:rPr>
                <w:t>Toelichting</w:t>
              </w:r>
            </w:ins>
          </w:p>
        </w:tc>
      </w:tr>
      <w:tr w:rsidR="006940C5" w:rsidRPr="00AE6939" w14:paraId="5D3D5C32" w14:textId="77777777" w:rsidTr="007F6122">
        <w:trPr>
          <w:ins w:id="3230" w:author="Arjan Kloosterboer" w:date="2017-09-22T04:10:00Z"/>
        </w:trPr>
        <w:tc>
          <w:tcPr>
            <w:tcW w:w="450" w:type="dxa"/>
            <w:tcBorders>
              <w:top w:val="nil"/>
              <w:left w:val="nil"/>
              <w:bottom w:val="nil"/>
              <w:right w:val="nil"/>
            </w:tcBorders>
            <w:tcMar>
              <w:top w:w="0" w:type="dxa"/>
              <w:left w:w="60" w:type="dxa"/>
              <w:bottom w:w="0" w:type="dxa"/>
              <w:right w:w="60" w:type="dxa"/>
            </w:tcMar>
          </w:tcPr>
          <w:p w14:paraId="4200FDFD" w14:textId="77777777" w:rsidR="006940C5" w:rsidRDefault="006940C5" w:rsidP="006940C5">
            <w:pPr>
              <w:spacing w:after="0"/>
              <w:rPr>
                <w:ins w:id="3231" w:author="Arjan Kloosterboer" w:date="2017-09-22T04:10:00Z"/>
                <w:rFonts w:ascii="Calibri"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3B1CB8E3" w14:textId="77777777" w:rsidR="006940C5" w:rsidRPr="006940C5" w:rsidRDefault="006940C5" w:rsidP="006940C5">
            <w:pPr>
              <w:spacing w:after="0"/>
              <w:rPr>
                <w:ins w:id="3232" w:author="Arjan Kloosterboer" w:date="2017-09-22T04:10:00Z"/>
                <w:rFonts w:ascii="Calibri" w:hAnsi="Calibri" w:cs="Calibri"/>
                <w:color w:val="0F0F0F"/>
                <w:lang w:val="nl-NL"/>
              </w:rPr>
            </w:pPr>
            <w:ins w:id="3233" w:author="Arjan Kloosterboer" w:date="2017-09-22T04:10:00Z">
              <w:r w:rsidRPr="006940C5">
                <w:rPr>
                  <w:rFonts w:ascii="Calibri" w:hAnsi="Calibri" w:cs="Calibri"/>
                  <w:color w:val="0F0F0F"/>
                  <w:lang w:val="nl-NL"/>
                </w:rPr>
                <w:t xml:space="preserve">Met een waarde van deze attribuutsoort wordt de unieke aanduiding gespecificeerd van het object van het procesobjecttype dat in de desbetreffende registratie het procesobject representeert.  </w:t>
              </w:r>
            </w:ins>
          </w:p>
          <w:p w14:paraId="57EDBE78" w14:textId="77777777" w:rsidR="006940C5" w:rsidRPr="006940C5" w:rsidRDefault="006940C5" w:rsidP="006940C5">
            <w:pPr>
              <w:spacing w:after="0"/>
              <w:rPr>
                <w:ins w:id="3234" w:author="Arjan Kloosterboer" w:date="2017-09-22T04:10:00Z"/>
                <w:rFonts w:ascii="Calibri" w:hAnsi="Calibri" w:cs="Calibri"/>
                <w:color w:val="0F0F0F"/>
                <w:lang w:val="nl-NL"/>
              </w:rPr>
            </w:pPr>
            <w:ins w:id="3235" w:author="Arjan Kloosterboer" w:date="2017-09-22T04:10:00Z">
              <w:r w:rsidRPr="006940C5">
                <w:rPr>
                  <w:rFonts w:ascii="Calibri" w:hAnsi="Calibri" w:cs="Calibri"/>
                  <w:color w:val="0F0F0F"/>
                  <w:lang w:val="nl-NL"/>
                </w:rPr>
                <w:t xml:space="preserve">Voor de XML-schrijfwijze is gekozen opdat ook samengestelde identificaties (identificaties die uit meer onderdelen bestaan) eenduidig vermeld kunnen worden. </w:t>
              </w:r>
            </w:ins>
          </w:p>
          <w:p w14:paraId="56B0F1E9" w14:textId="77777777" w:rsidR="006940C5" w:rsidRPr="006940C5" w:rsidRDefault="006940C5" w:rsidP="006940C5">
            <w:pPr>
              <w:spacing w:after="0"/>
              <w:rPr>
                <w:ins w:id="3236" w:author="Arjan Kloosterboer" w:date="2017-09-22T04:10:00Z"/>
                <w:rFonts w:ascii="Calibri" w:hAnsi="Calibri" w:cs="Calibri"/>
                <w:color w:val="0F0F0F"/>
                <w:lang w:val="nl-NL"/>
              </w:rPr>
            </w:pPr>
            <w:ins w:id="3237" w:author="Arjan Kloosterboer" w:date="2017-09-22T04:10:00Z">
              <w:r w:rsidRPr="006940C5">
                <w:rPr>
                  <w:rFonts w:ascii="Calibri" w:hAnsi="Calibri" w:cs="Calibri"/>
                  <w:color w:val="0F0F0F"/>
                  <w:lang w:val="nl-NL"/>
                </w:rPr>
                <w:t>Voorbeeld voor een kadastraal object: &lt;kadastraleGemeente&gt;OTB00&lt;/kadastraleGemeente&gt;&lt;sectie&gt;A&lt;/sectie&gt;&lt;nummer&gt;1234&lt;/nummer&gt;</w:t>
              </w:r>
            </w:ins>
          </w:p>
        </w:tc>
        <w:bookmarkEnd w:id="3151"/>
      </w:tr>
    </w:tbl>
    <w:p w14:paraId="1606E13A" w14:textId="77777777" w:rsidR="006940C5" w:rsidRPr="008E0ED5" w:rsidRDefault="006940C5" w:rsidP="006940C5">
      <w:pPr>
        <w:widowControl w:val="0"/>
        <w:autoSpaceDE w:val="0"/>
        <w:autoSpaceDN w:val="0"/>
        <w:adjustRightInd w:val="0"/>
        <w:spacing w:before="240" w:after="60" w:line="240" w:lineRule="auto"/>
        <w:outlineLvl w:val="3"/>
        <w:rPr>
          <w:ins w:id="3238" w:author="Arjan Kloosterboer" w:date="2017-09-22T04:10:00Z"/>
          <w:rFonts w:ascii="Arial" w:hAnsi="Arial" w:cs="Arial"/>
          <w:b/>
          <w:color w:val="000000"/>
          <w:sz w:val="24"/>
          <w:szCs w:val="24"/>
        </w:rPr>
      </w:pPr>
      <w:bookmarkStart w:id="3239" w:name="BKM_2B1F7D03_8027_46DF_9879_6DE5AD083709"/>
      <w:ins w:id="3240" w:author="Arjan Kloosterboer" w:date="2017-09-22T04:10:00Z">
        <w:r w:rsidRPr="008E0ED5">
          <w:rPr>
            <w:rFonts w:ascii="Arial" w:hAnsi="Arial" w:cs="Arial"/>
            <w:b/>
            <w:color w:val="000000"/>
            <w:sz w:val="24"/>
            <w:szCs w:val="24"/>
          </w:rPr>
          <w:t>«Attribuutsoort» 'Datumkenmerk' van gegevensgroeptype 'Procesobject'</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940C5" w14:paraId="2C8506B3" w14:textId="77777777" w:rsidTr="007F6122">
        <w:trPr>
          <w:ins w:id="3241"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20FB399A" w14:textId="77777777" w:rsidR="006940C5" w:rsidRDefault="006940C5" w:rsidP="006940C5">
            <w:pPr>
              <w:spacing w:after="0"/>
              <w:rPr>
                <w:ins w:id="3242" w:author="Arjan Kloosterboer" w:date="2017-09-22T04:10:00Z"/>
                <w:rFonts w:ascii="Calibri" w:hAnsi="Calibri" w:cs="Calibri"/>
                <w:color w:val="000000"/>
              </w:rPr>
            </w:pPr>
            <w:ins w:id="3243" w:author="Arjan Kloosterboer" w:date="2017-09-22T04:10:00Z">
              <w:r>
                <w:rPr>
                  <w:rFonts w:ascii="Calibri"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60DD8004" w14:textId="77777777" w:rsidR="006940C5" w:rsidRDefault="006940C5" w:rsidP="006940C5">
            <w:pPr>
              <w:spacing w:after="0"/>
              <w:rPr>
                <w:ins w:id="3244" w:author="Arjan Kloosterboer" w:date="2017-09-22T04:10:00Z"/>
                <w:rFonts w:ascii="Calibri" w:hAnsi="Calibri" w:cs="Calibri"/>
                <w:color w:val="000000"/>
              </w:rPr>
            </w:pPr>
            <w:ins w:id="3245" w:author="Arjan Kloosterboer" w:date="2017-09-22T04:10:00Z">
              <w:r>
                <w:rPr>
                  <w:rFonts w:ascii="Calibri" w:hAnsi="Calibri" w:cs="Calibri"/>
                  <w:color w:val="000000"/>
                </w:rPr>
                <w:t>Datumkenmerk</w:t>
              </w:r>
            </w:ins>
          </w:p>
        </w:tc>
      </w:tr>
      <w:tr w:rsidR="006940C5" w14:paraId="73DEB894" w14:textId="77777777" w:rsidTr="007F6122">
        <w:trPr>
          <w:ins w:id="3246"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065ED46D" w14:textId="77777777" w:rsidR="006940C5" w:rsidRDefault="006940C5" w:rsidP="006940C5">
            <w:pPr>
              <w:spacing w:after="0"/>
              <w:rPr>
                <w:ins w:id="3247" w:author="Arjan Kloosterboer" w:date="2017-09-22T04:10:00Z"/>
                <w:rFonts w:ascii="Calibri" w:hAnsi="Calibri" w:cs="Calibri"/>
                <w:color w:val="000000"/>
              </w:rPr>
            </w:pPr>
            <w:ins w:id="3248" w:author="Arjan Kloosterboer" w:date="2017-09-22T04:10:00Z">
              <w:r>
                <w:rPr>
                  <w:rFonts w:ascii="Calibri"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7F081370" w14:textId="77777777" w:rsidR="006940C5" w:rsidRDefault="006940C5" w:rsidP="006940C5">
            <w:pPr>
              <w:spacing w:after="0"/>
              <w:rPr>
                <w:ins w:id="3249" w:author="Arjan Kloosterboer" w:date="2017-09-22T04:10:00Z"/>
                <w:rFonts w:ascii="Calibri" w:hAnsi="Calibri" w:cs="Calibri"/>
                <w:color w:val="000000"/>
              </w:rPr>
            </w:pPr>
            <w:ins w:id="3250" w:author="Arjan Kloosterboer" w:date="2017-09-22T04:10:00Z">
              <w:r>
                <w:rPr>
                  <w:rFonts w:ascii="Calibri" w:hAnsi="Calibri" w:cs="Calibri"/>
                  <w:color w:val="000000"/>
                </w:rPr>
                <w:t>KING</w:t>
              </w:r>
            </w:ins>
          </w:p>
        </w:tc>
      </w:tr>
      <w:tr w:rsidR="006940C5" w14:paraId="28BA6C56" w14:textId="77777777" w:rsidTr="007F6122">
        <w:trPr>
          <w:trHeight w:val="268"/>
          <w:ins w:id="3251"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425C0093" w14:textId="77777777" w:rsidR="006940C5" w:rsidRDefault="006940C5" w:rsidP="006940C5">
            <w:pPr>
              <w:spacing w:after="0"/>
              <w:rPr>
                <w:ins w:id="3252" w:author="Arjan Kloosterboer" w:date="2017-09-22T04:10:00Z"/>
                <w:rFonts w:ascii="Calibri" w:hAnsi="Calibri" w:cs="Calibri"/>
                <w:color w:val="000000"/>
              </w:rPr>
            </w:pPr>
            <w:ins w:id="3253" w:author="Arjan Kloosterboer" w:date="2017-09-22T04:10:00Z">
              <w:r>
                <w:rPr>
                  <w:rFonts w:ascii="Calibri"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5E8ED627" w14:textId="77777777" w:rsidR="006940C5" w:rsidRDefault="006940C5" w:rsidP="006940C5">
            <w:pPr>
              <w:spacing w:after="0"/>
              <w:rPr>
                <w:ins w:id="3254" w:author="Arjan Kloosterboer" w:date="2017-09-22T04:10:00Z"/>
                <w:rFonts w:ascii="Calibri" w:hAnsi="Calibri" w:cs="Calibri"/>
                <w:color w:val="000000"/>
              </w:rPr>
            </w:pPr>
          </w:p>
        </w:tc>
      </w:tr>
      <w:tr w:rsidR="006940C5" w:rsidRPr="00AE6939" w14:paraId="115DA1B5" w14:textId="77777777" w:rsidTr="007F6122">
        <w:trPr>
          <w:ins w:id="3255"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12DAF4BD" w14:textId="77777777" w:rsidR="006940C5" w:rsidRDefault="006940C5" w:rsidP="006940C5">
            <w:pPr>
              <w:spacing w:after="0"/>
              <w:rPr>
                <w:ins w:id="3256" w:author="Arjan Kloosterboer" w:date="2017-09-22T04:10:00Z"/>
                <w:rFonts w:ascii="Calibri" w:hAnsi="Calibri" w:cs="Calibri"/>
                <w:color w:val="000000"/>
              </w:rPr>
            </w:pPr>
            <w:ins w:id="3257" w:author="Arjan Kloosterboer" w:date="2017-09-22T04:10:00Z">
              <w:r>
                <w:rPr>
                  <w:rFonts w:ascii="Calibri"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74EBB3CC" w14:textId="77777777" w:rsidR="006940C5" w:rsidRPr="006940C5" w:rsidRDefault="006940C5" w:rsidP="006940C5">
            <w:pPr>
              <w:spacing w:after="0"/>
              <w:rPr>
                <w:ins w:id="3258" w:author="Arjan Kloosterboer" w:date="2017-09-22T04:10:00Z"/>
                <w:rFonts w:ascii="Calibri" w:hAnsi="Calibri" w:cs="Calibri"/>
                <w:color w:val="000000"/>
                <w:lang w:val="nl-NL"/>
              </w:rPr>
            </w:pPr>
            <w:ins w:id="3259" w:author="Arjan Kloosterboer" w:date="2017-09-22T04:10:00Z">
              <w:r w:rsidRPr="006940C5">
                <w:rPr>
                  <w:rFonts w:ascii="Calibri" w:hAnsi="Calibri" w:cs="Calibri"/>
                  <w:color w:val="0F0F0F"/>
                  <w:lang w:val="nl-NL"/>
                </w:rPr>
                <w:t>De naam van de attribuutsoort van het procesobject dat bepalend is voor het einde van de procestermijn.</w:t>
              </w:r>
            </w:ins>
          </w:p>
        </w:tc>
      </w:tr>
      <w:tr w:rsidR="006940C5" w14:paraId="49613AC3" w14:textId="77777777" w:rsidTr="007F6122">
        <w:trPr>
          <w:ins w:id="3260"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50115553" w14:textId="77777777" w:rsidR="006940C5" w:rsidRDefault="006940C5" w:rsidP="006940C5">
            <w:pPr>
              <w:spacing w:after="0"/>
              <w:rPr>
                <w:ins w:id="3261" w:author="Arjan Kloosterboer" w:date="2017-09-22T04:10:00Z"/>
                <w:rFonts w:ascii="Calibri" w:hAnsi="Calibri" w:cs="Calibri"/>
                <w:color w:val="000000"/>
              </w:rPr>
            </w:pPr>
            <w:ins w:id="3262" w:author="Arjan Kloosterboer" w:date="2017-09-22T04:10:00Z">
              <w:r>
                <w:rPr>
                  <w:rFonts w:ascii="Calibri" w:hAnsi="Calibri" w:cs="Calibri"/>
                  <w:b/>
                  <w:bCs/>
                  <w:color w:val="000000"/>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44033050" w14:textId="77777777" w:rsidR="006940C5" w:rsidRDefault="006940C5" w:rsidP="006940C5">
            <w:pPr>
              <w:spacing w:after="0"/>
              <w:rPr>
                <w:ins w:id="3263" w:author="Arjan Kloosterboer" w:date="2017-09-22T04:10:00Z"/>
                <w:rFonts w:ascii="Calibri" w:hAnsi="Calibri" w:cs="Calibri"/>
                <w:color w:val="000000"/>
              </w:rPr>
            </w:pPr>
            <w:ins w:id="3264" w:author="Arjan Kloosterboer" w:date="2017-09-22T04:10:00Z">
              <w:r>
                <w:rPr>
                  <w:rFonts w:ascii="Calibri" w:hAnsi="Calibri" w:cs="Calibri"/>
                  <w:color w:val="000000"/>
                </w:rPr>
                <w:t>KING</w:t>
              </w:r>
            </w:ins>
          </w:p>
        </w:tc>
      </w:tr>
      <w:tr w:rsidR="006940C5" w14:paraId="72925543" w14:textId="77777777" w:rsidTr="007F6122">
        <w:trPr>
          <w:ins w:id="3265"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3218328B" w14:textId="77777777" w:rsidR="006940C5" w:rsidRDefault="006940C5" w:rsidP="006940C5">
            <w:pPr>
              <w:spacing w:after="0"/>
              <w:rPr>
                <w:ins w:id="3266" w:author="Arjan Kloosterboer" w:date="2017-09-22T04:10:00Z"/>
                <w:rFonts w:ascii="Calibri" w:hAnsi="Calibri" w:cs="Calibri"/>
                <w:color w:val="000000"/>
              </w:rPr>
            </w:pPr>
            <w:ins w:id="3267" w:author="Arjan Kloosterboer" w:date="2017-09-22T04:10:00Z">
              <w:r>
                <w:rPr>
                  <w:rFonts w:ascii="Calibri"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6557C0F5" w14:textId="77777777" w:rsidR="006940C5" w:rsidRDefault="006940C5" w:rsidP="006940C5">
            <w:pPr>
              <w:spacing w:after="0"/>
              <w:rPr>
                <w:ins w:id="3268" w:author="Arjan Kloosterboer" w:date="2017-09-22T04:10:00Z"/>
                <w:rFonts w:ascii="Calibri" w:hAnsi="Calibri" w:cs="Calibri"/>
                <w:color w:val="000000"/>
              </w:rPr>
            </w:pPr>
            <w:ins w:id="3269" w:author="Arjan Kloosterboer" w:date="2017-09-22T04:10:00Z">
              <w:r>
                <w:rPr>
                  <w:rFonts w:ascii="Calibri" w:hAnsi="Calibri" w:cs="Calibri"/>
                  <w:color w:val="000000"/>
                </w:rPr>
                <w:t>1-2-2017</w:t>
              </w:r>
            </w:ins>
          </w:p>
        </w:tc>
      </w:tr>
      <w:tr w:rsidR="006940C5" w14:paraId="66D2EBBA" w14:textId="77777777" w:rsidTr="007F6122">
        <w:trPr>
          <w:ins w:id="3270"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72DDD882" w14:textId="77777777" w:rsidR="006940C5" w:rsidRDefault="006940C5" w:rsidP="006940C5">
            <w:pPr>
              <w:spacing w:after="0"/>
              <w:rPr>
                <w:ins w:id="3271" w:author="Arjan Kloosterboer" w:date="2017-09-22T04:10:00Z"/>
                <w:rFonts w:ascii="Calibri" w:hAnsi="Calibri" w:cs="Calibri"/>
                <w:color w:val="000000"/>
              </w:rPr>
            </w:pPr>
            <w:ins w:id="3272" w:author="Arjan Kloosterboer" w:date="2017-09-22T04:10:00Z">
              <w:r>
                <w:rPr>
                  <w:rFonts w:ascii="Calibri" w:hAnsi="Calibri" w:cs="Calibri"/>
                  <w:b/>
                  <w:bCs/>
                  <w:color w:val="000000"/>
                </w:rPr>
                <w:t xml:space="preserve">Formaat </w:t>
              </w:r>
            </w:ins>
          </w:p>
        </w:tc>
        <w:tc>
          <w:tcPr>
            <w:tcW w:w="5670" w:type="dxa"/>
            <w:tcBorders>
              <w:top w:val="nil"/>
              <w:left w:val="nil"/>
              <w:bottom w:val="nil"/>
              <w:right w:val="nil"/>
            </w:tcBorders>
            <w:tcMar>
              <w:top w:w="0" w:type="dxa"/>
              <w:left w:w="60" w:type="dxa"/>
              <w:bottom w:w="0" w:type="dxa"/>
              <w:right w:w="60" w:type="dxa"/>
            </w:tcMar>
          </w:tcPr>
          <w:p w14:paraId="43C7E617" w14:textId="77777777" w:rsidR="006940C5" w:rsidRDefault="006940C5" w:rsidP="006940C5">
            <w:pPr>
              <w:spacing w:after="0"/>
              <w:rPr>
                <w:ins w:id="3273" w:author="Arjan Kloosterboer" w:date="2017-09-22T04:10:00Z"/>
                <w:rFonts w:ascii="Calibri" w:hAnsi="Calibri" w:cs="Calibri"/>
                <w:color w:val="000000"/>
              </w:rPr>
            </w:pPr>
            <w:ins w:id="3274" w:author="Arjan Kloosterboer" w:date="2017-09-22T04:10:00Z">
              <w:r>
                <w:rPr>
                  <w:rFonts w:ascii="Calibri" w:hAnsi="Calibri" w:cs="Calibri"/>
                  <w:color w:val="000000"/>
                </w:rPr>
                <w:t>AN80</w:t>
              </w:r>
            </w:ins>
          </w:p>
        </w:tc>
      </w:tr>
      <w:tr w:rsidR="006940C5" w14:paraId="45B9DE06" w14:textId="77777777" w:rsidTr="007F6122">
        <w:trPr>
          <w:ins w:id="3275"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44AA2393" w14:textId="77777777" w:rsidR="006940C5" w:rsidRDefault="006940C5" w:rsidP="006940C5">
            <w:pPr>
              <w:spacing w:after="0"/>
              <w:rPr>
                <w:ins w:id="3276" w:author="Arjan Kloosterboer" w:date="2017-09-22T04:10:00Z"/>
                <w:rFonts w:ascii="Calibri" w:hAnsi="Calibri" w:cs="Calibri"/>
                <w:color w:val="000000"/>
              </w:rPr>
            </w:pPr>
            <w:ins w:id="3277" w:author="Arjan Kloosterboer" w:date="2017-09-22T04:10:00Z">
              <w:r>
                <w:rPr>
                  <w:rFonts w:ascii="Calibri" w:hAnsi="Calibri" w:cs="Calibri"/>
                  <w:b/>
                  <w:bCs/>
                  <w:color w:val="000000"/>
                </w:rPr>
                <w:t>Waardenverzameling</w:t>
              </w:r>
            </w:ins>
          </w:p>
        </w:tc>
        <w:tc>
          <w:tcPr>
            <w:tcW w:w="5670" w:type="dxa"/>
            <w:tcBorders>
              <w:top w:val="nil"/>
              <w:left w:val="nil"/>
              <w:bottom w:val="nil"/>
              <w:right w:val="nil"/>
            </w:tcBorders>
            <w:tcMar>
              <w:top w:w="0" w:type="dxa"/>
              <w:left w:w="60" w:type="dxa"/>
              <w:bottom w:w="0" w:type="dxa"/>
              <w:right w:w="60" w:type="dxa"/>
            </w:tcMar>
          </w:tcPr>
          <w:p w14:paraId="4E23928C" w14:textId="77777777" w:rsidR="006940C5" w:rsidRDefault="006940C5" w:rsidP="006940C5">
            <w:pPr>
              <w:spacing w:after="0"/>
              <w:rPr>
                <w:ins w:id="3278" w:author="Arjan Kloosterboer" w:date="2017-09-22T04:10:00Z"/>
                <w:rFonts w:ascii="Calibri" w:hAnsi="Calibri" w:cs="Calibri"/>
                <w:color w:val="000000"/>
              </w:rPr>
            </w:pPr>
          </w:p>
        </w:tc>
      </w:tr>
      <w:tr w:rsidR="006940C5" w14:paraId="3CA49B46" w14:textId="77777777" w:rsidTr="007F6122">
        <w:trPr>
          <w:ins w:id="3279"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06876BDE" w14:textId="77777777" w:rsidR="006940C5" w:rsidRDefault="006940C5" w:rsidP="006940C5">
            <w:pPr>
              <w:spacing w:after="0"/>
              <w:rPr>
                <w:ins w:id="3280" w:author="Arjan Kloosterboer" w:date="2017-09-22T04:10:00Z"/>
                <w:rFonts w:ascii="Calibri" w:hAnsi="Calibri" w:cs="Calibri"/>
                <w:b/>
                <w:bCs/>
                <w:color w:val="000000"/>
              </w:rPr>
            </w:pPr>
            <w:ins w:id="3281" w:author="Arjan Kloosterboer" w:date="2017-09-22T04:10:00Z">
              <w:r>
                <w:rPr>
                  <w:rFonts w:ascii="Calibri" w:hAnsi="Calibri" w:cs="Calibri"/>
                  <w:b/>
                  <w:bCs/>
                  <w:color w:val="000000"/>
                </w:rPr>
                <w:t xml:space="preserve">Indicatie </w:t>
              </w:r>
              <w:r>
                <w:rPr>
                  <w:rFonts w:ascii="Calibri" w:hAnsi="Calibri" w:cs="Calibri"/>
                  <w:b/>
                  <w:bCs/>
                  <w:color w:val="000000"/>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1441D567" w14:textId="77777777" w:rsidR="006940C5" w:rsidRDefault="006940C5" w:rsidP="006940C5">
            <w:pPr>
              <w:spacing w:after="0"/>
              <w:rPr>
                <w:ins w:id="3282" w:author="Arjan Kloosterboer" w:date="2017-09-22T04:10:00Z"/>
                <w:rFonts w:ascii="Calibri" w:hAnsi="Calibri" w:cs="Calibri"/>
                <w:color w:val="000000"/>
              </w:rPr>
            </w:pPr>
            <w:ins w:id="3283" w:author="Arjan Kloosterboer" w:date="2017-09-22T04:10:00Z">
              <w:r>
                <w:rPr>
                  <w:rFonts w:ascii="Calibri" w:hAnsi="Calibri" w:cs="Calibri"/>
                  <w:color w:val="000000"/>
                </w:rPr>
                <w:t>Zie groep</w:t>
              </w:r>
            </w:ins>
          </w:p>
        </w:tc>
      </w:tr>
      <w:tr w:rsidR="006940C5" w14:paraId="032F7657" w14:textId="77777777" w:rsidTr="007F6122">
        <w:trPr>
          <w:ins w:id="3284"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11E59184" w14:textId="77777777" w:rsidR="006940C5" w:rsidRDefault="006940C5" w:rsidP="006940C5">
            <w:pPr>
              <w:spacing w:after="0"/>
              <w:rPr>
                <w:ins w:id="3285" w:author="Arjan Kloosterboer" w:date="2017-09-22T04:10:00Z"/>
                <w:rFonts w:ascii="Calibri" w:hAnsi="Calibri" w:cs="Calibri"/>
                <w:b/>
                <w:bCs/>
                <w:color w:val="000000"/>
              </w:rPr>
            </w:pPr>
            <w:ins w:id="3286" w:author="Arjan Kloosterboer" w:date="2017-09-22T04:10:00Z">
              <w:r>
                <w:rPr>
                  <w:rFonts w:ascii="Calibri" w:hAnsi="Calibri" w:cs="Calibri"/>
                  <w:b/>
                  <w:bCs/>
                  <w:color w:val="000000"/>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2F0C3A90" w14:textId="77777777" w:rsidR="006940C5" w:rsidRDefault="006940C5" w:rsidP="006940C5">
            <w:pPr>
              <w:spacing w:after="0"/>
              <w:rPr>
                <w:ins w:id="3287" w:author="Arjan Kloosterboer" w:date="2017-09-22T04:10:00Z"/>
                <w:rFonts w:ascii="Calibri" w:hAnsi="Calibri" w:cs="Calibri"/>
                <w:color w:val="000000"/>
              </w:rPr>
            </w:pPr>
            <w:ins w:id="3288" w:author="Arjan Kloosterboer" w:date="2017-09-22T04:10:00Z">
              <w:r>
                <w:rPr>
                  <w:rFonts w:ascii="Calibri" w:hAnsi="Calibri" w:cs="Calibri"/>
                  <w:color w:val="000000"/>
                </w:rPr>
                <w:t>Zie groep</w:t>
              </w:r>
            </w:ins>
          </w:p>
        </w:tc>
      </w:tr>
      <w:tr w:rsidR="006940C5" w14:paraId="465140CD" w14:textId="77777777" w:rsidTr="007F6122">
        <w:trPr>
          <w:ins w:id="3289"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4EDB9AC8" w14:textId="77777777" w:rsidR="006940C5" w:rsidRDefault="006940C5" w:rsidP="006940C5">
            <w:pPr>
              <w:spacing w:after="0"/>
              <w:rPr>
                <w:ins w:id="3290" w:author="Arjan Kloosterboer" w:date="2017-09-22T04:10:00Z"/>
                <w:rFonts w:ascii="Calibri" w:hAnsi="Calibri" w:cs="Calibri"/>
                <w:b/>
                <w:bCs/>
                <w:color w:val="000000"/>
              </w:rPr>
            </w:pPr>
            <w:ins w:id="3291" w:author="Arjan Kloosterboer" w:date="2017-09-22T04:10:00Z">
              <w:r>
                <w:rPr>
                  <w:rFonts w:ascii="Calibri" w:hAnsi="Calibri" w:cs="Calibri"/>
                  <w:b/>
                  <w:bCs/>
                  <w:color w:val="000000"/>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59CDC6D2" w14:textId="77777777" w:rsidR="006940C5" w:rsidRDefault="006940C5" w:rsidP="006940C5">
            <w:pPr>
              <w:spacing w:after="0"/>
              <w:rPr>
                <w:ins w:id="3292" w:author="Arjan Kloosterboer" w:date="2017-09-22T04:10:00Z"/>
                <w:rFonts w:ascii="Calibri" w:hAnsi="Calibri" w:cs="Calibri"/>
                <w:color w:val="000000"/>
              </w:rPr>
            </w:pPr>
            <w:ins w:id="3293" w:author="Arjan Kloosterboer" w:date="2017-09-22T04:10:00Z">
              <w:r>
                <w:rPr>
                  <w:rFonts w:ascii="Calibri" w:hAnsi="Calibri" w:cs="Calibri"/>
                  <w:color w:val="000000"/>
                </w:rPr>
                <w:t>Nee</w:t>
              </w:r>
            </w:ins>
          </w:p>
        </w:tc>
      </w:tr>
      <w:tr w:rsidR="006940C5" w14:paraId="34BF1612" w14:textId="77777777" w:rsidTr="007F6122">
        <w:trPr>
          <w:ins w:id="3294"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362FE27F" w14:textId="77777777" w:rsidR="006940C5" w:rsidRDefault="006940C5" w:rsidP="006940C5">
            <w:pPr>
              <w:spacing w:after="0"/>
              <w:rPr>
                <w:ins w:id="3295" w:author="Arjan Kloosterboer" w:date="2017-09-22T04:10:00Z"/>
                <w:rFonts w:ascii="Calibri" w:hAnsi="Calibri" w:cs="Calibri"/>
                <w:b/>
                <w:bCs/>
                <w:color w:val="000000"/>
              </w:rPr>
            </w:pPr>
            <w:ins w:id="3296" w:author="Arjan Kloosterboer" w:date="2017-09-22T04:10:00Z">
              <w:r>
                <w:rPr>
                  <w:rFonts w:ascii="Calibri" w:hAnsi="Calibri" w:cs="Calibri"/>
                  <w:b/>
                  <w:bCs/>
                  <w:color w:val="000000"/>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6610FCCC" w14:textId="77777777" w:rsidR="006940C5" w:rsidRDefault="006940C5" w:rsidP="006940C5">
            <w:pPr>
              <w:spacing w:after="0"/>
              <w:rPr>
                <w:ins w:id="3297" w:author="Arjan Kloosterboer" w:date="2017-09-22T04:10:00Z"/>
                <w:rFonts w:ascii="Calibri" w:hAnsi="Calibri" w:cs="Calibri"/>
                <w:color w:val="000000"/>
              </w:rPr>
            </w:pPr>
            <w:ins w:id="3298" w:author="Arjan Kloosterboer" w:date="2017-09-22T04:10:00Z">
              <w:r>
                <w:rPr>
                  <w:rFonts w:ascii="Calibri" w:hAnsi="Calibri" w:cs="Calibri"/>
                  <w:color w:val="000000"/>
                </w:rPr>
                <w:t>Nee</w:t>
              </w:r>
            </w:ins>
          </w:p>
        </w:tc>
      </w:tr>
      <w:tr w:rsidR="006940C5" w14:paraId="7EBCDCDB" w14:textId="77777777" w:rsidTr="007F6122">
        <w:trPr>
          <w:ins w:id="3299"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21BE82F6" w14:textId="77777777" w:rsidR="006940C5" w:rsidRDefault="006940C5" w:rsidP="006940C5">
            <w:pPr>
              <w:spacing w:after="0"/>
              <w:rPr>
                <w:ins w:id="3300" w:author="Arjan Kloosterboer" w:date="2017-09-22T04:10:00Z"/>
                <w:rFonts w:ascii="Calibri" w:hAnsi="Calibri" w:cs="Calibri"/>
                <w:color w:val="000000"/>
              </w:rPr>
            </w:pPr>
            <w:ins w:id="3301" w:author="Arjan Kloosterboer" w:date="2017-09-22T04:10:00Z">
              <w:r>
                <w:rPr>
                  <w:rFonts w:ascii="Calibri"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24B2E9B7" w14:textId="77777777" w:rsidR="006940C5" w:rsidRDefault="006940C5" w:rsidP="006940C5">
            <w:pPr>
              <w:spacing w:after="0"/>
              <w:rPr>
                <w:ins w:id="3302" w:author="Arjan Kloosterboer" w:date="2017-09-22T04:10:00Z"/>
                <w:rFonts w:ascii="Calibri" w:hAnsi="Calibri" w:cs="Calibri"/>
                <w:color w:val="000000"/>
              </w:rPr>
            </w:pPr>
            <w:ins w:id="3303" w:author="Arjan Kloosterboer" w:date="2017-09-22T04:10:00Z">
              <w:r>
                <w:rPr>
                  <w:rFonts w:ascii="Calibri" w:hAnsi="Calibri" w:cs="Calibri"/>
                  <w:color w:val="000000"/>
                </w:rPr>
                <w:t>1 - 1</w:t>
              </w:r>
            </w:ins>
          </w:p>
        </w:tc>
      </w:tr>
      <w:tr w:rsidR="006940C5" w14:paraId="37C64CF0" w14:textId="77777777" w:rsidTr="007F6122">
        <w:trPr>
          <w:ins w:id="3304"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2E71B36C" w14:textId="77777777" w:rsidR="006940C5" w:rsidRDefault="006940C5" w:rsidP="006940C5">
            <w:pPr>
              <w:spacing w:after="0"/>
              <w:rPr>
                <w:ins w:id="3305" w:author="Arjan Kloosterboer" w:date="2017-09-22T04:10:00Z"/>
                <w:rFonts w:ascii="Calibri" w:hAnsi="Calibri" w:cs="Calibri"/>
                <w:color w:val="000000"/>
              </w:rPr>
            </w:pPr>
            <w:ins w:id="3306" w:author="Arjan Kloosterboer" w:date="2017-09-22T04:10:00Z">
              <w:r>
                <w:rPr>
                  <w:rFonts w:ascii="Calibri"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5AFD056F" w14:textId="77777777" w:rsidR="006940C5" w:rsidRDefault="006940C5" w:rsidP="006940C5">
            <w:pPr>
              <w:spacing w:after="0"/>
              <w:rPr>
                <w:ins w:id="3307" w:author="Arjan Kloosterboer" w:date="2017-09-22T04:10:00Z"/>
                <w:rFonts w:ascii="Calibri" w:hAnsi="Calibri" w:cs="Calibri"/>
                <w:color w:val="000000"/>
              </w:rPr>
            </w:pPr>
            <w:ins w:id="3308" w:author="Arjan Kloosterboer" w:date="2017-09-22T04:10:00Z">
              <w:r>
                <w:rPr>
                  <w:rFonts w:ascii="Calibri" w:hAnsi="Calibri" w:cs="Calibri"/>
                  <w:color w:val="000000"/>
                </w:rPr>
                <w:t>Gemeentelijk kerngegeven</w:t>
              </w:r>
            </w:ins>
          </w:p>
        </w:tc>
      </w:tr>
      <w:tr w:rsidR="006940C5" w14:paraId="610E9CCF" w14:textId="77777777" w:rsidTr="007F6122">
        <w:trPr>
          <w:ins w:id="3309"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4D827651" w14:textId="77777777" w:rsidR="006940C5" w:rsidRDefault="006940C5" w:rsidP="006940C5">
            <w:pPr>
              <w:spacing w:after="0"/>
              <w:rPr>
                <w:ins w:id="3310" w:author="Arjan Kloosterboer" w:date="2017-09-22T04:10:00Z"/>
                <w:rFonts w:ascii="Calibri" w:hAnsi="Calibri" w:cs="Calibri"/>
                <w:color w:val="000000"/>
              </w:rPr>
            </w:pPr>
            <w:ins w:id="3311" w:author="Arjan Kloosterboer" w:date="2017-09-22T04:10:00Z">
              <w:r>
                <w:rPr>
                  <w:rFonts w:ascii="Calibri"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2101E72E" w14:textId="77777777" w:rsidR="006940C5" w:rsidRDefault="006940C5" w:rsidP="006940C5">
            <w:pPr>
              <w:spacing w:after="0"/>
              <w:rPr>
                <w:ins w:id="3312" w:author="Arjan Kloosterboer" w:date="2017-09-22T04:10:00Z"/>
                <w:rFonts w:ascii="Calibri" w:hAnsi="Calibri" w:cs="Calibri"/>
                <w:color w:val="000000"/>
              </w:rPr>
            </w:pPr>
          </w:p>
        </w:tc>
      </w:tr>
      <w:tr w:rsidR="006940C5" w14:paraId="63F5742B" w14:textId="77777777" w:rsidTr="007F6122">
        <w:trPr>
          <w:ins w:id="3313" w:author="Arjan Kloosterboer" w:date="2017-09-22T04:10:00Z"/>
        </w:trPr>
        <w:tc>
          <w:tcPr>
            <w:tcW w:w="9360" w:type="dxa"/>
            <w:gridSpan w:val="3"/>
            <w:tcBorders>
              <w:top w:val="nil"/>
              <w:left w:val="nil"/>
              <w:bottom w:val="nil"/>
              <w:right w:val="nil"/>
            </w:tcBorders>
            <w:tcMar>
              <w:top w:w="0" w:type="dxa"/>
              <w:left w:w="60" w:type="dxa"/>
              <w:bottom w:w="0" w:type="dxa"/>
              <w:right w:w="60" w:type="dxa"/>
            </w:tcMar>
          </w:tcPr>
          <w:p w14:paraId="08A2ADE2" w14:textId="77777777" w:rsidR="006940C5" w:rsidRDefault="006940C5" w:rsidP="006940C5">
            <w:pPr>
              <w:spacing w:after="0"/>
              <w:rPr>
                <w:ins w:id="3314" w:author="Arjan Kloosterboer" w:date="2017-09-22T04:10:00Z"/>
                <w:rFonts w:ascii="Calibri" w:hAnsi="Calibri" w:cs="Calibri"/>
                <w:color w:val="0F0F0F"/>
              </w:rPr>
            </w:pPr>
            <w:ins w:id="3315" w:author="Arjan Kloosterboer" w:date="2017-09-22T04:10:00Z">
              <w:r>
                <w:rPr>
                  <w:rFonts w:ascii="Calibri" w:hAnsi="Calibri" w:cs="Calibri"/>
                  <w:b/>
                  <w:bCs/>
                  <w:color w:val="0F0F0F"/>
                </w:rPr>
                <w:t>Toelichting</w:t>
              </w:r>
            </w:ins>
          </w:p>
        </w:tc>
      </w:tr>
      <w:tr w:rsidR="006940C5" w:rsidRPr="00AE6939" w14:paraId="73600A71" w14:textId="77777777" w:rsidTr="007F6122">
        <w:trPr>
          <w:ins w:id="3316" w:author="Arjan Kloosterboer" w:date="2017-09-22T04:10:00Z"/>
        </w:trPr>
        <w:tc>
          <w:tcPr>
            <w:tcW w:w="450" w:type="dxa"/>
            <w:tcBorders>
              <w:top w:val="nil"/>
              <w:left w:val="nil"/>
              <w:bottom w:val="nil"/>
              <w:right w:val="nil"/>
            </w:tcBorders>
            <w:tcMar>
              <w:top w:w="0" w:type="dxa"/>
              <w:left w:w="60" w:type="dxa"/>
              <w:bottom w:w="0" w:type="dxa"/>
              <w:right w:w="60" w:type="dxa"/>
            </w:tcMar>
          </w:tcPr>
          <w:p w14:paraId="5A7670E2" w14:textId="77777777" w:rsidR="006940C5" w:rsidRDefault="006940C5" w:rsidP="006940C5">
            <w:pPr>
              <w:spacing w:after="0"/>
              <w:rPr>
                <w:ins w:id="3317" w:author="Arjan Kloosterboer" w:date="2017-09-22T04:10:00Z"/>
                <w:rFonts w:ascii="Calibri"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0CD57116" w14:textId="77777777" w:rsidR="006940C5" w:rsidRPr="006940C5" w:rsidRDefault="006940C5" w:rsidP="006940C5">
            <w:pPr>
              <w:spacing w:after="0"/>
              <w:rPr>
                <w:ins w:id="3318" w:author="Arjan Kloosterboer" w:date="2017-09-22T04:10:00Z"/>
                <w:rFonts w:ascii="Calibri" w:hAnsi="Calibri" w:cs="Calibri"/>
                <w:color w:val="0F0F0F"/>
                <w:lang w:val="nl-NL"/>
              </w:rPr>
            </w:pPr>
            <w:ins w:id="3319" w:author="Arjan Kloosterboer" w:date="2017-09-22T04:10:00Z">
              <w:r w:rsidRPr="006940C5">
                <w:rPr>
                  <w:rFonts w:ascii="Calibri" w:hAnsi="Calibri" w:cs="Calibri"/>
                  <w:color w:val="0F0F0F"/>
                  <w:lang w:val="nl-NL"/>
                </w:rPr>
                <w:t>Met een waarde van deze attribuutsoort wordt de naam van de attribuutsoort gespecificeerd dat hoort bij het procesobjecttype dat in de desbetteffende registratie het procesobject representeert. Het betreft het datumkenmerk waarin de datum vastgelegd wordt waarop het procesobject is vervallen. Voorbeelden: 'Overlijdendatum (van objecttype Persoon; 'Sloopdatum' (van objecttype Pand). De waarde wordt zoveel mogelijk ontleend aan het van toepassing zijnde Resultaattype bij het Zaaktype in de van toepassing zijnde zaaktypecatalogus.</w:t>
              </w:r>
            </w:ins>
          </w:p>
        </w:tc>
        <w:bookmarkEnd w:id="3239"/>
      </w:tr>
    </w:tbl>
    <w:p w14:paraId="7AE798E6" w14:textId="77777777" w:rsidR="007F6122" w:rsidRPr="008E0ED5" w:rsidRDefault="007F6122" w:rsidP="007F6122">
      <w:pPr>
        <w:widowControl w:val="0"/>
        <w:autoSpaceDE w:val="0"/>
        <w:autoSpaceDN w:val="0"/>
        <w:adjustRightInd w:val="0"/>
        <w:spacing w:before="240" w:after="60" w:line="240" w:lineRule="auto"/>
        <w:outlineLvl w:val="3"/>
        <w:rPr>
          <w:ins w:id="3320" w:author="Arjan Kloosterboer" w:date="2017-09-22T04:10:00Z"/>
          <w:rFonts w:ascii="Arial" w:hAnsi="Arial" w:cs="Arial"/>
          <w:b/>
          <w:color w:val="000000"/>
          <w:sz w:val="24"/>
          <w:szCs w:val="24"/>
        </w:rPr>
      </w:pPr>
      <w:bookmarkStart w:id="3321" w:name="BKM_0F734979_5FD8_4CF3_A263_E59FEC1D28F9"/>
      <w:bookmarkEnd w:id="2911"/>
      <w:ins w:id="3322" w:author="Arjan Kloosterboer" w:date="2017-09-22T04:10:00Z">
        <w:r w:rsidRPr="008E0ED5">
          <w:rPr>
            <w:rFonts w:ascii="Arial" w:hAnsi="Arial" w:cs="Arial"/>
            <w:b/>
            <w:color w:val="000000"/>
            <w:sz w:val="24"/>
            <w:szCs w:val="24"/>
          </w:rPr>
          <w:t>«Attribuutsoort» Startdatum bewaartermijn</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7F6122" w14:paraId="39950D89" w14:textId="77777777" w:rsidTr="007F6122">
        <w:trPr>
          <w:trHeight w:val="230"/>
          <w:ins w:id="3323"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21E19B87" w14:textId="77777777" w:rsidR="007F6122" w:rsidRDefault="007F6122" w:rsidP="007F6122">
            <w:pPr>
              <w:spacing w:after="0"/>
              <w:rPr>
                <w:ins w:id="3324" w:author="Arjan Kloosterboer" w:date="2017-09-22T04:10:00Z"/>
                <w:rFonts w:ascii="Calibri" w:hAnsi="Calibri" w:cs="Calibri"/>
                <w:color w:val="000000"/>
              </w:rPr>
            </w:pPr>
            <w:ins w:id="3325" w:author="Arjan Kloosterboer" w:date="2017-09-22T04:10:00Z">
              <w:r>
                <w:rPr>
                  <w:rFonts w:ascii="Calibri" w:hAnsi="Calibri" w:cs="Calibri"/>
                  <w:b/>
                  <w:bCs/>
                  <w:color w:val="000000"/>
                </w:rPr>
                <w:t xml:space="preserve">Naam </w:t>
              </w:r>
            </w:ins>
          </w:p>
        </w:tc>
        <w:tc>
          <w:tcPr>
            <w:tcW w:w="4320" w:type="dxa"/>
            <w:tcBorders>
              <w:top w:val="nil"/>
              <w:left w:val="nil"/>
              <w:bottom w:val="nil"/>
              <w:right w:val="nil"/>
            </w:tcBorders>
            <w:tcMar>
              <w:top w:w="0" w:type="dxa"/>
              <w:left w:w="60" w:type="dxa"/>
              <w:bottom w:w="0" w:type="dxa"/>
              <w:right w:w="60" w:type="dxa"/>
            </w:tcMar>
          </w:tcPr>
          <w:p w14:paraId="67185A24" w14:textId="77777777" w:rsidR="007F6122" w:rsidRDefault="007F6122" w:rsidP="007F6122">
            <w:pPr>
              <w:spacing w:after="0"/>
              <w:rPr>
                <w:ins w:id="3326" w:author="Arjan Kloosterboer" w:date="2017-09-22T04:10:00Z"/>
                <w:rFonts w:ascii="Calibri" w:hAnsi="Calibri" w:cs="Calibri"/>
                <w:color w:val="0F0F0F"/>
              </w:rPr>
            </w:pPr>
            <w:ins w:id="3327" w:author="Arjan Kloosterboer" w:date="2017-09-22T04:10:00Z">
              <w:r>
                <w:rPr>
                  <w:rFonts w:ascii="Calibri" w:hAnsi="Calibri" w:cs="Calibri"/>
                  <w:color w:val="0F0F0F"/>
                </w:rPr>
                <w:t>Startdatum bewaartermijn</w:t>
              </w:r>
            </w:ins>
          </w:p>
        </w:tc>
        <w:tc>
          <w:tcPr>
            <w:tcW w:w="1710" w:type="dxa"/>
            <w:tcBorders>
              <w:top w:val="nil"/>
              <w:left w:val="nil"/>
              <w:bottom w:val="nil"/>
              <w:right w:val="nil"/>
            </w:tcBorders>
            <w:tcMar>
              <w:top w:w="0" w:type="dxa"/>
              <w:left w:w="60" w:type="dxa"/>
              <w:bottom w:w="0" w:type="dxa"/>
              <w:right w:w="60" w:type="dxa"/>
            </w:tcMar>
          </w:tcPr>
          <w:p w14:paraId="2C46F796" w14:textId="5FF70D45" w:rsidR="007F6122" w:rsidRDefault="007F6122" w:rsidP="007F6122">
            <w:pPr>
              <w:spacing w:after="0"/>
              <w:jc w:val="right"/>
              <w:rPr>
                <w:ins w:id="3328" w:author="Arjan Kloosterboer" w:date="2017-09-22T04:10:00Z"/>
                <w:rFonts w:ascii="Calibri" w:hAnsi="Calibri" w:cs="Calibri"/>
                <w:color w:val="0F0F0F"/>
              </w:rPr>
            </w:pPr>
          </w:p>
        </w:tc>
      </w:tr>
      <w:tr w:rsidR="007F6122" w14:paraId="39F86B65" w14:textId="77777777" w:rsidTr="007F6122">
        <w:trPr>
          <w:ins w:id="3329"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263504A8" w14:textId="77777777" w:rsidR="007F6122" w:rsidRDefault="007F6122" w:rsidP="007F6122">
            <w:pPr>
              <w:spacing w:after="0"/>
              <w:rPr>
                <w:ins w:id="3330" w:author="Arjan Kloosterboer" w:date="2017-09-22T04:10:00Z"/>
                <w:rFonts w:ascii="Calibri" w:hAnsi="Calibri" w:cs="Calibri"/>
                <w:color w:val="000000"/>
              </w:rPr>
            </w:pPr>
            <w:ins w:id="3331" w:author="Arjan Kloosterboer" w:date="2017-09-22T04:10:00Z">
              <w:r>
                <w:rPr>
                  <w:rFonts w:ascii="Calibri" w:hAnsi="Calibri" w:cs="Calibri"/>
                  <w:b/>
                  <w:bCs/>
                  <w:color w:val="000000"/>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5B006A3C" w14:textId="77777777" w:rsidR="007F6122" w:rsidRDefault="007F6122" w:rsidP="007F6122">
            <w:pPr>
              <w:spacing w:after="0"/>
              <w:rPr>
                <w:ins w:id="3332" w:author="Arjan Kloosterboer" w:date="2017-09-22T04:10:00Z"/>
                <w:rFonts w:ascii="Calibri" w:hAnsi="Calibri" w:cs="Calibri"/>
                <w:color w:val="0F0F0F"/>
              </w:rPr>
            </w:pPr>
            <w:ins w:id="3333" w:author="Arjan Kloosterboer" w:date="2017-09-22T04:10:00Z">
              <w:r>
                <w:rPr>
                  <w:rFonts w:ascii="Calibri" w:hAnsi="Calibri" w:cs="Calibri"/>
                  <w:color w:val="0F0F0F"/>
                </w:rPr>
                <w:t>KING</w:t>
              </w:r>
            </w:ins>
          </w:p>
        </w:tc>
      </w:tr>
      <w:tr w:rsidR="007F6122" w14:paraId="110D93D8" w14:textId="77777777" w:rsidTr="007F6122">
        <w:trPr>
          <w:ins w:id="3334"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0A3CD53D" w14:textId="77777777" w:rsidR="007F6122" w:rsidRDefault="007F6122" w:rsidP="007F6122">
            <w:pPr>
              <w:spacing w:after="0"/>
              <w:rPr>
                <w:ins w:id="3335" w:author="Arjan Kloosterboer" w:date="2017-09-22T04:10:00Z"/>
                <w:rFonts w:ascii="Calibri" w:hAnsi="Calibri" w:cs="Calibri"/>
                <w:color w:val="000000"/>
              </w:rPr>
            </w:pPr>
            <w:ins w:id="3336" w:author="Arjan Kloosterboer" w:date="2017-09-22T04:10:00Z">
              <w:r>
                <w:rPr>
                  <w:rFonts w:ascii="Calibri" w:hAnsi="Calibri" w:cs="Calibri"/>
                  <w:b/>
                  <w:bCs/>
                  <w:color w:val="000000"/>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5ACD4CF1" w14:textId="77777777" w:rsidR="007F6122" w:rsidRDefault="007F6122" w:rsidP="007F6122">
            <w:pPr>
              <w:spacing w:after="0"/>
              <w:rPr>
                <w:ins w:id="3337" w:author="Arjan Kloosterboer" w:date="2017-09-22T04:10:00Z"/>
                <w:rFonts w:ascii="Calibri" w:hAnsi="Calibri" w:cs="Calibri"/>
                <w:color w:val="0F0F0F"/>
              </w:rPr>
            </w:pPr>
          </w:p>
        </w:tc>
      </w:tr>
      <w:tr w:rsidR="007F6122" w:rsidRPr="00AE6939" w14:paraId="05CD1DC6" w14:textId="77777777" w:rsidTr="007F6122">
        <w:trPr>
          <w:ins w:id="3338"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50ED7439" w14:textId="77777777" w:rsidR="007F6122" w:rsidRDefault="007F6122" w:rsidP="007F6122">
            <w:pPr>
              <w:spacing w:after="0"/>
              <w:rPr>
                <w:ins w:id="3339" w:author="Arjan Kloosterboer" w:date="2017-09-22T04:10:00Z"/>
                <w:rFonts w:ascii="Calibri" w:hAnsi="Calibri" w:cs="Calibri"/>
                <w:color w:val="000000"/>
              </w:rPr>
            </w:pPr>
            <w:ins w:id="3340" w:author="Arjan Kloosterboer" w:date="2017-09-22T04:10:00Z">
              <w:r>
                <w:rPr>
                  <w:rFonts w:ascii="Calibri" w:hAnsi="Calibri" w:cs="Calibri"/>
                  <w:b/>
                  <w:bCs/>
                  <w:color w:val="000000"/>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409095BC" w14:textId="77777777" w:rsidR="007F6122" w:rsidRPr="007F6122" w:rsidRDefault="007F6122" w:rsidP="007F6122">
            <w:pPr>
              <w:spacing w:after="0"/>
              <w:rPr>
                <w:ins w:id="3341" w:author="Arjan Kloosterboer" w:date="2017-09-22T04:10:00Z"/>
                <w:rFonts w:ascii="Calibri" w:hAnsi="Calibri" w:cs="Calibri"/>
                <w:color w:val="0F0F0F"/>
                <w:lang w:val="nl-NL"/>
              </w:rPr>
            </w:pPr>
            <w:ins w:id="3342" w:author="Arjan Kloosterboer" w:date="2017-09-22T04:10:00Z">
              <w:r w:rsidRPr="007F6122">
                <w:rPr>
                  <w:rFonts w:ascii="Calibri" w:hAnsi="Calibri" w:cs="Calibri"/>
                  <w:color w:val="0F0F0F"/>
                  <w:lang w:val="nl-NL"/>
                </w:rPr>
                <w:t>De datum die de start markeert van de termijn waarop het zaakdossier vernietigd moet worden.</w:t>
              </w:r>
            </w:ins>
          </w:p>
        </w:tc>
      </w:tr>
      <w:tr w:rsidR="007F6122" w14:paraId="03582DF1" w14:textId="77777777" w:rsidTr="007F6122">
        <w:trPr>
          <w:trHeight w:val="230"/>
          <w:ins w:id="3343"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28FBEB8E" w14:textId="77777777" w:rsidR="007F6122" w:rsidRDefault="007F6122" w:rsidP="007F6122">
            <w:pPr>
              <w:spacing w:after="0"/>
              <w:rPr>
                <w:ins w:id="3344" w:author="Arjan Kloosterboer" w:date="2017-09-22T04:10:00Z"/>
                <w:rFonts w:ascii="Calibri" w:hAnsi="Calibri" w:cs="Calibri"/>
                <w:color w:val="000000"/>
              </w:rPr>
            </w:pPr>
            <w:ins w:id="3345" w:author="Arjan Kloosterboer" w:date="2017-09-22T04:10:00Z">
              <w:r>
                <w:rPr>
                  <w:rFonts w:ascii="Calibri" w:hAnsi="Calibri" w:cs="Calibri"/>
                  <w:b/>
                  <w:bCs/>
                  <w:color w:val="000000"/>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63886A05" w14:textId="77777777" w:rsidR="007F6122" w:rsidRDefault="007F6122" w:rsidP="007F6122">
            <w:pPr>
              <w:spacing w:after="0"/>
              <w:rPr>
                <w:ins w:id="3346" w:author="Arjan Kloosterboer" w:date="2017-09-22T04:10:00Z"/>
                <w:rFonts w:ascii="Calibri" w:hAnsi="Calibri" w:cs="Calibri"/>
                <w:color w:val="0F0F0F"/>
              </w:rPr>
            </w:pPr>
            <w:ins w:id="3347" w:author="Arjan Kloosterboer" w:date="2017-09-22T04:10:00Z">
              <w:r>
                <w:rPr>
                  <w:rFonts w:ascii="Calibri" w:hAnsi="Calibri" w:cs="Calibri"/>
                  <w:color w:val="0F0F0F"/>
                </w:rPr>
                <w:t>KING</w:t>
              </w:r>
            </w:ins>
          </w:p>
        </w:tc>
      </w:tr>
      <w:tr w:rsidR="007F6122" w14:paraId="0CB5775C" w14:textId="77777777" w:rsidTr="007F6122">
        <w:trPr>
          <w:ins w:id="3348"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68E72E25" w14:textId="77777777" w:rsidR="007F6122" w:rsidRDefault="007F6122" w:rsidP="007F6122">
            <w:pPr>
              <w:spacing w:after="0"/>
              <w:rPr>
                <w:ins w:id="3349" w:author="Arjan Kloosterboer" w:date="2017-09-22T04:10:00Z"/>
                <w:rFonts w:ascii="Calibri" w:hAnsi="Calibri" w:cs="Calibri"/>
                <w:color w:val="000000"/>
              </w:rPr>
            </w:pPr>
            <w:ins w:id="3350" w:author="Arjan Kloosterboer" w:date="2017-09-22T04:10:00Z">
              <w:r>
                <w:rPr>
                  <w:rFonts w:ascii="Calibri" w:hAnsi="Calibri" w:cs="Calibri"/>
                  <w:b/>
                  <w:bCs/>
                  <w:color w:val="000000"/>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07E2391B" w14:textId="77777777" w:rsidR="007F6122" w:rsidRDefault="007F6122" w:rsidP="007F6122">
            <w:pPr>
              <w:spacing w:after="0"/>
              <w:rPr>
                <w:ins w:id="3351" w:author="Arjan Kloosterboer" w:date="2017-09-22T04:10:00Z"/>
                <w:rFonts w:ascii="Calibri" w:hAnsi="Calibri" w:cs="Calibri"/>
                <w:color w:val="0F0F0F"/>
              </w:rPr>
            </w:pPr>
            <w:ins w:id="3352" w:author="Arjan Kloosterboer" w:date="2017-09-22T04:10:00Z">
              <w:r>
                <w:rPr>
                  <w:rFonts w:ascii="Calibri" w:hAnsi="Calibri" w:cs="Calibri"/>
                  <w:color w:val="0F0F0F"/>
                </w:rPr>
                <w:t>1-2-2017</w:t>
              </w:r>
            </w:ins>
          </w:p>
        </w:tc>
      </w:tr>
      <w:tr w:rsidR="007F6122" w14:paraId="23F56157" w14:textId="77777777" w:rsidTr="007F6122">
        <w:trPr>
          <w:ins w:id="3353"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28B0C0E4" w14:textId="77777777" w:rsidR="007F6122" w:rsidRDefault="007F6122" w:rsidP="007F6122">
            <w:pPr>
              <w:spacing w:after="0"/>
              <w:rPr>
                <w:ins w:id="3354" w:author="Arjan Kloosterboer" w:date="2017-09-22T04:10:00Z"/>
                <w:rFonts w:ascii="Calibri" w:hAnsi="Calibri" w:cs="Calibri"/>
                <w:color w:val="000000"/>
              </w:rPr>
            </w:pPr>
            <w:ins w:id="3355" w:author="Arjan Kloosterboer" w:date="2017-09-22T04:10:00Z">
              <w:r>
                <w:rPr>
                  <w:rFonts w:ascii="Calibri" w:hAnsi="Calibri" w:cs="Calibri"/>
                  <w:b/>
                  <w:bCs/>
                  <w:color w:val="000000"/>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1FE4B4B6" w14:textId="77777777" w:rsidR="007F6122" w:rsidRDefault="007F6122" w:rsidP="007F6122">
            <w:pPr>
              <w:spacing w:after="0"/>
              <w:rPr>
                <w:ins w:id="3356" w:author="Arjan Kloosterboer" w:date="2017-09-22T04:10:00Z"/>
                <w:rFonts w:ascii="Calibri" w:hAnsi="Calibri" w:cs="Calibri"/>
                <w:color w:val="0F0F0F"/>
              </w:rPr>
            </w:pPr>
            <w:ins w:id="3357" w:author="Arjan Kloosterboer" w:date="2017-09-22T04:10:00Z">
              <w:r>
                <w:rPr>
                  <w:rFonts w:ascii="Calibri" w:hAnsi="Calibri" w:cs="Calibri"/>
                  <w:color w:val="0F0F0F"/>
                </w:rPr>
                <w:t>DATUM</w:t>
              </w:r>
            </w:ins>
          </w:p>
        </w:tc>
      </w:tr>
      <w:tr w:rsidR="007F6122" w14:paraId="244679B6" w14:textId="77777777" w:rsidTr="007F6122">
        <w:trPr>
          <w:trHeight w:val="230"/>
          <w:ins w:id="3358"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17A41B6D" w14:textId="77777777" w:rsidR="007F6122" w:rsidRDefault="007F6122" w:rsidP="007F6122">
            <w:pPr>
              <w:spacing w:after="0"/>
              <w:rPr>
                <w:ins w:id="3359" w:author="Arjan Kloosterboer" w:date="2017-09-22T04:10:00Z"/>
                <w:rFonts w:ascii="Calibri" w:hAnsi="Calibri" w:cs="Calibri"/>
                <w:color w:val="000000"/>
              </w:rPr>
            </w:pPr>
            <w:ins w:id="3360" w:author="Arjan Kloosterboer" w:date="2017-09-22T04:10:00Z">
              <w:r>
                <w:rPr>
                  <w:rFonts w:ascii="Calibri" w:hAnsi="Calibri" w:cs="Calibri"/>
                  <w:b/>
                  <w:bCs/>
                  <w:color w:val="000000"/>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0DBCEFC1" w14:textId="77777777" w:rsidR="007F6122" w:rsidRDefault="007F6122" w:rsidP="007F6122">
            <w:pPr>
              <w:spacing w:after="0"/>
              <w:rPr>
                <w:ins w:id="3361" w:author="Arjan Kloosterboer" w:date="2017-09-22T04:10:00Z"/>
                <w:rFonts w:ascii="Calibri" w:hAnsi="Calibri" w:cs="Calibri"/>
                <w:color w:val="0F0F0F"/>
              </w:rPr>
            </w:pPr>
          </w:p>
        </w:tc>
      </w:tr>
      <w:tr w:rsidR="007F6122" w14:paraId="54DA33D0" w14:textId="77777777" w:rsidTr="007F6122">
        <w:trPr>
          <w:trHeight w:val="215"/>
          <w:ins w:id="3362"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3EB7F03E" w14:textId="77777777" w:rsidR="007F6122" w:rsidRDefault="007F6122" w:rsidP="007F6122">
            <w:pPr>
              <w:spacing w:after="0"/>
              <w:rPr>
                <w:ins w:id="3363" w:author="Arjan Kloosterboer" w:date="2017-09-22T04:10:00Z"/>
                <w:rFonts w:ascii="Calibri" w:hAnsi="Calibri" w:cs="Calibri"/>
                <w:color w:val="000000"/>
              </w:rPr>
            </w:pPr>
            <w:ins w:id="3364" w:author="Arjan Kloosterboer" w:date="2017-09-22T04:10:00Z">
              <w:r>
                <w:rPr>
                  <w:rFonts w:ascii="Calibri" w:hAnsi="Calibri" w:cs="Calibri"/>
                  <w:b/>
                  <w:bCs/>
                  <w:color w:val="000000"/>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31884C0C" w14:textId="77777777" w:rsidR="007F6122" w:rsidRDefault="007F6122" w:rsidP="007F6122">
            <w:pPr>
              <w:spacing w:after="0"/>
              <w:rPr>
                <w:ins w:id="3365" w:author="Arjan Kloosterboer" w:date="2017-09-22T04:10:00Z"/>
                <w:rFonts w:ascii="Calibri" w:hAnsi="Calibri" w:cs="Calibri"/>
                <w:color w:val="0F0F0F"/>
              </w:rPr>
            </w:pPr>
            <w:ins w:id="3366" w:author="Arjan Kloosterboer" w:date="2017-09-22T04:10:00Z">
              <w:r>
                <w:rPr>
                  <w:rFonts w:ascii="Calibri" w:hAnsi="Calibri" w:cs="Calibri"/>
                  <w:color w:val="0F0F0F"/>
                </w:rPr>
                <w:t>Nee</w:t>
              </w:r>
            </w:ins>
          </w:p>
        </w:tc>
      </w:tr>
      <w:tr w:rsidR="007F6122" w14:paraId="7CF537A9" w14:textId="77777777" w:rsidTr="007F6122">
        <w:trPr>
          <w:trHeight w:val="230"/>
        </w:trPr>
        <w:tc>
          <w:tcPr>
            <w:tcW w:w="3330" w:type="dxa"/>
            <w:gridSpan w:val="2"/>
            <w:tcBorders>
              <w:top w:val="nil"/>
              <w:left w:val="nil"/>
              <w:bottom w:val="nil"/>
              <w:right w:val="nil"/>
            </w:tcBorders>
            <w:tcMar>
              <w:top w:w="0" w:type="dxa"/>
              <w:left w:w="60" w:type="dxa"/>
              <w:bottom w:w="0" w:type="dxa"/>
              <w:right w:w="60" w:type="dxa"/>
            </w:tcMar>
          </w:tcPr>
          <w:p w14:paraId="52028907" w14:textId="77777777" w:rsidR="007F6122" w:rsidRDefault="007F6122" w:rsidP="007F6122">
            <w:pPr>
              <w:spacing w:after="0"/>
              <w:rPr>
                <w:moveTo w:id="3367" w:author="Arjan Kloosterboer" w:date="2017-09-22T04:10:00Z"/>
                <w:rFonts w:ascii="Calibri" w:hAnsi="Calibri" w:cs="Calibri"/>
                <w:color w:val="000000"/>
              </w:rPr>
            </w:pPr>
            <w:moveToRangeStart w:id="3368" w:author="Arjan Kloosterboer" w:date="2017-09-22T04:10:00Z" w:name="move493816790"/>
            <w:moveTo w:id="3369" w:author="Arjan Kloosterboer" w:date="2017-09-22T04:10:00Z">
              <w:r>
                <w:rPr>
                  <w:rFonts w:ascii="Calibri" w:hAnsi="Calibri" w:cs="Calibri"/>
                  <w:b/>
                  <w:bCs/>
                  <w:color w:val="000000"/>
                </w:rPr>
                <w:t>Indicatie formele historie</w:t>
              </w:r>
            </w:moveTo>
          </w:p>
        </w:tc>
        <w:tc>
          <w:tcPr>
            <w:tcW w:w="6030" w:type="dxa"/>
            <w:gridSpan w:val="2"/>
            <w:tcBorders>
              <w:top w:val="nil"/>
              <w:left w:val="nil"/>
              <w:bottom w:val="nil"/>
              <w:right w:val="nil"/>
            </w:tcBorders>
            <w:tcMar>
              <w:top w:w="0" w:type="dxa"/>
              <w:left w:w="60" w:type="dxa"/>
              <w:bottom w:w="0" w:type="dxa"/>
              <w:right w:w="60" w:type="dxa"/>
            </w:tcMar>
          </w:tcPr>
          <w:p w14:paraId="464FC2E9" w14:textId="77777777" w:rsidR="007F6122" w:rsidRDefault="007F6122" w:rsidP="007F6122">
            <w:pPr>
              <w:spacing w:after="0"/>
              <w:rPr>
                <w:moveTo w:id="3370" w:author="Arjan Kloosterboer" w:date="2017-09-22T04:10:00Z"/>
                <w:rFonts w:ascii="Calibri" w:hAnsi="Calibri" w:cs="Calibri"/>
                <w:color w:val="0F0F0F"/>
              </w:rPr>
            </w:pPr>
            <w:moveTo w:id="3371" w:author="Arjan Kloosterboer" w:date="2017-09-22T04:10:00Z">
              <w:r>
                <w:rPr>
                  <w:rFonts w:ascii="Calibri" w:hAnsi="Calibri" w:cs="Calibri"/>
                  <w:color w:val="0F0F0F"/>
                </w:rPr>
                <w:t>Ja</w:t>
              </w:r>
            </w:moveTo>
          </w:p>
        </w:tc>
      </w:tr>
      <w:moveToRangeEnd w:id="3368"/>
      <w:tr w:rsidR="007F6122" w14:paraId="03DEB172" w14:textId="77777777" w:rsidTr="007F6122">
        <w:trPr>
          <w:trHeight w:val="230"/>
          <w:ins w:id="3372"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6665587C" w14:textId="77777777" w:rsidR="007F6122" w:rsidRDefault="007F6122" w:rsidP="007F6122">
            <w:pPr>
              <w:spacing w:after="0"/>
              <w:rPr>
                <w:ins w:id="3373" w:author="Arjan Kloosterboer" w:date="2017-09-22T04:10:00Z"/>
                <w:rFonts w:ascii="Calibri" w:hAnsi="Calibri" w:cs="Calibri"/>
                <w:color w:val="000000"/>
              </w:rPr>
            </w:pPr>
            <w:ins w:id="3374" w:author="Arjan Kloosterboer" w:date="2017-09-22T04:10:00Z">
              <w:r>
                <w:rPr>
                  <w:rFonts w:ascii="Calibri" w:hAnsi="Calibri" w:cs="Calibri"/>
                  <w:b/>
                  <w:bCs/>
                  <w:color w:val="000000"/>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59008442" w14:textId="77777777" w:rsidR="007F6122" w:rsidRDefault="007F6122" w:rsidP="007F6122">
            <w:pPr>
              <w:spacing w:after="0"/>
              <w:rPr>
                <w:ins w:id="3375" w:author="Arjan Kloosterboer" w:date="2017-09-22T04:10:00Z"/>
                <w:rFonts w:ascii="Calibri" w:hAnsi="Calibri" w:cs="Calibri"/>
                <w:color w:val="0F0F0F"/>
              </w:rPr>
            </w:pPr>
            <w:ins w:id="3376" w:author="Arjan Kloosterboer" w:date="2017-09-22T04:10:00Z">
              <w:r>
                <w:rPr>
                  <w:rFonts w:ascii="Calibri" w:hAnsi="Calibri" w:cs="Calibri"/>
                  <w:color w:val="0F0F0F"/>
                </w:rPr>
                <w:t>Nee</w:t>
              </w:r>
            </w:ins>
          </w:p>
        </w:tc>
      </w:tr>
      <w:tr w:rsidR="007F6122" w14:paraId="2F376BAB" w14:textId="77777777" w:rsidTr="007F6122">
        <w:trPr>
          <w:ins w:id="3377"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114A113F" w14:textId="77777777" w:rsidR="007F6122" w:rsidRDefault="007F6122" w:rsidP="007F6122">
            <w:pPr>
              <w:spacing w:after="0"/>
              <w:rPr>
                <w:ins w:id="3378" w:author="Arjan Kloosterboer" w:date="2017-09-22T04:10:00Z"/>
                <w:rFonts w:ascii="Calibri" w:hAnsi="Calibri" w:cs="Calibri"/>
                <w:color w:val="000000"/>
              </w:rPr>
            </w:pPr>
            <w:ins w:id="3379" w:author="Arjan Kloosterboer" w:date="2017-09-22T04:10:00Z">
              <w:r>
                <w:rPr>
                  <w:rFonts w:ascii="Calibri" w:hAnsi="Calibri" w:cs="Calibri"/>
                  <w:b/>
                  <w:bCs/>
                  <w:color w:val="000000"/>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61846584" w14:textId="77777777" w:rsidR="007F6122" w:rsidRDefault="007F6122" w:rsidP="007F6122">
            <w:pPr>
              <w:spacing w:after="0"/>
              <w:rPr>
                <w:ins w:id="3380" w:author="Arjan Kloosterboer" w:date="2017-09-22T04:10:00Z"/>
                <w:rFonts w:ascii="Calibri" w:hAnsi="Calibri" w:cs="Calibri"/>
                <w:color w:val="0F0F0F"/>
              </w:rPr>
            </w:pPr>
            <w:ins w:id="3381" w:author="Arjan Kloosterboer" w:date="2017-09-22T04:10:00Z">
              <w:r>
                <w:rPr>
                  <w:rFonts w:ascii="Calibri" w:hAnsi="Calibri" w:cs="Calibri"/>
                  <w:color w:val="0F0F0F"/>
                </w:rPr>
                <w:t>Nee</w:t>
              </w:r>
            </w:ins>
          </w:p>
        </w:tc>
      </w:tr>
      <w:tr w:rsidR="007F6122" w14:paraId="033974F6" w14:textId="77777777" w:rsidTr="007F6122">
        <w:trPr>
          <w:trHeight w:val="230"/>
          <w:ins w:id="3382"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7C2A5C7A" w14:textId="77777777" w:rsidR="007F6122" w:rsidRDefault="007F6122" w:rsidP="007F6122">
            <w:pPr>
              <w:spacing w:after="0"/>
              <w:rPr>
                <w:ins w:id="3383" w:author="Arjan Kloosterboer" w:date="2017-09-22T04:10:00Z"/>
                <w:rFonts w:ascii="Calibri" w:hAnsi="Calibri" w:cs="Calibri"/>
                <w:color w:val="000000"/>
              </w:rPr>
            </w:pPr>
            <w:ins w:id="3384" w:author="Arjan Kloosterboer" w:date="2017-09-22T04:10:00Z">
              <w:r>
                <w:rPr>
                  <w:rFonts w:ascii="Calibri" w:hAnsi="Calibri" w:cs="Calibri"/>
                  <w:b/>
                  <w:bCs/>
                  <w:color w:val="000000"/>
                </w:rPr>
                <w:t>Kardinaliteit</w:t>
              </w:r>
            </w:ins>
          </w:p>
        </w:tc>
        <w:tc>
          <w:tcPr>
            <w:tcW w:w="6030" w:type="dxa"/>
            <w:gridSpan w:val="2"/>
            <w:tcBorders>
              <w:top w:val="nil"/>
              <w:left w:val="nil"/>
              <w:bottom w:val="nil"/>
              <w:right w:val="nil"/>
            </w:tcBorders>
            <w:tcMar>
              <w:top w:w="0" w:type="dxa"/>
              <w:left w:w="60" w:type="dxa"/>
              <w:bottom w:w="0" w:type="dxa"/>
              <w:right w:w="60" w:type="dxa"/>
            </w:tcMar>
          </w:tcPr>
          <w:p w14:paraId="002AC0F7" w14:textId="77777777" w:rsidR="007F6122" w:rsidRDefault="007F6122" w:rsidP="007F6122">
            <w:pPr>
              <w:spacing w:after="0"/>
              <w:rPr>
                <w:ins w:id="3385" w:author="Arjan Kloosterboer" w:date="2017-09-22T04:10:00Z"/>
                <w:rFonts w:ascii="Calibri" w:hAnsi="Calibri" w:cs="Calibri"/>
                <w:color w:val="0F0F0F"/>
              </w:rPr>
            </w:pPr>
            <w:ins w:id="3386" w:author="Arjan Kloosterboer" w:date="2017-09-22T04:10:00Z">
              <w:r>
                <w:rPr>
                  <w:rFonts w:ascii="Calibri" w:hAnsi="Calibri" w:cs="Calibri"/>
                  <w:color w:val="0F0F0F"/>
                </w:rPr>
                <w:t>1 - 1</w:t>
              </w:r>
            </w:ins>
          </w:p>
        </w:tc>
      </w:tr>
      <w:tr w:rsidR="007F6122" w14:paraId="275305B5" w14:textId="77777777" w:rsidTr="007F6122">
        <w:trPr>
          <w:trHeight w:val="230"/>
          <w:ins w:id="3387"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4E48C1CE" w14:textId="77777777" w:rsidR="007F6122" w:rsidRDefault="007F6122" w:rsidP="007F6122">
            <w:pPr>
              <w:spacing w:after="0"/>
              <w:rPr>
                <w:ins w:id="3388" w:author="Arjan Kloosterboer" w:date="2017-09-22T04:10:00Z"/>
                <w:rFonts w:ascii="Calibri" w:hAnsi="Calibri" w:cs="Calibri"/>
                <w:color w:val="000000"/>
              </w:rPr>
            </w:pPr>
            <w:ins w:id="3389" w:author="Arjan Kloosterboer" w:date="2017-09-22T04:10:00Z">
              <w:r>
                <w:rPr>
                  <w:rFonts w:ascii="Calibri" w:hAnsi="Calibri" w:cs="Calibri"/>
                  <w:b/>
                  <w:bCs/>
                  <w:color w:val="000000"/>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583FEC24" w14:textId="77777777" w:rsidR="007F6122" w:rsidRDefault="007F6122" w:rsidP="007F6122">
            <w:pPr>
              <w:spacing w:after="0"/>
              <w:rPr>
                <w:ins w:id="3390" w:author="Arjan Kloosterboer" w:date="2017-09-22T04:10:00Z"/>
                <w:rFonts w:ascii="Calibri" w:hAnsi="Calibri" w:cs="Calibri"/>
                <w:color w:val="0F0F0F"/>
              </w:rPr>
            </w:pPr>
            <w:ins w:id="3391" w:author="Arjan Kloosterboer" w:date="2017-09-22T04:10:00Z">
              <w:r>
                <w:rPr>
                  <w:rFonts w:ascii="Calibri" w:hAnsi="Calibri" w:cs="Calibri"/>
                  <w:color w:val="0F0F0F"/>
                </w:rPr>
                <w:t>Gemeentelijk kerngegeven</w:t>
              </w:r>
            </w:ins>
          </w:p>
        </w:tc>
      </w:tr>
      <w:tr w:rsidR="007F6122" w:rsidRPr="00AE6939" w14:paraId="1D71D764" w14:textId="77777777" w:rsidTr="007F6122">
        <w:trPr>
          <w:trHeight w:val="230"/>
          <w:ins w:id="3392"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370EC86C" w14:textId="77777777" w:rsidR="007F6122" w:rsidRDefault="007F6122" w:rsidP="007F6122">
            <w:pPr>
              <w:spacing w:after="0"/>
              <w:rPr>
                <w:ins w:id="3393" w:author="Arjan Kloosterboer" w:date="2017-09-22T04:10:00Z"/>
                <w:rFonts w:ascii="Calibri" w:hAnsi="Calibri" w:cs="Calibri"/>
                <w:b/>
                <w:bCs/>
                <w:color w:val="000000"/>
              </w:rPr>
            </w:pPr>
            <w:ins w:id="3394" w:author="Arjan Kloosterboer" w:date="2017-09-22T04:10:00Z">
              <w:r>
                <w:rPr>
                  <w:rFonts w:ascii="Calibri" w:hAnsi="Calibri" w:cs="Calibri"/>
                  <w:b/>
                  <w:bCs/>
                  <w:color w:val="000000"/>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4D2B9EA4" w14:textId="77777777" w:rsidR="007F6122" w:rsidRPr="007F6122" w:rsidRDefault="007F6122" w:rsidP="007F6122">
            <w:pPr>
              <w:spacing w:after="0"/>
              <w:rPr>
                <w:ins w:id="3395" w:author="Arjan Kloosterboer" w:date="2017-09-22T04:10:00Z"/>
                <w:rFonts w:ascii="Calibri" w:hAnsi="Calibri" w:cs="Calibri"/>
                <w:color w:val="0F0F0F"/>
                <w:lang w:val="nl-NL"/>
              </w:rPr>
            </w:pPr>
            <w:ins w:id="3396" w:author="Arjan Kloosterboer" w:date="2017-09-22T04:10:00Z">
              <w:r w:rsidRPr="007F6122">
                <w:rPr>
                  <w:rFonts w:ascii="Calibri" w:hAnsi="Calibri" w:cs="Calibri"/>
                  <w:color w:val="0F0F0F"/>
                  <w:lang w:val="nl-NL"/>
                </w:rPr>
                <w:t>1) De attribuursoort is van een waarde voorzien indien de attribuutsoort 'Archiefstatus' de waarde "gearchiveerd" heeft en de attribuutsoort 'Archiefnominatie' de waarde "vernietigen" heeft.</w:t>
              </w:r>
            </w:ins>
          </w:p>
        </w:tc>
      </w:tr>
      <w:tr w:rsidR="007F6122" w14:paraId="25B27718" w14:textId="77777777" w:rsidTr="007F6122">
        <w:trPr>
          <w:ins w:id="3397" w:author="Arjan Kloosterboer" w:date="2017-09-22T04:10:00Z"/>
        </w:trPr>
        <w:tc>
          <w:tcPr>
            <w:tcW w:w="9360" w:type="dxa"/>
            <w:gridSpan w:val="4"/>
            <w:tcBorders>
              <w:top w:val="nil"/>
              <w:left w:val="nil"/>
              <w:bottom w:val="nil"/>
              <w:right w:val="nil"/>
            </w:tcBorders>
            <w:tcMar>
              <w:top w:w="0" w:type="dxa"/>
              <w:left w:w="60" w:type="dxa"/>
              <w:bottom w:w="0" w:type="dxa"/>
              <w:right w:w="60" w:type="dxa"/>
            </w:tcMar>
          </w:tcPr>
          <w:p w14:paraId="3360DAB1" w14:textId="77777777" w:rsidR="007F6122" w:rsidRDefault="007F6122" w:rsidP="007F6122">
            <w:pPr>
              <w:spacing w:after="0"/>
              <w:rPr>
                <w:ins w:id="3398" w:author="Arjan Kloosterboer" w:date="2017-09-22T04:10:00Z"/>
                <w:rFonts w:ascii="Calibri" w:hAnsi="Calibri" w:cs="Calibri"/>
                <w:color w:val="0F0F0F"/>
              </w:rPr>
            </w:pPr>
            <w:ins w:id="3399" w:author="Arjan Kloosterboer" w:date="2017-09-22T04:10:00Z">
              <w:r>
                <w:rPr>
                  <w:rFonts w:ascii="Calibri" w:hAnsi="Calibri" w:cs="Calibri"/>
                  <w:b/>
                  <w:bCs/>
                  <w:color w:val="0F0F0F"/>
                </w:rPr>
                <w:t>Toelichting</w:t>
              </w:r>
            </w:ins>
          </w:p>
        </w:tc>
      </w:tr>
      <w:tr w:rsidR="007F6122" w:rsidRPr="00AE6939" w14:paraId="4743629C" w14:textId="77777777" w:rsidTr="007F6122">
        <w:trPr>
          <w:ins w:id="3400" w:author="Arjan Kloosterboer" w:date="2017-09-22T04:10:00Z"/>
        </w:trPr>
        <w:tc>
          <w:tcPr>
            <w:tcW w:w="450" w:type="dxa"/>
            <w:tcBorders>
              <w:top w:val="nil"/>
              <w:left w:val="nil"/>
              <w:bottom w:val="nil"/>
              <w:right w:val="nil"/>
            </w:tcBorders>
            <w:tcMar>
              <w:top w:w="0" w:type="dxa"/>
              <w:left w:w="60" w:type="dxa"/>
              <w:bottom w:w="0" w:type="dxa"/>
              <w:right w:w="60" w:type="dxa"/>
            </w:tcMar>
          </w:tcPr>
          <w:p w14:paraId="4A8F8F70" w14:textId="77777777" w:rsidR="007F6122" w:rsidRDefault="007F6122" w:rsidP="007F6122">
            <w:pPr>
              <w:spacing w:after="0"/>
              <w:rPr>
                <w:ins w:id="3401" w:author="Arjan Kloosterboer" w:date="2017-09-22T04:10:00Z"/>
                <w:rFonts w:ascii="Calibri" w:hAnsi="Calibri" w:cs="Calibri"/>
                <w:b/>
                <w:bCs/>
                <w:color w:val="0F0F0F"/>
              </w:rPr>
            </w:pPr>
          </w:p>
        </w:tc>
        <w:tc>
          <w:tcPr>
            <w:tcW w:w="8910" w:type="dxa"/>
            <w:gridSpan w:val="3"/>
            <w:tcBorders>
              <w:top w:val="nil"/>
              <w:left w:val="nil"/>
              <w:bottom w:val="nil"/>
              <w:right w:val="nil"/>
            </w:tcBorders>
            <w:tcMar>
              <w:top w:w="0" w:type="dxa"/>
              <w:left w:w="60" w:type="dxa"/>
              <w:bottom w:w="0" w:type="dxa"/>
              <w:right w:w="60" w:type="dxa"/>
            </w:tcMar>
          </w:tcPr>
          <w:p w14:paraId="007E8C9D" w14:textId="77777777" w:rsidR="007F6122" w:rsidRPr="007F6122" w:rsidRDefault="007F6122" w:rsidP="007F6122">
            <w:pPr>
              <w:spacing w:after="0"/>
              <w:rPr>
                <w:ins w:id="3402" w:author="Arjan Kloosterboer" w:date="2017-09-22T04:10:00Z"/>
                <w:rFonts w:ascii="Calibri" w:hAnsi="Calibri" w:cs="Calibri"/>
                <w:color w:val="0F0F0F"/>
                <w:lang w:val="nl-NL"/>
              </w:rPr>
            </w:pPr>
            <w:ins w:id="3403" w:author="Arjan Kloosterboer" w:date="2017-09-22T04:10:00Z">
              <w:r w:rsidRPr="007F6122">
                <w:rPr>
                  <w:rFonts w:ascii="Calibri" w:hAnsi="Calibri" w:cs="Calibri"/>
                  <w:color w:val="0F0F0F"/>
                  <w:lang w:val="nl-NL"/>
                </w:rPr>
                <w:t xml:space="preserve">De 'Startdatum bewaartermijn' markeert het einde van de Selectielijst-procestermijn en het begin van de Selectielijst-bewaartermijn. De periode waarover een zaakdossier na afronding van de zaak gearchiveerd blijft, bestaat in de Selectieljst uit twee gedeelten: achtereenvolgens de Procestermijn en de Bewaartermijn. De procestermijn eindigt bij het vervallen van het procesobject waarop de zaak betrekking heeft (zie attribuutsoort Procesobjectaard). Dit is het startmoment van de bewaartermijn d.w.z. van de periode waarover het zaakdossier vervolgens bewaard dient te blijven. </w:t>
              </w:r>
            </w:ins>
          </w:p>
          <w:p w14:paraId="11E51D1C" w14:textId="77777777" w:rsidR="007F6122" w:rsidRPr="007F6122" w:rsidRDefault="007F6122" w:rsidP="007F6122">
            <w:pPr>
              <w:spacing w:after="0"/>
              <w:rPr>
                <w:ins w:id="3404" w:author="Arjan Kloosterboer" w:date="2017-09-22T04:10:00Z"/>
                <w:rFonts w:ascii="Calibri" w:hAnsi="Calibri" w:cs="Calibri"/>
                <w:color w:val="0F0F0F"/>
                <w:lang w:val="nl-NL"/>
              </w:rPr>
            </w:pPr>
            <w:ins w:id="3405" w:author="Arjan Kloosterboer" w:date="2017-09-22T04:10:00Z">
              <w:r w:rsidRPr="007F6122">
                <w:rPr>
                  <w:rFonts w:ascii="Calibri" w:hAnsi="Calibri" w:cs="Calibri"/>
                  <w:color w:val="0F0F0F"/>
                  <w:lang w:val="nl-NL"/>
                </w:rPr>
                <w:t>De attribuutsoort wordt alleen van een waarde voorzien voor te vernietigen zaakdossiers. Voor altijd te bewaren zaakdossiers start de bewaartermijn op de datum van afronding van de zaak.</w:t>
              </w:r>
            </w:ins>
          </w:p>
          <w:p w14:paraId="1D9A65E2" w14:textId="77777777" w:rsidR="007F6122" w:rsidRPr="007F6122" w:rsidRDefault="007F6122" w:rsidP="007F6122">
            <w:pPr>
              <w:spacing w:after="0"/>
              <w:rPr>
                <w:ins w:id="3406" w:author="Arjan Kloosterboer" w:date="2017-09-22T04:10:00Z"/>
                <w:rFonts w:ascii="Calibri" w:hAnsi="Calibri" w:cs="Calibri"/>
                <w:color w:val="0F0F0F"/>
                <w:lang w:val="nl-NL"/>
              </w:rPr>
            </w:pPr>
            <w:ins w:id="3407" w:author="Arjan Kloosterboer" w:date="2017-09-22T04:10:00Z">
              <w:r w:rsidRPr="007F6122">
                <w:rPr>
                  <w:rFonts w:ascii="Calibri" w:hAnsi="Calibri" w:cs="Calibri"/>
                  <w:color w:val="0F0F0F"/>
                  <w:lang w:val="nl-NL"/>
                </w:rPr>
                <w:t xml:space="preserve">De waarde van de attribuutsoort wordt zoveel als mogelijk bepaald gedurende de behandeling van de zaak, teneinde de archiefactiedatum (cq. datum vernietiging) te kunnen bepalen bij afronding van de zaak. In sommige gevallen is evenwel van het vervallen van het procesobject pas sprake nadat de zaak afgerond is. Een dergelijk procesobject moet gevolgd worden (m.b.v. de </w:t>
              </w:r>
              <w:r w:rsidRPr="007F6122">
                <w:rPr>
                  <w:rFonts w:ascii="Calibri" w:hAnsi="Calibri" w:cs="Calibri"/>
                  <w:color w:val="0F0F0F"/>
                  <w:lang w:val="nl-NL"/>
                </w:rPr>
                <w:lastRenderedPageBreak/>
                <w:t>waarden van de groepattribuutsoort 'Procesobject') teneinde het vervallen daarvan te constateren en alsnog de waarde van 'Startdatum bewaartermijn' te kunnen bepalen.</w:t>
              </w:r>
            </w:ins>
          </w:p>
        </w:tc>
        <w:bookmarkEnd w:id="3321"/>
      </w:tr>
    </w:tbl>
    <w:p w14:paraId="7E0ED0A9" w14:textId="77777777" w:rsidR="00677DE9" w:rsidRDefault="00677DE9" w:rsidP="00677DE9">
      <w:pPr>
        <w:widowControl w:val="0"/>
        <w:autoSpaceDE w:val="0"/>
        <w:autoSpaceDN w:val="0"/>
        <w:adjustRightInd w:val="0"/>
        <w:spacing w:before="240" w:after="60" w:line="240" w:lineRule="auto"/>
        <w:outlineLvl w:val="3"/>
        <w:rPr>
          <w:ins w:id="3408" w:author="Arjan Kloosterboer" w:date="2017-09-22T04:10:00Z"/>
          <w:rFonts w:ascii="Arial" w:hAnsi="Arial" w:cs="Arial"/>
          <w:b/>
          <w:color w:val="000000"/>
          <w:sz w:val="24"/>
          <w:szCs w:val="24"/>
        </w:rPr>
      </w:pPr>
      <w:bookmarkStart w:id="3409" w:name="BKM_80CCE94D_52A7_4CB6_95C8_5C89551D6FD7"/>
      <w:ins w:id="3410" w:author="Arjan Kloosterboer" w:date="2017-09-22T04:10:00Z">
        <w:r w:rsidRPr="008E0ED5">
          <w:rPr>
            <w:rFonts w:ascii="Arial" w:hAnsi="Arial" w:cs="Arial"/>
            <w:b/>
            <w:color w:val="000000"/>
            <w:sz w:val="24"/>
            <w:szCs w:val="24"/>
          </w:rPr>
          <w:lastRenderedPageBreak/>
          <w:t>«Gegevensgroeptype» Selectielijstklasse</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77DE9" w14:paraId="533FA778" w14:textId="77777777" w:rsidTr="00C43973">
        <w:trPr>
          <w:ins w:id="3411"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1967EA0B" w14:textId="77777777" w:rsidR="00677DE9" w:rsidRDefault="00677DE9" w:rsidP="00677DE9">
            <w:pPr>
              <w:spacing w:after="0"/>
              <w:rPr>
                <w:ins w:id="3412" w:author="Arjan Kloosterboer" w:date="2017-09-22T04:10:00Z"/>
                <w:rFonts w:ascii="Calibri" w:eastAsia="Times New Roman" w:hAnsi="Calibri" w:cs="Calibri"/>
                <w:color w:val="000000"/>
              </w:rPr>
            </w:pPr>
            <w:ins w:id="3413" w:author="Arjan Kloosterboer" w:date="2017-09-22T04:10:00Z">
              <w:r>
                <w:rPr>
                  <w:rFonts w:ascii="Calibri" w:eastAsia="Times New Roman"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428A6B35" w14:textId="77777777" w:rsidR="00677DE9" w:rsidRDefault="00677DE9" w:rsidP="00677DE9">
            <w:pPr>
              <w:spacing w:after="0"/>
              <w:rPr>
                <w:ins w:id="3414" w:author="Arjan Kloosterboer" w:date="2017-09-22T04:10:00Z"/>
                <w:rFonts w:ascii="Calibri" w:eastAsia="Times New Roman" w:hAnsi="Calibri" w:cs="Calibri"/>
                <w:color w:val="000000"/>
              </w:rPr>
            </w:pPr>
            <w:ins w:id="3415" w:author="Arjan Kloosterboer" w:date="2017-09-22T04:10:00Z">
              <w:r>
                <w:rPr>
                  <w:rFonts w:ascii="Calibri" w:eastAsia="Times New Roman" w:hAnsi="Calibri" w:cs="Calibri"/>
                  <w:color w:val="000000"/>
                </w:rPr>
                <w:t>Selectielijstklasse</w:t>
              </w:r>
            </w:ins>
          </w:p>
        </w:tc>
      </w:tr>
      <w:tr w:rsidR="00677DE9" w14:paraId="11A756FA" w14:textId="77777777" w:rsidTr="00C43973">
        <w:trPr>
          <w:ins w:id="3416"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4C0890EB" w14:textId="77777777" w:rsidR="00677DE9" w:rsidRDefault="00677DE9" w:rsidP="00677DE9">
            <w:pPr>
              <w:spacing w:after="0"/>
              <w:rPr>
                <w:ins w:id="3417" w:author="Arjan Kloosterboer" w:date="2017-09-22T04:10:00Z"/>
                <w:rFonts w:ascii="Calibri" w:eastAsia="Times New Roman" w:hAnsi="Calibri" w:cs="Calibri"/>
                <w:color w:val="000000"/>
              </w:rPr>
            </w:pPr>
            <w:ins w:id="3418" w:author="Arjan Kloosterboer" w:date="2017-09-22T04:10:00Z">
              <w:r>
                <w:rPr>
                  <w:rFonts w:ascii="Calibri" w:eastAsia="Times New Roman"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7FAC578A" w14:textId="77777777" w:rsidR="00677DE9" w:rsidRDefault="00677DE9" w:rsidP="00677DE9">
            <w:pPr>
              <w:spacing w:after="0"/>
              <w:rPr>
                <w:ins w:id="3419" w:author="Arjan Kloosterboer" w:date="2017-09-22T04:10:00Z"/>
                <w:rFonts w:ascii="Calibri" w:eastAsia="Times New Roman" w:hAnsi="Calibri" w:cs="Calibri"/>
                <w:color w:val="000000"/>
              </w:rPr>
            </w:pPr>
            <w:ins w:id="3420" w:author="Arjan Kloosterboer" w:date="2017-09-22T04:10:00Z">
              <w:r>
                <w:rPr>
                  <w:rFonts w:ascii="Calibri" w:eastAsia="Times New Roman" w:hAnsi="Calibri" w:cs="Calibri"/>
                  <w:color w:val="000000"/>
                </w:rPr>
                <w:t>KING</w:t>
              </w:r>
            </w:ins>
          </w:p>
        </w:tc>
      </w:tr>
      <w:tr w:rsidR="00677DE9" w14:paraId="20264914" w14:textId="77777777" w:rsidTr="00C43973">
        <w:trPr>
          <w:ins w:id="3421"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5BC06273" w14:textId="77777777" w:rsidR="00677DE9" w:rsidRDefault="00677DE9" w:rsidP="00677DE9">
            <w:pPr>
              <w:spacing w:after="0"/>
              <w:rPr>
                <w:ins w:id="3422" w:author="Arjan Kloosterboer" w:date="2017-09-22T04:10:00Z"/>
                <w:rFonts w:ascii="Calibri" w:eastAsia="Times New Roman" w:hAnsi="Calibri" w:cs="Calibri"/>
                <w:color w:val="000000"/>
              </w:rPr>
            </w:pPr>
            <w:ins w:id="3423" w:author="Arjan Kloosterboer" w:date="2017-09-22T04:10:00Z">
              <w:r>
                <w:rPr>
                  <w:rFonts w:ascii="Calibri" w:eastAsia="Times New Roman"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7E8DC75D" w14:textId="77777777" w:rsidR="00677DE9" w:rsidRDefault="00677DE9" w:rsidP="00677DE9">
            <w:pPr>
              <w:spacing w:after="0"/>
              <w:rPr>
                <w:ins w:id="3424" w:author="Arjan Kloosterboer" w:date="2017-09-22T04:10:00Z"/>
                <w:rFonts w:ascii="Calibri" w:eastAsia="Times New Roman" w:hAnsi="Calibri" w:cs="Calibri"/>
                <w:color w:val="000000"/>
              </w:rPr>
            </w:pPr>
          </w:p>
        </w:tc>
      </w:tr>
      <w:tr w:rsidR="00677DE9" w:rsidRPr="00AE6939" w14:paraId="29DA5AB4" w14:textId="77777777" w:rsidTr="00C43973">
        <w:trPr>
          <w:ins w:id="3425"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77CE3557" w14:textId="77777777" w:rsidR="00677DE9" w:rsidRDefault="00677DE9" w:rsidP="00677DE9">
            <w:pPr>
              <w:spacing w:after="0"/>
              <w:rPr>
                <w:ins w:id="3426" w:author="Arjan Kloosterboer" w:date="2017-09-22T04:10:00Z"/>
                <w:rFonts w:ascii="Calibri" w:eastAsia="Times New Roman" w:hAnsi="Calibri" w:cs="Calibri"/>
                <w:color w:val="000000"/>
              </w:rPr>
            </w:pPr>
            <w:ins w:id="3427" w:author="Arjan Kloosterboer" w:date="2017-09-22T04:10:00Z">
              <w:r>
                <w:rPr>
                  <w:rFonts w:ascii="Calibri" w:eastAsia="Times New Roman"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3CE149D6" w14:textId="77777777" w:rsidR="00677DE9" w:rsidRPr="00677DE9" w:rsidRDefault="00677DE9" w:rsidP="00677DE9">
            <w:pPr>
              <w:spacing w:after="0"/>
              <w:rPr>
                <w:ins w:id="3428" w:author="Arjan Kloosterboer" w:date="2017-09-22T04:10:00Z"/>
                <w:rFonts w:ascii="Calibri" w:eastAsia="Times New Roman" w:hAnsi="Calibri" w:cs="Calibri"/>
                <w:color w:val="000000"/>
                <w:lang w:val="nl-NL"/>
              </w:rPr>
            </w:pPr>
            <w:ins w:id="3429" w:author="Arjan Kloosterboer" w:date="2017-09-22T04:10:00Z">
              <w:r w:rsidRPr="00677DE9">
                <w:rPr>
                  <w:rFonts w:ascii="Calibri" w:eastAsia="Times New Roman" w:hAnsi="Calibri" w:cs="Calibri"/>
                  <w:color w:val="0F0F0F"/>
                  <w:lang w:val="nl-NL"/>
                </w:rPr>
                <w:t xml:space="preserve">De categorie in de gehanteerde Selectielijst Archiefbescheiden die, gezien het zaaktype en het resultaattype van de zaak, bepalend is voor het archiefregime van de zaak. </w:t>
              </w:r>
            </w:ins>
          </w:p>
        </w:tc>
      </w:tr>
      <w:tr w:rsidR="00677DE9" w14:paraId="53295B4D" w14:textId="77777777" w:rsidTr="00C43973">
        <w:trPr>
          <w:ins w:id="3430"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38D67B91" w14:textId="77777777" w:rsidR="00677DE9" w:rsidRDefault="00677DE9" w:rsidP="00677DE9">
            <w:pPr>
              <w:spacing w:after="0"/>
              <w:rPr>
                <w:ins w:id="3431" w:author="Arjan Kloosterboer" w:date="2017-09-22T04:10:00Z"/>
                <w:rFonts w:ascii="Calibri" w:eastAsia="Times New Roman" w:hAnsi="Calibri" w:cs="Calibri"/>
                <w:color w:val="000000"/>
              </w:rPr>
            </w:pPr>
            <w:ins w:id="3432" w:author="Arjan Kloosterboer" w:date="2017-09-22T04:10:00Z">
              <w:r>
                <w:rPr>
                  <w:rFonts w:ascii="Calibri" w:eastAsia="Times New Roman" w:hAnsi="Calibri" w:cs="Calibri"/>
                  <w:b/>
                  <w:bCs/>
                  <w:color w:val="000000"/>
                </w:rPr>
                <w:t>Herkomst definitie</w:t>
              </w:r>
            </w:ins>
          </w:p>
        </w:tc>
        <w:tc>
          <w:tcPr>
            <w:tcW w:w="5670" w:type="dxa"/>
            <w:tcBorders>
              <w:top w:val="nil"/>
              <w:left w:val="nil"/>
              <w:bottom w:val="nil"/>
              <w:right w:val="nil"/>
            </w:tcBorders>
            <w:tcMar>
              <w:top w:w="0" w:type="dxa"/>
              <w:left w:w="60" w:type="dxa"/>
              <w:bottom w:w="0" w:type="dxa"/>
              <w:right w:w="60" w:type="dxa"/>
            </w:tcMar>
          </w:tcPr>
          <w:p w14:paraId="174F2ACB" w14:textId="77777777" w:rsidR="00677DE9" w:rsidRDefault="00677DE9" w:rsidP="00677DE9">
            <w:pPr>
              <w:spacing w:after="0"/>
              <w:rPr>
                <w:ins w:id="3433" w:author="Arjan Kloosterboer" w:date="2017-09-22T04:10:00Z"/>
                <w:rFonts w:ascii="Calibri" w:eastAsia="Times New Roman" w:hAnsi="Calibri" w:cs="Calibri"/>
                <w:color w:val="000000"/>
              </w:rPr>
            </w:pPr>
            <w:ins w:id="3434" w:author="Arjan Kloosterboer" w:date="2017-09-22T04:10:00Z">
              <w:r>
                <w:rPr>
                  <w:rFonts w:ascii="Calibri" w:eastAsia="Times New Roman" w:hAnsi="Calibri" w:cs="Calibri"/>
                  <w:color w:val="000000"/>
                </w:rPr>
                <w:t>KING</w:t>
              </w:r>
            </w:ins>
          </w:p>
        </w:tc>
      </w:tr>
      <w:tr w:rsidR="00677DE9" w14:paraId="135EE9D9" w14:textId="77777777" w:rsidTr="00C43973">
        <w:trPr>
          <w:ins w:id="3435"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74A08398" w14:textId="77777777" w:rsidR="00677DE9" w:rsidRDefault="00677DE9" w:rsidP="00677DE9">
            <w:pPr>
              <w:spacing w:after="0"/>
              <w:rPr>
                <w:ins w:id="3436" w:author="Arjan Kloosterboer" w:date="2017-09-22T04:10:00Z"/>
                <w:rFonts w:ascii="Calibri" w:eastAsia="Times New Roman" w:hAnsi="Calibri" w:cs="Calibri"/>
                <w:color w:val="000000"/>
              </w:rPr>
            </w:pPr>
            <w:ins w:id="3437" w:author="Arjan Kloosterboer" w:date="2017-09-22T04:10:00Z">
              <w:r>
                <w:rPr>
                  <w:rFonts w:ascii="Calibri" w:eastAsia="Times New Roman"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4CE54A44" w14:textId="77777777" w:rsidR="00677DE9" w:rsidRDefault="00677DE9" w:rsidP="00677DE9">
            <w:pPr>
              <w:spacing w:after="0"/>
              <w:rPr>
                <w:ins w:id="3438" w:author="Arjan Kloosterboer" w:date="2017-09-22T04:10:00Z"/>
                <w:rFonts w:ascii="Calibri" w:eastAsia="Times New Roman" w:hAnsi="Calibri" w:cs="Calibri"/>
                <w:color w:val="000000"/>
              </w:rPr>
            </w:pPr>
            <w:ins w:id="3439" w:author="Arjan Kloosterboer" w:date="2017-09-22T04:10:00Z">
              <w:r>
                <w:rPr>
                  <w:rFonts w:ascii="Calibri" w:eastAsia="Times New Roman" w:hAnsi="Calibri" w:cs="Calibri"/>
                  <w:color w:val="000000"/>
                </w:rPr>
                <w:t>1-2-2017</w:t>
              </w:r>
            </w:ins>
          </w:p>
        </w:tc>
      </w:tr>
      <w:tr w:rsidR="00677DE9" w14:paraId="63AA2B03" w14:textId="77777777" w:rsidTr="00C43973">
        <w:trPr>
          <w:ins w:id="3440"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3B3DE6D3" w14:textId="77777777" w:rsidR="00677DE9" w:rsidRDefault="00677DE9" w:rsidP="00677DE9">
            <w:pPr>
              <w:spacing w:after="0"/>
              <w:rPr>
                <w:ins w:id="3441" w:author="Arjan Kloosterboer" w:date="2017-09-22T04:10:00Z"/>
                <w:rFonts w:ascii="Calibri" w:eastAsia="Times New Roman" w:hAnsi="Calibri" w:cs="Calibri"/>
                <w:color w:val="000000"/>
              </w:rPr>
            </w:pPr>
            <w:ins w:id="3442" w:author="Arjan Kloosterboer" w:date="2017-09-22T04:10:00Z">
              <w:r>
                <w:rPr>
                  <w:rFonts w:ascii="Calibri" w:eastAsia="Times New Roman" w:hAnsi="Calibri" w:cs="Calibri"/>
                  <w:b/>
                  <w:bCs/>
                  <w:color w:val="000000"/>
                </w:rPr>
                <w:t>Indicatie materiële historie</w:t>
              </w:r>
            </w:ins>
          </w:p>
        </w:tc>
        <w:tc>
          <w:tcPr>
            <w:tcW w:w="5670" w:type="dxa"/>
            <w:tcBorders>
              <w:top w:val="nil"/>
              <w:left w:val="nil"/>
              <w:bottom w:val="nil"/>
              <w:right w:val="nil"/>
            </w:tcBorders>
            <w:tcMar>
              <w:top w:w="0" w:type="dxa"/>
              <w:left w:w="60" w:type="dxa"/>
              <w:bottom w:w="0" w:type="dxa"/>
              <w:right w:w="60" w:type="dxa"/>
            </w:tcMar>
          </w:tcPr>
          <w:p w14:paraId="50CD00F2" w14:textId="77777777" w:rsidR="00677DE9" w:rsidRDefault="00677DE9" w:rsidP="00677DE9">
            <w:pPr>
              <w:spacing w:after="0"/>
              <w:rPr>
                <w:ins w:id="3443" w:author="Arjan Kloosterboer" w:date="2017-09-22T04:10:00Z"/>
                <w:rFonts w:ascii="Calibri" w:eastAsia="Times New Roman" w:hAnsi="Calibri" w:cs="Calibri"/>
                <w:color w:val="000000"/>
              </w:rPr>
            </w:pPr>
            <w:ins w:id="3444" w:author="Arjan Kloosterboer" w:date="2017-09-22T04:10:00Z">
              <w:r>
                <w:rPr>
                  <w:rFonts w:ascii="Calibri" w:eastAsia="Times New Roman" w:hAnsi="Calibri" w:cs="Calibri"/>
                  <w:color w:val="000000"/>
                </w:rPr>
                <w:t>Nee</w:t>
              </w:r>
            </w:ins>
          </w:p>
        </w:tc>
      </w:tr>
      <w:tr w:rsidR="00677DE9" w14:paraId="09950C43" w14:textId="77777777" w:rsidTr="00C43973">
        <w:trPr>
          <w:ins w:id="3445"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12410FE6" w14:textId="77777777" w:rsidR="00677DE9" w:rsidRDefault="00677DE9" w:rsidP="00677DE9">
            <w:pPr>
              <w:spacing w:after="0"/>
              <w:rPr>
                <w:ins w:id="3446" w:author="Arjan Kloosterboer" w:date="2017-09-22T04:10:00Z"/>
                <w:rFonts w:ascii="Calibri" w:eastAsia="Times New Roman" w:hAnsi="Calibri" w:cs="Calibri"/>
                <w:color w:val="000000"/>
              </w:rPr>
            </w:pPr>
            <w:ins w:id="3447" w:author="Arjan Kloosterboer" w:date="2017-09-22T04:10:00Z">
              <w:r>
                <w:rPr>
                  <w:rFonts w:ascii="Calibri" w:eastAsia="Times New Roman" w:hAnsi="Calibri" w:cs="Calibri"/>
                  <w:b/>
                  <w:bCs/>
                  <w:color w:val="000000"/>
                </w:rPr>
                <w:t>Indicatie formele historie</w:t>
              </w:r>
            </w:ins>
          </w:p>
        </w:tc>
        <w:tc>
          <w:tcPr>
            <w:tcW w:w="5670" w:type="dxa"/>
            <w:tcBorders>
              <w:top w:val="nil"/>
              <w:left w:val="nil"/>
              <w:bottom w:val="nil"/>
              <w:right w:val="nil"/>
            </w:tcBorders>
            <w:tcMar>
              <w:top w:w="0" w:type="dxa"/>
              <w:left w:w="60" w:type="dxa"/>
              <w:bottom w:w="0" w:type="dxa"/>
              <w:right w:w="60" w:type="dxa"/>
            </w:tcMar>
          </w:tcPr>
          <w:p w14:paraId="650B9D0E" w14:textId="77777777" w:rsidR="00677DE9" w:rsidRDefault="00677DE9" w:rsidP="00677DE9">
            <w:pPr>
              <w:spacing w:after="0"/>
              <w:rPr>
                <w:ins w:id="3448" w:author="Arjan Kloosterboer" w:date="2017-09-22T04:10:00Z"/>
                <w:rFonts w:ascii="Calibri" w:eastAsia="Times New Roman" w:hAnsi="Calibri" w:cs="Calibri"/>
                <w:color w:val="000000"/>
              </w:rPr>
            </w:pPr>
            <w:ins w:id="3449" w:author="Arjan Kloosterboer" w:date="2017-09-22T04:10:00Z">
              <w:r>
                <w:rPr>
                  <w:rFonts w:ascii="Calibri" w:eastAsia="Times New Roman" w:hAnsi="Calibri" w:cs="Calibri"/>
                  <w:color w:val="000000"/>
                </w:rPr>
                <w:t>Ja</w:t>
              </w:r>
            </w:ins>
          </w:p>
        </w:tc>
      </w:tr>
      <w:tr w:rsidR="00677DE9" w14:paraId="7A3A9B6E" w14:textId="77777777" w:rsidTr="00C43973">
        <w:trPr>
          <w:ins w:id="3450"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36042894" w14:textId="77777777" w:rsidR="00677DE9" w:rsidRDefault="00677DE9" w:rsidP="00677DE9">
            <w:pPr>
              <w:spacing w:after="0"/>
              <w:rPr>
                <w:ins w:id="3451" w:author="Arjan Kloosterboer" w:date="2017-09-22T04:10:00Z"/>
                <w:rFonts w:ascii="Calibri" w:eastAsia="Times New Roman" w:hAnsi="Calibri" w:cs="Calibri"/>
                <w:color w:val="000000"/>
              </w:rPr>
            </w:pPr>
            <w:ins w:id="3452" w:author="Arjan Kloosterboer" w:date="2017-09-22T04:10:00Z">
              <w:r>
                <w:rPr>
                  <w:rFonts w:ascii="Calibri" w:eastAsia="Times New Roman" w:hAnsi="Calibri" w:cs="Calibri"/>
                  <w:b/>
                  <w:bCs/>
                  <w:color w:val="000000"/>
                </w:rPr>
                <w:t>Indicatie in onderzoek</w:t>
              </w:r>
            </w:ins>
          </w:p>
        </w:tc>
        <w:tc>
          <w:tcPr>
            <w:tcW w:w="5670" w:type="dxa"/>
            <w:tcBorders>
              <w:top w:val="nil"/>
              <w:left w:val="nil"/>
              <w:bottom w:val="nil"/>
              <w:right w:val="nil"/>
            </w:tcBorders>
            <w:tcMar>
              <w:top w:w="0" w:type="dxa"/>
              <w:left w:w="60" w:type="dxa"/>
              <w:bottom w:w="0" w:type="dxa"/>
              <w:right w:w="60" w:type="dxa"/>
            </w:tcMar>
          </w:tcPr>
          <w:p w14:paraId="58957F1F" w14:textId="77777777" w:rsidR="00677DE9" w:rsidRDefault="00677DE9" w:rsidP="00677DE9">
            <w:pPr>
              <w:spacing w:after="0"/>
              <w:rPr>
                <w:ins w:id="3453" w:author="Arjan Kloosterboer" w:date="2017-09-22T04:10:00Z"/>
                <w:rFonts w:ascii="Calibri" w:eastAsia="Times New Roman" w:hAnsi="Calibri" w:cs="Calibri"/>
                <w:color w:val="000000"/>
              </w:rPr>
            </w:pPr>
            <w:ins w:id="3454" w:author="Arjan Kloosterboer" w:date="2017-09-22T04:10:00Z">
              <w:r>
                <w:rPr>
                  <w:rFonts w:ascii="Calibri" w:eastAsia="Times New Roman" w:hAnsi="Calibri" w:cs="Calibri"/>
                  <w:color w:val="000000"/>
                </w:rPr>
                <w:t>Nee</w:t>
              </w:r>
            </w:ins>
          </w:p>
        </w:tc>
      </w:tr>
      <w:tr w:rsidR="00677DE9" w14:paraId="35DFB3EF" w14:textId="77777777" w:rsidTr="00C43973">
        <w:trPr>
          <w:ins w:id="3455"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3569BCA1" w14:textId="77777777" w:rsidR="00677DE9" w:rsidRDefault="00677DE9" w:rsidP="00677DE9">
            <w:pPr>
              <w:spacing w:after="0"/>
              <w:rPr>
                <w:ins w:id="3456" w:author="Arjan Kloosterboer" w:date="2017-09-22T04:10:00Z"/>
                <w:rFonts w:ascii="Calibri" w:eastAsia="Times New Roman" w:hAnsi="Calibri" w:cs="Calibri"/>
                <w:color w:val="000000"/>
              </w:rPr>
            </w:pPr>
            <w:ins w:id="3457" w:author="Arjan Kloosterboer" w:date="2017-09-22T04:10:00Z">
              <w:r>
                <w:rPr>
                  <w:rFonts w:ascii="Calibri" w:eastAsia="Times New Roman" w:hAnsi="Calibri" w:cs="Calibri"/>
                  <w:b/>
                  <w:bCs/>
                  <w:color w:val="000000"/>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34763518" w14:textId="77777777" w:rsidR="00677DE9" w:rsidRDefault="00677DE9" w:rsidP="00677DE9">
            <w:pPr>
              <w:spacing w:after="0"/>
              <w:rPr>
                <w:ins w:id="3458" w:author="Arjan Kloosterboer" w:date="2017-09-22T04:10:00Z"/>
                <w:rFonts w:ascii="Calibri" w:eastAsia="Times New Roman" w:hAnsi="Calibri" w:cs="Calibri"/>
                <w:color w:val="000000"/>
              </w:rPr>
            </w:pPr>
            <w:ins w:id="3459" w:author="Arjan Kloosterboer" w:date="2017-09-22T04:10:00Z">
              <w:r>
                <w:rPr>
                  <w:rFonts w:ascii="Calibri" w:eastAsia="Times New Roman" w:hAnsi="Calibri" w:cs="Calibri"/>
                  <w:color w:val="000000"/>
                </w:rPr>
                <w:t>Nee</w:t>
              </w:r>
            </w:ins>
          </w:p>
        </w:tc>
      </w:tr>
      <w:tr w:rsidR="00677DE9" w14:paraId="6B2E0668" w14:textId="77777777" w:rsidTr="00C43973">
        <w:trPr>
          <w:ins w:id="3460"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6206A5F9" w14:textId="77777777" w:rsidR="00677DE9" w:rsidRDefault="00677DE9" w:rsidP="00677DE9">
            <w:pPr>
              <w:spacing w:after="0"/>
              <w:rPr>
                <w:ins w:id="3461" w:author="Arjan Kloosterboer" w:date="2017-09-22T04:10:00Z"/>
                <w:rFonts w:ascii="Calibri" w:eastAsia="Times New Roman" w:hAnsi="Calibri" w:cs="Calibri"/>
                <w:color w:val="000000"/>
              </w:rPr>
            </w:pPr>
            <w:ins w:id="3462" w:author="Arjan Kloosterboer" w:date="2017-09-22T04:10:00Z">
              <w:r>
                <w:rPr>
                  <w:rFonts w:ascii="Calibri" w:eastAsia="Times New Roman"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341A2C9B" w14:textId="77777777" w:rsidR="00677DE9" w:rsidRDefault="00677DE9" w:rsidP="00677DE9">
            <w:pPr>
              <w:spacing w:after="0"/>
              <w:rPr>
                <w:ins w:id="3463" w:author="Arjan Kloosterboer" w:date="2017-09-22T04:10:00Z"/>
                <w:rFonts w:ascii="Calibri" w:eastAsia="Times New Roman" w:hAnsi="Calibri" w:cs="Calibri"/>
                <w:color w:val="000000"/>
              </w:rPr>
            </w:pPr>
            <w:ins w:id="3464" w:author="Arjan Kloosterboer" w:date="2017-09-22T04:10:00Z">
              <w:r>
                <w:rPr>
                  <w:rFonts w:ascii="Calibri" w:eastAsia="Times New Roman" w:hAnsi="Calibri" w:cs="Calibri"/>
                  <w:color w:val="000000"/>
                  <w:sz w:val="20"/>
                  <w:szCs w:val="20"/>
                </w:rPr>
                <w:t xml:space="preserve"> </w:t>
              </w:r>
            </w:ins>
          </w:p>
        </w:tc>
      </w:tr>
      <w:tr w:rsidR="00677DE9" w14:paraId="554281FB" w14:textId="77777777" w:rsidTr="00C43973">
        <w:trPr>
          <w:ins w:id="3465"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5FB8A44A" w14:textId="77777777" w:rsidR="00677DE9" w:rsidRDefault="00677DE9" w:rsidP="00677DE9">
            <w:pPr>
              <w:spacing w:after="0"/>
              <w:rPr>
                <w:ins w:id="3466" w:author="Arjan Kloosterboer" w:date="2017-09-22T04:10:00Z"/>
                <w:rFonts w:ascii="Calibri" w:eastAsia="Times New Roman" w:hAnsi="Calibri" w:cs="Calibri"/>
                <w:color w:val="000000"/>
              </w:rPr>
            </w:pPr>
            <w:ins w:id="3467" w:author="Arjan Kloosterboer" w:date="2017-09-22T04:10:00Z">
              <w:r>
                <w:rPr>
                  <w:rFonts w:ascii="Calibri" w:eastAsia="Times New Roman"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498382EC" w14:textId="77777777" w:rsidR="00677DE9" w:rsidRDefault="00677DE9" w:rsidP="00677DE9">
            <w:pPr>
              <w:spacing w:after="0"/>
              <w:rPr>
                <w:ins w:id="3468" w:author="Arjan Kloosterboer" w:date="2017-09-22T04:10:00Z"/>
                <w:rFonts w:ascii="Calibri" w:eastAsia="Times New Roman" w:hAnsi="Calibri" w:cs="Calibri"/>
                <w:color w:val="000000"/>
              </w:rPr>
            </w:pPr>
            <w:ins w:id="3469" w:author="Arjan Kloosterboer" w:date="2017-09-22T04:10:00Z">
              <w:r>
                <w:rPr>
                  <w:rFonts w:ascii="Calibri" w:eastAsia="Times New Roman" w:hAnsi="Calibri" w:cs="Calibri"/>
                  <w:color w:val="000000"/>
                </w:rPr>
                <w:t>Gemeentelijk kerngegeven</w:t>
              </w:r>
            </w:ins>
          </w:p>
        </w:tc>
      </w:tr>
      <w:tr w:rsidR="00677DE9" w14:paraId="3BA5E7E1" w14:textId="77777777" w:rsidTr="00C43973">
        <w:trPr>
          <w:ins w:id="3470"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738169C0" w14:textId="77777777" w:rsidR="00677DE9" w:rsidRDefault="00677DE9" w:rsidP="00677DE9">
            <w:pPr>
              <w:spacing w:after="0"/>
              <w:rPr>
                <w:ins w:id="3471" w:author="Arjan Kloosterboer" w:date="2017-09-22T04:10:00Z"/>
                <w:rFonts w:ascii="Calibri" w:eastAsia="Times New Roman" w:hAnsi="Calibri" w:cs="Calibri"/>
                <w:color w:val="000000"/>
              </w:rPr>
            </w:pPr>
            <w:ins w:id="3472" w:author="Arjan Kloosterboer" w:date="2017-09-22T04:10:00Z">
              <w:r>
                <w:rPr>
                  <w:rFonts w:ascii="Calibri" w:eastAsia="Times New Roman"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46C2D659" w14:textId="77777777" w:rsidR="00677DE9" w:rsidRDefault="00677DE9" w:rsidP="00677DE9">
            <w:pPr>
              <w:spacing w:after="0"/>
              <w:rPr>
                <w:ins w:id="3473" w:author="Arjan Kloosterboer" w:date="2017-09-22T04:10:00Z"/>
                <w:rFonts w:ascii="Calibri" w:eastAsia="Times New Roman" w:hAnsi="Calibri" w:cs="Calibri"/>
                <w:color w:val="000000"/>
              </w:rPr>
            </w:pPr>
          </w:p>
        </w:tc>
      </w:tr>
      <w:tr w:rsidR="00677DE9" w14:paraId="0BAC4A9C" w14:textId="77777777" w:rsidTr="00C43973">
        <w:trPr>
          <w:ins w:id="3474" w:author="Arjan Kloosterboer" w:date="2017-09-22T04:10:00Z"/>
        </w:trPr>
        <w:tc>
          <w:tcPr>
            <w:tcW w:w="9360" w:type="dxa"/>
            <w:gridSpan w:val="3"/>
            <w:tcBorders>
              <w:top w:val="nil"/>
              <w:left w:val="nil"/>
              <w:bottom w:val="nil"/>
              <w:right w:val="nil"/>
            </w:tcBorders>
            <w:tcMar>
              <w:top w:w="0" w:type="dxa"/>
              <w:left w:w="60" w:type="dxa"/>
              <w:bottom w:w="0" w:type="dxa"/>
              <w:right w:w="60" w:type="dxa"/>
            </w:tcMar>
          </w:tcPr>
          <w:p w14:paraId="66BD6A84" w14:textId="77777777" w:rsidR="00677DE9" w:rsidRDefault="00677DE9" w:rsidP="00677DE9">
            <w:pPr>
              <w:spacing w:after="0"/>
              <w:rPr>
                <w:ins w:id="3475" w:author="Arjan Kloosterboer" w:date="2017-09-22T04:10:00Z"/>
                <w:rFonts w:ascii="Calibri" w:eastAsia="Times New Roman" w:hAnsi="Calibri" w:cs="Calibri"/>
                <w:color w:val="0F0F0F"/>
              </w:rPr>
            </w:pPr>
            <w:ins w:id="3476" w:author="Arjan Kloosterboer" w:date="2017-09-22T04:10:00Z">
              <w:r>
                <w:rPr>
                  <w:rFonts w:ascii="Calibri" w:eastAsia="Times New Roman" w:hAnsi="Calibri" w:cs="Calibri"/>
                  <w:b/>
                  <w:bCs/>
                  <w:color w:val="0F0F0F"/>
                </w:rPr>
                <w:t>Toelichting</w:t>
              </w:r>
            </w:ins>
          </w:p>
        </w:tc>
      </w:tr>
      <w:tr w:rsidR="00677DE9" w:rsidRPr="00AE6939" w14:paraId="3D3BCFAC" w14:textId="77777777" w:rsidTr="00C43973">
        <w:trPr>
          <w:ins w:id="3477" w:author="Arjan Kloosterboer" w:date="2017-09-22T04:10:00Z"/>
        </w:trPr>
        <w:tc>
          <w:tcPr>
            <w:tcW w:w="450" w:type="dxa"/>
            <w:tcBorders>
              <w:top w:val="nil"/>
              <w:left w:val="nil"/>
              <w:bottom w:val="nil"/>
              <w:right w:val="nil"/>
            </w:tcBorders>
            <w:tcMar>
              <w:top w:w="0" w:type="dxa"/>
              <w:left w:w="60" w:type="dxa"/>
              <w:bottom w:w="0" w:type="dxa"/>
              <w:right w:w="60" w:type="dxa"/>
            </w:tcMar>
          </w:tcPr>
          <w:p w14:paraId="6BB6F16D" w14:textId="77777777" w:rsidR="00677DE9" w:rsidRDefault="00677DE9" w:rsidP="00677DE9">
            <w:pPr>
              <w:spacing w:after="0"/>
              <w:rPr>
                <w:ins w:id="3478" w:author="Arjan Kloosterboer" w:date="2017-09-22T04:10:00Z"/>
                <w:rFonts w:ascii="Calibri" w:eastAsia="Times New Roman"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6458C99F" w14:textId="77777777" w:rsidR="00677DE9" w:rsidRPr="00677DE9" w:rsidRDefault="00677DE9" w:rsidP="00677DE9">
            <w:pPr>
              <w:spacing w:after="0"/>
              <w:rPr>
                <w:ins w:id="3479" w:author="Arjan Kloosterboer" w:date="2017-09-22T04:10:00Z"/>
                <w:rFonts w:ascii="Calibri" w:eastAsia="Times New Roman" w:hAnsi="Calibri" w:cs="Calibri"/>
                <w:color w:val="0F0F0F"/>
                <w:lang w:val="nl-NL"/>
              </w:rPr>
            </w:pPr>
            <w:ins w:id="3480" w:author="Arjan Kloosterboer" w:date="2017-09-22T04:10:00Z">
              <w:r w:rsidRPr="00677DE9">
                <w:rPr>
                  <w:rFonts w:ascii="Calibri" w:eastAsia="Times New Roman" w:hAnsi="Calibri" w:cs="Calibri"/>
                  <w:color w:val="0F0F0F"/>
                  <w:lang w:val="nl-NL"/>
                </w:rPr>
                <w:t>Bepalend voor het archiefregime (waardering, bewaartermijn) van zaken cq. zaakdossiers is de 'Selectielijst Archiefbescheiden' die door de organisatie toegepast word. Daarin is per categorie (in de gemeentelijke selectielijst bestaande uit de combinatie van selectielijsstprocestype, resultaat en procesobjectaard) vastgelegd wat voor een dergelijk dossier het archiefregime is. Met dit groepattribuutsoort wordt ondubelzinnig vastgelegd welke selectielijst en categorie daarvan van toepassing is op de zaak. De waarden worden ontleend aan het van toepassing zijnde zaaktype en resultaattype.</w:t>
              </w:r>
            </w:ins>
          </w:p>
        </w:tc>
      </w:tr>
    </w:tbl>
    <w:p w14:paraId="3A9ADD70" w14:textId="77777777" w:rsidR="00677DE9" w:rsidRPr="00677DE9" w:rsidRDefault="00677DE9" w:rsidP="00677DE9">
      <w:pPr>
        <w:widowControl w:val="0"/>
        <w:autoSpaceDE w:val="0"/>
        <w:autoSpaceDN w:val="0"/>
        <w:adjustRightInd w:val="0"/>
        <w:spacing w:before="240" w:after="60" w:line="240" w:lineRule="auto"/>
        <w:outlineLvl w:val="3"/>
        <w:rPr>
          <w:ins w:id="3481" w:author="Arjan Kloosterboer" w:date="2017-09-22T04:10:00Z"/>
          <w:rFonts w:ascii="Arial" w:eastAsia="Times New Roman" w:hAnsi="Arial" w:cs="Arial"/>
          <w:b/>
          <w:color w:val="000000"/>
          <w:sz w:val="24"/>
          <w:szCs w:val="24"/>
          <w:lang w:val="nl-NL"/>
        </w:rPr>
      </w:pPr>
      <w:bookmarkStart w:id="3482" w:name="BKM_6922B9E2_A8CF_4C42_B7C0_50002CB6718C"/>
      <w:bookmarkStart w:id="3483" w:name="BKM_2C035308_905E_4CA9_ABE2_778DDCF2323E"/>
      <w:ins w:id="3484" w:author="Arjan Kloosterboer" w:date="2017-09-22T04:10:00Z">
        <w:r w:rsidRPr="00677DE9">
          <w:rPr>
            <w:rFonts w:ascii="Arial" w:eastAsia="Times New Roman" w:hAnsi="Arial" w:cs="Arial"/>
            <w:b/>
            <w:color w:val="000000"/>
            <w:sz w:val="24"/>
            <w:szCs w:val="24"/>
            <w:lang w:val="nl-NL"/>
          </w:rPr>
          <w:t>«Attribuutsoort» 'Selectielijst-omschrijving' van gegevensgroeptype 'Selectielijstklasse'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77DE9" w14:paraId="3EF37F98" w14:textId="77777777" w:rsidTr="00C43973">
        <w:trPr>
          <w:ins w:id="3485"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622DF75D" w14:textId="77777777" w:rsidR="00677DE9" w:rsidRDefault="00677DE9" w:rsidP="00677DE9">
            <w:pPr>
              <w:spacing w:after="0"/>
              <w:rPr>
                <w:ins w:id="3486" w:author="Arjan Kloosterboer" w:date="2017-09-22T04:10:00Z"/>
                <w:rFonts w:ascii="Calibri" w:eastAsia="Times New Roman" w:hAnsi="Calibri" w:cs="Calibri"/>
                <w:color w:val="000000"/>
              </w:rPr>
            </w:pPr>
            <w:ins w:id="3487" w:author="Arjan Kloosterboer" w:date="2017-09-22T04:10:00Z">
              <w:r>
                <w:rPr>
                  <w:rFonts w:ascii="Calibri" w:eastAsia="Times New Roman"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18779749" w14:textId="77777777" w:rsidR="00677DE9" w:rsidRDefault="00677DE9" w:rsidP="00677DE9">
            <w:pPr>
              <w:spacing w:after="0"/>
              <w:rPr>
                <w:ins w:id="3488" w:author="Arjan Kloosterboer" w:date="2017-09-22T04:10:00Z"/>
                <w:rFonts w:ascii="Calibri" w:eastAsia="Times New Roman" w:hAnsi="Calibri" w:cs="Calibri"/>
                <w:color w:val="000000"/>
              </w:rPr>
            </w:pPr>
            <w:ins w:id="3489" w:author="Arjan Kloosterboer" w:date="2017-09-22T04:10:00Z">
              <w:r>
                <w:rPr>
                  <w:rFonts w:ascii="Calibri" w:eastAsia="Times New Roman" w:hAnsi="Calibri" w:cs="Calibri"/>
                  <w:color w:val="000000"/>
                </w:rPr>
                <w:t>Selectielijst-omschrijving</w:t>
              </w:r>
            </w:ins>
          </w:p>
        </w:tc>
      </w:tr>
      <w:tr w:rsidR="00677DE9" w14:paraId="06B57035" w14:textId="77777777" w:rsidTr="00C43973">
        <w:trPr>
          <w:ins w:id="3490"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1E72CD47" w14:textId="77777777" w:rsidR="00677DE9" w:rsidRDefault="00677DE9" w:rsidP="00677DE9">
            <w:pPr>
              <w:spacing w:after="0"/>
              <w:rPr>
                <w:ins w:id="3491" w:author="Arjan Kloosterboer" w:date="2017-09-22T04:10:00Z"/>
                <w:rFonts w:ascii="Calibri" w:eastAsia="Times New Roman" w:hAnsi="Calibri" w:cs="Calibri"/>
                <w:color w:val="000000"/>
              </w:rPr>
            </w:pPr>
            <w:ins w:id="3492" w:author="Arjan Kloosterboer" w:date="2017-09-22T04:10:00Z">
              <w:r>
                <w:rPr>
                  <w:rFonts w:ascii="Calibri" w:eastAsia="Times New Roman"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3539D537" w14:textId="77777777" w:rsidR="00677DE9" w:rsidRDefault="00677DE9" w:rsidP="00677DE9">
            <w:pPr>
              <w:spacing w:after="0"/>
              <w:rPr>
                <w:ins w:id="3493" w:author="Arjan Kloosterboer" w:date="2017-09-22T04:10:00Z"/>
                <w:rFonts w:ascii="Calibri" w:eastAsia="Times New Roman" w:hAnsi="Calibri" w:cs="Calibri"/>
                <w:color w:val="000000"/>
              </w:rPr>
            </w:pPr>
            <w:ins w:id="3494" w:author="Arjan Kloosterboer" w:date="2017-09-22T04:10:00Z">
              <w:r>
                <w:rPr>
                  <w:rFonts w:ascii="Calibri" w:eastAsia="Times New Roman" w:hAnsi="Calibri" w:cs="Calibri"/>
                  <w:color w:val="000000"/>
                </w:rPr>
                <w:t>KING</w:t>
              </w:r>
            </w:ins>
          </w:p>
        </w:tc>
      </w:tr>
      <w:tr w:rsidR="00677DE9" w14:paraId="2FEAA089" w14:textId="77777777" w:rsidTr="00C43973">
        <w:trPr>
          <w:trHeight w:val="268"/>
          <w:ins w:id="3495"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799E50D5" w14:textId="77777777" w:rsidR="00677DE9" w:rsidRDefault="00677DE9" w:rsidP="00677DE9">
            <w:pPr>
              <w:spacing w:after="0"/>
              <w:rPr>
                <w:ins w:id="3496" w:author="Arjan Kloosterboer" w:date="2017-09-22T04:10:00Z"/>
                <w:rFonts w:ascii="Calibri" w:eastAsia="Times New Roman" w:hAnsi="Calibri" w:cs="Calibri"/>
                <w:color w:val="000000"/>
              </w:rPr>
            </w:pPr>
            <w:ins w:id="3497" w:author="Arjan Kloosterboer" w:date="2017-09-22T04:10:00Z">
              <w:r>
                <w:rPr>
                  <w:rFonts w:ascii="Calibri" w:eastAsia="Times New Roman"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498FE255" w14:textId="77777777" w:rsidR="00677DE9" w:rsidRDefault="00677DE9" w:rsidP="00677DE9">
            <w:pPr>
              <w:spacing w:after="0"/>
              <w:rPr>
                <w:ins w:id="3498" w:author="Arjan Kloosterboer" w:date="2017-09-22T04:10:00Z"/>
                <w:rFonts w:ascii="Calibri" w:eastAsia="Times New Roman" w:hAnsi="Calibri" w:cs="Calibri"/>
                <w:color w:val="000000"/>
              </w:rPr>
            </w:pPr>
          </w:p>
        </w:tc>
      </w:tr>
      <w:tr w:rsidR="00677DE9" w:rsidRPr="00AE6939" w14:paraId="1F16C366" w14:textId="77777777" w:rsidTr="00C43973">
        <w:trPr>
          <w:ins w:id="3499"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571D7073" w14:textId="77777777" w:rsidR="00677DE9" w:rsidRDefault="00677DE9" w:rsidP="00677DE9">
            <w:pPr>
              <w:spacing w:after="0"/>
              <w:rPr>
                <w:ins w:id="3500" w:author="Arjan Kloosterboer" w:date="2017-09-22T04:10:00Z"/>
                <w:rFonts w:ascii="Calibri" w:eastAsia="Times New Roman" w:hAnsi="Calibri" w:cs="Calibri"/>
                <w:color w:val="000000"/>
              </w:rPr>
            </w:pPr>
            <w:ins w:id="3501" w:author="Arjan Kloosterboer" w:date="2017-09-22T04:10:00Z">
              <w:r>
                <w:rPr>
                  <w:rFonts w:ascii="Calibri" w:eastAsia="Times New Roman"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1F6FCCF6" w14:textId="77777777" w:rsidR="00677DE9" w:rsidRPr="00677DE9" w:rsidRDefault="00677DE9" w:rsidP="00677DE9">
            <w:pPr>
              <w:spacing w:after="0"/>
              <w:rPr>
                <w:ins w:id="3502" w:author="Arjan Kloosterboer" w:date="2017-09-22T04:10:00Z"/>
                <w:rFonts w:ascii="Calibri" w:eastAsia="Times New Roman" w:hAnsi="Calibri" w:cs="Calibri"/>
                <w:color w:val="000000"/>
                <w:lang w:val="nl-NL"/>
              </w:rPr>
            </w:pPr>
            <w:ins w:id="3503" w:author="Arjan Kloosterboer" w:date="2017-09-22T04:10:00Z">
              <w:r w:rsidRPr="00677DE9">
                <w:rPr>
                  <w:rFonts w:ascii="Calibri" w:eastAsia="Times New Roman" w:hAnsi="Calibri" w:cs="Calibri"/>
                  <w:color w:val="000000"/>
                  <w:lang w:val="nl-NL"/>
                </w:rPr>
                <w:t xml:space="preserve">Benaming en versie-aanduiding van de selectielijst archiefbescheiden die geldend is voor (archivering van) de zaak. </w:t>
              </w:r>
            </w:ins>
          </w:p>
        </w:tc>
      </w:tr>
      <w:tr w:rsidR="00677DE9" w14:paraId="1F69A8DB" w14:textId="77777777" w:rsidTr="00C43973">
        <w:trPr>
          <w:ins w:id="3504"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4752E537" w14:textId="77777777" w:rsidR="00677DE9" w:rsidRDefault="00677DE9" w:rsidP="00677DE9">
            <w:pPr>
              <w:spacing w:after="0"/>
              <w:rPr>
                <w:ins w:id="3505" w:author="Arjan Kloosterboer" w:date="2017-09-22T04:10:00Z"/>
                <w:rFonts w:ascii="Calibri" w:eastAsia="Times New Roman" w:hAnsi="Calibri" w:cs="Calibri"/>
                <w:color w:val="000000"/>
              </w:rPr>
            </w:pPr>
            <w:ins w:id="3506" w:author="Arjan Kloosterboer" w:date="2017-09-22T04:10:00Z">
              <w:r>
                <w:rPr>
                  <w:rFonts w:ascii="Calibri" w:eastAsia="Times New Roman" w:hAnsi="Calibri" w:cs="Calibri"/>
                  <w:b/>
                  <w:bCs/>
                  <w:color w:val="000000"/>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52303B8E" w14:textId="77777777" w:rsidR="00677DE9" w:rsidRDefault="00677DE9" w:rsidP="00677DE9">
            <w:pPr>
              <w:spacing w:after="0"/>
              <w:rPr>
                <w:ins w:id="3507" w:author="Arjan Kloosterboer" w:date="2017-09-22T04:10:00Z"/>
                <w:rFonts w:ascii="Calibri" w:eastAsia="Times New Roman" w:hAnsi="Calibri" w:cs="Calibri"/>
                <w:color w:val="000000"/>
              </w:rPr>
            </w:pPr>
            <w:ins w:id="3508" w:author="Arjan Kloosterboer" w:date="2017-09-22T04:10:00Z">
              <w:r>
                <w:rPr>
                  <w:rFonts w:ascii="Calibri" w:eastAsia="Times New Roman" w:hAnsi="Calibri" w:cs="Calibri"/>
                  <w:color w:val="000000"/>
                </w:rPr>
                <w:t>KING</w:t>
              </w:r>
            </w:ins>
          </w:p>
        </w:tc>
      </w:tr>
      <w:tr w:rsidR="00677DE9" w14:paraId="451757D5" w14:textId="77777777" w:rsidTr="00C43973">
        <w:trPr>
          <w:ins w:id="3509"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337F8D1C" w14:textId="77777777" w:rsidR="00677DE9" w:rsidRDefault="00677DE9" w:rsidP="00677DE9">
            <w:pPr>
              <w:spacing w:after="0"/>
              <w:rPr>
                <w:ins w:id="3510" w:author="Arjan Kloosterboer" w:date="2017-09-22T04:10:00Z"/>
                <w:rFonts w:ascii="Calibri" w:eastAsia="Times New Roman" w:hAnsi="Calibri" w:cs="Calibri"/>
                <w:color w:val="000000"/>
              </w:rPr>
            </w:pPr>
            <w:ins w:id="3511" w:author="Arjan Kloosterboer" w:date="2017-09-22T04:10:00Z">
              <w:r>
                <w:rPr>
                  <w:rFonts w:ascii="Calibri" w:eastAsia="Times New Roman"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3F5543D0" w14:textId="77777777" w:rsidR="00677DE9" w:rsidRDefault="00677DE9" w:rsidP="00677DE9">
            <w:pPr>
              <w:spacing w:after="0"/>
              <w:rPr>
                <w:ins w:id="3512" w:author="Arjan Kloosterboer" w:date="2017-09-22T04:10:00Z"/>
                <w:rFonts w:ascii="Calibri" w:eastAsia="Times New Roman" w:hAnsi="Calibri" w:cs="Calibri"/>
                <w:color w:val="000000"/>
              </w:rPr>
            </w:pPr>
            <w:ins w:id="3513" w:author="Arjan Kloosterboer" w:date="2017-09-22T04:10:00Z">
              <w:r>
                <w:rPr>
                  <w:rFonts w:ascii="Calibri" w:eastAsia="Times New Roman" w:hAnsi="Calibri" w:cs="Calibri"/>
                  <w:color w:val="000000"/>
                </w:rPr>
                <w:t>1-9-2017</w:t>
              </w:r>
            </w:ins>
          </w:p>
        </w:tc>
      </w:tr>
      <w:tr w:rsidR="00677DE9" w14:paraId="2388653F" w14:textId="77777777" w:rsidTr="00C43973">
        <w:trPr>
          <w:ins w:id="3514"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2B9154FB" w14:textId="77777777" w:rsidR="00677DE9" w:rsidRDefault="00677DE9" w:rsidP="00677DE9">
            <w:pPr>
              <w:spacing w:after="0"/>
              <w:rPr>
                <w:ins w:id="3515" w:author="Arjan Kloosterboer" w:date="2017-09-22T04:10:00Z"/>
                <w:rFonts w:ascii="Calibri" w:eastAsia="Times New Roman" w:hAnsi="Calibri" w:cs="Calibri"/>
                <w:color w:val="000000"/>
              </w:rPr>
            </w:pPr>
            <w:ins w:id="3516" w:author="Arjan Kloosterboer" w:date="2017-09-22T04:10:00Z">
              <w:r>
                <w:rPr>
                  <w:rFonts w:ascii="Calibri" w:eastAsia="Times New Roman" w:hAnsi="Calibri" w:cs="Calibri"/>
                  <w:b/>
                  <w:bCs/>
                  <w:color w:val="000000"/>
                </w:rPr>
                <w:t xml:space="preserve">Formaat </w:t>
              </w:r>
            </w:ins>
          </w:p>
        </w:tc>
        <w:tc>
          <w:tcPr>
            <w:tcW w:w="5670" w:type="dxa"/>
            <w:tcBorders>
              <w:top w:val="nil"/>
              <w:left w:val="nil"/>
              <w:bottom w:val="nil"/>
              <w:right w:val="nil"/>
            </w:tcBorders>
            <w:tcMar>
              <w:top w:w="0" w:type="dxa"/>
              <w:left w:w="60" w:type="dxa"/>
              <w:bottom w:w="0" w:type="dxa"/>
              <w:right w:w="60" w:type="dxa"/>
            </w:tcMar>
          </w:tcPr>
          <w:p w14:paraId="0175E96B" w14:textId="77777777" w:rsidR="00677DE9" w:rsidRDefault="00677DE9" w:rsidP="00677DE9">
            <w:pPr>
              <w:spacing w:after="0"/>
              <w:rPr>
                <w:ins w:id="3517" w:author="Arjan Kloosterboer" w:date="2017-09-22T04:10:00Z"/>
                <w:rFonts w:ascii="Calibri" w:eastAsia="Times New Roman" w:hAnsi="Calibri" w:cs="Calibri"/>
                <w:color w:val="000000"/>
              </w:rPr>
            </w:pPr>
            <w:ins w:id="3518" w:author="Arjan Kloosterboer" w:date="2017-09-22T04:10:00Z">
              <w:r>
                <w:rPr>
                  <w:rFonts w:ascii="Calibri" w:eastAsia="Times New Roman" w:hAnsi="Calibri" w:cs="Calibri"/>
                  <w:color w:val="000000"/>
                </w:rPr>
                <w:t>AN80</w:t>
              </w:r>
            </w:ins>
          </w:p>
        </w:tc>
      </w:tr>
      <w:tr w:rsidR="00677DE9" w14:paraId="29793112" w14:textId="77777777" w:rsidTr="00C43973">
        <w:trPr>
          <w:ins w:id="3519"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42A0DE48" w14:textId="77777777" w:rsidR="00677DE9" w:rsidRDefault="00677DE9" w:rsidP="00677DE9">
            <w:pPr>
              <w:spacing w:after="0"/>
              <w:rPr>
                <w:ins w:id="3520" w:author="Arjan Kloosterboer" w:date="2017-09-22T04:10:00Z"/>
                <w:rFonts w:ascii="Calibri" w:eastAsia="Times New Roman" w:hAnsi="Calibri" w:cs="Calibri"/>
                <w:color w:val="000000"/>
              </w:rPr>
            </w:pPr>
            <w:ins w:id="3521" w:author="Arjan Kloosterboer" w:date="2017-09-22T04:10:00Z">
              <w:r>
                <w:rPr>
                  <w:rFonts w:ascii="Calibri" w:eastAsia="Times New Roman" w:hAnsi="Calibri" w:cs="Calibri"/>
                  <w:b/>
                  <w:bCs/>
                  <w:color w:val="000000"/>
                </w:rPr>
                <w:t>Waardenverzameling</w:t>
              </w:r>
            </w:ins>
          </w:p>
        </w:tc>
        <w:tc>
          <w:tcPr>
            <w:tcW w:w="5670" w:type="dxa"/>
            <w:tcBorders>
              <w:top w:val="nil"/>
              <w:left w:val="nil"/>
              <w:bottom w:val="nil"/>
              <w:right w:val="nil"/>
            </w:tcBorders>
            <w:tcMar>
              <w:top w:w="0" w:type="dxa"/>
              <w:left w:w="60" w:type="dxa"/>
              <w:bottom w:w="0" w:type="dxa"/>
              <w:right w:w="60" w:type="dxa"/>
            </w:tcMar>
          </w:tcPr>
          <w:p w14:paraId="307C3E92" w14:textId="77777777" w:rsidR="00677DE9" w:rsidRDefault="00677DE9" w:rsidP="00677DE9">
            <w:pPr>
              <w:spacing w:after="0"/>
              <w:rPr>
                <w:ins w:id="3522" w:author="Arjan Kloosterboer" w:date="2017-09-22T04:10:00Z"/>
                <w:rFonts w:ascii="Calibri" w:eastAsia="Times New Roman" w:hAnsi="Calibri" w:cs="Calibri"/>
                <w:color w:val="000000"/>
              </w:rPr>
            </w:pPr>
          </w:p>
        </w:tc>
      </w:tr>
      <w:tr w:rsidR="00677DE9" w14:paraId="2DC82D36" w14:textId="77777777" w:rsidTr="00C43973">
        <w:trPr>
          <w:ins w:id="3523"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295C44B3" w14:textId="77777777" w:rsidR="00677DE9" w:rsidRDefault="00677DE9" w:rsidP="00677DE9">
            <w:pPr>
              <w:spacing w:after="0"/>
              <w:rPr>
                <w:ins w:id="3524" w:author="Arjan Kloosterboer" w:date="2017-09-22T04:10:00Z"/>
                <w:rFonts w:ascii="Calibri" w:eastAsia="Times New Roman" w:hAnsi="Calibri" w:cs="Calibri"/>
                <w:b/>
                <w:bCs/>
                <w:color w:val="000000"/>
              </w:rPr>
            </w:pPr>
            <w:ins w:id="3525" w:author="Arjan Kloosterboer" w:date="2017-09-22T04:10:00Z">
              <w:r>
                <w:rPr>
                  <w:rFonts w:ascii="Calibri" w:eastAsia="Times New Roman" w:hAnsi="Calibri" w:cs="Calibri"/>
                  <w:b/>
                  <w:bCs/>
                  <w:color w:val="000000"/>
                </w:rPr>
                <w:t xml:space="preserve">Indicatie </w:t>
              </w:r>
              <w:r>
                <w:rPr>
                  <w:rFonts w:ascii="Calibri" w:eastAsia="Times New Roman" w:hAnsi="Calibri" w:cs="Calibri"/>
                  <w:b/>
                  <w:bCs/>
                  <w:color w:val="000000"/>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53C4539A" w14:textId="77777777" w:rsidR="00677DE9" w:rsidRDefault="00677DE9" w:rsidP="00677DE9">
            <w:pPr>
              <w:spacing w:after="0"/>
              <w:rPr>
                <w:ins w:id="3526" w:author="Arjan Kloosterboer" w:date="2017-09-22T04:10:00Z"/>
                <w:rFonts w:ascii="Calibri" w:eastAsia="Times New Roman" w:hAnsi="Calibri" w:cs="Calibri"/>
                <w:color w:val="000000"/>
              </w:rPr>
            </w:pPr>
            <w:ins w:id="3527" w:author="Arjan Kloosterboer" w:date="2017-09-22T04:10:00Z">
              <w:r>
                <w:rPr>
                  <w:rFonts w:ascii="Calibri" w:eastAsia="Times New Roman" w:hAnsi="Calibri" w:cs="Calibri"/>
                  <w:color w:val="000000"/>
                </w:rPr>
                <w:t>Zie groep</w:t>
              </w:r>
            </w:ins>
          </w:p>
        </w:tc>
      </w:tr>
      <w:tr w:rsidR="00677DE9" w14:paraId="4C2BCDB4" w14:textId="77777777" w:rsidTr="00C43973">
        <w:trPr>
          <w:ins w:id="3528"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737B4A87" w14:textId="77777777" w:rsidR="00677DE9" w:rsidRDefault="00677DE9" w:rsidP="00677DE9">
            <w:pPr>
              <w:spacing w:after="0"/>
              <w:rPr>
                <w:ins w:id="3529" w:author="Arjan Kloosterboer" w:date="2017-09-22T04:10:00Z"/>
                <w:rFonts w:ascii="Calibri" w:eastAsia="Times New Roman" w:hAnsi="Calibri" w:cs="Calibri"/>
                <w:b/>
                <w:bCs/>
                <w:color w:val="000000"/>
              </w:rPr>
            </w:pPr>
            <w:ins w:id="3530" w:author="Arjan Kloosterboer" w:date="2017-09-22T04:10:00Z">
              <w:r>
                <w:rPr>
                  <w:rFonts w:ascii="Calibri" w:eastAsia="Times New Roman" w:hAnsi="Calibri" w:cs="Calibri"/>
                  <w:b/>
                  <w:bCs/>
                  <w:color w:val="000000"/>
                  <w:lang w:val="en-AU"/>
                </w:rPr>
                <w:lastRenderedPageBreak/>
                <w:t>Indicatie formele historie</w:t>
              </w:r>
            </w:ins>
          </w:p>
        </w:tc>
        <w:tc>
          <w:tcPr>
            <w:tcW w:w="5670" w:type="dxa"/>
            <w:tcBorders>
              <w:top w:val="nil"/>
              <w:left w:val="nil"/>
              <w:bottom w:val="nil"/>
              <w:right w:val="nil"/>
            </w:tcBorders>
            <w:tcMar>
              <w:top w:w="0" w:type="dxa"/>
              <w:left w:w="60" w:type="dxa"/>
              <w:bottom w:w="0" w:type="dxa"/>
              <w:right w:w="60" w:type="dxa"/>
            </w:tcMar>
          </w:tcPr>
          <w:p w14:paraId="5BE71C0C" w14:textId="77777777" w:rsidR="00677DE9" w:rsidRDefault="00677DE9" w:rsidP="00677DE9">
            <w:pPr>
              <w:spacing w:after="0"/>
              <w:rPr>
                <w:ins w:id="3531" w:author="Arjan Kloosterboer" w:date="2017-09-22T04:10:00Z"/>
                <w:rFonts w:ascii="Calibri" w:eastAsia="Times New Roman" w:hAnsi="Calibri" w:cs="Calibri"/>
                <w:color w:val="000000"/>
              </w:rPr>
            </w:pPr>
            <w:ins w:id="3532" w:author="Arjan Kloosterboer" w:date="2017-09-22T04:10:00Z">
              <w:r>
                <w:rPr>
                  <w:rFonts w:ascii="Calibri" w:eastAsia="Times New Roman" w:hAnsi="Calibri" w:cs="Calibri"/>
                  <w:color w:val="000000"/>
                </w:rPr>
                <w:t>Zie groep</w:t>
              </w:r>
            </w:ins>
          </w:p>
        </w:tc>
      </w:tr>
      <w:tr w:rsidR="00677DE9" w14:paraId="6D66626E" w14:textId="77777777" w:rsidTr="00C43973">
        <w:trPr>
          <w:ins w:id="3533"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477F47F5" w14:textId="77777777" w:rsidR="00677DE9" w:rsidRDefault="00677DE9" w:rsidP="00677DE9">
            <w:pPr>
              <w:spacing w:after="0"/>
              <w:rPr>
                <w:ins w:id="3534" w:author="Arjan Kloosterboer" w:date="2017-09-22T04:10:00Z"/>
                <w:rFonts w:ascii="Calibri" w:eastAsia="Times New Roman" w:hAnsi="Calibri" w:cs="Calibri"/>
                <w:b/>
                <w:bCs/>
                <w:color w:val="000000"/>
              </w:rPr>
            </w:pPr>
            <w:ins w:id="3535" w:author="Arjan Kloosterboer" w:date="2017-09-22T04:10:00Z">
              <w:r>
                <w:rPr>
                  <w:rFonts w:ascii="Calibri" w:eastAsia="Times New Roman" w:hAnsi="Calibri" w:cs="Calibri"/>
                  <w:b/>
                  <w:bCs/>
                  <w:color w:val="000000"/>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78F86C79" w14:textId="77777777" w:rsidR="00677DE9" w:rsidRDefault="00677DE9" w:rsidP="00677DE9">
            <w:pPr>
              <w:spacing w:after="0"/>
              <w:rPr>
                <w:ins w:id="3536" w:author="Arjan Kloosterboer" w:date="2017-09-22T04:10:00Z"/>
                <w:rFonts w:ascii="Calibri" w:eastAsia="Times New Roman" w:hAnsi="Calibri" w:cs="Calibri"/>
                <w:color w:val="000000"/>
              </w:rPr>
            </w:pPr>
            <w:ins w:id="3537" w:author="Arjan Kloosterboer" w:date="2017-09-22T04:10:00Z">
              <w:r>
                <w:rPr>
                  <w:rFonts w:ascii="Calibri" w:eastAsia="Times New Roman" w:hAnsi="Calibri" w:cs="Calibri"/>
                  <w:color w:val="000000"/>
                </w:rPr>
                <w:t>Nee</w:t>
              </w:r>
            </w:ins>
          </w:p>
        </w:tc>
      </w:tr>
      <w:tr w:rsidR="00677DE9" w14:paraId="3688D5D5" w14:textId="77777777" w:rsidTr="00C43973">
        <w:trPr>
          <w:ins w:id="3538"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0BDAF533" w14:textId="77777777" w:rsidR="00677DE9" w:rsidRDefault="00677DE9" w:rsidP="00677DE9">
            <w:pPr>
              <w:spacing w:after="0"/>
              <w:rPr>
                <w:ins w:id="3539" w:author="Arjan Kloosterboer" w:date="2017-09-22T04:10:00Z"/>
                <w:rFonts w:ascii="Calibri" w:eastAsia="Times New Roman" w:hAnsi="Calibri" w:cs="Calibri"/>
                <w:b/>
                <w:bCs/>
                <w:color w:val="000000"/>
              </w:rPr>
            </w:pPr>
            <w:ins w:id="3540" w:author="Arjan Kloosterboer" w:date="2017-09-22T04:10:00Z">
              <w:r>
                <w:rPr>
                  <w:rFonts w:ascii="Calibri" w:eastAsia="Times New Roman" w:hAnsi="Calibri" w:cs="Calibri"/>
                  <w:b/>
                  <w:bCs/>
                  <w:color w:val="000000"/>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69FD53E8" w14:textId="77777777" w:rsidR="00677DE9" w:rsidRDefault="00677DE9" w:rsidP="00677DE9">
            <w:pPr>
              <w:spacing w:after="0"/>
              <w:rPr>
                <w:ins w:id="3541" w:author="Arjan Kloosterboer" w:date="2017-09-22T04:10:00Z"/>
                <w:rFonts w:ascii="Calibri" w:eastAsia="Times New Roman" w:hAnsi="Calibri" w:cs="Calibri"/>
                <w:color w:val="000000"/>
              </w:rPr>
            </w:pPr>
            <w:ins w:id="3542" w:author="Arjan Kloosterboer" w:date="2017-09-22T04:10:00Z">
              <w:r>
                <w:rPr>
                  <w:rFonts w:ascii="Calibri" w:eastAsia="Times New Roman" w:hAnsi="Calibri" w:cs="Calibri"/>
                  <w:color w:val="000000"/>
                </w:rPr>
                <w:t>Nee</w:t>
              </w:r>
            </w:ins>
          </w:p>
        </w:tc>
      </w:tr>
      <w:tr w:rsidR="00677DE9" w14:paraId="0CE02A6D" w14:textId="77777777" w:rsidTr="00C43973">
        <w:trPr>
          <w:ins w:id="3543"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3A800B18" w14:textId="77777777" w:rsidR="00677DE9" w:rsidRDefault="00677DE9" w:rsidP="00677DE9">
            <w:pPr>
              <w:spacing w:after="0"/>
              <w:rPr>
                <w:ins w:id="3544" w:author="Arjan Kloosterboer" w:date="2017-09-22T04:10:00Z"/>
                <w:rFonts w:ascii="Calibri" w:eastAsia="Times New Roman" w:hAnsi="Calibri" w:cs="Calibri"/>
                <w:color w:val="000000"/>
              </w:rPr>
            </w:pPr>
            <w:ins w:id="3545" w:author="Arjan Kloosterboer" w:date="2017-09-22T04:10:00Z">
              <w:r>
                <w:rPr>
                  <w:rFonts w:ascii="Calibri" w:eastAsia="Times New Roman"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5D3672D5" w14:textId="77777777" w:rsidR="00677DE9" w:rsidRDefault="00677DE9" w:rsidP="00677DE9">
            <w:pPr>
              <w:spacing w:after="0"/>
              <w:rPr>
                <w:ins w:id="3546" w:author="Arjan Kloosterboer" w:date="2017-09-22T04:10:00Z"/>
                <w:rFonts w:ascii="Calibri" w:eastAsia="Times New Roman" w:hAnsi="Calibri" w:cs="Calibri"/>
                <w:color w:val="000000"/>
              </w:rPr>
            </w:pPr>
            <w:ins w:id="3547" w:author="Arjan Kloosterboer" w:date="2017-09-22T04:10:00Z">
              <w:r>
                <w:rPr>
                  <w:rFonts w:ascii="Calibri" w:eastAsia="Times New Roman" w:hAnsi="Calibri" w:cs="Calibri"/>
                  <w:color w:val="000000"/>
                </w:rPr>
                <w:t>1 - 1</w:t>
              </w:r>
            </w:ins>
          </w:p>
        </w:tc>
      </w:tr>
      <w:tr w:rsidR="00677DE9" w14:paraId="7385DAB7" w14:textId="77777777" w:rsidTr="00C43973">
        <w:trPr>
          <w:ins w:id="3548"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0EC8514C" w14:textId="77777777" w:rsidR="00677DE9" w:rsidRDefault="00677DE9" w:rsidP="00677DE9">
            <w:pPr>
              <w:spacing w:after="0"/>
              <w:rPr>
                <w:ins w:id="3549" w:author="Arjan Kloosterboer" w:date="2017-09-22T04:10:00Z"/>
                <w:rFonts w:ascii="Calibri" w:eastAsia="Times New Roman" w:hAnsi="Calibri" w:cs="Calibri"/>
                <w:color w:val="000000"/>
              </w:rPr>
            </w:pPr>
            <w:ins w:id="3550" w:author="Arjan Kloosterboer" w:date="2017-09-22T04:10:00Z">
              <w:r>
                <w:rPr>
                  <w:rFonts w:ascii="Calibri" w:eastAsia="Times New Roman"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35E37ED7" w14:textId="77777777" w:rsidR="00677DE9" w:rsidRDefault="00677DE9" w:rsidP="00677DE9">
            <w:pPr>
              <w:spacing w:after="0"/>
              <w:rPr>
                <w:ins w:id="3551" w:author="Arjan Kloosterboer" w:date="2017-09-22T04:10:00Z"/>
                <w:rFonts w:ascii="Calibri" w:eastAsia="Times New Roman" w:hAnsi="Calibri" w:cs="Calibri"/>
                <w:color w:val="000000"/>
              </w:rPr>
            </w:pPr>
            <w:ins w:id="3552" w:author="Arjan Kloosterboer" w:date="2017-09-22T04:10:00Z">
              <w:r>
                <w:rPr>
                  <w:rFonts w:ascii="Calibri" w:eastAsia="Times New Roman" w:hAnsi="Calibri" w:cs="Calibri"/>
                  <w:color w:val="000000"/>
                </w:rPr>
                <w:t>Gemeentelijk kerngegeven</w:t>
              </w:r>
            </w:ins>
          </w:p>
        </w:tc>
      </w:tr>
      <w:tr w:rsidR="00677DE9" w14:paraId="76FFFAC6" w14:textId="77777777" w:rsidTr="00C43973">
        <w:trPr>
          <w:ins w:id="3553"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71248BCC" w14:textId="77777777" w:rsidR="00677DE9" w:rsidRDefault="00677DE9" w:rsidP="00677DE9">
            <w:pPr>
              <w:spacing w:after="0"/>
              <w:rPr>
                <w:ins w:id="3554" w:author="Arjan Kloosterboer" w:date="2017-09-22T04:10:00Z"/>
                <w:rFonts w:ascii="Calibri" w:eastAsia="Times New Roman" w:hAnsi="Calibri" w:cs="Calibri"/>
                <w:color w:val="000000"/>
              </w:rPr>
            </w:pPr>
            <w:ins w:id="3555" w:author="Arjan Kloosterboer" w:date="2017-09-22T04:10:00Z">
              <w:r>
                <w:rPr>
                  <w:rFonts w:ascii="Calibri" w:eastAsia="Times New Roman"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221411EA" w14:textId="77777777" w:rsidR="00677DE9" w:rsidRDefault="00677DE9" w:rsidP="00677DE9">
            <w:pPr>
              <w:spacing w:after="0"/>
              <w:rPr>
                <w:ins w:id="3556" w:author="Arjan Kloosterboer" w:date="2017-09-22T04:10:00Z"/>
                <w:rFonts w:ascii="Calibri" w:eastAsia="Times New Roman" w:hAnsi="Calibri" w:cs="Calibri"/>
                <w:color w:val="000000"/>
              </w:rPr>
            </w:pPr>
            <w:ins w:id="3557" w:author="Arjan Kloosterboer" w:date="2017-09-22T04:10:00Z">
              <w:r>
                <w:rPr>
                  <w:rFonts w:ascii="Calibri" w:eastAsia="Times New Roman" w:hAnsi="Calibri" w:cs="Calibri"/>
                  <w:color w:val="000000"/>
                </w:rPr>
                <w:t>-</w:t>
              </w:r>
            </w:ins>
          </w:p>
        </w:tc>
      </w:tr>
      <w:tr w:rsidR="00677DE9" w14:paraId="3BB0FDD3" w14:textId="77777777" w:rsidTr="00C43973">
        <w:trPr>
          <w:ins w:id="3558" w:author="Arjan Kloosterboer" w:date="2017-09-22T04:10:00Z"/>
        </w:trPr>
        <w:tc>
          <w:tcPr>
            <w:tcW w:w="9360" w:type="dxa"/>
            <w:gridSpan w:val="3"/>
            <w:tcBorders>
              <w:top w:val="nil"/>
              <w:left w:val="nil"/>
              <w:bottom w:val="nil"/>
              <w:right w:val="nil"/>
            </w:tcBorders>
            <w:tcMar>
              <w:top w:w="0" w:type="dxa"/>
              <w:left w:w="60" w:type="dxa"/>
              <w:bottom w:w="0" w:type="dxa"/>
              <w:right w:w="60" w:type="dxa"/>
            </w:tcMar>
          </w:tcPr>
          <w:p w14:paraId="554463AE" w14:textId="77777777" w:rsidR="00677DE9" w:rsidRDefault="00677DE9" w:rsidP="00677DE9">
            <w:pPr>
              <w:spacing w:after="0"/>
              <w:rPr>
                <w:ins w:id="3559" w:author="Arjan Kloosterboer" w:date="2017-09-22T04:10:00Z"/>
                <w:rFonts w:ascii="Calibri" w:eastAsia="Times New Roman" w:hAnsi="Calibri" w:cs="Calibri"/>
                <w:color w:val="0F0F0F"/>
              </w:rPr>
            </w:pPr>
            <w:ins w:id="3560" w:author="Arjan Kloosterboer" w:date="2017-09-22T04:10:00Z">
              <w:r>
                <w:rPr>
                  <w:rFonts w:ascii="Calibri" w:eastAsia="Times New Roman" w:hAnsi="Calibri" w:cs="Calibri"/>
                  <w:b/>
                  <w:bCs/>
                  <w:color w:val="0F0F0F"/>
                </w:rPr>
                <w:t>Toelichting</w:t>
              </w:r>
            </w:ins>
          </w:p>
        </w:tc>
      </w:tr>
      <w:tr w:rsidR="00677DE9" w:rsidRPr="00AE6939" w14:paraId="340E9D9B" w14:textId="77777777" w:rsidTr="00C43973">
        <w:trPr>
          <w:ins w:id="3561" w:author="Arjan Kloosterboer" w:date="2017-09-22T04:10:00Z"/>
        </w:trPr>
        <w:tc>
          <w:tcPr>
            <w:tcW w:w="450" w:type="dxa"/>
            <w:tcBorders>
              <w:top w:val="nil"/>
              <w:left w:val="nil"/>
              <w:bottom w:val="nil"/>
              <w:right w:val="nil"/>
            </w:tcBorders>
            <w:tcMar>
              <w:top w:w="0" w:type="dxa"/>
              <w:left w:w="60" w:type="dxa"/>
              <w:bottom w:w="0" w:type="dxa"/>
              <w:right w:w="60" w:type="dxa"/>
            </w:tcMar>
          </w:tcPr>
          <w:p w14:paraId="10066BE9" w14:textId="77777777" w:rsidR="00677DE9" w:rsidRDefault="00677DE9" w:rsidP="00677DE9">
            <w:pPr>
              <w:spacing w:after="0"/>
              <w:rPr>
                <w:ins w:id="3562" w:author="Arjan Kloosterboer" w:date="2017-09-22T04:10:00Z"/>
                <w:rFonts w:ascii="Calibri" w:eastAsia="Times New Roman"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61667E78" w14:textId="77777777" w:rsidR="00677DE9" w:rsidRPr="00677DE9" w:rsidRDefault="00677DE9" w:rsidP="00677DE9">
            <w:pPr>
              <w:spacing w:after="0"/>
              <w:rPr>
                <w:ins w:id="3563" w:author="Arjan Kloosterboer" w:date="2017-09-22T04:10:00Z"/>
                <w:rFonts w:ascii="Calibri" w:eastAsia="Times New Roman" w:hAnsi="Calibri" w:cs="Calibri"/>
                <w:color w:val="0F0F0F"/>
                <w:lang w:val="nl-NL"/>
              </w:rPr>
            </w:pPr>
            <w:ins w:id="3564" w:author="Arjan Kloosterboer" w:date="2017-09-22T04:10:00Z">
              <w:r w:rsidRPr="00677DE9">
                <w:rPr>
                  <w:rFonts w:ascii="Calibri" w:eastAsia="Times New Roman" w:hAnsi="Calibri" w:cs="Calibri"/>
                  <w:color w:val="0F0F0F"/>
                  <w:lang w:val="nl-NL"/>
                </w:rPr>
                <w:t>Een voorbeeld hiervan is “Selectielijst gemeenten en intergemeentelijke organen 2017 dd. 6 juli 2017”.</w:t>
              </w:r>
            </w:ins>
          </w:p>
        </w:tc>
        <w:bookmarkEnd w:id="3482"/>
      </w:tr>
    </w:tbl>
    <w:p w14:paraId="2FC11F3F" w14:textId="77777777" w:rsidR="00677DE9" w:rsidRPr="00677DE9" w:rsidRDefault="00677DE9" w:rsidP="00677DE9">
      <w:pPr>
        <w:widowControl w:val="0"/>
        <w:autoSpaceDE w:val="0"/>
        <w:autoSpaceDN w:val="0"/>
        <w:adjustRightInd w:val="0"/>
        <w:spacing w:before="240" w:after="60" w:line="240" w:lineRule="auto"/>
        <w:outlineLvl w:val="3"/>
        <w:rPr>
          <w:ins w:id="3565" w:author="Arjan Kloosterboer" w:date="2017-09-22T04:10:00Z"/>
          <w:rFonts w:ascii="Arial" w:hAnsi="Arial" w:cs="Arial"/>
          <w:b/>
          <w:color w:val="000000"/>
          <w:sz w:val="24"/>
          <w:szCs w:val="24"/>
          <w:lang w:val="nl-NL"/>
        </w:rPr>
      </w:pPr>
      <w:ins w:id="3566" w:author="Arjan Kloosterboer" w:date="2017-09-22T04:10:00Z">
        <w:r w:rsidRPr="00677DE9">
          <w:rPr>
            <w:rFonts w:ascii="Arial" w:hAnsi="Arial" w:cs="Arial"/>
            <w:b/>
            <w:color w:val="000000"/>
            <w:sz w:val="24"/>
            <w:szCs w:val="24"/>
            <w:lang w:val="nl-NL"/>
          </w:rPr>
          <w:t>«Attribuutsoort» 'Nummer klasse' van gegevensgroeptype 'Selectielijstklasse'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77DE9" w14:paraId="4E634305" w14:textId="77777777" w:rsidTr="00C43973">
        <w:trPr>
          <w:ins w:id="3567"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1ED888DC" w14:textId="77777777" w:rsidR="00677DE9" w:rsidRDefault="00677DE9" w:rsidP="00677DE9">
            <w:pPr>
              <w:spacing w:after="0"/>
              <w:rPr>
                <w:ins w:id="3568" w:author="Arjan Kloosterboer" w:date="2017-09-22T04:10:00Z"/>
                <w:rFonts w:ascii="Calibri" w:hAnsi="Calibri" w:cs="Calibri"/>
                <w:color w:val="000000"/>
              </w:rPr>
            </w:pPr>
            <w:ins w:id="3569" w:author="Arjan Kloosterboer" w:date="2017-09-22T04:10:00Z">
              <w:r>
                <w:rPr>
                  <w:rFonts w:ascii="Calibri"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740712A5" w14:textId="77777777" w:rsidR="00677DE9" w:rsidRDefault="00677DE9" w:rsidP="00677DE9">
            <w:pPr>
              <w:spacing w:after="0"/>
              <w:rPr>
                <w:ins w:id="3570" w:author="Arjan Kloosterboer" w:date="2017-09-22T04:10:00Z"/>
                <w:rFonts w:ascii="Calibri" w:hAnsi="Calibri" w:cs="Calibri"/>
                <w:color w:val="000000"/>
              </w:rPr>
            </w:pPr>
            <w:ins w:id="3571" w:author="Arjan Kloosterboer" w:date="2017-09-22T04:10:00Z">
              <w:r>
                <w:rPr>
                  <w:rFonts w:ascii="Calibri" w:hAnsi="Calibri" w:cs="Calibri"/>
                  <w:color w:val="000000"/>
                </w:rPr>
                <w:t>Nummer klasse</w:t>
              </w:r>
            </w:ins>
          </w:p>
        </w:tc>
      </w:tr>
      <w:tr w:rsidR="00677DE9" w14:paraId="2060C549" w14:textId="77777777" w:rsidTr="00C43973">
        <w:trPr>
          <w:ins w:id="3572"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510EF30D" w14:textId="77777777" w:rsidR="00677DE9" w:rsidRDefault="00677DE9" w:rsidP="00677DE9">
            <w:pPr>
              <w:spacing w:after="0"/>
              <w:rPr>
                <w:ins w:id="3573" w:author="Arjan Kloosterboer" w:date="2017-09-22T04:10:00Z"/>
                <w:rFonts w:ascii="Calibri" w:hAnsi="Calibri" w:cs="Calibri"/>
                <w:color w:val="000000"/>
              </w:rPr>
            </w:pPr>
            <w:ins w:id="3574" w:author="Arjan Kloosterboer" w:date="2017-09-22T04:10:00Z">
              <w:r>
                <w:rPr>
                  <w:rFonts w:ascii="Calibri"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458F2A91" w14:textId="77777777" w:rsidR="00677DE9" w:rsidRDefault="00677DE9" w:rsidP="00677DE9">
            <w:pPr>
              <w:spacing w:after="0"/>
              <w:rPr>
                <w:ins w:id="3575" w:author="Arjan Kloosterboer" w:date="2017-09-22T04:10:00Z"/>
                <w:rFonts w:ascii="Calibri" w:hAnsi="Calibri" w:cs="Calibri"/>
                <w:color w:val="000000"/>
              </w:rPr>
            </w:pPr>
            <w:ins w:id="3576" w:author="Arjan Kloosterboer" w:date="2017-09-22T04:10:00Z">
              <w:r>
                <w:rPr>
                  <w:rFonts w:ascii="Calibri" w:hAnsi="Calibri" w:cs="Calibri"/>
                  <w:color w:val="000000"/>
                </w:rPr>
                <w:t>KING</w:t>
              </w:r>
            </w:ins>
          </w:p>
        </w:tc>
      </w:tr>
      <w:tr w:rsidR="00677DE9" w14:paraId="27E47D8B" w14:textId="77777777" w:rsidTr="00C43973">
        <w:trPr>
          <w:trHeight w:val="268"/>
          <w:ins w:id="3577"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3B7D355F" w14:textId="77777777" w:rsidR="00677DE9" w:rsidRDefault="00677DE9" w:rsidP="00677DE9">
            <w:pPr>
              <w:spacing w:after="0"/>
              <w:rPr>
                <w:ins w:id="3578" w:author="Arjan Kloosterboer" w:date="2017-09-22T04:10:00Z"/>
                <w:rFonts w:ascii="Calibri" w:hAnsi="Calibri" w:cs="Calibri"/>
                <w:color w:val="000000"/>
              </w:rPr>
            </w:pPr>
            <w:ins w:id="3579" w:author="Arjan Kloosterboer" w:date="2017-09-22T04:10:00Z">
              <w:r>
                <w:rPr>
                  <w:rFonts w:ascii="Calibri"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4D754BA9" w14:textId="77777777" w:rsidR="00677DE9" w:rsidRDefault="00677DE9" w:rsidP="00677DE9">
            <w:pPr>
              <w:spacing w:after="0"/>
              <w:rPr>
                <w:ins w:id="3580" w:author="Arjan Kloosterboer" w:date="2017-09-22T04:10:00Z"/>
                <w:rFonts w:ascii="Calibri" w:hAnsi="Calibri" w:cs="Calibri"/>
                <w:color w:val="000000"/>
              </w:rPr>
            </w:pPr>
          </w:p>
        </w:tc>
      </w:tr>
      <w:tr w:rsidR="00677DE9" w:rsidRPr="00AE6939" w14:paraId="1182979D" w14:textId="77777777" w:rsidTr="00C43973">
        <w:trPr>
          <w:ins w:id="3581"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03B10D99" w14:textId="77777777" w:rsidR="00677DE9" w:rsidRDefault="00677DE9" w:rsidP="00677DE9">
            <w:pPr>
              <w:spacing w:after="0"/>
              <w:rPr>
                <w:ins w:id="3582" w:author="Arjan Kloosterboer" w:date="2017-09-22T04:10:00Z"/>
                <w:rFonts w:ascii="Calibri" w:hAnsi="Calibri" w:cs="Calibri"/>
                <w:color w:val="000000"/>
              </w:rPr>
            </w:pPr>
            <w:ins w:id="3583" w:author="Arjan Kloosterboer" w:date="2017-09-22T04:10:00Z">
              <w:r>
                <w:rPr>
                  <w:rFonts w:ascii="Calibri"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3A6360BA" w14:textId="77777777" w:rsidR="00677DE9" w:rsidRPr="00677DE9" w:rsidRDefault="00677DE9" w:rsidP="00677DE9">
            <w:pPr>
              <w:spacing w:after="0"/>
              <w:rPr>
                <w:ins w:id="3584" w:author="Arjan Kloosterboer" w:date="2017-09-22T04:10:00Z"/>
                <w:rFonts w:ascii="Calibri" w:hAnsi="Calibri" w:cs="Calibri"/>
                <w:color w:val="000000"/>
                <w:lang w:val="nl-NL"/>
              </w:rPr>
            </w:pPr>
            <w:ins w:id="3585" w:author="Arjan Kloosterboer" w:date="2017-09-22T04:10:00Z">
              <w:r w:rsidRPr="00677DE9">
                <w:rPr>
                  <w:rFonts w:ascii="Calibri" w:hAnsi="Calibri" w:cs="Calibri"/>
                  <w:color w:val="000000"/>
                  <w:lang w:val="nl-NL"/>
                </w:rPr>
                <w:t>De aanduiding van een unieke vermelding van waarderingskenmerken in de Selectielijst Archiefbescheiden.</w:t>
              </w:r>
            </w:ins>
          </w:p>
        </w:tc>
      </w:tr>
      <w:tr w:rsidR="00677DE9" w14:paraId="43F7BDC9" w14:textId="77777777" w:rsidTr="00C43973">
        <w:trPr>
          <w:ins w:id="3586"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59FF25EB" w14:textId="77777777" w:rsidR="00677DE9" w:rsidRDefault="00677DE9" w:rsidP="00677DE9">
            <w:pPr>
              <w:spacing w:after="0"/>
              <w:rPr>
                <w:ins w:id="3587" w:author="Arjan Kloosterboer" w:date="2017-09-22T04:10:00Z"/>
                <w:rFonts w:ascii="Calibri" w:hAnsi="Calibri" w:cs="Calibri"/>
                <w:color w:val="000000"/>
              </w:rPr>
            </w:pPr>
            <w:ins w:id="3588" w:author="Arjan Kloosterboer" w:date="2017-09-22T04:10:00Z">
              <w:r>
                <w:rPr>
                  <w:rFonts w:ascii="Calibri" w:hAnsi="Calibri" w:cs="Calibri"/>
                  <w:b/>
                  <w:bCs/>
                  <w:color w:val="000000"/>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2C5E97F1" w14:textId="77777777" w:rsidR="00677DE9" w:rsidRDefault="00677DE9" w:rsidP="00677DE9">
            <w:pPr>
              <w:spacing w:after="0"/>
              <w:rPr>
                <w:ins w:id="3589" w:author="Arjan Kloosterboer" w:date="2017-09-22T04:10:00Z"/>
                <w:rFonts w:ascii="Calibri" w:hAnsi="Calibri" w:cs="Calibri"/>
                <w:color w:val="000000"/>
              </w:rPr>
            </w:pPr>
            <w:ins w:id="3590" w:author="Arjan Kloosterboer" w:date="2017-09-22T04:10:00Z">
              <w:r>
                <w:rPr>
                  <w:rFonts w:ascii="Calibri" w:hAnsi="Calibri" w:cs="Calibri"/>
                  <w:color w:val="000000"/>
                </w:rPr>
                <w:t>KING</w:t>
              </w:r>
            </w:ins>
          </w:p>
        </w:tc>
      </w:tr>
      <w:tr w:rsidR="00677DE9" w14:paraId="53D44FCB" w14:textId="77777777" w:rsidTr="00C43973">
        <w:trPr>
          <w:ins w:id="3591"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12389B91" w14:textId="77777777" w:rsidR="00677DE9" w:rsidRDefault="00677DE9" w:rsidP="00677DE9">
            <w:pPr>
              <w:spacing w:after="0"/>
              <w:rPr>
                <w:ins w:id="3592" w:author="Arjan Kloosterboer" w:date="2017-09-22T04:10:00Z"/>
                <w:rFonts w:ascii="Calibri" w:hAnsi="Calibri" w:cs="Calibri"/>
                <w:color w:val="000000"/>
              </w:rPr>
            </w:pPr>
            <w:ins w:id="3593" w:author="Arjan Kloosterboer" w:date="2017-09-22T04:10:00Z">
              <w:r>
                <w:rPr>
                  <w:rFonts w:ascii="Calibri"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20B4D176" w14:textId="77777777" w:rsidR="00677DE9" w:rsidRDefault="00677DE9" w:rsidP="00677DE9">
            <w:pPr>
              <w:spacing w:after="0"/>
              <w:rPr>
                <w:ins w:id="3594" w:author="Arjan Kloosterboer" w:date="2017-09-22T04:10:00Z"/>
                <w:rFonts w:ascii="Calibri" w:hAnsi="Calibri" w:cs="Calibri"/>
                <w:color w:val="000000"/>
              </w:rPr>
            </w:pPr>
            <w:ins w:id="3595" w:author="Arjan Kloosterboer" w:date="2017-09-22T04:10:00Z">
              <w:r>
                <w:rPr>
                  <w:rFonts w:ascii="Calibri" w:hAnsi="Calibri" w:cs="Calibri"/>
                  <w:color w:val="000000"/>
                </w:rPr>
                <w:t>1-2-2017</w:t>
              </w:r>
            </w:ins>
          </w:p>
        </w:tc>
      </w:tr>
      <w:tr w:rsidR="00677DE9" w14:paraId="70A16988" w14:textId="77777777" w:rsidTr="00C43973">
        <w:trPr>
          <w:ins w:id="3596"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1305F3DE" w14:textId="77777777" w:rsidR="00677DE9" w:rsidRDefault="00677DE9" w:rsidP="00677DE9">
            <w:pPr>
              <w:spacing w:after="0"/>
              <w:rPr>
                <w:ins w:id="3597" w:author="Arjan Kloosterboer" w:date="2017-09-22T04:10:00Z"/>
                <w:rFonts w:ascii="Calibri" w:hAnsi="Calibri" w:cs="Calibri"/>
                <w:color w:val="000000"/>
              </w:rPr>
            </w:pPr>
            <w:ins w:id="3598" w:author="Arjan Kloosterboer" w:date="2017-09-22T04:10:00Z">
              <w:r>
                <w:rPr>
                  <w:rFonts w:ascii="Calibri" w:hAnsi="Calibri" w:cs="Calibri"/>
                  <w:b/>
                  <w:bCs/>
                  <w:color w:val="000000"/>
                </w:rPr>
                <w:t xml:space="preserve">Formaat </w:t>
              </w:r>
            </w:ins>
          </w:p>
        </w:tc>
        <w:tc>
          <w:tcPr>
            <w:tcW w:w="5670" w:type="dxa"/>
            <w:tcBorders>
              <w:top w:val="nil"/>
              <w:left w:val="nil"/>
              <w:bottom w:val="nil"/>
              <w:right w:val="nil"/>
            </w:tcBorders>
            <w:tcMar>
              <w:top w:w="0" w:type="dxa"/>
              <w:left w:w="60" w:type="dxa"/>
              <w:bottom w:w="0" w:type="dxa"/>
              <w:right w:w="60" w:type="dxa"/>
            </w:tcMar>
          </w:tcPr>
          <w:p w14:paraId="66694C4F" w14:textId="77777777" w:rsidR="00677DE9" w:rsidRDefault="00677DE9" w:rsidP="00677DE9">
            <w:pPr>
              <w:spacing w:after="0"/>
              <w:rPr>
                <w:ins w:id="3599" w:author="Arjan Kloosterboer" w:date="2017-09-22T04:10:00Z"/>
                <w:rFonts w:ascii="Calibri" w:hAnsi="Calibri" w:cs="Calibri"/>
                <w:color w:val="000000"/>
              </w:rPr>
            </w:pPr>
            <w:ins w:id="3600" w:author="Arjan Kloosterboer" w:date="2017-09-22T04:10:00Z">
              <w:r>
                <w:rPr>
                  <w:rFonts w:ascii="Calibri" w:hAnsi="Calibri" w:cs="Calibri"/>
                  <w:color w:val="000000"/>
                </w:rPr>
                <w:t>AN20</w:t>
              </w:r>
            </w:ins>
          </w:p>
        </w:tc>
      </w:tr>
      <w:tr w:rsidR="00677DE9" w14:paraId="173DA8B7" w14:textId="77777777" w:rsidTr="00C43973">
        <w:trPr>
          <w:ins w:id="3601"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7B5A89C1" w14:textId="77777777" w:rsidR="00677DE9" w:rsidRDefault="00677DE9" w:rsidP="00677DE9">
            <w:pPr>
              <w:spacing w:after="0"/>
              <w:rPr>
                <w:ins w:id="3602" w:author="Arjan Kloosterboer" w:date="2017-09-22T04:10:00Z"/>
                <w:rFonts w:ascii="Calibri" w:hAnsi="Calibri" w:cs="Calibri"/>
                <w:color w:val="000000"/>
              </w:rPr>
            </w:pPr>
            <w:ins w:id="3603" w:author="Arjan Kloosterboer" w:date="2017-09-22T04:10:00Z">
              <w:r>
                <w:rPr>
                  <w:rFonts w:ascii="Calibri" w:hAnsi="Calibri" w:cs="Calibri"/>
                  <w:b/>
                  <w:bCs/>
                  <w:color w:val="000000"/>
                </w:rPr>
                <w:t>Waardenverzameling</w:t>
              </w:r>
            </w:ins>
          </w:p>
        </w:tc>
        <w:tc>
          <w:tcPr>
            <w:tcW w:w="5670" w:type="dxa"/>
            <w:tcBorders>
              <w:top w:val="nil"/>
              <w:left w:val="nil"/>
              <w:bottom w:val="nil"/>
              <w:right w:val="nil"/>
            </w:tcBorders>
            <w:tcMar>
              <w:top w:w="0" w:type="dxa"/>
              <w:left w:w="60" w:type="dxa"/>
              <w:bottom w:w="0" w:type="dxa"/>
              <w:right w:w="60" w:type="dxa"/>
            </w:tcMar>
          </w:tcPr>
          <w:p w14:paraId="5B639AFC" w14:textId="77777777" w:rsidR="00677DE9" w:rsidRDefault="00677DE9" w:rsidP="00677DE9">
            <w:pPr>
              <w:spacing w:after="0"/>
              <w:rPr>
                <w:ins w:id="3604" w:author="Arjan Kloosterboer" w:date="2017-09-22T04:10:00Z"/>
                <w:rFonts w:ascii="Calibri" w:hAnsi="Calibri" w:cs="Calibri"/>
                <w:color w:val="000000"/>
              </w:rPr>
            </w:pPr>
          </w:p>
        </w:tc>
      </w:tr>
      <w:tr w:rsidR="00677DE9" w14:paraId="0FC14512" w14:textId="77777777" w:rsidTr="00C43973">
        <w:trPr>
          <w:ins w:id="3605"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337E2EED" w14:textId="77777777" w:rsidR="00677DE9" w:rsidRDefault="00677DE9" w:rsidP="00677DE9">
            <w:pPr>
              <w:spacing w:after="0"/>
              <w:rPr>
                <w:ins w:id="3606" w:author="Arjan Kloosterboer" w:date="2017-09-22T04:10:00Z"/>
                <w:rFonts w:ascii="Calibri" w:hAnsi="Calibri" w:cs="Calibri"/>
                <w:b/>
                <w:bCs/>
                <w:color w:val="000000"/>
              </w:rPr>
            </w:pPr>
            <w:ins w:id="3607" w:author="Arjan Kloosterboer" w:date="2017-09-22T04:10:00Z">
              <w:r>
                <w:rPr>
                  <w:rFonts w:ascii="Calibri" w:hAnsi="Calibri" w:cs="Calibri"/>
                  <w:b/>
                  <w:bCs/>
                  <w:color w:val="000000"/>
                </w:rPr>
                <w:t xml:space="preserve">Indicatie </w:t>
              </w:r>
              <w:r>
                <w:rPr>
                  <w:rFonts w:ascii="Calibri" w:hAnsi="Calibri" w:cs="Calibri"/>
                  <w:b/>
                  <w:bCs/>
                  <w:color w:val="000000"/>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0ADB07A7" w14:textId="77777777" w:rsidR="00677DE9" w:rsidRDefault="00677DE9" w:rsidP="00677DE9">
            <w:pPr>
              <w:spacing w:after="0"/>
              <w:rPr>
                <w:ins w:id="3608" w:author="Arjan Kloosterboer" w:date="2017-09-22T04:10:00Z"/>
                <w:rFonts w:ascii="Calibri" w:hAnsi="Calibri" w:cs="Calibri"/>
                <w:color w:val="000000"/>
              </w:rPr>
            </w:pPr>
            <w:ins w:id="3609" w:author="Arjan Kloosterboer" w:date="2017-09-22T04:10:00Z">
              <w:r>
                <w:rPr>
                  <w:rFonts w:ascii="Calibri" w:hAnsi="Calibri" w:cs="Calibri"/>
                  <w:color w:val="000000"/>
                </w:rPr>
                <w:t>Zie groep</w:t>
              </w:r>
            </w:ins>
          </w:p>
        </w:tc>
      </w:tr>
      <w:tr w:rsidR="00677DE9" w14:paraId="592B2D1E" w14:textId="77777777" w:rsidTr="00C43973">
        <w:trPr>
          <w:ins w:id="3610"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04838E3F" w14:textId="77777777" w:rsidR="00677DE9" w:rsidRDefault="00677DE9" w:rsidP="00677DE9">
            <w:pPr>
              <w:spacing w:after="0"/>
              <w:rPr>
                <w:ins w:id="3611" w:author="Arjan Kloosterboer" w:date="2017-09-22T04:10:00Z"/>
                <w:rFonts w:ascii="Calibri" w:hAnsi="Calibri" w:cs="Calibri"/>
                <w:b/>
                <w:bCs/>
                <w:color w:val="000000"/>
              </w:rPr>
            </w:pPr>
            <w:ins w:id="3612" w:author="Arjan Kloosterboer" w:date="2017-09-22T04:10:00Z">
              <w:r>
                <w:rPr>
                  <w:rFonts w:ascii="Calibri" w:hAnsi="Calibri" w:cs="Calibri"/>
                  <w:b/>
                  <w:bCs/>
                  <w:color w:val="000000"/>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45F4BE09" w14:textId="77777777" w:rsidR="00677DE9" w:rsidRDefault="00677DE9" w:rsidP="00677DE9">
            <w:pPr>
              <w:spacing w:after="0"/>
              <w:rPr>
                <w:ins w:id="3613" w:author="Arjan Kloosterboer" w:date="2017-09-22T04:10:00Z"/>
                <w:rFonts w:ascii="Calibri" w:hAnsi="Calibri" w:cs="Calibri"/>
                <w:color w:val="000000"/>
              </w:rPr>
            </w:pPr>
            <w:ins w:id="3614" w:author="Arjan Kloosterboer" w:date="2017-09-22T04:10:00Z">
              <w:r>
                <w:rPr>
                  <w:rFonts w:ascii="Calibri" w:hAnsi="Calibri" w:cs="Calibri"/>
                  <w:color w:val="000000"/>
                </w:rPr>
                <w:t>Zie groep</w:t>
              </w:r>
            </w:ins>
          </w:p>
        </w:tc>
      </w:tr>
      <w:tr w:rsidR="00677DE9" w14:paraId="2B0518B5" w14:textId="77777777" w:rsidTr="00C43973">
        <w:trPr>
          <w:ins w:id="3615"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686ECD89" w14:textId="77777777" w:rsidR="00677DE9" w:rsidRDefault="00677DE9" w:rsidP="00677DE9">
            <w:pPr>
              <w:spacing w:after="0"/>
              <w:rPr>
                <w:ins w:id="3616" w:author="Arjan Kloosterboer" w:date="2017-09-22T04:10:00Z"/>
                <w:rFonts w:ascii="Calibri" w:hAnsi="Calibri" w:cs="Calibri"/>
                <w:b/>
                <w:bCs/>
                <w:color w:val="000000"/>
              </w:rPr>
            </w:pPr>
            <w:ins w:id="3617" w:author="Arjan Kloosterboer" w:date="2017-09-22T04:10:00Z">
              <w:r>
                <w:rPr>
                  <w:rFonts w:ascii="Calibri" w:hAnsi="Calibri" w:cs="Calibri"/>
                  <w:b/>
                  <w:bCs/>
                  <w:color w:val="000000"/>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7DCFE159" w14:textId="77777777" w:rsidR="00677DE9" w:rsidRDefault="00677DE9" w:rsidP="00677DE9">
            <w:pPr>
              <w:spacing w:after="0"/>
              <w:rPr>
                <w:ins w:id="3618" w:author="Arjan Kloosterboer" w:date="2017-09-22T04:10:00Z"/>
                <w:rFonts w:ascii="Calibri" w:hAnsi="Calibri" w:cs="Calibri"/>
                <w:color w:val="000000"/>
              </w:rPr>
            </w:pPr>
            <w:ins w:id="3619" w:author="Arjan Kloosterboer" w:date="2017-09-22T04:10:00Z">
              <w:r>
                <w:rPr>
                  <w:rFonts w:ascii="Calibri" w:hAnsi="Calibri" w:cs="Calibri"/>
                  <w:color w:val="000000"/>
                </w:rPr>
                <w:t>Nee</w:t>
              </w:r>
            </w:ins>
          </w:p>
        </w:tc>
      </w:tr>
      <w:tr w:rsidR="00677DE9" w14:paraId="0E06436C" w14:textId="77777777" w:rsidTr="00C43973">
        <w:trPr>
          <w:ins w:id="3620"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7D919784" w14:textId="77777777" w:rsidR="00677DE9" w:rsidRDefault="00677DE9" w:rsidP="00677DE9">
            <w:pPr>
              <w:spacing w:after="0"/>
              <w:rPr>
                <w:ins w:id="3621" w:author="Arjan Kloosterboer" w:date="2017-09-22T04:10:00Z"/>
                <w:rFonts w:ascii="Calibri" w:hAnsi="Calibri" w:cs="Calibri"/>
                <w:b/>
                <w:bCs/>
                <w:color w:val="000000"/>
              </w:rPr>
            </w:pPr>
            <w:ins w:id="3622" w:author="Arjan Kloosterboer" w:date="2017-09-22T04:10:00Z">
              <w:r>
                <w:rPr>
                  <w:rFonts w:ascii="Calibri" w:hAnsi="Calibri" w:cs="Calibri"/>
                  <w:b/>
                  <w:bCs/>
                  <w:color w:val="000000"/>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556E92E5" w14:textId="77777777" w:rsidR="00677DE9" w:rsidRDefault="00677DE9" w:rsidP="00677DE9">
            <w:pPr>
              <w:spacing w:after="0"/>
              <w:rPr>
                <w:ins w:id="3623" w:author="Arjan Kloosterboer" w:date="2017-09-22T04:10:00Z"/>
                <w:rFonts w:ascii="Calibri" w:hAnsi="Calibri" w:cs="Calibri"/>
                <w:color w:val="000000"/>
              </w:rPr>
            </w:pPr>
            <w:ins w:id="3624" w:author="Arjan Kloosterboer" w:date="2017-09-22T04:10:00Z">
              <w:r>
                <w:rPr>
                  <w:rFonts w:ascii="Calibri" w:hAnsi="Calibri" w:cs="Calibri"/>
                  <w:color w:val="000000"/>
                </w:rPr>
                <w:t>Nee</w:t>
              </w:r>
            </w:ins>
          </w:p>
        </w:tc>
      </w:tr>
      <w:tr w:rsidR="00677DE9" w14:paraId="048EABB1" w14:textId="77777777" w:rsidTr="00C43973">
        <w:trPr>
          <w:ins w:id="3625"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21552CC0" w14:textId="77777777" w:rsidR="00677DE9" w:rsidRDefault="00677DE9" w:rsidP="00677DE9">
            <w:pPr>
              <w:spacing w:after="0"/>
              <w:rPr>
                <w:ins w:id="3626" w:author="Arjan Kloosterboer" w:date="2017-09-22T04:10:00Z"/>
                <w:rFonts w:ascii="Calibri" w:hAnsi="Calibri" w:cs="Calibri"/>
                <w:color w:val="000000"/>
              </w:rPr>
            </w:pPr>
            <w:ins w:id="3627" w:author="Arjan Kloosterboer" w:date="2017-09-22T04:10:00Z">
              <w:r>
                <w:rPr>
                  <w:rFonts w:ascii="Calibri"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5BA28329" w14:textId="77777777" w:rsidR="00677DE9" w:rsidRDefault="00677DE9" w:rsidP="00677DE9">
            <w:pPr>
              <w:spacing w:after="0"/>
              <w:rPr>
                <w:ins w:id="3628" w:author="Arjan Kloosterboer" w:date="2017-09-22T04:10:00Z"/>
                <w:rFonts w:ascii="Calibri" w:hAnsi="Calibri" w:cs="Calibri"/>
                <w:color w:val="000000"/>
              </w:rPr>
            </w:pPr>
            <w:ins w:id="3629" w:author="Arjan Kloosterboer" w:date="2017-09-22T04:10:00Z">
              <w:r>
                <w:rPr>
                  <w:rFonts w:ascii="Calibri" w:hAnsi="Calibri" w:cs="Calibri"/>
                  <w:color w:val="000000"/>
                </w:rPr>
                <w:t>1 - 1</w:t>
              </w:r>
            </w:ins>
          </w:p>
        </w:tc>
      </w:tr>
      <w:tr w:rsidR="00677DE9" w14:paraId="523CD3D5" w14:textId="77777777" w:rsidTr="00C43973">
        <w:trPr>
          <w:ins w:id="3630"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705D5913" w14:textId="77777777" w:rsidR="00677DE9" w:rsidRDefault="00677DE9" w:rsidP="00677DE9">
            <w:pPr>
              <w:spacing w:after="0"/>
              <w:rPr>
                <w:ins w:id="3631" w:author="Arjan Kloosterboer" w:date="2017-09-22T04:10:00Z"/>
                <w:rFonts w:ascii="Calibri" w:hAnsi="Calibri" w:cs="Calibri"/>
                <w:color w:val="000000"/>
              </w:rPr>
            </w:pPr>
            <w:ins w:id="3632" w:author="Arjan Kloosterboer" w:date="2017-09-22T04:10:00Z">
              <w:r>
                <w:rPr>
                  <w:rFonts w:ascii="Calibri"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482F1B73" w14:textId="77777777" w:rsidR="00677DE9" w:rsidRDefault="00677DE9" w:rsidP="00677DE9">
            <w:pPr>
              <w:spacing w:after="0"/>
              <w:rPr>
                <w:ins w:id="3633" w:author="Arjan Kloosterboer" w:date="2017-09-22T04:10:00Z"/>
                <w:rFonts w:ascii="Calibri" w:hAnsi="Calibri" w:cs="Calibri"/>
                <w:color w:val="000000"/>
              </w:rPr>
            </w:pPr>
            <w:ins w:id="3634" w:author="Arjan Kloosterboer" w:date="2017-09-22T04:10:00Z">
              <w:r>
                <w:rPr>
                  <w:rFonts w:ascii="Calibri" w:hAnsi="Calibri" w:cs="Calibri"/>
                  <w:color w:val="000000"/>
                </w:rPr>
                <w:t>Gemeentelijk kerngegeven</w:t>
              </w:r>
            </w:ins>
          </w:p>
        </w:tc>
      </w:tr>
      <w:tr w:rsidR="00677DE9" w14:paraId="776CF544" w14:textId="77777777" w:rsidTr="00C43973">
        <w:trPr>
          <w:ins w:id="3635"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0297700B" w14:textId="77777777" w:rsidR="00677DE9" w:rsidRDefault="00677DE9" w:rsidP="00677DE9">
            <w:pPr>
              <w:spacing w:after="0"/>
              <w:rPr>
                <w:ins w:id="3636" w:author="Arjan Kloosterboer" w:date="2017-09-22T04:10:00Z"/>
                <w:rFonts w:ascii="Calibri" w:hAnsi="Calibri" w:cs="Calibri"/>
                <w:color w:val="000000"/>
              </w:rPr>
            </w:pPr>
            <w:ins w:id="3637" w:author="Arjan Kloosterboer" w:date="2017-09-22T04:10:00Z">
              <w:r>
                <w:rPr>
                  <w:rFonts w:ascii="Calibri"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06B20B6C" w14:textId="77777777" w:rsidR="00677DE9" w:rsidRDefault="00677DE9" w:rsidP="00677DE9">
            <w:pPr>
              <w:spacing w:after="0"/>
              <w:rPr>
                <w:ins w:id="3638" w:author="Arjan Kloosterboer" w:date="2017-09-22T04:10:00Z"/>
                <w:rFonts w:ascii="Calibri" w:hAnsi="Calibri" w:cs="Calibri"/>
                <w:color w:val="000000"/>
              </w:rPr>
            </w:pPr>
            <w:ins w:id="3639" w:author="Arjan Kloosterboer" w:date="2017-09-22T04:10:00Z">
              <w:r>
                <w:rPr>
                  <w:rFonts w:ascii="Calibri" w:hAnsi="Calibri" w:cs="Calibri"/>
                  <w:color w:val="000000"/>
                </w:rPr>
                <w:t>-</w:t>
              </w:r>
            </w:ins>
          </w:p>
        </w:tc>
      </w:tr>
      <w:tr w:rsidR="00677DE9" w14:paraId="62FB34AB" w14:textId="77777777" w:rsidTr="00C43973">
        <w:trPr>
          <w:ins w:id="3640" w:author="Arjan Kloosterboer" w:date="2017-09-22T04:10:00Z"/>
        </w:trPr>
        <w:tc>
          <w:tcPr>
            <w:tcW w:w="9360" w:type="dxa"/>
            <w:gridSpan w:val="3"/>
            <w:tcBorders>
              <w:top w:val="nil"/>
              <w:left w:val="nil"/>
              <w:bottom w:val="nil"/>
              <w:right w:val="nil"/>
            </w:tcBorders>
            <w:tcMar>
              <w:top w:w="0" w:type="dxa"/>
              <w:left w:w="60" w:type="dxa"/>
              <w:bottom w:w="0" w:type="dxa"/>
              <w:right w:w="60" w:type="dxa"/>
            </w:tcMar>
          </w:tcPr>
          <w:p w14:paraId="2A0A2A08" w14:textId="77777777" w:rsidR="00677DE9" w:rsidRDefault="00677DE9" w:rsidP="00677DE9">
            <w:pPr>
              <w:spacing w:after="0"/>
              <w:rPr>
                <w:ins w:id="3641" w:author="Arjan Kloosterboer" w:date="2017-09-22T04:10:00Z"/>
                <w:rFonts w:ascii="Calibri" w:hAnsi="Calibri" w:cs="Calibri"/>
                <w:color w:val="0F0F0F"/>
              </w:rPr>
            </w:pPr>
            <w:ins w:id="3642" w:author="Arjan Kloosterboer" w:date="2017-09-22T04:10:00Z">
              <w:r>
                <w:rPr>
                  <w:rFonts w:ascii="Calibri" w:hAnsi="Calibri" w:cs="Calibri"/>
                  <w:b/>
                  <w:bCs/>
                  <w:color w:val="0F0F0F"/>
                </w:rPr>
                <w:t>Toelichting</w:t>
              </w:r>
            </w:ins>
          </w:p>
        </w:tc>
      </w:tr>
      <w:tr w:rsidR="00677DE9" w:rsidRPr="00AE6939" w14:paraId="28E9AD39" w14:textId="77777777" w:rsidTr="00C43973">
        <w:trPr>
          <w:ins w:id="3643" w:author="Arjan Kloosterboer" w:date="2017-09-22T04:10:00Z"/>
        </w:trPr>
        <w:tc>
          <w:tcPr>
            <w:tcW w:w="450" w:type="dxa"/>
            <w:tcBorders>
              <w:top w:val="nil"/>
              <w:left w:val="nil"/>
              <w:bottom w:val="nil"/>
              <w:right w:val="nil"/>
            </w:tcBorders>
            <w:tcMar>
              <w:top w:w="0" w:type="dxa"/>
              <w:left w:w="60" w:type="dxa"/>
              <w:bottom w:w="0" w:type="dxa"/>
              <w:right w:w="60" w:type="dxa"/>
            </w:tcMar>
          </w:tcPr>
          <w:p w14:paraId="5A207410" w14:textId="77777777" w:rsidR="00677DE9" w:rsidRDefault="00677DE9" w:rsidP="00677DE9">
            <w:pPr>
              <w:spacing w:after="0"/>
              <w:rPr>
                <w:ins w:id="3644" w:author="Arjan Kloosterboer" w:date="2017-09-22T04:10:00Z"/>
                <w:rFonts w:ascii="Calibri"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2A1171E4" w14:textId="77777777" w:rsidR="00677DE9" w:rsidRPr="00677DE9" w:rsidRDefault="00677DE9" w:rsidP="00677DE9">
            <w:pPr>
              <w:spacing w:after="0"/>
              <w:rPr>
                <w:ins w:id="3645" w:author="Arjan Kloosterboer" w:date="2017-09-22T04:10:00Z"/>
                <w:rFonts w:ascii="Calibri" w:hAnsi="Calibri" w:cs="Calibri"/>
                <w:color w:val="0F0F0F"/>
                <w:lang w:val="nl-NL"/>
              </w:rPr>
            </w:pPr>
            <w:ins w:id="3646" w:author="Arjan Kloosterboer" w:date="2017-09-22T04:10:00Z">
              <w:r w:rsidRPr="00677DE9">
                <w:rPr>
                  <w:rFonts w:ascii="Calibri" w:hAnsi="Calibri" w:cs="Calibri"/>
                  <w:color w:val="0F0F0F"/>
                  <w:lang w:val="nl-NL"/>
                </w:rPr>
                <w:t xml:space="preserve">In bijvoorbeeld de gemeentelijke selectielijst 2017 gaat het om de aanduiding van de unieke combinatie van selectielijstproces, resultaat en procesobjectomschrijving, zoals vermeld in de kolom 'Nr.', bijvoorbeeld "5.1.4" voor Procestype 5: 'Producten en diensten leveren', Resultaat 1 ('Geleverd') en procesobjectomschrijving 4: 'Reisdocument, identiteitsbewijs'.  </w:t>
              </w:r>
            </w:ins>
          </w:p>
          <w:p w14:paraId="7A4AF6C4" w14:textId="77777777" w:rsidR="00677DE9" w:rsidRPr="00677DE9" w:rsidRDefault="00677DE9" w:rsidP="00677DE9">
            <w:pPr>
              <w:spacing w:after="0"/>
              <w:rPr>
                <w:ins w:id="3647" w:author="Arjan Kloosterboer" w:date="2017-09-22T04:10:00Z"/>
                <w:rFonts w:ascii="Calibri" w:hAnsi="Calibri" w:cs="Calibri"/>
                <w:color w:val="0F0F0F"/>
                <w:lang w:val="nl-NL"/>
              </w:rPr>
            </w:pPr>
            <w:ins w:id="3648" w:author="Arjan Kloosterboer" w:date="2017-09-22T04:10:00Z">
              <w:r w:rsidRPr="00677DE9">
                <w:rPr>
                  <w:rFonts w:ascii="Calibri" w:hAnsi="Calibri" w:cs="Calibri"/>
                  <w:color w:val="0F0F0F"/>
                  <w:lang w:val="nl-NL"/>
                </w:rPr>
                <w:t>De waarde kan ontleend worden aan het van toepassing zijnde Resultaattype, attribuutsoort Selectielijstklasse, bij het desbetreffende Zaatype in de toegepaste Zaaktypecatalogus.</w:t>
              </w:r>
            </w:ins>
          </w:p>
        </w:tc>
        <w:bookmarkEnd w:id="3483"/>
      </w:tr>
      <w:bookmarkEnd w:id="3409"/>
    </w:tbl>
    <w:p w14:paraId="4C114B8B" w14:textId="77777777" w:rsidR="00FE63AC" w:rsidRPr="00DD0F4F" w:rsidRDefault="00FE63AC" w:rsidP="0099098F">
      <w:pPr>
        <w:rPr>
          <w:noProof/>
          <w:lang w:val="nl-NL"/>
        </w:rPr>
      </w:pPr>
    </w:p>
    <w:p w14:paraId="4E8BFB02" w14:textId="77777777" w:rsidR="006C4E2B" w:rsidRDefault="006C4E2B" w:rsidP="006C4E2B">
      <w:pPr>
        <w:pStyle w:val="Kop3"/>
        <w:rPr>
          <w:noProof/>
        </w:rPr>
      </w:pPr>
      <w:bookmarkStart w:id="3649" w:name="_Ref361133885"/>
      <w:bookmarkStart w:id="3650" w:name="_Toc493816606"/>
      <w:bookmarkStart w:id="3651" w:name="_Toc493816716"/>
      <w:r>
        <w:rPr>
          <w:noProof/>
        </w:rPr>
        <w:t>Zaakgeometrie</w:t>
      </w:r>
      <w:bookmarkEnd w:id="3649"/>
      <w:bookmarkEnd w:id="3650"/>
      <w:bookmarkEnd w:id="3651"/>
    </w:p>
    <w:p w14:paraId="6B296646" w14:textId="77777777" w:rsidR="006C4E2B" w:rsidRDefault="006C4E2B" w:rsidP="006C4E2B">
      <w:pPr>
        <w:spacing w:after="0"/>
        <w:rPr>
          <w:noProof/>
        </w:rPr>
      </w:pPr>
      <w:r w:rsidRPr="00DD0F4F">
        <w:rPr>
          <w:noProof/>
          <w:lang w:val="nl-NL"/>
        </w:rPr>
        <w:t xml:space="preserve">Ter discussie is geweest hoe de lokatie vastgelegd wordt (cq. hoe de lokatie gemodeleerd wordt) van de plek op aarde waarop de zaak betrekking heeft. </w:t>
      </w:r>
      <w:r>
        <w:rPr>
          <w:noProof/>
        </w:rPr>
        <w:t>In de huidige modellering zijn daarvoor twee mogelijkheden:</w:t>
      </w:r>
    </w:p>
    <w:p w14:paraId="2E457082" w14:textId="77777777" w:rsidR="00594431" w:rsidRDefault="006C4E2B">
      <w:pPr>
        <w:pStyle w:val="Lijstalinea"/>
        <w:numPr>
          <w:ilvl w:val="0"/>
          <w:numId w:val="3"/>
        </w:numPr>
        <w:spacing w:after="0"/>
        <w:ind w:left="714" w:hanging="357"/>
        <w:rPr>
          <w:noProof/>
          <w:lang w:val="nl-NL"/>
        </w:rPr>
      </w:pPr>
      <w:r w:rsidRPr="00DD0F4F">
        <w:rPr>
          <w:noProof/>
          <w:lang w:val="nl-NL"/>
        </w:rPr>
        <w:lastRenderedPageBreak/>
        <w:t>Via de ZAAKOBJECT-relatie één of meer ruimtelijke OBJECTen relateren aan  de ZAAK. Het gaat dan om ruimtelijke objecten in enige basisregistratie (Pand, Verblijfsobject, Kadastraal object, Wegdeel, etcetera)</w:t>
      </w:r>
    </w:p>
    <w:p w14:paraId="38FA066A" w14:textId="77777777" w:rsidR="00594431" w:rsidRDefault="006C4E2B">
      <w:pPr>
        <w:pStyle w:val="Lijstalinea"/>
        <w:numPr>
          <w:ilvl w:val="0"/>
          <w:numId w:val="3"/>
        </w:numPr>
        <w:spacing w:after="0"/>
        <w:ind w:left="714" w:hanging="357"/>
        <w:rPr>
          <w:noProof/>
          <w:lang w:val="nl-NL"/>
        </w:rPr>
      </w:pPr>
      <w:r w:rsidRPr="00DD0F4F">
        <w:rPr>
          <w:noProof/>
          <w:lang w:val="nl-NL"/>
        </w:rPr>
        <w:t>Door middel van het groepsattribuut ANDER ZAAKOBJECT (van ZAAK) één of meer ruimtelijke objecten (zijnde geen basisregistratieobjecten) bij de zaak vastleggen inclusief de geometrie daarvan.</w:t>
      </w:r>
    </w:p>
    <w:p w14:paraId="6AD4EC84" w14:textId="77777777" w:rsidR="006C4E2B" w:rsidRPr="00DD0F4F" w:rsidRDefault="006C4E2B" w:rsidP="006C4E2B">
      <w:pPr>
        <w:rPr>
          <w:noProof/>
          <w:lang w:val="nl-NL"/>
        </w:rPr>
      </w:pPr>
      <w:r w:rsidRPr="00DD0F4F">
        <w:rPr>
          <w:noProof/>
          <w:lang w:val="nl-NL"/>
        </w:rPr>
        <w:t>De veronderstelling daarachter is dat een zaak ruimtelijk gezien altijd betrekking heeft op een ruimtelijk object. Beoordeeld is dat dat niet altijd opgaat. Bijvoorbeeld, er wordt een aanvraag ingediend voor een Evenementenvergunning t.b.v. een straatbarbeque. Deze vindt plaats in een gedeelte van een straat. Er is dan geen sprake van een ruimtelijk object maar enkel van een plek op aarde</w:t>
      </w:r>
      <w:r w:rsidR="004620FF" w:rsidRPr="00DD0F4F">
        <w:rPr>
          <w:noProof/>
          <w:lang w:val="nl-NL"/>
        </w:rPr>
        <w:t xml:space="preserve">. Er zijn meer situaties waarin </w:t>
      </w:r>
      <w:r w:rsidRPr="00DD0F4F">
        <w:rPr>
          <w:noProof/>
          <w:lang w:val="nl-NL"/>
        </w:rPr>
        <w:t xml:space="preserve">de zaak betrekking </w:t>
      </w:r>
      <w:r w:rsidR="004620FF" w:rsidRPr="00DD0F4F">
        <w:rPr>
          <w:noProof/>
          <w:lang w:val="nl-NL"/>
        </w:rPr>
        <w:t xml:space="preserve">heeft </w:t>
      </w:r>
      <w:r w:rsidRPr="00DD0F4F">
        <w:rPr>
          <w:noProof/>
          <w:lang w:val="nl-NL"/>
        </w:rPr>
        <w:t>op een niet als specifiek ruimtelijk object benoemd gedeelte van het aardoppervlak</w:t>
      </w:r>
      <w:r w:rsidR="004620FF" w:rsidRPr="00DD0F4F">
        <w:rPr>
          <w:noProof/>
          <w:lang w:val="nl-NL"/>
        </w:rPr>
        <w:t xml:space="preserve">, zoals </w:t>
      </w:r>
      <w:r w:rsidRPr="00DD0F4F">
        <w:rPr>
          <w:noProof/>
          <w:lang w:val="nl-NL"/>
        </w:rPr>
        <w:t>de melding van op straat liggend afval</w:t>
      </w:r>
      <w:r w:rsidR="009C2896" w:rsidRPr="00DD0F4F">
        <w:rPr>
          <w:noProof/>
          <w:lang w:val="nl-NL"/>
        </w:rPr>
        <w:t xml:space="preserve"> of een losliggende stoeptegel</w:t>
      </w:r>
      <w:r w:rsidRPr="00DD0F4F">
        <w:rPr>
          <w:noProof/>
          <w:lang w:val="nl-NL"/>
        </w:rPr>
        <w:t>.</w:t>
      </w:r>
      <w:r w:rsidR="004620FF" w:rsidRPr="00DD0F4F">
        <w:rPr>
          <w:noProof/>
          <w:lang w:val="nl-NL"/>
        </w:rPr>
        <w:t xml:space="preserve"> Het voert in dergelijke situaties te ver om een ANDER ZAAKOBJECT te creëren</w:t>
      </w:r>
      <w:r w:rsidRPr="00DD0F4F">
        <w:rPr>
          <w:noProof/>
          <w:lang w:val="nl-NL"/>
        </w:rPr>
        <w:t xml:space="preserve">. </w:t>
      </w:r>
      <w:r w:rsidR="004620FF" w:rsidRPr="00DD0F4F">
        <w:rPr>
          <w:noProof/>
          <w:lang w:val="nl-NL"/>
        </w:rPr>
        <w:t>Er is geen</w:t>
      </w:r>
      <w:r w:rsidRPr="00DD0F4F">
        <w:rPr>
          <w:noProof/>
          <w:lang w:val="nl-NL"/>
        </w:rPr>
        <w:t xml:space="preserve"> toegevoegde waarde van de Ander_zaakobject-attributen </w:t>
      </w:r>
      <w:r w:rsidR="004620FF" w:rsidRPr="00DD0F4F">
        <w:rPr>
          <w:noProof/>
          <w:lang w:val="nl-NL"/>
        </w:rPr>
        <w:t>‘</w:t>
      </w:r>
      <w:r w:rsidRPr="00DD0F4F">
        <w:rPr>
          <w:noProof/>
          <w:lang w:val="nl-NL"/>
        </w:rPr>
        <w:t>Ander zaakobject omschrijving</w:t>
      </w:r>
      <w:r w:rsidR="004620FF" w:rsidRPr="00DD0F4F">
        <w:rPr>
          <w:noProof/>
          <w:lang w:val="nl-NL"/>
        </w:rPr>
        <w:t>’</w:t>
      </w:r>
      <w:r w:rsidRPr="00DD0F4F">
        <w:rPr>
          <w:noProof/>
          <w:lang w:val="nl-NL"/>
        </w:rPr>
        <w:t xml:space="preserve">, </w:t>
      </w:r>
      <w:r w:rsidR="004620FF" w:rsidRPr="00DD0F4F">
        <w:rPr>
          <w:noProof/>
          <w:lang w:val="nl-NL"/>
        </w:rPr>
        <w:t>‘</w:t>
      </w:r>
      <w:r w:rsidRPr="00DD0F4F">
        <w:rPr>
          <w:noProof/>
          <w:lang w:val="nl-NL"/>
        </w:rPr>
        <w:t>Ander zaakobject aanduiding</w:t>
      </w:r>
      <w:r w:rsidR="004620FF" w:rsidRPr="00DD0F4F">
        <w:rPr>
          <w:noProof/>
          <w:lang w:val="nl-NL"/>
        </w:rPr>
        <w:t>’</w:t>
      </w:r>
      <w:r w:rsidRPr="00DD0F4F">
        <w:rPr>
          <w:noProof/>
          <w:lang w:val="nl-NL"/>
        </w:rPr>
        <w:t xml:space="preserve"> en </w:t>
      </w:r>
      <w:r w:rsidR="004620FF" w:rsidRPr="00DD0F4F">
        <w:rPr>
          <w:noProof/>
          <w:lang w:val="nl-NL"/>
        </w:rPr>
        <w:t>‘</w:t>
      </w:r>
      <w:r w:rsidRPr="00DD0F4F">
        <w:rPr>
          <w:noProof/>
          <w:lang w:val="nl-NL"/>
        </w:rPr>
        <w:t>Ander zaakobject registratie</w:t>
      </w:r>
      <w:r w:rsidR="004620FF" w:rsidRPr="00DD0F4F">
        <w:rPr>
          <w:noProof/>
          <w:lang w:val="nl-NL"/>
        </w:rPr>
        <w:t>’cq. deze attributen kunnen niet van een waarde voorzien worden</w:t>
      </w:r>
      <w:r w:rsidRPr="00DD0F4F">
        <w:rPr>
          <w:noProof/>
          <w:lang w:val="nl-NL"/>
        </w:rPr>
        <w:t>. De omschrijving volgt uit het Zaaktype en/of de Zaakomschrijving (“Behandelen aanvraag Evenementen­vergunning inzake straatbarbeque Beukenlaan op 5-12-2011’ resp. ‘Behandelen melding afval-op-straat, Rozenweg, 1-1-2012’). Een aanduiding is er niet want er is geen object. En aangezien er geen object is, is er ook geen registratie waarin die beheerd wordt.</w:t>
      </w:r>
      <w:r w:rsidR="004620FF" w:rsidRPr="00DD0F4F">
        <w:rPr>
          <w:noProof/>
          <w:lang w:val="nl-NL"/>
        </w:rPr>
        <w:t xml:space="preserve"> </w:t>
      </w:r>
      <w:r w:rsidR="009C2896" w:rsidRPr="00DD0F4F">
        <w:rPr>
          <w:noProof/>
          <w:lang w:val="nl-NL"/>
        </w:rPr>
        <w:t xml:space="preserve">Het in genoemde voorbeelden relateren van de zaak aan een OPENBARE RUIMTE of een WEGDEEL geeft de lokatie van de zaak onvoldoende afgebakend aan. </w:t>
      </w:r>
      <w:r w:rsidR="004620FF" w:rsidRPr="00DD0F4F">
        <w:rPr>
          <w:noProof/>
          <w:lang w:val="nl-NL"/>
        </w:rPr>
        <w:t xml:space="preserve">In dergelijke situaties </w:t>
      </w:r>
      <w:r w:rsidR="009C2896" w:rsidRPr="00DD0F4F">
        <w:rPr>
          <w:noProof/>
          <w:lang w:val="nl-NL"/>
        </w:rPr>
        <w:t>is er behoefte aan</w:t>
      </w:r>
      <w:r w:rsidR="004620FF" w:rsidRPr="00DD0F4F">
        <w:rPr>
          <w:noProof/>
          <w:lang w:val="nl-NL"/>
        </w:rPr>
        <w:t xml:space="preserve"> een attribuut Zaakgeometrie waarmee de ‘plek op aarde’ aangeduid wordt waarop de zaak betrekking heeft. </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4013F1" w:rsidRPr="004013F1" w14:paraId="766E4D16" w14:textId="77777777" w:rsidTr="004013F1">
        <w:trPr>
          <w:trHeight w:val="230"/>
        </w:trPr>
        <w:tc>
          <w:tcPr>
            <w:tcW w:w="3780" w:type="dxa"/>
            <w:tcBorders>
              <w:top w:val="single" w:sz="4" w:space="0" w:color="auto"/>
              <w:left w:val="nil"/>
              <w:bottom w:val="nil"/>
              <w:right w:val="nil"/>
            </w:tcBorders>
          </w:tcPr>
          <w:p w14:paraId="05828642"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Naam attribuutsoort</w:t>
            </w:r>
          </w:p>
        </w:tc>
        <w:tc>
          <w:tcPr>
            <w:tcW w:w="5580" w:type="dxa"/>
            <w:tcBorders>
              <w:top w:val="single" w:sz="4" w:space="0" w:color="auto"/>
              <w:left w:val="nil"/>
              <w:bottom w:val="nil"/>
              <w:right w:val="nil"/>
            </w:tcBorders>
          </w:tcPr>
          <w:p w14:paraId="7B6540A7" w14:textId="77777777" w:rsidR="004013F1" w:rsidRPr="004013F1" w:rsidRDefault="00DA5D93" w:rsidP="004013F1">
            <w:pPr>
              <w:autoSpaceDE w:val="0"/>
              <w:autoSpaceDN w:val="0"/>
              <w:adjustRightInd w:val="0"/>
              <w:spacing w:after="0" w:line="240" w:lineRule="auto"/>
              <w:rPr>
                <w:rFonts w:ascii="Arial" w:eastAsia="Times New Roman" w:hAnsi="Arial" w:cs="Arial"/>
                <w:color w:val="000000"/>
                <w:sz w:val="20"/>
                <w:szCs w:val="20"/>
              </w:rPr>
            </w:pPr>
            <w:r>
              <w:fldChar w:fldCharType="begin" w:fldLock="1"/>
            </w:r>
            <w:r w:rsidR="004013F1">
              <w:instrText xml:space="preserve">MERGEFIELD </w:instrText>
            </w:r>
            <w:r w:rsidR="004013F1">
              <w:rPr>
                <w:rFonts w:eastAsia="Times New Roman"/>
              </w:rPr>
              <w:instrText>Att.Name</w:instrText>
            </w:r>
            <w:r>
              <w:fldChar w:fldCharType="separate"/>
            </w:r>
            <w:r w:rsidR="004013F1">
              <w:rPr>
                <w:rFonts w:eastAsia="Times New Roman"/>
              </w:rPr>
              <w:t>Zaakgeometrie</w:t>
            </w:r>
            <w:r>
              <w:fldChar w:fldCharType="end"/>
            </w:r>
          </w:p>
        </w:tc>
      </w:tr>
      <w:tr w:rsidR="004013F1" w:rsidRPr="004013F1" w14:paraId="19CD8A71" w14:textId="77777777" w:rsidTr="004013F1">
        <w:tc>
          <w:tcPr>
            <w:tcW w:w="3780" w:type="dxa"/>
            <w:tcBorders>
              <w:top w:val="nil"/>
              <w:left w:val="nil"/>
              <w:bottom w:val="nil"/>
              <w:right w:val="nil"/>
            </w:tcBorders>
          </w:tcPr>
          <w:p w14:paraId="0090401B"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8F7E9B5"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4345175F" w14:textId="77777777" w:rsidTr="004013F1">
        <w:tc>
          <w:tcPr>
            <w:tcW w:w="3780" w:type="dxa"/>
            <w:tcBorders>
              <w:top w:val="nil"/>
              <w:left w:val="nil"/>
              <w:bottom w:val="nil"/>
              <w:right w:val="nil"/>
            </w:tcBorders>
          </w:tcPr>
          <w:p w14:paraId="7D44CD24"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Herkomst attribuutsoort</w:t>
            </w:r>
          </w:p>
        </w:tc>
        <w:tc>
          <w:tcPr>
            <w:tcW w:w="5580" w:type="dxa"/>
            <w:tcBorders>
              <w:top w:val="nil"/>
              <w:left w:val="nil"/>
              <w:bottom w:val="nil"/>
              <w:right w:val="nil"/>
            </w:tcBorders>
          </w:tcPr>
          <w:p w14:paraId="537ED1D7"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KING</w:t>
            </w:r>
          </w:p>
        </w:tc>
      </w:tr>
      <w:tr w:rsidR="004013F1" w:rsidRPr="004013F1" w14:paraId="3A57686E" w14:textId="77777777" w:rsidTr="004013F1">
        <w:tc>
          <w:tcPr>
            <w:tcW w:w="3780" w:type="dxa"/>
            <w:tcBorders>
              <w:top w:val="nil"/>
              <w:left w:val="nil"/>
              <w:bottom w:val="nil"/>
              <w:right w:val="nil"/>
            </w:tcBorders>
          </w:tcPr>
          <w:p w14:paraId="4C9E716D"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5723B3C"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31681404" w14:textId="77777777" w:rsidTr="004013F1">
        <w:tc>
          <w:tcPr>
            <w:tcW w:w="3780" w:type="dxa"/>
            <w:tcBorders>
              <w:top w:val="nil"/>
              <w:left w:val="nil"/>
              <w:bottom w:val="nil"/>
              <w:right w:val="nil"/>
            </w:tcBorders>
          </w:tcPr>
          <w:p w14:paraId="464E12B6"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Code attribuutsoort</w:t>
            </w:r>
          </w:p>
        </w:tc>
        <w:tc>
          <w:tcPr>
            <w:tcW w:w="5580" w:type="dxa"/>
            <w:tcBorders>
              <w:top w:val="nil"/>
              <w:left w:val="nil"/>
              <w:bottom w:val="nil"/>
              <w:right w:val="nil"/>
            </w:tcBorders>
          </w:tcPr>
          <w:p w14:paraId="3C30A649"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44C769A3" w14:textId="77777777" w:rsidTr="004013F1">
        <w:tc>
          <w:tcPr>
            <w:tcW w:w="3780" w:type="dxa"/>
            <w:tcBorders>
              <w:top w:val="nil"/>
              <w:left w:val="nil"/>
              <w:bottom w:val="nil"/>
              <w:right w:val="nil"/>
            </w:tcBorders>
          </w:tcPr>
          <w:p w14:paraId="00D49A99"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73B9B72"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7E3C536E" w14:textId="77777777" w:rsidTr="004013F1">
        <w:tc>
          <w:tcPr>
            <w:tcW w:w="3780" w:type="dxa"/>
            <w:tcBorders>
              <w:top w:val="nil"/>
              <w:left w:val="nil"/>
              <w:bottom w:val="nil"/>
              <w:right w:val="nil"/>
            </w:tcBorders>
          </w:tcPr>
          <w:p w14:paraId="312C75F2"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XML-tag attribuutsoort</w:t>
            </w:r>
          </w:p>
        </w:tc>
        <w:tc>
          <w:tcPr>
            <w:tcW w:w="5580" w:type="dxa"/>
            <w:tcBorders>
              <w:top w:val="nil"/>
              <w:left w:val="nil"/>
              <w:bottom w:val="nil"/>
              <w:right w:val="nil"/>
            </w:tcBorders>
          </w:tcPr>
          <w:p w14:paraId="11B595B1" w14:textId="77777777" w:rsidR="004013F1" w:rsidRPr="004013F1" w:rsidRDefault="00DA5D93" w:rsidP="004013F1">
            <w:pPr>
              <w:autoSpaceDE w:val="0"/>
              <w:autoSpaceDN w:val="0"/>
              <w:adjustRightInd w:val="0"/>
              <w:spacing w:after="0" w:line="240" w:lineRule="auto"/>
              <w:rPr>
                <w:rFonts w:ascii="Arial" w:eastAsia="Times New Roman" w:hAnsi="Arial" w:cs="Arial"/>
                <w:color w:val="000000"/>
                <w:sz w:val="20"/>
                <w:szCs w:val="20"/>
              </w:rPr>
            </w:pPr>
            <w:r>
              <w:fldChar w:fldCharType="begin" w:fldLock="1"/>
            </w:r>
            <w:r w:rsidR="004013F1">
              <w:instrText xml:space="preserve">MERGEFIELD </w:instrText>
            </w:r>
            <w:r w:rsidR="004013F1">
              <w:rPr>
                <w:rFonts w:eastAsia="Times New Roman"/>
              </w:rPr>
              <w:instrText>Att.Alias</w:instrText>
            </w:r>
            <w:r>
              <w:fldChar w:fldCharType="separate"/>
            </w:r>
            <w:r w:rsidR="004013F1">
              <w:rPr>
                <w:rFonts w:eastAsia="Times New Roman"/>
              </w:rPr>
              <w:t>geometrie</w:t>
            </w:r>
            <w:r>
              <w:fldChar w:fldCharType="end"/>
            </w:r>
          </w:p>
        </w:tc>
      </w:tr>
      <w:tr w:rsidR="004013F1" w:rsidRPr="004013F1" w14:paraId="5714C5B1" w14:textId="77777777" w:rsidTr="004013F1">
        <w:tc>
          <w:tcPr>
            <w:tcW w:w="3780" w:type="dxa"/>
            <w:tcBorders>
              <w:top w:val="nil"/>
              <w:left w:val="nil"/>
              <w:bottom w:val="nil"/>
              <w:right w:val="nil"/>
            </w:tcBorders>
          </w:tcPr>
          <w:p w14:paraId="6B59A2A3"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8C134D5"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AE6939" w14:paraId="2C3756BF" w14:textId="77777777" w:rsidTr="004013F1">
        <w:tc>
          <w:tcPr>
            <w:tcW w:w="3780" w:type="dxa"/>
            <w:tcBorders>
              <w:top w:val="nil"/>
              <w:left w:val="nil"/>
              <w:bottom w:val="nil"/>
              <w:right w:val="nil"/>
            </w:tcBorders>
          </w:tcPr>
          <w:p w14:paraId="52F0E9DF"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Definitie attribuutsoort</w:t>
            </w:r>
          </w:p>
        </w:tc>
        <w:tc>
          <w:tcPr>
            <w:tcW w:w="5580" w:type="dxa"/>
            <w:tcBorders>
              <w:top w:val="nil"/>
              <w:left w:val="nil"/>
              <w:bottom w:val="nil"/>
              <w:right w:val="nil"/>
            </w:tcBorders>
          </w:tcPr>
          <w:p w14:paraId="7F48F04B" w14:textId="77777777" w:rsidR="004013F1" w:rsidRPr="00DD0F4F" w:rsidRDefault="00DA5D93" w:rsidP="004013F1">
            <w:pPr>
              <w:autoSpaceDE w:val="0"/>
              <w:autoSpaceDN w:val="0"/>
              <w:adjustRightInd w:val="0"/>
              <w:spacing w:after="0" w:line="240" w:lineRule="auto"/>
              <w:rPr>
                <w:rFonts w:ascii="Arial" w:eastAsia="Times New Roman" w:hAnsi="Arial" w:cs="Arial"/>
                <w:color w:val="000000"/>
                <w:sz w:val="20"/>
                <w:szCs w:val="20"/>
                <w:lang w:val="nl-NL"/>
              </w:rPr>
            </w:pPr>
            <w:r>
              <w:fldChar w:fldCharType="begin" w:fldLock="1"/>
            </w:r>
            <w:r w:rsidR="004013F1" w:rsidRPr="00DD0F4F">
              <w:rPr>
                <w:lang w:val="nl-NL"/>
              </w:rPr>
              <w:instrText xml:space="preserve">MERGEFIELD </w:instrText>
            </w:r>
            <w:r w:rsidR="004013F1" w:rsidRPr="00DD0F4F">
              <w:rPr>
                <w:rFonts w:eastAsia="Times New Roman"/>
                <w:lang w:val="nl-NL"/>
              </w:rPr>
              <w:instrText>Att.Notes</w:instrText>
            </w:r>
            <w:r>
              <w:fldChar w:fldCharType="end"/>
            </w:r>
            <w:r w:rsidR="004013F1" w:rsidRPr="00DD0F4F">
              <w:rPr>
                <w:rFonts w:eastAsia="Times New Roman"/>
                <w:color w:val="0F0F0F"/>
                <w:lang w:val="nl-NL"/>
              </w:rPr>
              <w:t>De minimaal tweedimensionale geometrische representatie van de lokatie, relatief ten opzichte van de aarde, waarop de zaak betrekking heeft.</w:t>
            </w:r>
          </w:p>
        </w:tc>
      </w:tr>
      <w:tr w:rsidR="004013F1" w:rsidRPr="00AE6939" w14:paraId="333A4969" w14:textId="77777777" w:rsidTr="004013F1">
        <w:trPr>
          <w:trHeight w:val="230"/>
        </w:trPr>
        <w:tc>
          <w:tcPr>
            <w:tcW w:w="3780" w:type="dxa"/>
            <w:tcBorders>
              <w:top w:val="nil"/>
              <w:left w:val="nil"/>
              <w:bottom w:val="nil"/>
              <w:right w:val="nil"/>
            </w:tcBorders>
          </w:tcPr>
          <w:p w14:paraId="6207ADA2" w14:textId="77777777" w:rsidR="004013F1" w:rsidRPr="00DD0F4F" w:rsidRDefault="004013F1" w:rsidP="004013F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B9D0E4B" w14:textId="77777777"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p>
        </w:tc>
      </w:tr>
      <w:tr w:rsidR="004013F1" w:rsidRPr="004013F1" w14:paraId="5959B9AD" w14:textId="77777777" w:rsidTr="004013F1">
        <w:trPr>
          <w:trHeight w:val="230"/>
        </w:trPr>
        <w:tc>
          <w:tcPr>
            <w:tcW w:w="3780" w:type="dxa"/>
            <w:tcBorders>
              <w:top w:val="nil"/>
              <w:left w:val="nil"/>
              <w:bottom w:val="nil"/>
              <w:right w:val="nil"/>
            </w:tcBorders>
          </w:tcPr>
          <w:p w14:paraId="5E1F05C7"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Herkomst definitie attribuutsoort</w:t>
            </w:r>
          </w:p>
        </w:tc>
        <w:tc>
          <w:tcPr>
            <w:tcW w:w="5580" w:type="dxa"/>
            <w:tcBorders>
              <w:top w:val="nil"/>
              <w:left w:val="nil"/>
              <w:bottom w:val="nil"/>
              <w:right w:val="nil"/>
            </w:tcBorders>
          </w:tcPr>
          <w:p w14:paraId="672D8BD1"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 xml:space="preserve">KING </w:t>
            </w:r>
          </w:p>
        </w:tc>
      </w:tr>
      <w:tr w:rsidR="004013F1" w:rsidRPr="004013F1" w14:paraId="223509C8" w14:textId="77777777" w:rsidTr="004013F1">
        <w:tc>
          <w:tcPr>
            <w:tcW w:w="3780" w:type="dxa"/>
            <w:tcBorders>
              <w:top w:val="nil"/>
              <w:left w:val="nil"/>
              <w:bottom w:val="nil"/>
              <w:right w:val="nil"/>
            </w:tcBorders>
          </w:tcPr>
          <w:p w14:paraId="6234F923"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546A502"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5549541F" w14:textId="77777777" w:rsidTr="004013F1">
        <w:tc>
          <w:tcPr>
            <w:tcW w:w="3780" w:type="dxa"/>
            <w:tcBorders>
              <w:top w:val="nil"/>
              <w:left w:val="nil"/>
              <w:bottom w:val="nil"/>
              <w:right w:val="nil"/>
            </w:tcBorders>
          </w:tcPr>
          <w:p w14:paraId="67C4FF24"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Datum opname attribuutsoort</w:t>
            </w:r>
          </w:p>
        </w:tc>
        <w:tc>
          <w:tcPr>
            <w:tcW w:w="5580" w:type="dxa"/>
            <w:tcBorders>
              <w:top w:val="nil"/>
              <w:left w:val="nil"/>
              <w:bottom w:val="nil"/>
              <w:right w:val="nil"/>
            </w:tcBorders>
          </w:tcPr>
          <w:p w14:paraId="0B7CFED8"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1 januari 2013</w:t>
            </w:r>
          </w:p>
        </w:tc>
      </w:tr>
      <w:tr w:rsidR="004013F1" w:rsidRPr="004013F1" w14:paraId="79930922" w14:textId="77777777" w:rsidTr="004013F1">
        <w:tc>
          <w:tcPr>
            <w:tcW w:w="3780" w:type="dxa"/>
            <w:tcBorders>
              <w:top w:val="nil"/>
              <w:left w:val="nil"/>
              <w:bottom w:val="nil"/>
              <w:right w:val="nil"/>
            </w:tcBorders>
          </w:tcPr>
          <w:p w14:paraId="792D172E"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1DF2B75"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AE6939" w14:paraId="1164A227" w14:textId="77777777" w:rsidTr="004013F1">
        <w:tc>
          <w:tcPr>
            <w:tcW w:w="3780" w:type="dxa"/>
            <w:tcBorders>
              <w:top w:val="nil"/>
              <w:left w:val="nil"/>
              <w:bottom w:val="nil"/>
              <w:right w:val="nil"/>
            </w:tcBorders>
          </w:tcPr>
          <w:p w14:paraId="18D25132"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Toelichting attribuutsoort</w:t>
            </w:r>
          </w:p>
        </w:tc>
        <w:tc>
          <w:tcPr>
            <w:tcW w:w="5580" w:type="dxa"/>
            <w:tcBorders>
              <w:top w:val="nil"/>
              <w:left w:val="nil"/>
              <w:bottom w:val="nil"/>
              <w:right w:val="nil"/>
            </w:tcBorders>
          </w:tcPr>
          <w:p w14:paraId="578197BF" w14:textId="77777777" w:rsidR="004013F1" w:rsidRPr="00DD0F4F" w:rsidRDefault="004013F1" w:rsidP="004013F1">
            <w:pPr>
              <w:spacing w:after="0"/>
              <w:rPr>
                <w:rFonts w:eastAsia="Times New Roman"/>
                <w:lang w:val="nl-NL"/>
              </w:rPr>
            </w:pPr>
            <w:r w:rsidRPr="00DD0F4F">
              <w:rPr>
                <w:rFonts w:eastAsia="Times New Roman"/>
                <w:lang w:val="nl-NL"/>
              </w:rPr>
              <w:t xml:space="preserve">Deze attribuutsoort verschaft de mogelijkheid om de ‘plek op aarde’ (of daarboven of daarin) vast te leggen waarop de zaak betrekking heeft als dit niet precies één of meer ANDERe ZAAKOBJECTen of OBJECTen (via de ZAAKOBJECT-relatie) betreft. Het gaat dan om situaties waarin de zaak </w:t>
            </w:r>
            <w:r w:rsidRPr="00DD0F4F">
              <w:rPr>
                <w:rFonts w:eastAsia="Times New Roman"/>
                <w:lang w:val="nl-NL"/>
              </w:rPr>
              <w:lastRenderedPageBreak/>
              <w:t>niet expliciet betrekking op een als zodanig afgebakend ruimtelijk object. Voorbeelden hiervan zijn:</w:t>
            </w:r>
          </w:p>
          <w:p w14:paraId="21A75726" w14:textId="77777777" w:rsidR="004013F1" w:rsidRPr="00DD0F4F" w:rsidRDefault="004013F1" w:rsidP="004013F1">
            <w:pPr>
              <w:spacing w:after="0"/>
              <w:rPr>
                <w:rFonts w:eastAsia="Times New Roman"/>
                <w:lang w:val="nl-NL"/>
              </w:rPr>
            </w:pPr>
            <w:r w:rsidRPr="00DD0F4F">
              <w:rPr>
                <w:rFonts w:eastAsia="Times New Roman"/>
                <w:lang w:val="nl-NL"/>
              </w:rPr>
              <w:t xml:space="preserve">- een aanvraag voor een Evenementenvergunning t.b.v. een straatbarbeque. Deze vindt plaats in een gedeelte van een straat. Er is dan geen sprake van een ruimtelijk object maar enkel van een plek op aarde zijnde het gedeelte van de openbare ruimte. </w:t>
            </w:r>
          </w:p>
          <w:p w14:paraId="2BC721B3" w14:textId="77777777"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r w:rsidRPr="00DD0F4F">
              <w:rPr>
                <w:rFonts w:eastAsia="Times New Roman"/>
                <w:lang w:val="nl-NL"/>
              </w:rPr>
              <w:t>- de melding van op straat liggend afval of een losliggende stoeptegel.</w:t>
            </w:r>
          </w:p>
        </w:tc>
      </w:tr>
      <w:tr w:rsidR="004013F1" w:rsidRPr="00AE6939" w14:paraId="681FB80D" w14:textId="77777777" w:rsidTr="004013F1">
        <w:tc>
          <w:tcPr>
            <w:tcW w:w="3780" w:type="dxa"/>
            <w:tcBorders>
              <w:top w:val="nil"/>
              <w:left w:val="nil"/>
              <w:bottom w:val="nil"/>
              <w:right w:val="nil"/>
            </w:tcBorders>
          </w:tcPr>
          <w:p w14:paraId="5CAD68A4" w14:textId="77777777" w:rsidR="004013F1" w:rsidRPr="00DD0F4F" w:rsidRDefault="004013F1" w:rsidP="004013F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3943772" w14:textId="77777777"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p>
        </w:tc>
      </w:tr>
      <w:tr w:rsidR="004013F1" w:rsidRPr="004013F1" w14:paraId="4BA8AF04" w14:textId="77777777" w:rsidTr="004013F1">
        <w:tc>
          <w:tcPr>
            <w:tcW w:w="3780" w:type="dxa"/>
            <w:tcBorders>
              <w:top w:val="nil"/>
              <w:left w:val="nil"/>
              <w:bottom w:val="nil"/>
              <w:right w:val="nil"/>
            </w:tcBorders>
          </w:tcPr>
          <w:p w14:paraId="23E4A7EF"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Formaat attribuutsoort</w:t>
            </w:r>
          </w:p>
        </w:tc>
        <w:tc>
          <w:tcPr>
            <w:tcW w:w="5580" w:type="dxa"/>
            <w:tcBorders>
              <w:top w:val="nil"/>
              <w:left w:val="nil"/>
              <w:bottom w:val="nil"/>
              <w:right w:val="nil"/>
            </w:tcBorders>
          </w:tcPr>
          <w:p w14:paraId="160B542B" w14:textId="77777777" w:rsidR="004013F1" w:rsidRPr="004013F1" w:rsidRDefault="00DA5D93" w:rsidP="004013F1">
            <w:pPr>
              <w:autoSpaceDE w:val="0"/>
              <w:autoSpaceDN w:val="0"/>
              <w:adjustRightInd w:val="0"/>
              <w:spacing w:after="0" w:line="240" w:lineRule="auto"/>
              <w:rPr>
                <w:rFonts w:ascii="Arial" w:eastAsia="Times New Roman" w:hAnsi="Arial" w:cs="Arial"/>
                <w:color w:val="000000"/>
                <w:sz w:val="20"/>
                <w:szCs w:val="20"/>
              </w:rPr>
            </w:pPr>
            <w:r>
              <w:fldChar w:fldCharType="begin" w:fldLock="1"/>
            </w:r>
            <w:r w:rsidR="004013F1">
              <w:instrText xml:space="preserve">MERGEFIELD </w:instrText>
            </w:r>
            <w:r w:rsidR="004013F1">
              <w:rPr>
                <w:rFonts w:eastAsia="Times New Roman"/>
              </w:rPr>
              <w:instrText>Att.Type</w:instrText>
            </w:r>
            <w:r>
              <w:fldChar w:fldCharType="separate"/>
            </w:r>
            <w:r w:rsidR="004013F1">
              <w:rPr>
                <w:rFonts w:eastAsia="Times New Roman"/>
              </w:rPr>
              <w:t>GML: PuntLijnVlakMultivlak</w:t>
            </w:r>
            <w:r>
              <w:fldChar w:fldCharType="end"/>
            </w:r>
          </w:p>
        </w:tc>
      </w:tr>
      <w:tr w:rsidR="004013F1" w:rsidRPr="004013F1" w14:paraId="24BBD11C" w14:textId="77777777" w:rsidTr="004013F1">
        <w:trPr>
          <w:trHeight w:val="230"/>
        </w:trPr>
        <w:tc>
          <w:tcPr>
            <w:tcW w:w="3780" w:type="dxa"/>
            <w:tcBorders>
              <w:top w:val="nil"/>
              <w:left w:val="nil"/>
              <w:bottom w:val="nil"/>
              <w:right w:val="nil"/>
            </w:tcBorders>
          </w:tcPr>
          <w:p w14:paraId="214F0B8A"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07A73DD"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AE6939" w14:paraId="485A91C8" w14:textId="77777777" w:rsidTr="004013F1">
        <w:trPr>
          <w:trHeight w:val="230"/>
        </w:trPr>
        <w:tc>
          <w:tcPr>
            <w:tcW w:w="3780" w:type="dxa"/>
            <w:tcBorders>
              <w:top w:val="nil"/>
              <w:left w:val="nil"/>
              <w:bottom w:val="nil"/>
              <w:right w:val="nil"/>
            </w:tcBorders>
          </w:tcPr>
          <w:p w14:paraId="5451E155"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Waardenverzameling</w:t>
            </w:r>
          </w:p>
        </w:tc>
        <w:tc>
          <w:tcPr>
            <w:tcW w:w="5580" w:type="dxa"/>
            <w:tcBorders>
              <w:top w:val="nil"/>
              <w:left w:val="nil"/>
              <w:bottom w:val="nil"/>
              <w:right w:val="nil"/>
            </w:tcBorders>
          </w:tcPr>
          <w:p w14:paraId="643E62A0" w14:textId="77777777"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r w:rsidRPr="00DD0F4F">
              <w:rPr>
                <w:rFonts w:eastAsia="Times New Roman"/>
                <w:lang w:val="nl-NL"/>
              </w:rPr>
              <w:t>GML-specificatie van het type geometrie (Punt, Lijn, Vlak, MultiVlak), gevolgd door coördinatenparen binnen de in Nederland gelegen waarden van het RD-stelsel</w:t>
            </w:r>
          </w:p>
        </w:tc>
      </w:tr>
      <w:tr w:rsidR="004013F1" w:rsidRPr="00AE6939" w14:paraId="44ED1A59" w14:textId="77777777" w:rsidTr="004013F1">
        <w:trPr>
          <w:trHeight w:val="215"/>
        </w:trPr>
        <w:tc>
          <w:tcPr>
            <w:tcW w:w="3780" w:type="dxa"/>
            <w:tcBorders>
              <w:top w:val="nil"/>
              <w:left w:val="nil"/>
              <w:bottom w:val="nil"/>
              <w:right w:val="nil"/>
            </w:tcBorders>
          </w:tcPr>
          <w:p w14:paraId="55977095" w14:textId="77777777" w:rsidR="004013F1" w:rsidRPr="00DD0F4F" w:rsidRDefault="004013F1" w:rsidP="004013F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2DC6F68C" w14:textId="77777777"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p>
        </w:tc>
      </w:tr>
      <w:tr w:rsidR="004013F1" w:rsidRPr="004013F1" w14:paraId="7C123F32" w14:textId="77777777" w:rsidTr="004013F1">
        <w:trPr>
          <w:trHeight w:val="215"/>
        </w:trPr>
        <w:tc>
          <w:tcPr>
            <w:tcW w:w="3780" w:type="dxa"/>
            <w:tcBorders>
              <w:top w:val="nil"/>
              <w:left w:val="nil"/>
              <w:bottom w:val="nil"/>
              <w:right w:val="nil"/>
            </w:tcBorders>
          </w:tcPr>
          <w:p w14:paraId="571898BB"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Indicatie materiële historie</w:t>
            </w:r>
          </w:p>
        </w:tc>
        <w:tc>
          <w:tcPr>
            <w:tcW w:w="5580" w:type="dxa"/>
            <w:tcBorders>
              <w:top w:val="nil"/>
              <w:left w:val="nil"/>
              <w:bottom w:val="nil"/>
              <w:right w:val="nil"/>
            </w:tcBorders>
          </w:tcPr>
          <w:p w14:paraId="65A813F3" w14:textId="77777777" w:rsidR="004013F1" w:rsidRPr="004013F1" w:rsidRDefault="00A651AF"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Nee</w:t>
            </w:r>
          </w:p>
        </w:tc>
      </w:tr>
      <w:tr w:rsidR="004013F1" w:rsidRPr="004013F1" w14:paraId="59DB3944" w14:textId="77777777" w:rsidTr="004013F1">
        <w:trPr>
          <w:trHeight w:val="230"/>
        </w:trPr>
        <w:tc>
          <w:tcPr>
            <w:tcW w:w="3780" w:type="dxa"/>
            <w:tcBorders>
              <w:top w:val="nil"/>
              <w:left w:val="nil"/>
              <w:bottom w:val="nil"/>
              <w:right w:val="nil"/>
            </w:tcBorders>
          </w:tcPr>
          <w:p w14:paraId="630F4CE9"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D066846"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4232764F" w14:textId="77777777" w:rsidTr="004013F1">
        <w:trPr>
          <w:trHeight w:val="230"/>
        </w:trPr>
        <w:tc>
          <w:tcPr>
            <w:tcW w:w="3780" w:type="dxa"/>
            <w:tcBorders>
              <w:top w:val="nil"/>
              <w:left w:val="nil"/>
              <w:bottom w:val="nil"/>
              <w:right w:val="nil"/>
            </w:tcBorders>
          </w:tcPr>
          <w:p w14:paraId="4A30DEDD"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Indicatie formele historie</w:t>
            </w:r>
          </w:p>
        </w:tc>
        <w:tc>
          <w:tcPr>
            <w:tcW w:w="5580" w:type="dxa"/>
            <w:tcBorders>
              <w:top w:val="nil"/>
              <w:left w:val="nil"/>
              <w:bottom w:val="nil"/>
              <w:right w:val="nil"/>
            </w:tcBorders>
          </w:tcPr>
          <w:p w14:paraId="4FE2931C" w14:textId="77777777" w:rsidR="004013F1" w:rsidRPr="004013F1" w:rsidRDefault="00A651AF"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Ja</w:t>
            </w:r>
          </w:p>
        </w:tc>
      </w:tr>
      <w:tr w:rsidR="004013F1" w:rsidRPr="004013F1" w14:paraId="0B9A9B95" w14:textId="77777777" w:rsidTr="004013F1">
        <w:trPr>
          <w:trHeight w:val="230"/>
        </w:trPr>
        <w:tc>
          <w:tcPr>
            <w:tcW w:w="3780" w:type="dxa"/>
            <w:tcBorders>
              <w:top w:val="nil"/>
              <w:left w:val="nil"/>
              <w:bottom w:val="nil"/>
              <w:right w:val="nil"/>
            </w:tcBorders>
          </w:tcPr>
          <w:p w14:paraId="24F18613"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0B1446B"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6C52BA55" w14:textId="77777777" w:rsidTr="004013F1">
        <w:trPr>
          <w:trHeight w:val="230"/>
        </w:trPr>
        <w:tc>
          <w:tcPr>
            <w:tcW w:w="3780" w:type="dxa"/>
            <w:tcBorders>
              <w:top w:val="nil"/>
              <w:left w:val="nil"/>
              <w:bottom w:val="nil"/>
              <w:right w:val="nil"/>
            </w:tcBorders>
          </w:tcPr>
          <w:p w14:paraId="454F6D62"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Aanduiding brondocument</w:t>
            </w:r>
          </w:p>
        </w:tc>
        <w:tc>
          <w:tcPr>
            <w:tcW w:w="5580" w:type="dxa"/>
            <w:tcBorders>
              <w:top w:val="nil"/>
              <w:left w:val="nil"/>
              <w:bottom w:val="nil"/>
              <w:right w:val="nil"/>
            </w:tcBorders>
          </w:tcPr>
          <w:p w14:paraId="132422AB"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7D326A0E" w14:textId="77777777" w:rsidTr="004013F1">
        <w:trPr>
          <w:trHeight w:val="230"/>
        </w:trPr>
        <w:tc>
          <w:tcPr>
            <w:tcW w:w="3780" w:type="dxa"/>
            <w:tcBorders>
              <w:top w:val="nil"/>
              <w:left w:val="nil"/>
              <w:bottom w:val="nil"/>
              <w:right w:val="nil"/>
            </w:tcBorders>
          </w:tcPr>
          <w:p w14:paraId="3CC34245"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9D2206B"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4539C651" w14:textId="77777777" w:rsidTr="004013F1">
        <w:trPr>
          <w:trHeight w:val="230"/>
        </w:trPr>
        <w:tc>
          <w:tcPr>
            <w:tcW w:w="3780" w:type="dxa"/>
            <w:tcBorders>
              <w:top w:val="nil"/>
              <w:left w:val="nil"/>
              <w:bottom w:val="nil"/>
              <w:right w:val="nil"/>
            </w:tcBorders>
          </w:tcPr>
          <w:p w14:paraId="121B9C57"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Indicatie in onderzoek</w:t>
            </w:r>
          </w:p>
        </w:tc>
        <w:tc>
          <w:tcPr>
            <w:tcW w:w="5580" w:type="dxa"/>
            <w:tcBorders>
              <w:top w:val="nil"/>
              <w:left w:val="nil"/>
              <w:bottom w:val="nil"/>
              <w:right w:val="nil"/>
            </w:tcBorders>
          </w:tcPr>
          <w:p w14:paraId="484975D2"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Nee</w:t>
            </w:r>
          </w:p>
        </w:tc>
      </w:tr>
      <w:tr w:rsidR="004013F1" w:rsidRPr="004013F1" w14:paraId="39799093" w14:textId="77777777" w:rsidTr="004013F1">
        <w:trPr>
          <w:trHeight w:val="230"/>
        </w:trPr>
        <w:tc>
          <w:tcPr>
            <w:tcW w:w="3780" w:type="dxa"/>
            <w:tcBorders>
              <w:top w:val="nil"/>
              <w:left w:val="nil"/>
              <w:bottom w:val="nil"/>
              <w:right w:val="nil"/>
            </w:tcBorders>
          </w:tcPr>
          <w:p w14:paraId="5479E0C6"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2B0F37B"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2F4C1C0F" w14:textId="77777777" w:rsidTr="004013F1">
        <w:trPr>
          <w:trHeight w:val="411"/>
        </w:trPr>
        <w:tc>
          <w:tcPr>
            <w:tcW w:w="3780" w:type="dxa"/>
            <w:tcBorders>
              <w:top w:val="nil"/>
              <w:left w:val="nil"/>
              <w:bottom w:val="nil"/>
              <w:right w:val="nil"/>
            </w:tcBorders>
          </w:tcPr>
          <w:p w14:paraId="07AC178B"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Aanduiding strijdigheid/nietigheid</w:t>
            </w:r>
          </w:p>
        </w:tc>
        <w:tc>
          <w:tcPr>
            <w:tcW w:w="5580" w:type="dxa"/>
            <w:tcBorders>
              <w:top w:val="nil"/>
              <w:left w:val="nil"/>
              <w:bottom w:val="nil"/>
              <w:right w:val="nil"/>
            </w:tcBorders>
          </w:tcPr>
          <w:p w14:paraId="700FF58D"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Nee</w:t>
            </w:r>
          </w:p>
        </w:tc>
      </w:tr>
      <w:tr w:rsidR="004013F1" w:rsidRPr="004013F1" w14:paraId="7D9C4246" w14:textId="77777777" w:rsidTr="004013F1">
        <w:trPr>
          <w:trHeight w:val="245"/>
        </w:trPr>
        <w:tc>
          <w:tcPr>
            <w:tcW w:w="3780" w:type="dxa"/>
            <w:tcBorders>
              <w:top w:val="nil"/>
              <w:left w:val="nil"/>
              <w:bottom w:val="nil"/>
              <w:right w:val="nil"/>
            </w:tcBorders>
          </w:tcPr>
          <w:p w14:paraId="15DD2C6A"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0FDA47D"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17C4ADA7" w14:textId="77777777" w:rsidTr="004013F1">
        <w:trPr>
          <w:trHeight w:val="230"/>
        </w:trPr>
        <w:tc>
          <w:tcPr>
            <w:tcW w:w="3780" w:type="dxa"/>
            <w:tcBorders>
              <w:top w:val="nil"/>
              <w:left w:val="nil"/>
              <w:bottom w:val="nil"/>
              <w:right w:val="nil"/>
            </w:tcBorders>
          </w:tcPr>
          <w:p w14:paraId="6EA762B9"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Indicatie kardinaliteit</w:t>
            </w:r>
          </w:p>
        </w:tc>
        <w:tc>
          <w:tcPr>
            <w:tcW w:w="5580" w:type="dxa"/>
            <w:tcBorders>
              <w:top w:val="nil"/>
              <w:left w:val="nil"/>
              <w:bottom w:val="nil"/>
              <w:right w:val="nil"/>
            </w:tcBorders>
          </w:tcPr>
          <w:p w14:paraId="2683579B" w14:textId="77777777" w:rsidR="004013F1" w:rsidRPr="004013F1" w:rsidRDefault="00DA5D93" w:rsidP="004013F1">
            <w:pPr>
              <w:autoSpaceDE w:val="0"/>
              <w:autoSpaceDN w:val="0"/>
              <w:adjustRightInd w:val="0"/>
              <w:spacing w:after="0" w:line="240" w:lineRule="auto"/>
              <w:rPr>
                <w:rFonts w:ascii="Arial" w:eastAsia="Times New Roman" w:hAnsi="Arial" w:cs="Arial"/>
                <w:color w:val="000000"/>
                <w:sz w:val="20"/>
                <w:szCs w:val="20"/>
              </w:rPr>
            </w:pPr>
            <w:r>
              <w:fldChar w:fldCharType="begin" w:fldLock="1"/>
            </w:r>
            <w:r w:rsidR="004013F1">
              <w:instrText xml:space="preserve">MERGEFIELD </w:instrText>
            </w:r>
            <w:r w:rsidR="004013F1">
              <w:rPr>
                <w:rFonts w:eastAsia="Times New Roman"/>
              </w:rPr>
              <w:instrText>Att.LowerBound</w:instrText>
            </w:r>
            <w:r>
              <w:fldChar w:fldCharType="separate"/>
            </w:r>
            <w:r w:rsidR="004013F1">
              <w:rPr>
                <w:rFonts w:eastAsia="Times New Roman"/>
              </w:rPr>
              <w:t>0</w:t>
            </w:r>
            <w:r>
              <w:fldChar w:fldCharType="end"/>
            </w:r>
            <w:r w:rsidR="004013F1">
              <w:rPr>
                <w:rFonts w:eastAsia="Times New Roman"/>
              </w:rPr>
              <w:t xml:space="preserve"> - </w:t>
            </w:r>
            <w:r>
              <w:rPr>
                <w:rFonts w:eastAsia="Times New Roman"/>
              </w:rPr>
              <w:fldChar w:fldCharType="begin" w:fldLock="1"/>
            </w:r>
            <w:r w:rsidR="004013F1">
              <w:rPr>
                <w:rFonts w:eastAsia="Times New Roman"/>
              </w:rPr>
              <w:instrText>MERGEFIELD Att.UpperBound</w:instrText>
            </w:r>
            <w:r>
              <w:rPr>
                <w:rFonts w:eastAsia="Times New Roman"/>
              </w:rPr>
              <w:fldChar w:fldCharType="separate"/>
            </w:r>
            <w:r w:rsidR="004013F1">
              <w:rPr>
                <w:rFonts w:eastAsia="Times New Roman"/>
              </w:rPr>
              <w:t>1</w:t>
            </w:r>
            <w:r>
              <w:rPr>
                <w:rFonts w:eastAsia="Times New Roman"/>
              </w:rPr>
              <w:fldChar w:fldCharType="end"/>
            </w:r>
          </w:p>
        </w:tc>
      </w:tr>
      <w:tr w:rsidR="004013F1" w:rsidRPr="004013F1" w14:paraId="5836135C" w14:textId="77777777" w:rsidTr="004013F1">
        <w:trPr>
          <w:trHeight w:val="230"/>
        </w:trPr>
        <w:tc>
          <w:tcPr>
            <w:tcW w:w="3780" w:type="dxa"/>
            <w:tcBorders>
              <w:top w:val="nil"/>
              <w:left w:val="nil"/>
              <w:bottom w:val="nil"/>
              <w:right w:val="nil"/>
            </w:tcBorders>
          </w:tcPr>
          <w:p w14:paraId="6F46990F"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26AD9E7"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7C34C85D" w14:textId="77777777" w:rsidTr="004013F1">
        <w:trPr>
          <w:trHeight w:val="230"/>
        </w:trPr>
        <w:tc>
          <w:tcPr>
            <w:tcW w:w="3780" w:type="dxa"/>
            <w:tcBorders>
              <w:top w:val="nil"/>
              <w:left w:val="nil"/>
              <w:bottom w:val="nil"/>
              <w:right w:val="nil"/>
            </w:tcBorders>
          </w:tcPr>
          <w:p w14:paraId="2D91A337"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Indicatie authentiek</w:t>
            </w:r>
          </w:p>
        </w:tc>
        <w:tc>
          <w:tcPr>
            <w:tcW w:w="5580" w:type="dxa"/>
            <w:tcBorders>
              <w:top w:val="nil"/>
              <w:left w:val="nil"/>
              <w:bottom w:val="nil"/>
              <w:right w:val="nil"/>
            </w:tcBorders>
          </w:tcPr>
          <w:p w14:paraId="472F49F3"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Gemeentelijk basisgegeven</w:t>
            </w:r>
          </w:p>
        </w:tc>
      </w:tr>
      <w:tr w:rsidR="004013F1" w:rsidRPr="004013F1" w14:paraId="0B137729" w14:textId="77777777" w:rsidTr="004013F1">
        <w:trPr>
          <w:trHeight w:val="230"/>
        </w:trPr>
        <w:tc>
          <w:tcPr>
            <w:tcW w:w="3780" w:type="dxa"/>
            <w:tcBorders>
              <w:top w:val="nil"/>
              <w:left w:val="nil"/>
              <w:right w:val="nil"/>
            </w:tcBorders>
          </w:tcPr>
          <w:p w14:paraId="0FF796DE"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28637886"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AE6939" w14:paraId="46298AA1" w14:textId="77777777" w:rsidTr="004013F1">
        <w:trPr>
          <w:trHeight w:val="230"/>
        </w:trPr>
        <w:tc>
          <w:tcPr>
            <w:tcW w:w="3780" w:type="dxa"/>
            <w:tcBorders>
              <w:top w:val="nil"/>
              <w:left w:val="nil"/>
              <w:bottom w:val="single" w:sz="4" w:space="0" w:color="auto"/>
              <w:right w:val="nil"/>
            </w:tcBorders>
          </w:tcPr>
          <w:p w14:paraId="04CF2881"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r>
              <w:rPr>
                <w:rFonts w:eastAsia="Times New Roman"/>
                <w:b/>
                <w:bCs/>
              </w:rPr>
              <w:t>Regels attribuutsoort</w:t>
            </w:r>
          </w:p>
        </w:tc>
        <w:tc>
          <w:tcPr>
            <w:tcW w:w="5580" w:type="dxa"/>
            <w:tcBorders>
              <w:top w:val="nil"/>
              <w:left w:val="nil"/>
              <w:bottom w:val="single" w:sz="4" w:space="0" w:color="auto"/>
              <w:right w:val="nil"/>
            </w:tcBorders>
          </w:tcPr>
          <w:p w14:paraId="1A5190B7" w14:textId="77777777" w:rsidR="004013F1" w:rsidRPr="00DD0F4F" w:rsidRDefault="004013F1" w:rsidP="0022328D">
            <w:pPr>
              <w:autoSpaceDE w:val="0"/>
              <w:autoSpaceDN w:val="0"/>
              <w:adjustRightInd w:val="0"/>
              <w:spacing w:after="0" w:line="240" w:lineRule="auto"/>
              <w:rPr>
                <w:rFonts w:ascii="Arial" w:eastAsia="Times New Roman" w:hAnsi="Arial" w:cs="Arial"/>
                <w:color w:val="000000"/>
                <w:sz w:val="20"/>
                <w:szCs w:val="20"/>
                <w:lang w:val="nl-NL"/>
              </w:rPr>
            </w:pPr>
            <w:r w:rsidRPr="00DD0F4F">
              <w:rPr>
                <w:rFonts w:eastAsia="Times New Roman"/>
                <w:lang w:val="nl-NL"/>
              </w:rPr>
              <w:t>Indien deze attribuutsoort niet van een waarde is voorzien, dan moet er minimaal sprake zijn van een van waarden voorzien groepattribuutsoort ANDER ZAAKOBJECT, één relatie ‘ZAAK heeft betrekking op OBJECTen’, één relatie ‘ZAAK heeft betrekking op andere ZAAKen’ of één relatie ‘ZAAK is deelzaak van ZAAK’.</w:t>
            </w:r>
          </w:p>
        </w:tc>
      </w:tr>
    </w:tbl>
    <w:p w14:paraId="42B82DA3" w14:textId="77777777" w:rsidR="004013F1" w:rsidRPr="00DD0F4F" w:rsidRDefault="004013F1" w:rsidP="006C4E2B">
      <w:pPr>
        <w:rPr>
          <w:noProof/>
          <w:lang w:val="nl-NL"/>
        </w:rPr>
      </w:pPr>
    </w:p>
    <w:p w14:paraId="2EBB9651" w14:textId="77777777" w:rsidR="00F64D19" w:rsidRPr="00DD0F4F" w:rsidRDefault="003E4F27" w:rsidP="00F64D19">
      <w:pPr>
        <w:rPr>
          <w:noProof/>
          <w:lang w:val="nl-NL"/>
        </w:rPr>
      </w:pPr>
      <w:r w:rsidRPr="00DD0F4F">
        <w:rPr>
          <w:noProof/>
          <w:lang w:val="nl-NL"/>
        </w:rPr>
        <w:t xml:space="preserve">De regels bij de relatiesoorten ‘ZAAK heeft betrekking op OBJECT’,  ‘ZAAK heeft </w:t>
      </w:r>
      <w:r w:rsidR="006E12B3">
        <w:rPr>
          <w:noProof/>
          <w:lang w:val="nl-NL"/>
        </w:rPr>
        <w:t>gerelateerde</w:t>
      </w:r>
      <w:r w:rsidRPr="00DD0F4F">
        <w:rPr>
          <w:noProof/>
          <w:lang w:val="nl-NL"/>
        </w:rPr>
        <w:t xml:space="preserve"> ZAAK’ en ‘ZAAK is deelzaak van ZAAK’</w:t>
      </w:r>
      <w:r w:rsidR="004013F1" w:rsidRPr="00DD0F4F">
        <w:rPr>
          <w:noProof/>
          <w:lang w:val="nl-NL"/>
        </w:rPr>
        <w:t xml:space="preserve"> </w:t>
      </w:r>
      <w:r w:rsidRPr="00DD0F4F">
        <w:rPr>
          <w:noProof/>
          <w:lang w:val="nl-NL"/>
        </w:rPr>
        <w:t>zijn overeenkomstig aangepast.</w:t>
      </w:r>
      <w:r w:rsidR="004C5CE4" w:rsidRPr="00DD0F4F">
        <w:rPr>
          <w:noProof/>
          <w:lang w:val="nl-NL"/>
        </w:rPr>
        <w:t xml:space="preserve"> Naast de regels is ook de toelichting van het groepattribuutsoort ‘Ander zaakobject’ aangepast, als volgt.</w:t>
      </w:r>
      <w:r w:rsidRPr="00DD0F4F">
        <w:rPr>
          <w:noProof/>
          <w:lang w:val="nl-NL"/>
        </w:rPr>
        <w:t xml:space="preserve"> </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4C5CE4" w:rsidRPr="004C5CE4" w14:paraId="3BAB9197" w14:textId="77777777" w:rsidTr="004C5CE4">
        <w:trPr>
          <w:trHeight w:val="230"/>
        </w:trPr>
        <w:tc>
          <w:tcPr>
            <w:tcW w:w="3690" w:type="dxa"/>
            <w:tcBorders>
              <w:top w:val="single" w:sz="4" w:space="0" w:color="auto"/>
              <w:left w:val="nil"/>
              <w:bottom w:val="nil"/>
              <w:right w:val="nil"/>
            </w:tcBorders>
          </w:tcPr>
          <w:p w14:paraId="6D825B91"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Naam groepattribuutsoort</w:t>
            </w:r>
          </w:p>
        </w:tc>
        <w:tc>
          <w:tcPr>
            <w:tcW w:w="5670" w:type="dxa"/>
            <w:tcBorders>
              <w:top w:val="single" w:sz="4" w:space="0" w:color="auto"/>
              <w:left w:val="nil"/>
              <w:bottom w:val="nil"/>
              <w:right w:val="nil"/>
            </w:tcBorders>
          </w:tcPr>
          <w:p w14:paraId="3CFFC815" w14:textId="77777777" w:rsidR="004C5CE4" w:rsidRPr="004C5CE4" w:rsidRDefault="00DA5D93"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hAnsi="Arial" w:cs="Arial"/>
                <w:sz w:val="20"/>
                <w:szCs w:val="20"/>
                <w:lang w:val="en-AU"/>
              </w:rPr>
              <w:fldChar w:fldCharType="begin" w:fldLock="1"/>
            </w:r>
            <w:r w:rsidR="004C5CE4" w:rsidRPr="004C5CE4">
              <w:rPr>
                <w:rFonts w:ascii="Arial" w:hAnsi="Arial" w:cs="Arial"/>
                <w:sz w:val="20"/>
                <w:szCs w:val="20"/>
                <w:lang w:val="en-AU"/>
              </w:rPr>
              <w:instrText xml:space="preserve">MERGEFIELD </w:instrText>
            </w:r>
            <w:r w:rsidR="004C5CE4" w:rsidRPr="004C5CE4">
              <w:rPr>
                <w:rFonts w:ascii="Arial" w:eastAsia="Times New Roman" w:hAnsi="Arial" w:cs="Arial"/>
                <w:color w:val="000000"/>
                <w:sz w:val="20"/>
                <w:szCs w:val="20"/>
              </w:rPr>
              <w:instrText>Element.Name</w:instrText>
            </w:r>
            <w:r w:rsidRPr="004C5CE4">
              <w:rPr>
                <w:rFonts w:ascii="Arial" w:hAnsi="Arial" w:cs="Arial"/>
                <w:sz w:val="20"/>
                <w:szCs w:val="20"/>
                <w:lang w:val="en-AU"/>
              </w:rPr>
              <w:fldChar w:fldCharType="separate"/>
            </w:r>
            <w:r w:rsidR="004C5CE4" w:rsidRPr="004C5CE4">
              <w:rPr>
                <w:rFonts w:ascii="Arial" w:eastAsia="Times New Roman" w:hAnsi="Arial" w:cs="Arial"/>
                <w:color w:val="000000"/>
                <w:sz w:val="20"/>
                <w:szCs w:val="20"/>
              </w:rPr>
              <w:t>Ander zaakobject ZAAK</w:t>
            </w:r>
            <w:r w:rsidRPr="004C5CE4">
              <w:rPr>
                <w:rFonts w:ascii="Arial" w:hAnsi="Arial" w:cs="Arial"/>
                <w:sz w:val="20"/>
                <w:szCs w:val="20"/>
                <w:lang w:val="en-AU"/>
              </w:rPr>
              <w:fldChar w:fldCharType="end"/>
            </w:r>
          </w:p>
        </w:tc>
      </w:tr>
      <w:tr w:rsidR="004C5CE4" w:rsidRPr="004C5CE4" w14:paraId="0039C5BE" w14:textId="77777777">
        <w:tc>
          <w:tcPr>
            <w:tcW w:w="3690" w:type="dxa"/>
            <w:tcBorders>
              <w:top w:val="nil"/>
              <w:left w:val="nil"/>
              <w:bottom w:val="nil"/>
              <w:right w:val="nil"/>
            </w:tcBorders>
          </w:tcPr>
          <w:p w14:paraId="3FFD1E07"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C75DA04"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3554C440" w14:textId="77777777">
        <w:tc>
          <w:tcPr>
            <w:tcW w:w="3690" w:type="dxa"/>
            <w:tcBorders>
              <w:top w:val="nil"/>
              <w:left w:val="nil"/>
              <w:bottom w:val="nil"/>
              <w:right w:val="nil"/>
            </w:tcBorders>
          </w:tcPr>
          <w:p w14:paraId="4363A7EC"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Herkomst groepattribuutsoort</w:t>
            </w:r>
          </w:p>
        </w:tc>
        <w:tc>
          <w:tcPr>
            <w:tcW w:w="5670" w:type="dxa"/>
            <w:tcBorders>
              <w:top w:val="nil"/>
              <w:left w:val="nil"/>
              <w:bottom w:val="nil"/>
              <w:right w:val="nil"/>
            </w:tcBorders>
          </w:tcPr>
          <w:p w14:paraId="612DCE6B"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KING</w:t>
            </w:r>
          </w:p>
        </w:tc>
      </w:tr>
      <w:tr w:rsidR="004C5CE4" w:rsidRPr="004C5CE4" w14:paraId="530D4661" w14:textId="77777777">
        <w:trPr>
          <w:trHeight w:val="230"/>
        </w:trPr>
        <w:tc>
          <w:tcPr>
            <w:tcW w:w="3690" w:type="dxa"/>
            <w:tcBorders>
              <w:top w:val="nil"/>
              <w:left w:val="nil"/>
              <w:bottom w:val="nil"/>
              <w:right w:val="nil"/>
            </w:tcBorders>
          </w:tcPr>
          <w:p w14:paraId="0FF99BE0"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5DDA4EE"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1CC35D97" w14:textId="77777777">
        <w:trPr>
          <w:trHeight w:val="230"/>
        </w:trPr>
        <w:tc>
          <w:tcPr>
            <w:tcW w:w="3690" w:type="dxa"/>
            <w:tcBorders>
              <w:top w:val="nil"/>
              <w:left w:val="nil"/>
              <w:bottom w:val="nil"/>
              <w:right w:val="nil"/>
            </w:tcBorders>
          </w:tcPr>
          <w:p w14:paraId="3F51E442"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Code groepattribuutsoort</w:t>
            </w:r>
          </w:p>
        </w:tc>
        <w:tc>
          <w:tcPr>
            <w:tcW w:w="5670" w:type="dxa"/>
            <w:tcBorders>
              <w:top w:val="nil"/>
              <w:left w:val="nil"/>
              <w:bottom w:val="nil"/>
              <w:right w:val="nil"/>
            </w:tcBorders>
          </w:tcPr>
          <w:p w14:paraId="43AE9CD5"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p>
        </w:tc>
      </w:tr>
      <w:tr w:rsidR="004C5CE4" w:rsidRPr="004C5CE4" w14:paraId="27801C92" w14:textId="77777777">
        <w:tc>
          <w:tcPr>
            <w:tcW w:w="3690" w:type="dxa"/>
            <w:tcBorders>
              <w:top w:val="nil"/>
              <w:left w:val="nil"/>
              <w:bottom w:val="nil"/>
              <w:right w:val="nil"/>
            </w:tcBorders>
          </w:tcPr>
          <w:p w14:paraId="0DEA24E7"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A966A7D"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AE6939" w14:paraId="41C1EE3F" w14:textId="77777777">
        <w:tc>
          <w:tcPr>
            <w:tcW w:w="3690" w:type="dxa"/>
            <w:tcBorders>
              <w:top w:val="nil"/>
              <w:left w:val="nil"/>
              <w:bottom w:val="nil"/>
              <w:right w:val="nil"/>
            </w:tcBorders>
          </w:tcPr>
          <w:p w14:paraId="78D4DABD"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lastRenderedPageBreak/>
              <w:t>Definitie groepattribuutsoort</w:t>
            </w:r>
          </w:p>
        </w:tc>
        <w:tc>
          <w:tcPr>
            <w:tcW w:w="5670" w:type="dxa"/>
            <w:tcBorders>
              <w:top w:val="nil"/>
              <w:left w:val="nil"/>
              <w:bottom w:val="nil"/>
              <w:right w:val="nil"/>
            </w:tcBorders>
          </w:tcPr>
          <w:p w14:paraId="18D86C5D" w14:textId="03E4C9EB" w:rsidR="004C5CE4" w:rsidRPr="00DD0F4F" w:rsidRDefault="00DA5D93" w:rsidP="00E37EE3">
            <w:pPr>
              <w:autoSpaceDE w:val="0"/>
              <w:autoSpaceDN w:val="0"/>
              <w:adjustRightInd w:val="0"/>
              <w:spacing w:after="0" w:line="240" w:lineRule="auto"/>
              <w:rPr>
                <w:rFonts w:ascii="Arial" w:eastAsia="Times New Roman" w:hAnsi="Arial" w:cs="Arial"/>
                <w:color w:val="000000"/>
                <w:sz w:val="20"/>
                <w:szCs w:val="20"/>
                <w:lang w:val="nl-NL"/>
              </w:rPr>
            </w:pPr>
            <w:r w:rsidRPr="004C5CE4">
              <w:rPr>
                <w:rFonts w:ascii="Arial" w:hAnsi="Arial" w:cs="Arial"/>
                <w:sz w:val="20"/>
                <w:szCs w:val="20"/>
                <w:lang w:val="en-AU"/>
              </w:rPr>
              <w:fldChar w:fldCharType="begin" w:fldLock="1"/>
            </w:r>
            <w:r w:rsidR="004C5CE4" w:rsidRPr="00DD0F4F">
              <w:rPr>
                <w:rFonts w:ascii="Arial" w:hAnsi="Arial" w:cs="Arial"/>
                <w:sz w:val="20"/>
                <w:szCs w:val="20"/>
                <w:lang w:val="nl-NL"/>
              </w:rPr>
              <w:instrText xml:space="preserve">MERGEFIELD </w:instrText>
            </w:r>
            <w:r w:rsidR="004C5CE4" w:rsidRPr="00DD0F4F">
              <w:rPr>
                <w:rFonts w:ascii="Arial" w:eastAsia="Times New Roman" w:hAnsi="Arial" w:cs="Arial"/>
                <w:color w:val="000000"/>
                <w:sz w:val="20"/>
                <w:szCs w:val="20"/>
                <w:lang w:val="nl-NL"/>
              </w:rPr>
              <w:instrText>Element.Notes</w:instrText>
            </w:r>
            <w:r w:rsidRPr="004C5CE4">
              <w:rPr>
                <w:rFonts w:ascii="Arial" w:hAnsi="Arial" w:cs="Arial"/>
                <w:sz w:val="20"/>
                <w:szCs w:val="20"/>
                <w:lang w:val="en-AU"/>
              </w:rPr>
              <w:fldChar w:fldCharType="end"/>
            </w:r>
            <w:r w:rsidR="004C5CE4" w:rsidRPr="00DD0F4F">
              <w:rPr>
                <w:rFonts w:ascii="Arial" w:eastAsia="Times New Roman" w:hAnsi="Arial" w:cs="Arial"/>
                <w:color w:val="610E6A"/>
                <w:sz w:val="20"/>
                <w:szCs w:val="20"/>
                <w:lang w:val="nl-NL"/>
              </w:rPr>
              <w:t>Aanduiding van het object (of de objecten) waarop de ZAAK betrekking heeft indien dat object (of die objecten) niet aangeduid kan worden met de relatie ‘</w:t>
            </w:r>
            <w:r w:rsidR="00E37EE3" w:rsidRPr="00DD0F4F">
              <w:rPr>
                <w:rFonts w:ascii="Arial" w:eastAsia="Times New Roman" w:hAnsi="Arial" w:cs="Arial"/>
                <w:color w:val="610E6A"/>
                <w:sz w:val="20"/>
                <w:szCs w:val="20"/>
                <w:lang w:val="nl-NL"/>
              </w:rPr>
              <w:t xml:space="preserve">ZAAK </w:t>
            </w:r>
            <w:r w:rsidR="004C5CE4" w:rsidRPr="00DD0F4F">
              <w:rPr>
                <w:rFonts w:ascii="Arial" w:eastAsia="Times New Roman" w:hAnsi="Arial" w:cs="Arial"/>
                <w:color w:val="610E6A"/>
                <w:sz w:val="20"/>
                <w:szCs w:val="20"/>
                <w:lang w:val="nl-NL"/>
              </w:rPr>
              <w:t>heeft betrekking op OBJECT’.</w:t>
            </w:r>
          </w:p>
        </w:tc>
      </w:tr>
      <w:tr w:rsidR="004C5CE4" w:rsidRPr="00AE6939" w14:paraId="513A9876" w14:textId="77777777">
        <w:tc>
          <w:tcPr>
            <w:tcW w:w="3690" w:type="dxa"/>
            <w:tcBorders>
              <w:top w:val="nil"/>
              <w:left w:val="nil"/>
              <w:bottom w:val="nil"/>
              <w:right w:val="nil"/>
            </w:tcBorders>
          </w:tcPr>
          <w:p w14:paraId="47DDC525" w14:textId="77777777" w:rsidR="004C5CE4" w:rsidRPr="00DD0F4F"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1E1099D" w14:textId="77777777" w:rsidR="004C5CE4" w:rsidRPr="00DD0F4F"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r>
      <w:tr w:rsidR="004C5CE4" w:rsidRPr="004C5CE4" w14:paraId="272D64AF" w14:textId="77777777">
        <w:tc>
          <w:tcPr>
            <w:tcW w:w="3690" w:type="dxa"/>
            <w:tcBorders>
              <w:top w:val="nil"/>
              <w:left w:val="nil"/>
              <w:bottom w:val="nil"/>
              <w:right w:val="nil"/>
            </w:tcBorders>
          </w:tcPr>
          <w:p w14:paraId="4FF7CB32"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Datum opname groepattribuutsoort</w:t>
            </w:r>
          </w:p>
        </w:tc>
        <w:tc>
          <w:tcPr>
            <w:tcW w:w="5670" w:type="dxa"/>
            <w:tcBorders>
              <w:top w:val="nil"/>
              <w:left w:val="nil"/>
              <w:bottom w:val="nil"/>
              <w:right w:val="nil"/>
            </w:tcBorders>
          </w:tcPr>
          <w:p w14:paraId="703B1F51"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1 juni 2008</w:t>
            </w:r>
          </w:p>
        </w:tc>
      </w:tr>
      <w:tr w:rsidR="004C5CE4" w:rsidRPr="004C5CE4" w14:paraId="4D77495D" w14:textId="77777777">
        <w:trPr>
          <w:trHeight w:val="215"/>
        </w:trPr>
        <w:tc>
          <w:tcPr>
            <w:tcW w:w="3690" w:type="dxa"/>
            <w:tcBorders>
              <w:top w:val="nil"/>
              <w:left w:val="nil"/>
              <w:bottom w:val="nil"/>
              <w:right w:val="nil"/>
            </w:tcBorders>
          </w:tcPr>
          <w:p w14:paraId="137C439A"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13A1D00"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AE6939" w14:paraId="3449655C" w14:textId="77777777">
        <w:trPr>
          <w:trHeight w:val="215"/>
        </w:trPr>
        <w:tc>
          <w:tcPr>
            <w:tcW w:w="3690" w:type="dxa"/>
            <w:tcBorders>
              <w:top w:val="nil"/>
              <w:left w:val="nil"/>
              <w:bottom w:val="nil"/>
              <w:right w:val="nil"/>
            </w:tcBorders>
          </w:tcPr>
          <w:p w14:paraId="74464FBF"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Toelichting groepattribuutsoort</w:t>
            </w:r>
          </w:p>
        </w:tc>
        <w:tc>
          <w:tcPr>
            <w:tcW w:w="5670" w:type="dxa"/>
            <w:tcBorders>
              <w:top w:val="nil"/>
              <w:left w:val="nil"/>
              <w:bottom w:val="nil"/>
              <w:right w:val="nil"/>
            </w:tcBorders>
          </w:tcPr>
          <w:p w14:paraId="486E3FDB" w14:textId="7B22ED5F"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gaat hier om objecten </w:t>
            </w:r>
            <w:r w:rsidR="00E37EE3" w:rsidRPr="00DD0F4F">
              <w:rPr>
                <w:rFonts w:ascii="Arial" w:eastAsia="Times New Roman" w:hAnsi="Arial" w:cs="Arial"/>
                <w:color w:val="000000"/>
                <w:sz w:val="20"/>
                <w:szCs w:val="20"/>
                <w:lang w:val="nl-NL"/>
              </w:rPr>
              <w:t xml:space="preserve">waarop de zaak betrekking heeft </w:t>
            </w:r>
            <w:r w:rsidRPr="00DD0F4F">
              <w:rPr>
                <w:rFonts w:ascii="Arial" w:eastAsia="Times New Roman" w:hAnsi="Arial" w:cs="Arial"/>
                <w:color w:val="000000"/>
                <w:sz w:val="20"/>
                <w:szCs w:val="20"/>
                <w:lang w:val="nl-NL"/>
              </w:rPr>
              <w:t>die niet benoemd zijn als OBJECT</w:t>
            </w:r>
            <w:r w:rsidR="00E37EE3" w:rsidRPr="00DD0F4F">
              <w:rPr>
                <w:rFonts w:ascii="Arial" w:eastAsia="Times New Roman" w:hAnsi="Arial" w:cs="Arial"/>
                <w:color w:val="000000"/>
                <w:sz w:val="20"/>
                <w:szCs w:val="20"/>
                <w:lang w:val="nl-NL"/>
              </w:rPr>
              <w:t xml:space="preserve"> en dus niet d.m.v. de ZAAKOBJECT-relatie aan de zaak gekoppeld kunnen worden</w:t>
            </w:r>
            <w:r w:rsidRPr="00DD0F4F">
              <w:rPr>
                <w:rFonts w:ascii="Arial" w:eastAsia="Times New Roman" w:hAnsi="Arial" w:cs="Arial"/>
                <w:color w:val="000000"/>
                <w:sz w:val="20"/>
                <w:szCs w:val="20"/>
                <w:lang w:val="nl-NL"/>
              </w:rPr>
              <w:t>.</w:t>
            </w:r>
            <w:r w:rsidR="00E37EE3" w:rsidRPr="00DD0F4F">
              <w:rPr>
                <w:rFonts w:ascii="Arial" w:eastAsia="Times New Roman" w:hAnsi="Arial" w:cs="Arial"/>
                <w:color w:val="000000"/>
                <w:sz w:val="20"/>
                <w:szCs w:val="20"/>
                <w:lang w:val="nl-NL"/>
              </w:rPr>
              <w:t xml:space="preserve"> </w:t>
            </w:r>
            <w:r w:rsidR="00D0706E" w:rsidRPr="00DD0F4F">
              <w:rPr>
                <w:rFonts w:ascii="Arial" w:eastAsia="Times New Roman" w:hAnsi="Arial" w:cs="Arial"/>
                <w:color w:val="000000"/>
                <w:sz w:val="20"/>
                <w:szCs w:val="20"/>
                <w:lang w:val="nl-NL"/>
              </w:rPr>
              <w:t>Dergelijke objecten zijn</w:t>
            </w:r>
            <w:r w:rsidR="00E37EE3" w:rsidRPr="00DD0F4F">
              <w:rPr>
                <w:rFonts w:ascii="Arial" w:eastAsia="Times New Roman" w:hAnsi="Arial" w:cs="Arial"/>
                <w:color w:val="000000"/>
                <w:sz w:val="20"/>
                <w:szCs w:val="20"/>
                <w:lang w:val="nl-NL"/>
              </w:rPr>
              <w:t xml:space="preserve"> niet onderscheiden in enige basisregistratie</w:t>
            </w:r>
            <w:r w:rsidR="00D0706E" w:rsidRPr="00DD0F4F">
              <w:rPr>
                <w:rFonts w:ascii="Arial" w:eastAsia="Times New Roman" w:hAnsi="Arial" w:cs="Arial"/>
                <w:color w:val="000000"/>
                <w:sz w:val="20"/>
                <w:szCs w:val="20"/>
                <w:lang w:val="nl-NL"/>
              </w:rPr>
              <w:t>. Zij</w:t>
            </w:r>
            <w:r w:rsidR="00E37EE3" w:rsidRPr="00DD0F4F">
              <w:rPr>
                <w:rFonts w:ascii="Arial" w:eastAsia="Times New Roman" w:hAnsi="Arial" w:cs="Arial"/>
                <w:color w:val="000000"/>
                <w:sz w:val="20"/>
                <w:szCs w:val="20"/>
                <w:lang w:val="nl-NL"/>
              </w:rPr>
              <w:t xml:space="preserve"> </w:t>
            </w:r>
            <w:r w:rsidR="00D0706E" w:rsidRPr="00DD0F4F">
              <w:rPr>
                <w:rFonts w:ascii="Arial" w:eastAsia="Times New Roman" w:hAnsi="Arial" w:cs="Arial"/>
                <w:color w:val="000000"/>
                <w:sz w:val="20"/>
                <w:szCs w:val="20"/>
                <w:lang w:val="nl-NL"/>
              </w:rPr>
              <w:t>zijn</w:t>
            </w:r>
            <w:r w:rsidR="00E37EE3" w:rsidRPr="00DD0F4F">
              <w:rPr>
                <w:rFonts w:ascii="Arial" w:eastAsia="Times New Roman" w:hAnsi="Arial" w:cs="Arial"/>
                <w:color w:val="000000"/>
                <w:sz w:val="20"/>
                <w:szCs w:val="20"/>
                <w:lang w:val="nl-NL"/>
              </w:rPr>
              <w:t xml:space="preserve"> wel als object benoemd en afgebakend en de gegevens </w:t>
            </w:r>
            <w:r w:rsidR="00D0706E" w:rsidRPr="00DD0F4F">
              <w:rPr>
                <w:rFonts w:ascii="Arial" w:eastAsia="Times New Roman" w:hAnsi="Arial" w:cs="Arial"/>
                <w:color w:val="000000"/>
                <w:sz w:val="20"/>
                <w:szCs w:val="20"/>
                <w:lang w:val="nl-NL"/>
              </w:rPr>
              <w:t xml:space="preserve">daarvan worden </w:t>
            </w:r>
            <w:r w:rsidR="00E37EE3" w:rsidRPr="00DD0F4F">
              <w:rPr>
                <w:rFonts w:ascii="Arial" w:eastAsia="Times New Roman" w:hAnsi="Arial" w:cs="Arial"/>
                <w:color w:val="000000"/>
                <w:sz w:val="20"/>
                <w:szCs w:val="20"/>
                <w:lang w:val="nl-NL"/>
              </w:rPr>
              <w:t xml:space="preserve">in enige registratie onderhouden. </w:t>
            </w:r>
            <w:r w:rsidRPr="00DD0F4F">
              <w:rPr>
                <w:rFonts w:ascii="Arial" w:eastAsia="Times New Roman" w:hAnsi="Arial" w:cs="Arial"/>
                <w:color w:val="000000"/>
                <w:sz w:val="20"/>
                <w:szCs w:val="20"/>
                <w:lang w:val="nl-NL"/>
              </w:rPr>
              <w:t>Bijvoorbeeld de invalidenparkeerplaats waarvoor een parkeervergunning verleend is</w:t>
            </w:r>
            <w:r w:rsidR="00E37EE3" w:rsidRPr="00DD0F4F">
              <w:rPr>
                <w:rFonts w:ascii="Arial" w:eastAsia="Times New Roman" w:hAnsi="Arial" w:cs="Arial"/>
                <w:color w:val="000000"/>
                <w:sz w:val="20"/>
                <w:szCs w:val="20"/>
                <w:lang w:val="nl-NL"/>
              </w:rPr>
              <w:t>, het bestemmingsplan of -vlak waartegen een bezwaar ingediend is of het handhavingsobject waarop een inspectie uitgevoerd wordt</w:t>
            </w:r>
            <w:r w:rsidRPr="00DD0F4F">
              <w:rPr>
                <w:rFonts w:ascii="Arial" w:eastAsia="Times New Roman" w:hAnsi="Arial" w:cs="Arial"/>
                <w:color w:val="000000"/>
                <w:sz w:val="20"/>
                <w:szCs w:val="20"/>
                <w:lang w:val="nl-NL"/>
              </w:rPr>
              <w:t>. Het kan om zowel ruimtelijke als andere objecten gaan. In het eerste geval verschaft het attribuuttype Zaakobjectlokatie inzicht in de ligging.</w:t>
            </w:r>
          </w:p>
          <w:p w14:paraId="48949CEF" w14:textId="77777777"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betreft een groepattribuutsoort dat bestaat uit de volgende attribuutsoorten:</w:t>
            </w:r>
          </w:p>
          <w:p w14:paraId="085557A4" w14:textId="77777777"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Ander zaakobject omschrijving</w:t>
            </w:r>
          </w:p>
          <w:p w14:paraId="4D0FE7BF" w14:textId="77777777"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Ander zaakobject aanduiding</w:t>
            </w:r>
          </w:p>
          <w:p w14:paraId="763A7AED" w14:textId="77777777"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Ander zaakobject lokatie</w:t>
            </w:r>
          </w:p>
          <w:p w14:paraId="3C8ACF8F" w14:textId="77777777"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Ander zaakobject registratie</w:t>
            </w:r>
          </w:p>
        </w:tc>
      </w:tr>
      <w:tr w:rsidR="004C5CE4" w:rsidRPr="00AE6939" w14:paraId="40C6D7A1" w14:textId="77777777">
        <w:tc>
          <w:tcPr>
            <w:tcW w:w="3690" w:type="dxa"/>
            <w:tcBorders>
              <w:top w:val="nil"/>
              <w:left w:val="nil"/>
              <w:bottom w:val="nil"/>
              <w:right w:val="nil"/>
            </w:tcBorders>
          </w:tcPr>
          <w:p w14:paraId="7EC24E0A" w14:textId="77777777" w:rsidR="004C5CE4" w:rsidRPr="00DD0F4F"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7F38CABE" w14:textId="77777777" w:rsidR="004C5CE4" w:rsidRPr="00DD0F4F"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r>
      <w:tr w:rsidR="004C5CE4" w:rsidRPr="004C5CE4" w14:paraId="2E1A33E4" w14:textId="77777777">
        <w:tc>
          <w:tcPr>
            <w:tcW w:w="3690" w:type="dxa"/>
            <w:tcBorders>
              <w:top w:val="nil"/>
              <w:left w:val="nil"/>
              <w:bottom w:val="nil"/>
              <w:right w:val="nil"/>
            </w:tcBorders>
          </w:tcPr>
          <w:p w14:paraId="274B1807"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06E58489"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Ja</w:t>
            </w:r>
          </w:p>
        </w:tc>
      </w:tr>
      <w:tr w:rsidR="004C5CE4" w:rsidRPr="004C5CE4" w14:paraId="6301CC66" w14:textId="77777777">
        <w:tc>
          <w:tcPr>
            <w:tcW w:w="3690" w:type="dxa"/>
            <w:tcBorders>
              <w:top w:val="nil"/>
              <w:left w:val="nil"/>
              <w:bottom w:val="nil"/>
              <w:right w:val="nil"/>
            </w:tcBorders>
          </w:tcPr>
          <w:p w14:paraId="3E458D8A"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D53CD90"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01865EFA" w14:textId="77777777">
        <w:tc>
          <w:tcPr>
            <w:tcW w:w="3690" w:type="dxa"/>
            <w:tcBorders>
              <w:top w:val="nil"/>
              <w:left w:val="nil"/>
              <w:bottom w:val="nil"/>
              <w:right w:val="nil"/>
            </w:tcBorders>
          </w:tcPr>
          <w:p w14:paraId="570B6302"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6AE22A87"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Ja</w:t>
            </w:r>
          </w:p>
        </w:tc>
      </w:tr>
      <w:tr w:rsidR="004C5CE4" w:rsidRPr="004C5CE4" w14:paraId="586BC94E" w14:textId="77777777">
        <w:trPr>
          <w:trHeight w:val="230"/>
        </w:trPr>
        <w:tc>
          <w:tcPr>
            <w:tcW w:w="3690" w:type="dxa"/>
            <w:tcBorders>
              <w:top w:val="nil"/>
              <w:left w:val="nil"/>
              <w:bottom w:val="nil"/>
              <w:right w:val="nil"/>
            </w:tcBorders>
          </w:tcPr>
          <w:p w14:paraId="1AF65FE2"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8C92A61"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48C62DDD" w14:textId="77777777">
        <w:tc>
          <w:tcPr>
            <w:tcW w:w="3690" w:type="dxa"/>
            <w:tcBorders>
              <w:top w:val="nil"/>
              <w:left w:val="nil"/>
              <w:bottom w:val="nil"/>
              <w:right w:val="nil"/>
            </w:tcBorders>
          </w:tcPr>
          <w:p w14:paraId="3A169386"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0F263B86" w14:textId="77777777" w:rsidR="004C5CE4" w:rsidRPr="004C5CE4" w:rsidRDefault="00E37EE3" w:rsidP="004C5CE4">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4C5CE4" w:rsidRPr="004C5CE4" w14:paraId="5A24B650" w14:textId="77777777">
        <w:tc>
          <w:tcPr>
            <w:tcW w:w="3690" w:type="dxa"/>
            <w:tcBorders>
              <w:top w:val="nil"/>
              <w:left w:val="nil"/>
              <w:bottom w:val="nil"/>
              <w:right w:val="nil"/>
            </w:tcBorders>
          </w:tcPr>
          <w:p w14:paraId="75DA5B3D"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4EB18D6"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41062834" w14:textId="77777777">
        <w:tc>
          <w:tcPr>
            <w:tcW w:w="3690" w:type="dxa"/>
            <w:tcBorders>
              <w:top w:val="nil"/>
              <w:left w:val="nil"/>
              <w:bottom w:val="nil"/>
              <w:right w:val="nil"/>
            </w:tcBorders>
          </w:tcPr>
          <w:p w14:paraId="4D72FC78"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4F4C6687"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Nee</w:t>
            </w:r>
          </w:p>
        </w:tc>
      </w:tr>
      <w:tr w:rsidR="004C5CE4" w:rsidRPr="004C5CE4" w14:paraId="28FCB86A" w14:textId="77777777">
        <w:trPr>
          <w:trHeight w:val="250"/>
        </w:trPr>
        <w:tc>
          <w:tcPr>
            <w:tcW w:w="3690" w:type="dxa"/>
            <w:tcBorders>
              <w:top w:val="nil"/>
              <w:left w:val="nil"/>
              <w:bottom w:val="nil"/>
              <w:right w:val="nil"/>
            </w:tcBorders>
          </w:tcPr>
          <w:p w14:paraId="24412098"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18C288E"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4A35C52D" w14:textId="77777777">
        <w:trPr>
          <w:trHeight w:val="371"/>
        </w:trPr>
        <w:tc>
          <w:tcPr>
            <w:tcW w:w="3690" w:type="dxa"/>
            <w:tcBorders>
              <w:top w:val="nil"/>
              <w:left w:val="nil"/>
              <w:bottom w:val="nil"/>
              <w:right w:val="nil"/>
            </w:tcBorders>
          </w:tcPr>
          <w:p w14:paraId="023B727C"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3DA3A676"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Nee</w:t>
            </w:r>
          </w:p>
        </w:tc>
      </w:tr>
      <w:tr w:rsidR="004C5CE4" w:rsidRPr="004C5CE4" w14:paraId="06D68220" w14:textId="77777777">
        <w:trPr>
          <w:trHeight w:val="185"/>
        </w:trPr>
        <w:tc>
          <w:tcPr>
            <w:tcW w:w="3690" w:type="dxa"/>
            <w:tcBorders>
              <w:top w:val="nil"/>
              <w:left w:val="nil"/>
              <w:bottom w:val="nil"/>
              <w:right w:val="nil"/>
            </w:tcBorders>
          </w:tcPr>
          <w:p w14:paraId="0BDA24B2"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ABE6FDE"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433BA821" w14:textId="77777777">
        <w:trPr>
          <w:trHeight w:val="185"/>
        </w:trPr>
        <w:tc>
          <w:tcPr>
            <w:tcW w:w="3690" w:type="dxa"/>
            <w:tcBorders>
              <w:top w:val="nil"/>
              <w:left w:val="nil"/>
              <w:bottom w:val="nil"/>
              <w:right w:val="nil"/>
            </w:tcBorders>
          </w:tcPr>
          <w:p w14:paraId="6E4ABD5F"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444FC4BF" w14:textId="77777777" w:rsidR="004C5CE4" w:rsidRPr="004C5CE4" w:rsidRDefault="00DA5D93"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hAnsi="Arial" w:cs="Arial"/>
                <w:sz w:val="20"/>
                <w:szCs w:val="20"/>
                <w:lang w:val="en-AU"/>
              </w:rPr>
              <w:fldChar w:fldCharType="begin" w:fldLock="1"/>
            </w:r>
            <w:r w:rsidR="004C5CE4" w:rsidRPr="004C5CE4">
              <w:rPr>
                <w:rFonts w:ascii="Arial" w:hAnsi="Arial" w:cs="Arial"/>
                <w:sz w:val="20"/>
                <w:szCs w:val="20"/>
                <w:lang w:val="en-AU"/>
              </w:rPr>
              <w:instrText xml:space="preserve">MERGEFIELD </w:instrText>
            </w:r>
            <w:r w:rsidR="004C5CE4" w:rsidRPr="004C5CE4">
              <w:rPr>
                <w:rFonts w:ascii="Arial" w:eastAsia="Times New Roman" w:hAnsi="Arial" w:cs="Arial"/>
                <w:color w:val="000000"/>
                <w:sz w:val="20"/>
                <w:szCs w:val="20"/>
              </w:rPr>
              <w:instrText>Element.Multiplicity</w:instrText>
            </w:r>
            <w:r w:rsidRPr="004C5CE4">
              <w:rPr>
                <w:rFonts w:ascii="Arial" w:hAnsi="Arial" w:cs="Arial"/>
                <w:sz w:val="20"/>
                <w:szCs w:val="20"/>
                <w:lang w:val="en-AU"/>
              </w:rPr>
              <w:fldChar w:fldCharType="separate"/>
            </w:r>
            <w:r w:rsidR="004C5CE4" w:rsidRPr="004C5CE4">
              <w:rPr>
                <w:rFonts w:ascii="Arial" w:eastAsia="Times New Roman" w:hAnsi="Arial" w:cs="Arial"/>
                <w:color w:val="000000"/>
                <w:sz w:val="20"/>
                <w:szCs w:val="20"/>
              </w:rPr>
              <w:t>0,*</w:t>
            </w:r>
            <w:r w:rsidRPr="004C5CE4">
              <w:rPr>
                <w:rFonts w:ascii="Arial" w:hAnsi="Arial" w:cs="Arial"/>
                <w:sz w:val="20"/>
                <w:szCs w:val="20"/>
                <w:lang w:val="en-AU"/>
              </w:rPr>
              <w:fldChar w:fldCharType="end"/>
            </w:r>
          </w:p>
        </w:tc>
      </w:tr>
      <w:tr w:rsidR="004C5CE4" w:rsidRPr="004C5CE4" w14:paraId="64359FF1" w14:textId="77777777">
        <w:trPr>
          <w:trHeight w:val="230"/>
        </w:trPr>
        <w:tc>
          <w:tcPr>
            <w:tcW w:w="3690" w:type="dxa"/>
            <w:tcBorders>
              <w:top w:val="nil"/>
              <w:left w:val="nil"/>
              <w:bottom w:val="nil"/>
              <w:right w:val="nil"/>
            </w:tcBorders>
          </w:tcPr>
          <w:p w14:paraId="62ADE489"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42540D9"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3F05088F" w14:textId="77777777">
        <w:trPr>
          <w:trHeight w:val="230"/>
        </w:trPr>
        <w:tc>
          <w:tcPr>
            <w:tcW w:w="3690" w:type="dxa"/>
            <w:tcBorders>
              <w:top w:val="nil"/>
              <w:left w:val="nil"/>
              <w:bottom w:val="nil"/>
              <w:right w:val="nil"/>
            </w:tcBorders>
          </w:tcPr>
          <w:p w14:paraId="7845DBF4"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2B142610"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Gemeentelijk basisgegeven</w:t>
            </w:r>
          </w:p>
        </w:tc>
      </w:tr>
      <w:tr w:rsidR="004C5CE4" w:rsidRPr="004C5CE4" w14:paraId="3850AA13" w14:textId="77777777">
        <w:trPr>
          <w:trHeight w:val="230"/>
        </w:trPr>
        <w:tc>
          <w:tcPr>
            <w:tcW w:w="3690" w:type="dxa"/>
            <w:tcBorders>
              <w:top w:val="nil"/>
              <w:left w:val="nil"/>
              <w:bottom w:val="nil"/>
              <w:right w:val="nil"/>
            </w:tcBorders>
          </w:tcPr>
          <w:p w14:paraId="3F261A22"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3C56F6E"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AE6939" w14:paraId="68A9030D" w14:textId="77777777">
        <w:trPr>
          <w:trHeight w:val="230"/>
        </w:trPr>
        <w:tc>
          <w:tcPr>
            <w:tcW w:w="3690" w:type="dxa"/>
            <w:tcBorders>
              <w:top w:val="nil"/>
              <w:left w:val="nil"/>
              <w:bottom w:val="nil"/>
              <w:right w:val="nil"/>
            </w:tcBorders>
          </w:tcPr>
          <w:p w14:paraId="09996FF3"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14:paraId="5E6876F8" w14:textId="77777777"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Indien dit groepattribuutsoort niet van een waarde is voorzien, dan moet er minimaal sprake zijn van een waarde voor de attribuutsoort </w:t>
            </w:r>
            <w:r w:rsidR="00F34B18"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Zaakgeometrie</w:t>
            </w:r>
            <w:r w:rsidR="00F34B18"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één relatie ‘ZAAK heeft betrekking op OBJECTen’, één relatie ‘ZAAK heeft betrekking op andere ZAAKen’ of één relatie ‘ZAAK is deelzaak van ZAAK’.</w:t>
            </w:r>
          </w:p>
        </w:tc>
      </w:tr>
    </w:tbl>
    <w:p w14:paraId="36E6E656" w14:textId="77777777" w:rsidR="00E37EE3" w:rsidRPr="00DD0F4F" w:rsidRDefault="00E37EE3" w:rsidP="00F64D19">
      <w:pPr>
        <w:rPr>
          <w:rFonts w:ascii="Arial" w:eastAsia="Times New Roman" w:hAnsi="Arial" w:cs="Arial"/>
          <w:color w:val="000000"/>
          <w:sz w:val="20"/>
          <w:szCs w:val="20"/>
          <w:lang w:val="nl-NL"/>
        </w:rPr>
      </w:pPr>
      <w:r w:rsidRPr="00DD0F4F">
        <w:rPr>
          <w:noProof/>
          <w:lang w:val="nl-NL"/>
        </w:rPr>
        <w:br/>
        <w:t>Van  de subattribuutsoorten die deel uit maken van dit groepattribuutsoort zijn de regels niet meer van toepassing en derhalve verwijderd. Tevens is de kardinali</w:t>
      </w:r>
      <w:r w:rsidR="00AE5159" w:rsidRPr="00DD0F4F">
        <w:rPr>
          <w:noProof/>
          <w:lang w:val="nl-NL"/>
        </w:rPr>
        <w:t>t</w:t>
      </w:r>
      <w:r w:rsidRPr="00DD0F4F">
        <w:rPr>
          <w:noProof/>
          <w:lang w:val="nl-NL"/>
        </w:rPr>
        <w:t>eit van de subattribuutsoort ‘</w:t>
      </w:r>
      <w:r w:rsidRPr="00DD0F4F">
        <w:rPr>
          <w:rFonts w:ascii="Arial" w:eastAsia="Times New Roman" w:hAnsi="Arial" w:cs="Arial"/>
          <w:color w:val="000000"/>
          <w:sz w:val="20"/>
          <w:szCs w:val="20"/>
          <w:lang w:val="nl-NL"/>
        </w:rPr>
        <w:t xml:space="preserve">Ander zaakobject aanduiding’ gewijzigd in 1 – 1. Eén en ander is het gevolg van de introductie van de attribuutsoort ‘Zaakgeometrie’. </w:t>
      </w:r>
    </w:p>
    <w:p w14:paraId="531F3833" w14:textId="77777777" w:rsidR="006757BE" w:rsidRDefault="006757BE" w:rsidP="006757BE">
      <w:pPr>
        <w:pStyle w:val="Kop3"/>
        <w:rPr>
          <w:noProof/>
        </w:rPr>
      </w:pPr>
      <w:bookmarkStart w:id="3652" w:name="_Toc493816607"/>
      <w:bookmarkStart w:id="3653" w:name="_Toc493816717"/>
      <w:r>
        <w:rPr>
          <w:noProof/>
        </w:rPr>
        <w:lastRenderedPageBreak/>
        <w:t>Verantwoordelijke</w:t>
      </w:r>
      <w:r w:rsidR="00671FE4">
        <w:rPr>
          <w:noProof/>
        </w:rPr>
        <w:t xml:space="preserve"> </w:t>
      </w:r>
      <w:r>
        <w:rPr>
          <w:noProof/>
        </w:rPr>
        <w:t>organisatie</w:t>
      </w:r>
      <w:bookmarkEnd w:id="3652"/>
      <w:bookmarkEnd w:id="3653"/>
    </w:p>
    <w:p w14:paraId="6FBBD6E3" w14:textId="77777777" w:rsidR="006757BE" w:rsidRPr="00DD0F4F" w:rsidRDefault="008B745D" w:rsidP="006757BE">
      <w:pPr>
        <w:rPr>
          <w:lang w:val="nl-NL"/>
        </w:rPr>
      </w:pPr>
      <w:r w:rsidRPr="00DD0F4F">
        <w:rPr>
          <w:lang w:val="nl-NL"/>
        </w:rPr>
        <w:t>In ketensamenwerking, als meer partijen samenwerken aan een zaak, is er nu geen kenmerk voorhanden waaruit direct en snel duidelijk wordt welke organisatie de eindverantwoordelijke is voor de zaak. Dit zou afgeleid kunnen worden uit de MEDEWERKER of ORGANISATORISCHE EENHEID in de rol van ‘zaakcoordinator’ of ‘beslisser’ bij de ZAAK. De VESTIGING waar deze deel van uitmaakt bepaalt de NIET-NATUURLIJKe persoon die eindverantwoordelijk is voor de ZAAK.  Bij de uitwisseling van zaakgegevens is deze informatie evenwel lang niet altijd direct beschikbaar. Om de eindverantwoordelijke efficiënt uit te kunnen wisselen, introduceren we het attribuutsoort ‘Verantwoordelijke organisatie’ bij ZAAK.</w:t>
      </w:r>
    </w:p>
    <w:p w14:paraId="142FC4EB" w14:textId="77777777" w:rsidR="00B92D60" w:rsidRPr="00B92D60" w:rsidRDefault="00B92D60" w:rsidP="00B92D6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B92D60">
        <w:rPr>
          <w:rFonts w:ascii="Arial" w:eastAsia="Times New Roman" w:hAnsi="Arial" w:cs="Arial"/>
          <w:b/>
          <w:color w:val="004080"/>
          <w:sz w:val="24"/>
          <w:szCs w:val="24"/>
          <w:lang w:eastAsia="nl-NL"/>
        </w:rPr>
        <w:t>Verantwoordelijke organisatie</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8B745D" w:rsidRPr="00717312" w14:paraId="535A70EA" w14:textId="77777777" w:rsidTr="008B745D">
        <w:trPr>
          <w:trHeight w:val="230"/>
        </w:trPr>
        <w:tc>
          <w:tcPr>
            <w:tcW w:w="3780" w:type="dxa"/>
            <w:tcBorders>
              <w:top w:val="single" w:sz="4" w:space="0" w:color="auto"/>
              <w:left w:val="nil"/>
              <w:bottom w:val="nil"/>
              <w:right w:val="nil"/>
            </w:tcBorders>
          </w:tcPr>
          <w:p w14:paraId="07A227FE"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72E4ECB9" w14:textId="77777777" w:rsidR="008B745D" w:rsidRPr="00717312" w:rsidRDefault="00DA5D93" w:rsidP="00717312">
            <w:pPr>
              <w:autoSpaceDE w:val="0"/>
              <w:autoSpaceDN w:val="0"/>
              <w:adjustRightInd w:val="0"/>
              <w:spacing w:after="0" w:line="240" w:lineRule="auto"/>
              <w:rPr>
                <w:rFonts w:ascii="Arial" w:hAnsi="Arial" w:cs="Arial"/>
                <w:sz w:val="20"/>
                <w:szCs w:val="20"/>
                <w:lang w:val="en-AU"/>
              </w:rPr>
            </w:pPr>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Verantwoordelijke organisatie</w:t>
            </w:r>
            <w:r w:rsidRPr="00717312">
              <w:rPr>
                <w:rFonts w:ascii="Arial" w:hAnsi="Arial" w:cs="Arial"/>
                <w:sz w:val="20"/>
                <w:szCs w:val="20"/>
                <w:lang w:val="en-AU"/>
              </w:rPr>
              <w:fldChar w:fldCharType="end"/>
            </w:r>
          </w:p>
        </w:tc>
      </w:tr>
      <w:tr w:rsidR="008B745D" w:rsidRPr="00717312" w14:paraId="7C9A2C5F" w14:textId="77777777" w:rsidTr="008B745D">
        <w:tc>
          <w:tcPr>
            <w:tcW w:w="3780" w:type="dxa"/>
            <w:tcBorders>
              <w:top w:val="nil"/>
              <w:left w:val="nil"/>
              <w:bottom w:val="nil"/>
              <w:right w:val="nil"/>
            </w:tcBorders>
          </w:tcPr>
          <w:p w14:paraId="4FAA96A6"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E624FBF"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14:paraId="6A240923" w14:textId="77777777" w:rsidTr="008B745D">
        <w:tc>
          <w:tcPr>
            <w:tcW w:w="3780" w:type="dxa"/>
            <w:tcBorders>
              <w:top w:val="nil"/>
              <w:left w:val="nil"/>
              <w:bottom w:val="nil"/>
              <w:right w:val="nil"/>
            </w:tcBorders>
          </w:tcPr>
          <w:p w14:paraId="41A53E7C"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7B5AEC31"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KING</w:t>
            </w:r>
          </w:p>
        </w:tc>
      </w:tr>
      <w:tr w:rsidR="008B745D" w:rsidRPr="00717312" w14:paraId="1FA8CE01" w14:textId="77777777" w:rsidTr="008B745D">
        <w:tc>
          <w:tcPr>
            <w:tcW w:w="3780" w:type="dxa"/>
            <w:tcBorders>
              <w:top w:val="nil"/>
              <w:left w:val="nil"/>
              <w:bottom w:val="nil"/>
              <w:right w:val="nil"/>
            </w:tcBorders>
          </w:tcPr>
          <w:p w14:paraId="037F6EF1"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ACFC441"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14:paraId="642A7BC2" w14:textId="77777777" w:rsidTr="008B745D">
        <w:tc>
          <w:tcPr>
            <w:tcW w:w="3780" w:type="dxa"/>
            <w:tcBorders>
              <w:top w:val="nil"/>
              <w:left w:val="nil"/>
              <w:bottom w:val="nil"/>
              <w:right w:val="nil"/>
            </w:tcBorders>
          </w:tcPr>
          <w:p w14:paraId="29F3AE6B"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0476FF3D"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14:paraId="64A2ABD3" w14:textId="77777777" w:rsidTr="008B745D">
        <w:tc>
          <w:tcPr>
            <w:tcW w:w="3780" w:type="dxa"/>
            <w:tcBorders>
              <w:top w:val="nil"/>
              <w:left w:val="nil"/>
              <w:bottom w:val="nil"/>
              <w:right w:val="nil"/>
            </w:tcBorders>
          </w:tcPr>
          <w:p w14:paraId="4CDAAEF2"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C766236"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14:paraId="36CA1E5F" w14:textId="77777777" w:rsidTr="008B745D">
        <w:tc>
          <w:tcPr>
            <w:tcW w:w="3780" w:type="dxa"/>
            <w:tcBorders>
              <w:top w:val="nil"/>
              <w:left w:val="nil"/>
              <w:bottom w:val="nil"/>
              <w:right w:val="nil"/>
            </w:tcBorders>
          </w:tcPr>
          <w:p w14:paraId="4FA6A162"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4689FD60" w14:textId="77777777" w:rsidR="008B745D" w:rsidRPr="00717312" w:rsidRDefault="00DA5D93" w:rsidP="00717312">
            <w:pPr>
              <w:autoSpaceDE w:val="0"/>
              <w:autoSpaceDN w:val="0"/>
              <w:adjustRightInd w:val="0"/>
              <w:spacing w:after="0" w:line="240" w:lineRule="auto"/>
              <w:rPr>
                <w:rFonts w:ascii="Arial" w:hAnsi="Arial" w:cs="Arial"/>
                <w:sz w:val="20"/>
                <w:szCs w:val="20"/>
                <w:lang w:val="en-AU"/>
              </w:rPr>
            </w:pPr>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verantwoordelijkeOrganisatie</w:t>
            </w:r>
            <w:r w:rsidRPr="00717312">
              <w:rPr>
                <w:rFonts w:ascii="Arial" w:hAnsi="Arial" w:cs="Arial"/>
                <w:sz w:val="20"/>
                <w:szCs w:val="20"/>
                <w:lang w:val="en-AU"/>
              </w:rPr>
              <w:fldChar w:fldCharType="end"/>
            </w:r>
          </w:p>
        </w:tc>
      </w:tr>
      <w:tr w:rsidR="008B745D" w:rsidRPr="00717312" w14:paraId="3C353C4E" w14:textId="77777777" w:rsidTr="008B745D">
        <w:tc>
          <w:tcPr>
            <w:tcW w:w="3780" w:type="dxa"/>
            <w:tcBorders>
              <w:top w:val="nil"/>
              <w:left w:val="nil"/>
              <w:bottom w:val="nil"/>
              <w:right w:val="nil"/>
            </w:tcBorders>
          </w:tcPr>
          <w:p w14:paraId="02FBFBD5"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7F8BB46"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AE6939" w14:paraId="50C7D46A" w14:textId="77777777" w:rsidTr="008B745D">
        <w:tc>
          <w:tcPr>
            <w:tcW w:w="3780" w:type="dxa"/>
            <w:tcBorders>
              <w:top w:val="nil"/>
              <w:left w:val="nil"/>
              <w:bottom w:val="nil"/>
              <w:right w:val="nil"/>
            </w:tcBorders>
          </w:tcPr>
          <w:p w14:paraId="61575EF1"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6FE21EE3" w14:textId="77777777" w:rsidR="008B745D" w:rsidRPr="00DD0F4F" w:rsidRDefault="00DA5D93" w:rsidP="00717312">
            <w:pPr>
              <w:autoSpaceDE w:val="0"/>
              <w:autoSpaceDN w:val="0"/>
              <w:adjustRightInd w:val="0"/>
              <w:spacing w:after="0" w:line="240" w:lineRule="auto"/>
              <w:rPr>
                <w:rFonts w:ascii="Arial" w:hAnsi="Arial" w:cs="Arial"/>
                <w:sz w:val="20"/>
                <w:szCs w:val="20"/>
                <w:lang w:val="nl-NL"/>
              </w:rPr>
            </w:pPr>
            <w:r w:rsidRPr="00717312">
              <w:rPr>
                <w:rFonts w:ascii="Arial" w:hAnsi="Arial" w:cs="Arial"/>
                <w:sz w:val="20"/>
                <w:szCs w:val="20"/>
                <w:lang w:val="en-AU"/>
              </w:rPr>
              <w:fldChar w:fldCharType="begin" w:fldLock="1"/>
            </w:r>
            <w:r w:rsidR="008B745D" w:rsidRPr="00DD0F4F">
              <w:rPr>
                <w:rFonts w:ascii="Arial" w:hAnsi="Arial" w:cs="Arial"/>
                <w:sz w:val="20"/>
                <w:szCs w:val="20"/>
                <w:lang w:val="nl-NL"/>
              </w:rPr>
              <w:instrText xml:space="preserve">MERGEFIELD </w:instrText>
            </w:r>
            <w:r w:rsidR="008B745D"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008B745D" w:rsidRPr="00DD0F4F">
              <w:rPr>
                <w:rFonts w:ascii="Arial" w:eastAsia="Times New Roman" w:hAnsi="Arial" w:cs="Arial"/>
                <w:color w:val="000000"/>
                <w:sz w:val="20"/>
                <w:szCs w:val="20"/>
                <w:lang w:val="nl-NL"/>
              </w:rPr>
              <w:t xml:space="preserve">Het RSIN van de </w:t>
            </w:r>
            <w:r w:rsidR="00A87CAE" w:rsidRPr="00DD0F4F">
              <w:rPr>
                <w:rFonts w:ascii="Arial" w:eastAsia="Times New Roman" w:hAnsi="Arial" w:cs="Arial"/>
                <w:color w:val="000000"/>
                <w:sz w:val="20"/>
                <w:szCs w:val="20"/>
                <w:lang w:val="nl-NL"/>
              </w:rPr>
              <w:t xml:space="preserve">Niet-natuurlijk persoon zijnde de </w:t>
            </w:r>
            <w:r w:rsidR="008B745D" w:rsidRPr="00DD0F4F">
              <w:rPr>
                <w:rFonts w:ascii="Arial" w:eastAsia="Times New Roman" w:hAnsi="Arial" w:cs="Arial"/>
                <w:color w:val="000000"/>
                <w:sz w:val="20"/>
                <w:szCs w:val="20"/>
                <w:lang w:val="nl-NL"/>
              </w:rPr>
              <w:t>organisatie die eindverantwoordelijk is voor de behandeling van de zaak.</w:t>
            </w:r>
            <w:r w:rsidRPr="00717312">
              <w:rPr>
                <w:rFonts w:ascii="Arial" w:hAnsi="Arial" w:cs="Arial"/>
                <w:sz w:val="20"/>
                <w:szCs w:val="20"/>
                <w:lang w:val="en-AU"/>
              </w:rPr>
              <w:fldChar w:fldCharType="end"/>
            </w:r>
          </w:p>
        </w:tc>
      </w:tr>
      <w:tr w:rsidR="008B745D" w:rsidRPr="00AE6939" w14:paraId="115F3081" w14:textId="77777777" w:rsidTr="008B745D">
        <w:trPr>
          <w:trHeight w:val="230"/>
        </w:trPr>
        <w:tc>
          <w:tcPr>
            <w:tcW w:w="3780" w:type="dxa"/>
            <w:tcBorders>
              <w:top w:val="nil"/>
              <w:left w:val="nil"/>
              <w:bottom w:val="nil"/>
              <w:right w:val="nil"/>
            </w:tcBorders>
          </w:tcPr>
          <w:p w14:paraId="1D2CBA5B" w14:textId="77777777" w:rsidR="008B745D" w:rsidRPr="00DD0F4F" w:rsidRDefault="008B745D" w:rsidP="007173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7F5F259" w14:textId="77777777" w:rsidR="008B745D" w:rsidRPr="00DD0F4F" w:rsidRDefault="008B745D" w:rsidP="00717312">
            <w:pPr>
              <w:autoSpaceDE w:val="0"/>
              <w:autoSpaceDN w:val="0"/>
              <w:adjustRightInd w:val="0"/>
              <w:spacing w:after="0" w:line="240" w:lineRule="auto"/>
              <w:rPr>
                <w:rFonts w:ascii="Arial" w:eastAsia="Times New Roman" w:hAnsi="Arial" w:cs="Arial"/>
                <w:color w:val="000000"/>
                <w:sz w:val="20"/>
                <w:szCs w:val="20"/>
                <w:lang w:val="nl-NL"/>
              </w:rPr>
            </w:pPr>
          </w:p>
        </w:tc>
      </w:tr>
      <w:tr w:rsidR="008B745D" w:rsidRPr="00717312" w14:paraId="72947AE2" w14:textId="77777777" w:rsidTr="008B745D">
        <w:trPr>
          <w:trHeight w:val="230"/>
        </w:trPr>
        <w:tc>
          <w:tcPr>
            <w:tcW w:w="3780" w:type="dxa"/>
            <w:tcBorders>
              <w:top w:val="nil"/>
              <w:left w:val="nil"/>
              <w:bottom w:val="nil"/>
              <w:right w:val="nil"/>
            </w:tcBorders>
          </w:tcPr>
          <w:p w14:paraId="0BD4751F"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709DD8D6"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 xml:space="preserve">KING </w:t>
            </w:r>
          </w:p>
        </w:tc>
      </w:tr>
      <w:tr w:rsidR="008B745D" w:rsidRPr="00717312" w14:paraId="6EF3B838" w14:textId="77777777" w:rsidTr="008B745D">
        <w:tc>
          <w:tcPr>
            <w:tcW w:w="3780" w:type="dxa"/>
            <w:tcBorders>
              <w:top w:val="nil"/>
              <w:left w:val="nil"/>
              <w:bottom w:val="nil"/>
              <w:right w:val="nil"/>
            </w:tcBorders>
          </w:tcPr>
          <w:p w14:paraId="453B14BB"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69721AE"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14:paraId="03487EE4" w14:textId="77777777" w:rsidTr="008B745D">
        <w:tc>
          <w:tcPr>
            <w:tcW w:w="3780" w:type="dxa"/>
            <w:tcBorders>
              <w:top w:val="nil"/>
              <w:left w:val="nil"/>
              <w:bottom w:val="nil"/>
              <w:right w:val="nil"/>
            </w:tcBorders>
          </w:tcPr>
          <w:p w14:paraId="16EF3C66"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72ECD8DD" w14:textId="77777777" w:rsidR="008B745D" w:rsidRPr="00717312" w:rsidRDefault="008B745D" w:rsidP="0083120B">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-2013</w:t>
            </w:r>
          </w:p>
        </w:tc>
      </w:tr>
      <w:tr w:rsidR="008B745D" w:rsidRPr="00717312" w14:paraId="724A3B2C" w14:textId="77777777" w:rsidTr="008B745D">
        <w:tc>
          <w:tcPr>
            <w:tcW w:w="3780" w:type="dxa"/>
            <w:tcBorders>
              <w:top w:val="nil"/>
              <w:left w:val="nil"/>
              <w:bottom w:val="nil"/>
              <w:right w:val="nil"/>
            </w:tcBorders>
          </w:tcPr>
          <w:p w14:paraId="0F3893D3"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88BB277"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AE6939" w14:paraId="4DB4020E" w14:textId="77777777" w:rsidTr="008B745D">
        <w:tc>
          <w:tcPr>
            <w:tcW w:w="3780" w:type="dxa"/>
            <w:tcBorders>
              <w:top w:val="nil"/>
              <w:left w:val="nil"/>
              <w:bottom w:val="nil"/>
              <w:right w:val="nil"/>
            </w:tcBorders>
          </w:tcPr>
          <w:p w14:paraId="24CCECD0"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64A5BBB4" w14:textId="77777777" w:rsidR="0074523B" w:rsidRPr="00DD0F4F" w:rsidRDefault="008B745D" w:rsidP="0074523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betreft het RSIN (Rechtspersonen en Samenwerkingsverbanden InformatieNummer) zoals dat door de KvK in het NHR aan elk rechtspersoon en samenwerkingsverband is toegekend. Dit identificeert uniek de organisatie, zijnde een rechtspersoon of samenwerkingsverband, die eindverantwoordelijk is voor de afhandeling van</w:t>
            </w:r>
            <w:r w:rsidR="0074523B" w:rsidRPr="00DD0F4F">
              <w:rPr>
                <w:rFonts w:ascii="Arial" w:eastAsia="Times New Roman" w:hAnsi="Arial" w:cs="Arial"/>
                <w:color w:val="000000"/>
                <w:sz w:val="20"/>
                <w:szCs w:val="20"/>
                <w:lang w:val="nl-NL"/>
              </w:rPr>
              <w:t xml:space="preserve"> de zaak</w:t>
            </w:r>
            <w:r w:rsidRPr="00DD0F4F">
              <w:rPr>
                <w:rFonts w:ascii="Arial" w:eastAsia="Times New Roman" w:hAnsi="Arial" w:cs="Arial"/>
                <w:color w:val="000000"/>
                <w:sz w:val="20"/>
                <w:szCs w:val="20"/>
                <w:lang w:val="nl-NL"/>
              </w:rPr>
              <w:t>.</w:t>
            </w:r>
            <w:r w:rsidR="0074523B" w:rsidRPr="00DD0F4F">
              <w:rPr>
                <w:rFonts w:ascii="Arial" w:eastAsia="Times New Roman" w:hAnsi="Arial" w:cs="Arial"/>
                <w:color w:val="000000"/>
                <w:sz w:val="20"/>
                <w:szCs w:val="20"/>
                <w:lang w:val="nl-NL"/>
              </w:rPr>
              <w:t xml:space="preserve"> Dit kan dezelfde organisatie zijn als de Bronorganisatie; denkbaar is evenwel, bijvoorbeeld in ketensamenwerking, dat de verantwoordelijkheid voor een zaak overgaat naar een andere organisatie gedurende de behandeling daarvan.</w:t>
            </w:r>
            <w:r w:rsidRPr="00DD0F4F">
              <w:rPr>
                <w:rFonts w:ascii="Arial" w:eastAsia="Times New Roman" w:hAnsi="Arial" w:cs="Arial"/>
                <w:color w:val="000000"/>
                <w:sz w:val="20"/>
                <w:szCs w:val="20"/>
                <w:lang w:val="nl-NL"/>
              </w:rPr>
              <w:t xml:space="preserve"> </w:t>
            </w:r>
          </w:p>
          <w:p w14:paraId="451EE7EB" w14:textId="77777777" w:rsidR="008B745D" w:rsidRPr="00DD0F4F" w:rsidRDefault="008B745D" w:rsidP="0074523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RSIN staat in het Handelsregister (NHR) en op het daaraan te ontlenen uittreksel.</w:t>
            </w:r>
          </w:p>
        </w:tc>
      </w:tr>
      <w:tr w:rsidR="008B745D" w:rsidRPr="00AE6939" w14:paraId="617DC878" w14:textId="77777777" w:rsidTr="008B745D">
        <w:tc>
          <w:tcPr>
            <w:tcW w:w="3780" w:type="dxa"/>
            <w:tcBorders>
              <w:top w:val="nil"/>
              <w:left w:val="nil"/>
              <w:bottom w:val="nil"/>
              <w:right w:val="nil"/>
            </w:tcBorders>
          </w:tcPr>
          <w:p w14:paraId="0DBFAB34" w14:textId="77777777" w:rsidR="008B745D" w:rsidRPr="00DD0F4F" w:rsidRDefault="008B745D" w:rsidP="007173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D17B4BF" w14:textId="77777777" w:rsidR="008B745D" w:rsidRPr="00DD0F4F" w:rsidRDefault="008B745D" w:rsidP="00717312">
            <w:pPr>
              <w:autoSpaceDE w:val="0"/>
              <w:autoSpaceDN w:val="0"/>
              <w:adjustRightInd w:val="0"/>
              <w:spacing w:after="0" w:line="240" w:lineRule="auto"/>
              <w:rPr>
                <w:rFonts w:ascii="Arial" w:eastAsia="Times New Roman" w:hAnsi="Arial" w:cs="Arial"/>
                <w:color w:val="000000"/>
                <w:sz w:val="20"/>
                <w:szCs w:val="20"/>
                <w:lang w:val="nl-NL"/>
              </w:rPr>
            </w:pPr>
          </w:p>
        </w:tc>
      </w:tr>
      <w:tr w:rsidR="008B745D" w:rsidRPr="00717312" w14:paraId="0FB31592" w14:textId="77777777" w:rsidTr="008B745D">
        <w:tc>
          <w:tcPr>
            <w:tcW w:w="3780" w:type="dxa"/>
            <w:tcBorders>
              <w:top w:val="nil"/>
              <w:left w:val="nil"/>
              <w:bottom w:val="nil"/>
              <w:right w:val="nil"/>
            </w:tcBorders>
          </w:tcPr>
          <w:p w14:paraId="31808F91"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2C107DB3" w14:textId="77777777" w:rsidR="008B745D" w:rsidRPr="00717312" w:rsidRDefault="00DA5D93" w:rsidP="00717312">
            <w:pPr>
              <w:autoSpaceDE w:val="0"/>
              <w:autoSpaceDN w:val="0"/>
              <w:adjustRightInd w:val="0"/>
              <w:spacing w:after="0" w:line="240" w:lineRule="auto"/>
              <w:rPr>
                <w:rFonts w:ascii="Arial" w:hAnsi="Arial" w:cs="Arial"/>
                <w:sz w:val="20"/>
                <w:szCs w:val="20"/>
                <w:lang w:val="en-AU"/>
              </w:rPr>
            </w:pPr>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p>
        </w:tc>
      </w:tr>
      <w:tr w:rsidR="008B745D" w:rsidRPr="00717312" w14:paraId="6E8AD81F" w14:textId="77777777" w:rsidTr="008B745D">
        <w:trPr>
          <w:trHeight w:val="230"/>
        </w:trPr>
        <w:tc>
          <w:tcPr>
            <w:tcW w:w="3780" w:type="dxa"/>
            <w:tcBorders>
              <w:top w:val="nil"/>
              <w:left w:val="nil"/>
              <w:bottom w:val="nil"/>
              <w:right w:val="nil"/>
            </w:tcBorders>
          </w:tcPr>
          <w:p w14:paraId="644F37D6"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E1DF69E"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AE6939" w14:paraId="0E1A6A2E" w14:textId="77777777" w:rsidTr="008B745D">
        <w:trPr>
          <w:trHeight w:val="230"/>
        </w:trPr>
        <w:tc>
          <w:tcPr>
            <w:tcW w:w="3780" w:type="dxa"/>
            <w:tcBorders>
              <w:top w:val="nil"/>
              <w:left w:val="nil"/>
              <w:bottom w:val="nil"/>
              <w:right w:val="nil"/>
            </w:tcBorders>
          </w:tcPr>
          <w:p w14:paraId="5F921D76"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03812FFB" w14:textId="77777777" w:rsidR="008B745D" w:rsidRPr="00DD0F4F" w:rsidRDefault="008B745D" w:rsidP="0071731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in het NHR voorkomende unieke identificaties van rechtspersonen en samenwerkingsverbanden.</w:t>
            </w:r>
          </w:p>
        </w:tc>
      </w:tr>
      <w:tr w:rsidR="008B745D" w:rsidRPr="00AE6939" w14:paraId="69C7778A" w14:textId="77777777" w:rsidTr="008B745D">
        <w:trPr>
          <w:trHeight w:val="215"/>
        </w:trPr>
        <w:tc>
          <w:tcPr>
            <w:tcW w:w="3780" w:type="dxa"/>
            <w:tcBorders>
              <w:top w:val="nil"/>
              <w:left w:val="nil"/>
              <w:bottom w:val="nil"/>
              <w:right w:val="nil"/>
            </w:tcBorders>
          </w:tcPr>
          <w:p w14:paraId="266830D1" w14:textId="77777777" w:rsidR="008B745D" w:rsidRPr="00DD0F4F" w:rsidRDefault="008B745D" w:rsidP="007173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6258E0F" w14:textId="77777777" w:rsidR="008B745D" w:rsidRPr="00DD0F4F" w:rsidRDefault="008B745D" w:rsidP="00717312">
            <w:pPr>
              <w:autoSpaceDE w:val="0"/>
              <w:autoSpaceDN w:val="0"/>
              <w:adjustRightInd w:val="0"/>
              <w:spacing w:after="0" w:line="240" w:lineRule="auto"/>
              <w:rPr>
                <w:rFonts w:ascii="Arial" w:eastAsia="Times New Roman" w:hAnsi="Arial" w:cs="Arial"/>
                <w:color w:val="000000"/>
                <w:sz w:val="20"/>
                <w:szCs w:val="20"/>
                <w:lang w:val="nl-NL"/>
              </w:rPr>
            </w:pPr>
          </w:p>
        </w:tc>
      </w:tr>
      <w:tr w:rsidR="008B745D" w:rsidRPr="00717312" w14:paraId="443A6130" w14:textId="77777777" w:rsidTr="008B745D">
        <w:trPr>
          <w:trHeight w:val="215"/>
        </w:trPr>
        <w:tc>
          <w:tcPr>
            <w:tcW w:w="3780" w:type="dxa"/>
            <w:tcBorders>
              <w:top w:val="nil"/>
              <w:left w:val="nil"/>
              <w:bottom w:val="nil"/>
              <w:right w:val="nil"/>
            </w:tcBorders>
          </w:tcPr>
          <w:p w14:paraId="2441DBC6"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0D991153"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8B745D" w:rsidRPr="00717312" w14:paraId="13E2D38F" w14:textId="77777777" w:rsidTr="008B745D">
        <w:trPr>
          <w:trHeight w:val="230"/>
        </w:trPr>
        <w:tc>
          <w:tcPr>
            <w:tcW w:w="3780" w:type="dxa"/>
            <w:tcBorders>
              <w:top w:val="nil"/>
              <w:left w:val="nil"/>
              <w:bottom w:val="nil"/>
              <w:right w:val="nil"/>
            </w:tcBorders>
          </w:tcPr>
          <w:p w14:paraId="0EAF4595"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50D221E"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14:paraId="15DD03FF" w14:textId="77777777" w:rsidTr="008B745D">
        <w:trPr>
          <w:trHeight w:val="230"/>
        </w:trPr>
        <w:tc>
          <w:tcPr>
            <w:tcW w:w="3780" w:type="dxa"/>
            <w:tcBorders>
              <w:top w:val="nil"/>
              <w:left w:val="nil"/>
              <w:bottom w:val="nil"/>
              <w:right w:val="nil"/>
            </w:tcBorders>
          </w:tcPr>
          <w:p w14:paraId="7FDAD5C2"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09477841"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Ja</w:t>
            </w:r>
          </w:p>
        </w:tc>
      </w:tr>
      <w:tr w:rsidR="008B745D" w:rsidRPr="00717312" w14:paraId="24481343" w14:textId="77777777" w:rsidTr="008B745D">
        <w:trPr>
          <w:trHeight w:val="230"/>
        </w:trPr>
        <w:tc>
          <w:tcPr>
            <w:tcW w:w="3780" w:type="dxa"/>
            <w:tcBorders>
              <w:top w:val="nil"/>
              <w:left w:val="nil"/>
              <w:bottom w:val="nil"/>
              <w:right w:val="nil"/>
            </w:tcBorders>
          </w:tcPr>
          <w:p w14:paraId="5AEF11D2"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08B8A5F"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14:paraId="413B9124" w14:textId="77777777" w:rsidTr="008B745D">
        <w:trPr>
          <w:trHeight w:val="230"/>
        </w:trPr>
        <w:tc>
          <w:tcPr>
            <w:tcW w:w="3780" w:type="dxa"/>
            <w:tcBorders>
              <w:top w:val="nil"/>
              <w:left w:val="nil"/>
              <w:bottom w:val="nil"/>
              <w:right w:val="nil"/>
            </w:tcBorders>
          </w:tcPr>
          <w:p w14:paraId="7C17C661"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37227DA9"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14:paraId="6CE4BCFB" w14:textId="77777777" w:rsidTr="008B745D">
        <w:trPr>
          <w:trHeight w:val="230"/>
        </w:trPr>
        <w:tc>
          <w:tcPr>
            <w:tcW w:w="3780" w:type="dxa"/>
            <w:tcBorders>
              <w:top w:val="nil"/>
              <w:left w:val="nil"/>
              <w:bottom w:val="nil"/>
              <w:right w:val="nil"/>
            </w:tcBorders>
          </w:tcPr>
          <w:p w14:paraId="253BD644"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397AD6C"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14:paraId="2061497A" w14:textId="77777777" w:rsidTr="008B745D">
        <w:trPr>
          <w:trHeight w:val="230"/>
        </w:trPr>
        <w:tc>
          <w:tcPr>
            <w:tcW w:w="3780" w:type="dxa"/>
            <w:tcBorders>
              <w:top w:val="nil"/>
              <w:left w:val="nil"/>
              <w:bottom w:val="nil"/>
              <w:right w:val="nil"/>
            </w:tcBorders>
          </w:tcPr>
          <w:p w14:paraId="1E32E498"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217854FE"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8B745D" w:rsidRPr="00717312" w14:paraId="673CD703" w14:textId="77777777" w:rsidTr="008B745D">
        <w:trPr>
          <w:trHeight w:val="230"/>
        </w:trPr>
        <w:tc>
          <w:tcPr>
            <w:tcW w:w="3780" w:type="dxa"/>
            <w:tcBorders>
              <w:top w:val="nil"/>
              <w:left w:val="nil"/>
              <w:bottom w:val="nil"/>
              <w:right w:val="nil"/>
            </w:tcBorders>
          </w:tcPr>
          <w:p w14:paraId="4F4C7F72"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4C2261C"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14:paraId="353C4D8D" w14:textId="77777777" w:rsidTr="008B745D">
        <w:trPr>
          <w:trHeight w:val="411"/>
        </w:trPr>
        <w:tc>
          <w:tcPr>
            <w:tcW w:w="3780" w:type="dxa"/>
            <w:tcBorders>
              <w:top w:val="nil"/>
              <w:left w:val="nil"/>
              <w:bottom w:val="nil"/>
              <w:right w:val="nil"/>
            </w:tcBorders>
          </w:tcPr>
          <w:p w14:paraId="24117BF0"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lastRenderedPageBreak/>
              <w:t>Aanduiding strijdigheid/nietigheid</w:t>
            </w:r>
          </w:p>
        </w:tc>
        <w:tc>
          <w:tcPr>
            <w:tcW w:w="5580" w:type="dxa"/>
            <w:tcBorders>
              <w:top w:val="nil"/>
              <w:left w:val="nil"/>
              <w:bottom w:val="nil"/>
              <w:right w:val="nil"/>
            </w:tcBorders>
          </w:tcPr>
          <w:p w14:paraId="4DCC649A"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8B745D" w:rsidRPr="00717312" w14:paraId="1E37BC5D" w14:textId="77777777" w:rsidTr="008B745D">
        <w:trPr>
          <w:trHeight w:val="245"/>
        </w:trPr>
        <w:tc>
          <w:tcPr>
            <w:tcW w:w="3780" w:type="dxa"/>
            <w:tcBorders>
              <w:top w:val="nil"/>
              <w:left w:val="nil"/>
              <w:bottom w:val="nil"/>
              <w:right w:val="nil"/>
            </w:tcBorders>
          </w:tcPr>
          <w:p w14:paraId="6577D963"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1DB8986"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14:paraId="294F9D20" w14:textId="77777777" w:rsidTr="008B745D">
        <w:trPr>
          <w:trHeight w:val="230"/>
        </w:trPr>
        <w:tc>
          <w:tcPr>
            <w:tcW w:w="3780" w:type="dxa"/>
            <w:tcBorders>
              <w:top w:val="nil"/>
              <w:left w:val="nil"/>
              <w:bottom w:val="nil"/>
              <w:right w:val="nil"/>
            </w:tcBorders>
          </w:tcPr>
          <w:p w14:paraId="5B41F7BA"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0CC98067" w14:textId="77777777" w:rsidR="008B745D" w:rsidRPr="00717312" w:rsidRDefault="00DA5D93" w:rsidP="00717312">
            <w:pPr>
              <w:autoSpaceDE w:val="0"/>
              <w:autoSpaceDN w:val="0"/>
              <w:adjustRightInd w:val="0"/>
              <w:spacing w:after="0" w:line="240" w:lineRule="auto"/>
              <w:rPr>
                <w:rFonts w:ascii="Arial" w:hAnsi="Arial" w:cs="Arial"/>
                <w:sz w:val="20"/>
                <w:szCs w:val="20"/>
                <w:lang w:val="en-AU"/>
              </w:rPr>
            </w:pPr>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008B745D"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008B745D"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008B745D"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p>
        </w:tc>
      </w:tr>
      <w:tr w:rsidR="008B745D" w:rsidRPr="00717312" w14:paraId="5CC93275" w14:textId="77777777" w:rsidTr="008B745D">
        <w:trPr>
          <w:trHeight w:val="230"/>
        </w:trPr>
        <w:tc>
          <w:tcPr>
            <w:tcW w:w="3780" w:type="dxa"/>
            <w:tcBorders>
              <w:top w:val="nil"/>
              <w:left w:val="nil"/>
              <w:bottom w:val="nil"/>
              <w:right w:val="nil"/>
            </w:tcBorders>
          </w:tcPr>
          <w:p w14:paraId="6E4BA6D2"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74BAA17"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14:paraId="00AF34B8" w14:textId="77777777" w:rsidTr="008B745D">
        <w:trPr>
          <w:trHeight w:val="230"/>
        </w:trPr>
        <w:tc>
          <w:tcPr>
            <w:tcW w:w="3780" w:type="dxa"/>
            <w:tcBorders>
              <w:top w:val="nil"/>
              <w:left w:val="nil"/>
              <w:bottom w:val="nil"/>
              <w:right w:val="nil"/>
            </w:tcBorders>
          </w:tcPr>
          <w:p w14:paraId="2DA1A73E"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2D99CF37"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Landelijk basisgegeven</w:t>
            </w:r>
          </w:p>
        </w:tc>
      </w:tr>
      <w:tr w:rsidR="008B745D" w:rsidRPr="00717312" w14:paraId="0233615B" w14:textId="77777777" w:rsidTr="008B745D">
        <w:trPr>
          <w:trHeight w:val="230"/>
        </w:trPr>
        <w:tc>
          <w:tcPr>
            <w:tcW w:w="3780" w:type="dxa"/>
            <w:tcBorders>
              <w:top w:val="nil"/>
              <w:left w:val="nil"/>
              <w:right w:val="nil"/>
            </w:tcBorders>
          </w:tcPr>
          <w:p w14:paraId="5C86321C"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233D5004"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14:paraId="04888F36" w14:textId="77777777" w:rsidTr="008B745D">
        <w:trPr>
          <w:trHeight w:val="230"/>
        </w:trPr>
        <w:tc>
          <w:tcPr>
            <w:tcW w:w="3780" w:type="dxa"/>
            <w:tcBorders>
              <w:top w:val="nil"/>
              <w:left w:val="nil"/>
              <w:bottom w:val="single" w:sz="4" w:space="0" w:color="auto"/>
              <w:right w:val="nil"/>
            </w:tcBorders>
          </w:tcPr>
          <w:p w14:paraId="082A8082"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r w:rsidRPr="0071731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6190A14A" w14:textId="77777777" w:rsidR="008B745D" w:rsidRDefault="0074523B" w:rsidP="00A650F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p>
        </w:tc>
      </w:tr>
    </w:tbl>
    <w:p w14:paraId="05EAAE10" w14:textId="77777777" w:rsidR="0083693D" w:rsidRDefault="0083693D" w:rsidP="006757BE"/>
    <w:p w14:paraId="17244C12" w14:textId="77777777" w:rsidR="00D307C6" w:rsidRDefault="00D307C6" w:rsidP="00D307C6">
      <w:pPr>
        <w:pStyle w:val="Kop3"/>
      </w:pPr>
      <w:bookmarkStart w:id="3654" w:name="_Toc493816608"/>
      <w:bookmarkStart w:id="3655" w:name="_Toc493816718"/>
      <w:r>
        <w:t>Unieke aanduiding zaak</w:t>
      </w:r>
      <w:bookmarkEnd w:id="3654"/>
      <w:bookmarkEnd w:id="3655"/>
    </w:p>
    <w:p w14:paraId="6687011D" w14:textId="77777777" w:rsidR="00154FED" w:rsidRPr="00DD0F4F" w:rsidRDefault="00D307C6" w:rsidP="006757BE">
      <w:pPr>
        <w:rPr>
          <w:lang w:val="nl-NL"/>
        </w:rPr>
      </w:pPr>
      <w:r w:rsidRPr="00DD0F4F">
        <w:rPr>
          <w:lang w:val="nl-NL"/>
        </w:rPr>
        <w:t xml:space="preserve">De unieke aanduiding van de zaak wordt </w:t>
      </w:r>
      <w:r w:rsidR="00E34033" w:rsidRPr="00DD0F4F">
        <w:rPr>
          <w:lang w:val="nl-NL"/>
        </w:rPr>
        <w:t>(</w:t>
      </w:r>
      <w:r w:rsidRPr="00DD0F4F">
        <w:rPr>
          <w:lang w:val="nl-NL"/>
        </w:rPr>
        <w:t>nu</w:t>
      </w:r>
      <w:r w:rsidR="00E34033" w:rsidRPr="00DD0F4F">
        <w:rPr>
          <w:lang w:val="nl-NL"/>
        </w:rPr>
        <w:t>)</w:t>
      </w:r>
      <w:r w:rsidRPr="00DD0F4F">
        <w:rPr>
          <w:lang w:val="nl-NL"/>
        </w:rPr>
        <w:t xml:space="preserve"> gevormd door het attribuut Zaak</w:t>
      </w:r>
      <w:r w:rsidR="00982815" w:rsidRPr="00DD0F4F">
        <w:rPr>
          <w:lang w:val="nl-NL"/>
        </w:rPr>
        <w:t>id</w:t>
      </w:r>
      <w:r w:rsidRPr="00DD0F4F">
        <w:rPr>
          <w:lang w:val="nl-NL"/>
        </w:rPr>
        <w:t xml:space="preserve">entificatie. Dit is opgebouwd uit de CBS-gemeentecode van de gemeente die verantwoordelijk is </w:t>
      </w:r>
      <w:r w:rsidR="0075140A" w:rsidRPr="00DD0F4F">
        <w:rPr>
          <w:lang w:val="nl-NL"/>
        </w:rPr>
        <w:t xml:space="preserve">(of was) </w:t>
      </w:r>
      <w:r w:rsidRPr="00DD0F4F">
        <w:rPr>
          <w:lang w:val="nl-NL"/>
        </w:rPr>
        <w:t xml:space="preserve">voor de </w:t>
      </w:r>
      <w:r w:rsidR="0075140A" w:rsidRPr="00DD0F4F">
        <w:rPr>
          <w:lang w:val="nl-NL"/>
        </w:rPr>
        <w:t xml:space="preserve">eerste registratie </w:t>
      </w:r>
      <w:r w:rsidRPr="00DD0F4F">
        <w:rPr>
          <w:lang w:val="nl-NL"/>
        </w:rPr>
        <w:t xml:space="preserve">van de zaak, gevolgd door het zaaknummer dat door die gemeente aan de zaak gegeven is. </w:t>
      </w:r>
      <w:r w:rsidR="004A1865" w:rsidRPr="00DD0F4F">
        <w:rPr>
          <w:lang w:val="nl-NL"/>
        </w:rPr>
        <w:t xml:space="preserve">Nu het RGBZ en StUF-Zkn meer en meer ook door andere overheden dan gemeenten gebruikt wordt, moet een oplossing gevonden worden voor het eerste gedeelte van de Zaakidentificatie. Als oplossing was voorzien het bepalen van ‘gemeentecodes’ in de range 8000 – 9999 voor niet-gemeentelijke organisaties. Consequentie daarvan is dat het proces van toedelen </w:t>
      </w:r>
      <w:r w:rsidR="00E34033" w:rsidRPr="00DD0F4F">
        <w:rPr>
          <w:lang w:val="nl-NL"/>
        </w:rPr>
        <w:t xml:space="preserve">(van codes groter dan 7999) </w:t>
      </w:r>
      <w:r w:rsidR="004A1865" w:rsidRPr="00DD0F4F">
        <w:rPr>
          <w:lang w:val="nl-NL"/>
        </w:rPr>
        <w:t xml:space="preserve">en de toegedeelde codes beheerd moeten worden. Zoveel als mogelijk willen we beheerconsequenties evenwel voorkomen. Dit is mogelijk door van het gebruik van de gemeentecode af te zien en de unieke aanduiding van de zaak te laten bestaan uit de combinatie van </w:t>
      </w:r>
      <w:r w:rsidR="00E34033" w:rsidRPr="00DD0F4F">
        <w:rPr>
          <w:lang w:val="nl-NL"/>
        </w:rPr>
        <w:t xml:space="preserve">het RSIN van de </w:t>
      </w:r>
      <w:r w:rsidR="00154FED" w:rsidRPr="00DD0F4F">
        <w:rPr>
          <w:lang w:val="nl-NL"/>
        </w:rPr>
        <w:t xml:space="preserve">organisatie’ </w:t>
      </w:r>
      <w:r w:rsidR="00E34033" w:rsidRPr="00DD0F4F">
        <w:rPr>
          <w:lang w:val="nl-NL"/>
        </w:rPr>
        <w:t>die de zaak aangemaakt heeft</w:t>
      </w:r>
      <w:r w:rsidR="00E34033" w:rsidRPr="00DD0F4F" w:rsidDel="00E34033">
        <w:rPr>
          <w:lang w:val="nl-NL"/>
        </w:rPr>
        <w:t xml:space="preserve"> </w:t>
      </w:r>
      <w:r w:rsidR="00154FED" w:rsidRPr="00DD0F4F">
        <w:rPr>
          <w:lang w:val="nl-NL"/>
        </w:rPr>
        <w:t xml:space="preserve">en </w:t>
      </w:r>
      <w:r w:rsidR="00E34033" w:rsidRPr="00DD0F4F">
        <w:rPr>
          <w:lang w:val="nl-NL"/>
        </w:rPr>
        <w:t xml:space="preserve">de (interne) </w:t>
      </w:r>
      <w:r w:rsidR="00154FED" w:rsidRPr="00DD0F4F">
        <w:rPr>
          <w:lang w:val="nl-NL"/>
        </w:rPr>
        <w:t xml:space="preserve">Zaakidentificatie. De </w:t>
      </w:r>
      <w:r w:rsidR="0083120B" w:rsidRPr="00DD0F4F">
        <w:rPr>
          <w:lang w:val="nl-NL"/>
        </w:rPr>
        <w:t>zojuist</w:t>
      </w:r>
      <w:r w:rsidR="00E34033" w:rsidRPr="00DD0F4F">
        <w:rPr>
          <w:lang w:val="nl-NL"/>
        </w:rPr>
        <w:t xml:space="preserve"> </w:t>
      </w:r>
      <w:r w:rsidR="00154FED" w:rsidRPr="00DD0F4F">
        <w:rPr>
          <w:lang w:val="nl-NL"/>
        </w:rPr>
        <w:t>genoemde eisen aan de opbouw van de Zaakidentificatie vervallen hiermee.</w:t>
      </w:r>
      <w:r w:rsidR="00E34033" w:rsidRPr="00DD0F4F">
        <w:rPr>
          <w:lang w:val="nl-NL"/>
        </w:rPr>
        <w:t xml:space="preserve"> Met deze wijziging ontstaat een landelijk unieke maar lange unieke aanduiding. In de mondelinge en schriftelijke communicatie volstaat veelal de interne Zaakidentificatie.</w:t>
      </w:r>
    </w:p>
    <w:p w14:paraId="6442A6AD" w14:textId="77777777" w:rsidR="001C7151" w:rsidRPr="00DD0F4F" w:rsidRDefault="00154FED" w:rsidP="006757BE">
      <w:pPr>
        <w:rPr>
          <w:lang w:val="nl-NL"/>
        </w:rPr>
      </w:pPr>
      <w:r w:rsidRPr="00DD0F4F">
        <w:rPr>
          <w:lang w:val="nl-NL"/>
        </w:rPr>
        <w:t>Hieronder specificeren we de wijzigingen voor de attribuutsoort Zaakidentificatie</w:t>
      </w:r>
      <w:r w:rsidR="00E34033" w:rsidRPr="00DD0F4F">
        <w:rPr>
          <w:lang w:val="nl-NL"/>
        </w:rPr>
        <w:t xml:space="preserve"> en de nieuwe attribuutsoort Bronorganisatie</w:t>
      </w:r>
      <w:r w:rsidRPr="00DD0F4F">
        <w:rPr>
          <w:lang w:val="nl-NL"/>
        </w:rPr>
        <w:t>.</w:t>
      </w:r>
      <w:r w:rsidR="004A1865" w:rsidRPr="00DD0F4F">
        <w:rPr>
          <w:lang w:val="nl-NL"/>
        </w:rPr>
        <w:t xml:space="preserve"> </w:t>
      </w:r>
    </w:p>
    <w:p w14:paraId="6C011F53" w14:textId="77777777" w:rsidR="0083120B" w:rsidRPr="0083120B" w:rsidRDefault="0083120B" w:rsidP="0083120B">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83120B">
        <w:rPr>
          <w:rFonts w:ascii="Arial" w:eastAsia="Times New Roman" w:hAnsi="Arial" w:cs="Arial"/>
          <w:b/>
          <w:color w:val="004080"/>
          <w:sz w:val="24"/>
          <w:szCs w:val="24"/>
          <w:lang w:eastAsia="nl-NL"/>
        </w:rPr>
        <w:t>Zaakidentificatie</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CD63CD" w:rsidRPr="00CD63CD" w14:paraId="6BC09FD5" w14:textId="77777777" w:rsidTr="001C7151">
        <w:trPr>
          <w:trHeight w:val="230"/>
        </w:trPr>
        <w:tc>
          <w:tcPr>
            <w:tcW w:w="3780" w:type="dxa"/>
            <w:tcBorders>
              <w:top w:val="single" w:sz="4" w:space="0" w:color="auto"/>
              <w:left w:val="nil"/>
              <w:bottom w:val="nil"/>
              <w:right w:val="nil"/>
            </w:tcBorders>
          </w:tcPr>
          <w:p w14:paraId="021BA340"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79527788" w14:textId="77777777" w:rsidR="00CD63CD" w:rsidRPr="00CD63CD" w:rsidRDefault="00DA5D93"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Zaakidentificatie</w:t>
            </w:r>
            <w:r w:rsidRPr="00CD63CD">
              <w:rPr>
                <w:rFonts w:ascii="Arial" w:hAnsi="Arial" w:cs="Arial"/>
                <w:sz w:val="20"/>
                <w:szCs w:val="20"/>
                <w:lang w:val="en-AU"/>
              </w:rPr>
              <w:fldChar w:fldCharType="end"/>
            </w:r>
          </w:p>
        </w:tc>
      </w:tr>
      <w:tr w:rsidR="00CD63CD" w:rsidRPr="00CD63CD" w14:paraId="0A69E991" w14:textId="77777777" w:rsidTr="001C7151">
        <w:tc>
          <w:tcPr>
            <w:tcW w:w="3780" w:type="dxa"/>
            <w:tcBorders>
              <w:top w:val="nil"/>
              <w:left w:val="nil"/>
              <w:bottom w:val="nil"/>
              <w:right w:val="nil"/>
            </w:tcBorders>
          </w:tcPr>
          <w:p w14:paraId="57C08FDC"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15BD0E7"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2C12B0AD" w14:textId="77777777" w:rsidTr="001C7151">
        <w:tc>
          <w:tcPr>
            <w:tcW w:w="3780" w:type="dxa"/>
            <w:tcBorders>
              <w:top w:val="nil"/>
              <w:left w:val="nil"/>
              <w:bottom w:val="nil"/>
              <w:right w:val="nil"/>
            </w:tcBorders>
          </w:tcPr>
          <w:p w14:paraId="1C320345"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45B42C42"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CD63CD" w:rsidRPr="00CD63CD" w14:paraId="349AEBF2" w14:textId="77777777" w:rsidTr="001C7151">
        <w:tc>
          <w:tcPr>
            <w:tcW w:w="3780" w:type="dxa"/>
            <w:tcBorders>
              <w:top w:val="nil"/>
              <w:left w:val="nil"/>
              <w:bottom w:val="nil"/>
              <w:right w:val="nil"/>
            </w:tcBorders>
          </w:tcPr>
          <w:p w14:paraId="6410A860"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E18484F"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7ADF3E97" w14:textId="77777777" w:rsidTr="001C7151">
        <w:tc>
          <w:tcPr>
            <w:tcW w:w="3780" w:type="dxa"/>
            <w:tcBorders>
              <w:top w:val="nil"/>
              <w:left w:val="nil"/>
              <w:bottom w:val="nil"/>
              <w:right w:val="nil"/>
            </w:tcBorders>
          </w:tcPr>
          <w:p w14:paraId="365A7676"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477F54A6"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0001</w:t>
            </w:r>
          </w:p>
        </w:tc>
      </w:tr>
      <w:tr w:rsidR="00CD63CD" w:rsidRPr="00CD63CD" w14:paraId="2D5F3B8A" w14:textId="77777777" w:rsidTr="001C7151">
        <w:tc>
          <w:tcPr>
            <w:tcW w:w="3780" w:type="dxa"/>
            <w:tcBorders>
              <w:top w:val="nil"/>
              <w:left w:val="nil"/>
              <w:bottom w:val="nil"/>
              <w:right w:val="nil"/>
            </w:tcBorders>
          </w:tcPr>
          <w:p w14:paraId="61712256"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C3F2445"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35D3AAC9" w14:textId="77777777" w:rsidTr="001C7151">
        <w:tc>
          <w:tcPr>
            <w:tcW w:w="3780" w:type="dxa"/>
            <w:tcBorders>
              <w:top w:val="nil"/>
              <w:left w:val="nil"/>
              <w:bottom w:val="nil"/>
              <w:right w:val="nil"/>
            </w:tcBorders>
          </w:tcPr>
          <w:p w14:paraId="397BFA1F"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64373AB2" w14:textId="77777777" w:rsidR="00CD63CD" w:rsidRPr="00CD63CD" w:rsidRDefault="00DA5D93"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Att.Alias</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identificatie</w:t>
            </w:r>
            <w:r w:rsidRPr="00CD63CD">
              <w:rPr>
                <w:rFonts w:ascii="Arial" w:hAnsi="Arial" w:cs="Arial"/>
                <w:sz w:val="20"/>
                <w:szCs w:val="20"/>
                <w:lang w:val="en-AU"/>
              </w:rPr>
              <w:fldChar w:fldCharType="end"/>
            </w:r>
          </w:p>
        </w:tc>
      </w:tr>
      <w:tr w:rsidR="00CD63CD" w:rsidRPr="00CD63CD" w14:paraId="15836F99" w14:textId="77777777" w:rsidTr="001C7151">
        <w:tc>
          <w:tcPr>
            <w:tcW w:w="3780" w:type="dxa"/>
            <w:tcBorders>
              <w:top w:val="nil"/>
              <w:left w:val="nil"/>
              <w:bottom w:val="nil"/>
              <w:right w:val="nil"/>
            </w:tcBorders>
          </w:tcPr>
          <w:p w14:paraId="144BBEFC"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8EA747B"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AE6939" w14:paraId="3031E2AF" w14:textId="77777777" w:rsidTr="001C7151">
        <w:tc>
          <w:tcPr>
            <w:tcW w:w="3780" w:type="dxa"/>
            <w:tcBorders>
              <w:top w:val="nil"/>
              <w:left w:val="nil"/>
              <w:bottom w:val="nil"/>
              <w:right w:val="nil"/>
            </w:tcBorders>
          </w:tcPr>
          <w:p w14:paraId="6E5CFD0C"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0064A59B" w14:textId="77777777" w:rsidR="00CD63CD" w:rsidRPr="00DD0F4F" w:rsidRDefault="00DA5D93" w:rsidP="00CD63CD">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CD63CD" w:rsidRPr="00DD0F4F">
              <w:rPr>
                <w:rFonts w:ascii="Arial" w:hAnsi="Arial" w:cs="Arial"/>
                <w:sz w:val="20"/>
                <w:szCs w:val="20"/>
                <w:lang w:val="nl-NL"/>
              </w:rPr>
              <w:instrText xml:space="preserve">MERGEFIELD </w:instrText>
            </w:r>
            <w:r w:rsidR="00CD63CD" w:rsidRPr="00DD0F4F">
              <w:rPr>
                <w:rFonts w:ascii="Arial" w:eastAsia="Times New Roman" w:hAnsi="Arial" w:cs="Arial"/>
                <w:color w:val="000000"/>
                <w:sz w:val="20"/>
                <w:szCs w:val="20"/>
                <w:lang w:val="nl-NL"/>
              </w:rPr>
              <w:instrText>Att.Notes</w:instrText>
            </w:r>
            <w:r w:rsidRPr="00CD63CD">
              <w:rPr>
                <w:rFonts w:ascii="Arial" w:hAnsi="Arial" w:cs="Arial"/>
                <w:sz w:val="20"/>
                <w:szCs w:val="20"/>
                <w:lang w:val="en-AU"/>
              </w:rPr>
              <w:fldChar w:fldCharType="end"/>
            </w:r>
            <w:r w:rsidR="00CD63CD" w:rsidRPr="00DD0F4F">
              <w:rPr>
                <w:rFonts w:ascii="Arial" w:eastAsia="Times New Roman" w:hAnsi="Arial" w:cs="Arial"/>
                <w:color w:val="610E6A"/>
                <w:sz w:val="20"/>
                <w:szCs w:val="20"/>
                <w:lang w:val="nl-NL"/>
              </w:rPr>
              <w:t>De unieke identificatie van de zaak</w:t>
            </w:r>
            <w:r w:rsidR="0083120B" w:rsidRPr="00DD0F4F">
              <w:rPr>
                <w:rFonts w:ascii="Arial" w:eastAsia="Times New Roman" w:hAnsi="Arial" w:cs="Arial"/>
                <w:color w:val="610E6A"/>
                <w:sz w:val="20"/>
                <w:szCs w:val="20"/>
                <w:lang w:val="nl-NL"/>
              </w:rPr>
              <w:t xml:space="preserve"> binnen de organisatie die verantwoordelijk is voor de behandeling van de zaak</w:t>
            </w:r>
            <w:r w:rsidR="00CD63CD" w:rsidRPr="00DD0F4F">
              <w:rPr>
                <w:rFonts w:ascii="Arial" w:eastAsia="Times New Roman" w:hAnsi="Arial" w:cs="Arial"/>
                <w:color w:val="610E6A"/>
                <w:sz w:val="20"/>
                <w:szCs w:val="20"/>
                <w:lang w:val="nl-NL"/>
              </w:rPr>
              <w:t>.</w:t>
            </w:r>
          </w:p>
        </w:tc>
      </w:tr>
      <w:tr w:rsidR="00CD63CD" w:rsidRPr="00AE6939" w14:paraId="7686CF3C" w14:textId="77777777" w:rsidTr="001C7151">
        <w:trPr>
          <w:trHeight w:val="230"/>
        </w:trPr>
        <w:tc>
          <w:tcPr>
            <w:tcW w:w="3780" w:type="dxa"/>
            <w:tcBorders>
              <w:top w:val="nil"/>
              <w:left w:val="nil"/>
              <w:bottom w:val="nil"/>
              <w:right w:val="nil"/>
            </w:tcBorders>
          </w:tcPr>
          <w:p w14:paraId="04D20FF9" w14:textId="77777777" w:rsidR="00CD63CD" w:rsidRPr="00DD0F4F" w:rsidRDefault="00CD63CD" w:rsidP="00CD63C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9BB6E65" w14:textId="77777777"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p>
        </w:tc>
      </w:tr>
      <w:tr w:rsidR="00CD63CD" w:rsidRPr="00CD63CD" w14:paraId="48FD88A0" w14:textId="77777777" w:rsidTr="001C7151">
        <w:trPr>
          <w:trHeight w:val="230"/>
        </w:trPr>
        <w:tc>
          <w:tcPr>
            <w:tcW w:w="3780" w:type="dxa"/>
            <w:tcBorders>
              <w:top w:val="nil"/>
              <w:left w:val="nil"/>
              <w:bottom w:val="nil"/>
              <w:right w:val="nil"/>
            </w:tcBorders>
          </w:tcPr>
          <w:p w14:paraId="2CC939FE"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3EC28F3A"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GFO Zaken 2004 </w:t>
            </w:r>
          </w:p>
        </w:tc>
      </w:tr>
      <w:tr w:rsidR="00CD63CD" w:rsidRPr="00CD63CD" w14:paraId="582A8625" w14:textId="77777777" w:rsidTr="001C7151">
        <w:tc>
          <w:tcPr>
            <w:tcW w:w="3780" w:type="dxa"/>
            <w:tcBorders>
              <w:top w:val="nil"/>
              <w:left w:val="nil"/>
              <w:bottom w:val="nil"/>
              <w:right w:val="nil"/>
            </w:tcBorders>
          </w:tcPr>
          <w:p w14:paraId="416F32D3"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1FD942E"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1985FA2A" w14:textId="77777777" w:rsidTr="001C7151">
        <w:tc>
          <w:tcPr>
            <w:tcW w:w="3780" w:type="dxa"/>
            <w:tcBorders>
              <w:top w:val="nil"/>
              <w:left w:val="nil"/>
              <w:bottom w:val="nil"/>
              <w:right w:val="nil"/>
            </w:tcBorders>
          </w:tcPr>
          <w:p w14:paraId="726926AF"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46FE0155"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1 juni 2008</w:t>
            </w:r>
          </w:p>
        </w:tc>
      </w:tr>
      <w:tr w:rsidR="00CD63CD" w:rsidRPr="00CD63CD" w14:paraId="187DAFA2" w14:textId="77777777" w:rsidTr="001C7151">
        <w:tc>
          <w:tcPr>
            <w:tcW w:w="3780" w:type="dxa"/>
            <w:tcBorders>
              <w:top w:val="nil"/>
              <w:left w:val="nil"/>
              <w:bottom w:val="nil"/>
              <w:right w:val="nil"/>
            </w:tcBorders>
          </w:tcPr>
          <w:p w14:paraId="43DAE065"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EDF52F1"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AE6939" w14:paraId="53670AE3" w14:textId="77777777" w:rsidTr="001C7151">
        <w:tc>
          <w:tcPr>
            <w:tcW w:w="3780" w:type="dxa"/>
            <w:tcBorders>
              <w:top w:val="nil"/>
              <w:left w:val="nil"/>
              <w:bottom w:val="nil"/>
              <w:right w:val="nil"/>
            </w:tcBorders>
          </w:tcPr>
          <w:p w14:paraId="28C7A9A7"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0EC4304E" w14:textId="77777777" w:rsidR="0083120B" w:rsidRPr="00DD0F4F" w:rsidRDefault="0083120B" w:rsidP="0083120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betreft de identificatie van een zaak zoals </w:t>
            </w:r>
          </w:p>
          <w:p w14:paraId="177DE280" w14:textId="09851493" w:rsidR="0083120B" w:rsidRPr="00DD0F4F" w:rsidRDefault="0083120B" w:rsidP="008571D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toegekend door de organisatie die de zaak </w:t>
            </w:r>
            <w:r w:rsidR="008571D5" w:rsidRPr="00DD0F4F">
              <w:rPr>
                <w:rFonts w:ascii="Arial" w:eastAsia="Times New Roman" w:hAnsi="Arial" w:cs="Arial"/>
                <w:color w:val="000000"/>
                <w:sz w:val="20"/>
                <w:szCs w:val="20"/>
                <w:lang w:val="nl-NL"/>
              </w:rPr>
              <w:t xml:space="preserve">als eerste in </w:t>
            </w:r>
            <w:r w:rsidRPr="00DD0F4F">
              <w:rPr>
                <w:rFonts w:ascii="Arial" w:eastAsia="Times New Roman" w:hAnsi="Arial" w:cs="Arial"/>
                <w:color w:val="000000"/>
                <w:sz w:val="20"/>
                <w:szCs w:val="20"/>
                <w:lang w:val="nl-NL"/>
              </w:rPr>
              <w:t>behandel</w:t>
            </w:r>
            <w:r w:rsidR="008571D5" w:rsidRPr="00DD0F4F">
              <w:rPr>
                <w:rFonts w:ascii="Arial" w:eastAsia="Times New Roman" w:hAnsi="Arial" w:cs="Arial"/>
                <w:color w:val="000000"/>
                <w:sz w:val="20"/>
                <w:szCs w:val="20"/>
                <w:lang w:val="nl-NL"/>
              </w:rPr>
              <w:t>ing heeft genomen</w:t>
            </w:r>
            <w:r w:rsidRPr="00DD0F4F">
              <w:rPr>
                <w:rFonts w:ascii="Arial" w:eastAsia="Times New Roman" w:hAnsi="Arial" w:cs="Arial"/>
                <w:color w:val="000000"/>
                <w:sz w:val="20"/>
                <w:szCs w:val="20"/>
                <w:lang w:val="nl-NL"/>
              </w:rPr>
              <w:t>. Dit identificeert een zaak uniek binnen de desbetreffende organisatie</w:t>
            </w:r>
            <w:r w:rsidR="00A650F2" w:rsidRPr="00DD0F4F">
              <w:rPr>
                <w:rFonts w:ascii="Arial" w:eastAsia="Times New Roman" w:hAnsi="Arial" w:cs="Arial"/>
                <w:color w:val="000000"/>
                <w:sz w:val="20"/>
                <w:szCs w:val="20"/>
                <w:lang w:val="nl-NL"/>
              </w:rPr>
              <w:t xml:space="preserve"> en </w:t>
            </w:r>
            <w:r w:rsidR="00CD63CD" w:rsidRPr="00DD0F4F">
              <w:rPr>
                <w:rFonts w:ascii="Arial" w:eastAsia="Times New Roman" w:hAnsi="Arial" w:cs="Arial"/>
                <w:color w:val="000000"/>
                <w:sz w:val="20"/>
                <w:szCs w:val="20"/>
                <w:lang w:val="nl-NL"/>
              </w:rPr>
              <w:t>kan worden gebruikt om snel te kunnen refereren aan een bepaalde zaak</w:t>
            </w:r>
            <w:r w:rsidR="008571D5" w:rsidRPr="00DD0F4F">
              <w:rPr>
                <w:rFonts w:ascii="Arial" w:eastAsia="Times New Roman" w:hAnsi="Arial" w:cs="Arial"/>
                <w:color w:val="000000"/>
                <w:sz w:val="20"/>
                <w:szCs w:val="20"/>
                <w:lang w:val="nl-NL"/>
              </w:rPr>
              <w:t xml:space="preserve"> in </w:t>
            </w:r>
            <w:r w:rsidR="008571D5" w:rsidRPr="00DD0F4F">
              <w:rPr>
                <w:rFonts w:ascii="Arial" w:eastAsia="Times New Roman" w:hAnsi="Arial" w:cs="Arial"/>
                <w:color w:val="000000"/>
                <w:sz w:val="20"/>
                <w:szCs w:val="20"/>
                <w:lang w:val="nl-NL"/>
              </w:rPr>
              <w:lastRenderedPageBreak/>
              <w:t>mondelinge en schriftelijke communicatie</w:t>
            </w:r>
            <w:r w:rsidR="00A650F2" w:rsidRPr="00DD0F4F">
              <w:rPr>
                <w:rFonts w:ascii="Arial" w:eastAsia="Times New Roman" w:hAnsi="Arial" w:cs="Arial"/>
                <w:color w:val="000000"/>
                <w:sz w:val="20"/>
                <w:szCs w:val="20"/>
                <w:lang w:val="nl-NL"/>
              </w:rPr>
              <w:t>.</w:t>
            </w:r>
            <w:r w:rsidR="00671FE4" w:rsidRPr="00DD0F4F">
              <w:rPr>
                <w:rFonts w:ascii="Arial" w:eastAsia="Times New Roman" w:hAnsi="Arial" w:cs="Arial"/>
                <w:color w:val="000000"/>
                <w:sz w:val="20"/>
                <w:szCs w:val="20"/>
                <w:lang w:val="nl-NL"/>
              </w:rPr>
              <w:t xml:space="preserve"> </w:t>
            </w:r>
            <w:r w:rsidR="00A650F2" w:rsidRPr="00DD0F4F">
              <w:rPr>
                <w:rFonts w:ascii="Arial" w:eastAsia="Times New Roman" w:hAnsi="Arial" w:cs="Arial"/>
                <w:color w:val="000000"/>
                <w:sz w:val="20"/>
                <w:szCs w:val="20"/>
                <w:lang w:val="nl-NL"/>
              </w:rPr>
              <w:t>Door combinatie met het RSIN van die organisatie, als waarde van de attribuutsoort ‘</w:t>
            </w:r>
            <w:r w:rsidR="008571D5" w:rsidRPr="00DD0F4F">
              <w:rPr>
                <w:rFonts w:ascii="Arial" w:eastAsia="Times New Roman" w:hAnsi="Arial" w:cs="Arial"/>
                <w:color w:val="000000"/>
                <w:sz w:val="20"/>
                <w:szCs w:val="20"/>
                <w:lang w:val="nl-NL"/>
              </w:rPr>
              <w:t>Bron</w:t>
            </w:r>
            <w:r w:rsidR="00A650F2" w:rsidRPr="00DD0F4F">
              <w:rPr>
                <w:rFonts w:ascii="Arial" w:eastAsia="Times New Roman" w:hAnsi="Arial" w:cs="Arial"/>
                <w:color w:val="000000"/>
                <w:sz w:val="20"/>
                <w:szCs w:val="20"/>
                <w:lang w:val="nl-NL"/>
              </w:rPr>
              <w:t>organisatie’, wordt een unieke aanduiding van een zaak voor geheel Nederland verkregen</w:t>
            </w:r>
            <w:r w:rsidR="00CD63CD" w:rsidRPr="00DD0F4F">
              <w:rPr>
                <w:rFonts w:ascii="Arial" w:eastAsia="Times New Roman" w:hAnsi="Arial" w:cs="Arial"/>
                <w:color w:val="000000"/>
                <w:sz w:val="20"/>
                <w:szCs w:val="20"/>
                <w:lang w:val="nl-NL"/>
              </w:rPr>
              <w:t>.</w:t>
            </w:r>
            <w:r w:rsidR="008571D5" w:rsidRPr="00DD0F4F">
              <w:rPr>
                <w:rFonts w:ascii="Arial" w:eastAsia="Times New Roman" w:hAnsi="Arial" w:cs="Arial"/>
                <w:color w:val="000000"/>
                <w:sz w:val="20"/>
                <w:szCs w:val="20"/>
                <w:lang w:val="nl-NL"/>
              </w:rPr>
              <w:t xml:space="preserve"> Deze unieke aanduiding wijzigt niet, ook niet indien de (behandeling van de) zaak over zou gaan naar een andere organisatie. Er is immers maar één organisatie die de zaak gecreëerd heeft.</w:t>
            </w:r>
          </w:p>
        </w:tc>
      </w:tr>
      <w:tr w:rsidR="00CD63CD" w:rsidRPr="00AE6939" w14:paraId="636BCFD5" w14:textId="77777777" w:rsidTr="001C7151">
        <w:tc>
          <w:tcPr>
            <w:tcW w:w="3780" w:type="dxa"/>
            <w:tcBorders>
              <w:top w:val="nil"/>
              <w:left w:val="nil"/>
              <w:bottom w:val="nil"/>
              <w:right w:val="nil"/>
            </w:tcBorders>
          </w:tcPr>
          <w:p w14:paraId="33197DC2" w14:textId="77777777" w:rsidR="00CD63CD" w:rsidRPr="00DD0F4F" w:rsidRDefault="00CD63CD" w:rsidP="00CD63C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3FA4667" w14:textId="77777777"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p>
        </w:tc>
      </w:tr>
      <w:tr w:rsidR="00CD63CD" w:rsidRPr="00CD63CD" w14:paraId="39E68C4A" w14:textId="77777777" w:rsidTr="001C7151">
        <w:tc>
          <w:tcPr>
            <w:tcW w:w="3780" w:type="dxa"/>
            <w:tcBorders>
              <w:top w:val="nil"/>
              <w:left w:val="nil"/>
              <w:bottom w:val="nil"/>
              <w:right w:val="nil"/>
            </w:tcBorders>
          </w:tcPr>
          <w:p w14:paraId="3A11064E"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3A2BB5B4" w14:textId="77777777" w:rsidR="00CD63CD" w:rsidRPr="00CD63CD" w:rsidRDefault="00DA5D93"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Att.Type</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AN40</w:t>
            </w:r>
            <w:r w:rsidRPr="00CD63CD">
              <w:rPr>
                <w:rFonts w:ascii="Arial" w:hAnsi="Arial" w:cs="Arial"/>
                <w:sz w:val="20"/>
                <w:szCs w:val="20"/>
                <w:lang w:val="en-AU"/>
              </w:rPr>
              <w:fldChar w:fldCharType="end"/>
            </w:r>
          </w:p>
        </w:tc>
      </w:tr>
      <w:tr w:rsidR="00CD63CD" w:rsidRPr="00CD63CD" w14:paraId="2E840343" w14:textId="77777777" w:rsidTr="001C7151">
        <w:trPr>
          <w:trHeight w:val="230"/>
        </w:trPr>
        <w:tc>
          <w:tcPr>
            <w:tcW w:w="3780" w:type="dxa"/>
            <w:tcBorders>
              <w:top w:val="nil"/>
              <w:left w:val="nil"/>
              <w:bottom w:val="nil"/>
              <w:right w:val="nil"/>
            </w:tcBorders>
          </w:tcPr>
          <w:p w14:paraId="5CA0BAD0"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D2BA5CA"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AE6939" w14:paraId="3D9AF166" w14:textId="77777777" w:rsidTr="001C7151">
        <w:trPr>
          <w:trHeight w:val="230"/>
        </w:trPr>
        <w:tc>
          <w:tcPr>
            <w:tcW w:w="3780" w:type="dxa"/>
            <w:tcBorders>
              <w:top w:val="nil"/>
              <w:left w:val="nil"/>
              <w:bottom w:val="nil"/>
              <w:right w:val="nil"/>
            </w:tcBorders>
          </w:tcPr>
          <w:p w14:paraId="197DE2C1"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3BD6E1A3" w14:textId="45D0B694"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alfanumerieke tekens m.u.v. diacrieten</w:t>
            </w:r>
          </w:p>
        </w:tc>
      </w:tr>
      <w:tr w:rsidR="00CD63CD" w:rsidRPr="00AE6939" w14:paraId="6FAF3D62" w14:textId="77777777" w:rsidTr="001C7151">
        <w:trPr>
          <w:trHeight w:val="215"/>
        </w:trPr>
        <w:tc>
          <w:tcPr>
            <w:tcW w:w="3780" w:type="dxa"/>
            <w:tcBorders>
              <w:top w:val="nil"/>
              <w:left w:val="nil"/>
              <w:bottom w:val="nil"/>
              <w:right w:val="nil"/>
            </w:tcBorders>
          </w:tcPr>
          <w:p w14:paraId="7C2B9EF5" w14:textId="77777777" w:rsidR="00CD63CD" w:rsidRPr="00DD0F4F" w:rsidRDefault="00CD63CD" w:rsidP="00CD63C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307E1318" w14:textId="77777777"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p>
        </w:tc>
      </w:tr>
      <w:tr w:rsidR="00CD63CD" w:rsidRPr="00CD63CD" w14:paraId="2F5EA6E5" w14:textId="77777777" w:rsidTr="001C7151">
        <w:trPr>
          <w:trHeight w:val="215"/>
        </w:trPr>
        <w:tc>
          <w:tcPr>
            <w:tcW w:w="3780" w:type="dxa"/>
            <w:tcBorders>
              <w:top w:val="nil"/>
              <w:left w:val="nil"/>
              <w:bottom w:val="nil"/>
              <w:right w:val="nil"/>
            </w:tcBorders>
          </w:tcPr>
          <w:p w14:paraId="30D2C540"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20E5EA6A"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14:paraId="4EC96BDF" w14:textId="77777777" w:rsidTr="001C7151">
        <w:trPr>
          <w:trHeight w:val="230"/>
        </w:trPr>
        <w:tc>
          <w:tcPr>
            <w:tcW w:w="3780" w:type="dxa"/>
            <w:tcBorders>
              <w:top w:val="nil"/>
              <w:left w:val="nil"/>
              <w:bottom w:val="nil"/>
              <w:right w:val="nil"/>
            </w:tcBorders>
          </w:tcPr>
          <w:p w14:paraId="5D35767B"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70F3DF9"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1A99FE98" w14:textId="77777777" w:rsidTr="001C7151">
        <w:trPr>
          <w:trHeight w:val="230"/>
        </w:trPr>
        <w:tc>
          <w:tcPr>
            <w:tcW w:w="3780" w:type="dxa"/>
            <w:tcBorders>
              <w:top w:val="nil"/>
              <w:left w:val="nil"/>
              <w:bottom w:val="nil"/>
              <w:right w:val="nil"/>
            </w:tcBorders>
          </w:tcPr>
          <w:p w14:paraId="203C31DD"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4051BBAF"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14:paraId="7A3C1D53" w14:textId="77777777" w:rsidTr="001C7151">
        <w:trPr>
          <w:trHeight w:val="230"/>
        </w:trPr>
        <w:tc>
          <w:tcPr>
            <w:tcW w:w="3780" w:type="dxa"/>
            <w:tcBorders>
              <w:top w:val="nil"/>
              <w:left w:val="nil"/>
              <w:bottom w:val="nil"/>
              <w:right w:val="nil"/>
            </w:tcBorders>
          </w:tcPr>
          <w:p w14:paraId="20C8D4C7"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3979BAD"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1AC31CCC" w14:textId="77777777" w:rsidTr="001C7151">
        <w:trPr>
          <w:trHeight w:val="230"/>
        </w:trPr>
        <w:tc>
          <w:tcPr>
            <w:tcW w:w="3780" w:type="dxa"/>
            <w:tcBorders>
              <w:top w:val="nil"/>
              <w:left w:val="nil"/>
              <w:bottom w:val="nil"/>
              <w:right w:val="nil"/>
            </w:tcBorders>
          </w:tcPr>
          <w:p w14:paraId="6F3E056A"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3962B4E9"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7F510663" w14:textId="77777777" w:rsidTr="001C7151">
        <w:trPr>
          <w:trHeight w:val="230"/>
        </w:trPr>
        <w:tc>
          <w:tcPr>
            <w:tcW w:w="3780" w:type="dxa"/>
            <w:tcBorders>
              <w:top w:val="nil"/>
              <w:left w:val="nil"/>
              <w:bottom w:val="nil"/>
              <w:right w:val="nil"/>
            </w:tcBorders>
          </w:tcPr>
          <w:p w14:paraId="4A3482E5"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B8E5B4A"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31908422" w14:textId="77777777" w:rsidTr="001C7151">
        <w:trPr>
          <w:trHeight w:val="230"/>
        </w:trPr>
        <w:tc>
          <w:tcPr>
            <w:tcW w:w="3780" w:type="dxa"/>
            <w:tcBorders>
              <w:top w:val="nil"/>
              <w:left w:val="nil"/>
              <w:bottom w:val="nil"/>
              <w:right w:val="nil"/>
            </w:tcBorders>
          </w:tcPr>
          <w:p w14:paraId="626F025E"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57BABA78"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14:paraId="0276F66F" w14:textId="77777777" w:rsidTr="001C7151">
        <w:trPr>
          <w:trHeight w:val="230"/>
        </w:trPr>
        <w:tc>
          <w:tcPr>
            <w:tcW w:w="3780" w:type="dxa"/>
            <w:tcBorders>
              <w:top w:val="nil"/>
              <w:left w:val="nil"/>
              <w:bottom w:val="nil"/>
              <w:right w:val="nil"/>
            </w:tcBorders>
          </w:tcPr>
          <w:p w14:paraId="1029CD78"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EBC2227"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2BADE43F" w14:textId="77777777" w:rsidTr="001C7151">
        <w:trPr>
          <w:trHeight w:val="411"/>
        </w:trPr>
        <w:tc>
          <w:tcPr>
            <w:tcW w:w="3780" w:type="dxa"/>
            <w:tcBorders>
              <w:top w:val="nil"/>
              <w:left w:val="nil"/>
              <w:bottom w:val="nil"/>
              <w:right w:val="nil"/>
            </w:tcBorders>
          </w:tcPr>
          <w:p w14:paraId="28D89FA5"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197153F0"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14:paraId="756AD634" w14:textId="77777777" w:rsidTr="001C7151">
        <w:trPr>
          <w:trHeight w:val="245"/>
        </w:trPr>
        <w:tc>
          <w:tcPr>
            <w:tcW w:w="3780" w:type="dxa"/>
            <w:tcBorders>
              <w:top w:val="nil"/>
              <w:left w:val="nil"/>
              <w:bottom w:val="nil"/>
              <w:right w:val="nil"/>
            </w:tcBorders>
          </w:tcPr>
          <w:p w14:paraId="491A185B"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925423D"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4B95A806" w14:textId="77777777" w:rsidTr="001C7151">
        <w:trPr>
          <w:trHeight w:val="230"/>
        </w:trPr>
        <w:tc>
          <w:tcPr>
            <w:tcW w:w="3780" w:type="dxa"/>
            <w:tcBorders>
              <w:top w:val="nil"/>
              <w:left w:val="nil"/>
              <w:bottom w:val="nil"/>
              <w:right w:val="nil"/>
            </w:tcBorders>
          </w:tcPr>
          <w:p w14:paraId="1EA88400"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41DCB843" w14:textId="77777777" w:rsidR="00CD63CD" w:rsidRPr="00CD63CD" w:rsidRDefault="00DA5D93"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CD63CD"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CD63CD"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CD63CD"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p>
        </w:tc>
      </w:tr>
      <w:tr w:rsidR="00CD63CD" w:rsidRPr="00CD63CD" w14:paraId="15D791F5" w14:textId="77777777" w:rsidTr="001C7151">
        <w:trPr>
          <w:trHeight w:val="230"/>
        </w:trPr>
        <w:tc>
          <w:tcPr>
            <w:tcW w:w="3780" w:type="dxa"/>
            <w:tcBorders>
              <w:top w:val="nil"/>
              <w:left w:val="nil"/>
              <w:bottom w:val="nil"/>
              <w:right w:val="nil"/>
            </w:tcBorders>
          </w:tcPr>
          <w:p w14:paraId="475BC52C"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6A7FE68"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4D6FDF30" w14:textId="77777777" w:rsidTr="001C7151">
        <w:trPr>
          <w:trHeight w:val="230"/>
        </w:trPr>
        <w:tc>
          <w:tcPr>
            <w:tcW w:w="3780" w:type="dxa"/>
            <w:tcBorders>
              <w:top w:val="nil"/>
              <w:left w:val="nil"/>
              <w:bottom w:val="nil"/>
              <w:right w:val="nil"/>
            </w:tcBorders>
          </w:tcPr>
          <w:p w14:paraId="0A0723FF"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4EFCA5C2"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Gemeentelijk basisgegeven</w:t>
            </w:r>
          </w:p>
        </w:tc>
      </w:tr>
      <w:tr w:rsidR="00CD63CD" w:rsidRPr="00CD63CD" w14:paraId="467AAB40" w14:textId="77777777" w:rsidTr="001C7151">
        <w:trPr>
          <w:trHeight w:val="230"/>
        </w:trPr>
        <w:tc>
          <w:tcPr>
            <w:tcW w:w="3780" w:type="dxa"/>
            <w:tcBorders>
              <w:top w:val="nil"/>
              <w:left w:val="nil"/>
              <w:right w:val="nil"/>
            </w:tcBorders>
          </w:tcPr>
          <w:p w14:paraId="57D21ADD"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325D75BD"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AE6939" w14:paraId="2BAD3918" w14:textId="77777777" w:rsidTr="001C7151">
        <w:trPr>
          <w:trHeight w:val="230"/>
        </w:trPr>
        <w:tc>
          <w:tcPr>
            <w:tcW w:w="3780" w:type="dxa"/>
            <w:tcBorders>
              <w:top w:val="nil"/>
              <w:left w:val="nil"/>
              <w:bottom w:val="single" w:sz="4" w:space="0" w:color="auto"/>
              <w:right w:val="nil"/>
            </w:tcBorders>
          </w:tcPr>
          <w:p w14:paraId="6B089D0D"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447DDDA7" w14:textId="72F9338A" w:rsidR="00CD63CD" w:rsidRPr="00DD0F4F" w:rsidRDefault="008571D5" w:rsidP="00CD63CD">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 De waarde van dit attribuutsoort wordt vastgesteld bij creatie van de zaak en wijzigt daarna niet meer.</w:t>
            </w:r>
          </w:p>
        </w:tc>
      </w:tr>
    </w:tbl>
    <w:p w14:paraId="2F741700" w14:textId="77777777" w:rsidR="00FC7BDD" w:rsidRPr="00DD0F4F" w:rsidRDefault="00FC7BDD" w:rsidP="00FC7BDD">
      <w:pPr>
        <w:rPr>
          <w:lang w:val="nl-NL"/>
        </w:rPr>
      </w:pPr>
    </w:p>
    <w:p w14:paraId="13A32735" w14:textId="77777777" w:rsidR="008571D5" w:rsidRPr="0083120B" w:rsidRDefault="008571D5" w:rsidP="008571D5">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Bronorganisatie</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8571D5" w:rsidRPr="00CD63CD" w14:paraId="029936FA" w14:textId="77777777" w:rsidTr="008571D5">
        <w:trPr>
          <w:trHeight w:val="232"/>
        </w:trPr>
        <w:tc>
          <w:tcPr>
            <w:tcW w:w="3780" w:type="dxa"/>
            <w:tcBorders>
              <w:top w:val="single" w:sz="4" w:space="0" w:color="auto"/>
              <w:left w:val="nil"/>
              <w:bottom w:val="nil"/>
              <w:right w:val="nil"/>
            </w:tcBorders>
          </w:tcPr>
          <w:p w14:paraId="7523C550" w14:textId="77777777" w:rsidR="008571D5" w:rsidRPr="00CD63CD" w:rsidRDefault="008571D5"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78557C94" w14:textId="77777777" w:rsidR="008571D5" w:rsidRPr="00CD63CD" w:rsidRDefault="008571D5" w:rsidP="008571D5">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Bronorganisatie</w:t>
            </w:r>
          </w:p>
        </w:tc>
      </w:tr>
      <w:tr w:rsidR="008571D5" w:rsidRPr="00CD63CD" w14:paraId="6A37163A" w14:textId="77777777" w:rsidTr="008571D5">
        <w:trPr>
          <w:trHeight w:val="232"/>
        </w:trPr>
        <w:tc>
          <w:tcPr>
            <w:tcW w:w="3780" w:type="dxa"/>
            <w:tcBorders>
              <w:top w:val="nil"/>
              <w:left w:val="nil"/>
              <w:bottom w:val="nil"/>
              <w:right w:val="nil"/>
            </w:tcBorders>
          </w:tcPr>
          <w:p w14:paraId="4ADEB603" w14:textId="77777777" w:rsidR="008571D5" w:rsidRPr="00CD63CD" w:rsidRDefault="008571D5"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CF97CD6" w14:textId="77777777" w:rsidR="008571D5" w:rsidRPr="00CD63CD" w:rsidRDefault="008571D5" w:rsidP="008571D5">
            <w:pPr>
              <w:autoSpaceDE w:val="0"/>
              <w:autoSpaceDN w:val="0"/>
              <w:adjustRightInd w:val="0"/>
              <w:spacing w:after="0" w:line="240" w:lineRule="auto"/>
              <w:rPr>
                <w:rFonts w:ascii="Arial" w:eastAsia="Times New Roman" w:hAnsi="Arial" w:cs="Arial"/>
                <w:color w:val="000000"/>
                <w:sz w:val="20"/>
                <w:szCs w:val="20"/>
              </w:rPr>
            </w:pPr>
          </w:p>
        </w:tc>
      </w:tr>
      <w:tr w:rsidR="008571D5" w:rsidRPr="00CD63CD" w14:paraId="2B679C71" w14:textId="77777777" w:rsidTr="008571D5">
        <w:trPr>
          <w:trHeight w:val="232"/>
        </w:trPr>
        <w:tc>
          <w:tcPr>
            <w:tcW w:w="3780" w:type="dxa"/>
            <w:tcBorders>
              <w:top w:val="nil"/>
              <w:left w:val="nil"/>
              <w:bottom w:val="nil"/>
              <w:right w:val="nil"/>
            </w:tcBorders>
          </w:tcPr>
          <w:p w14:paraId="5E5C8BE8" w14:textId="77777777" w:rsidR="008571D5" w:rsidRPr="00CD63CD" w:rsidRDefault="008571D5"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1F701F25" w14:textId="77777777" w:rsidR="008571D5" w:rsidRPr="00CD63CD" w:rsidRDefault="008571D5" w:rsidP="008571D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8571D5" w:rsidRPr="00CD63CD" w14:paraId="34EA44F8" w14:textId="77777777" w:rsidTr="008571D5">
        <w:trPr>
          <w:trHeight w:val="232"/>
        </w:trPr>
        <w:tc>
          <w:tcPr>
            <w:tcW w:w="3780" w:type="dxa"/>
            <w:tcBorders>
              <w:top w:val="nil"/>
              <w:left w:val="nil"/>
              <w:bottom w:val="nil"/>
              <w:right w:val="nil"/>
            </w:tcBorders>
          </w:tcPr>
          <w:p w14:paraId="40E97843" w14:textId="77777777" w:rsidR="008571D5" w:rsidRPr="00CD63CD" w:rsidRDefault="008571D5"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7B77AAE" w14:textId="77777777" w:rsidR="008571D5" w:rsidRPr="00CD63CD" w:rsidRDefault="008571D5" w:rsidP="008571D5">
            <w:pPr>
              <w:autoSpaceDE w:val="0"/>
              <w:autoSpaceDN w:val="0"/>
              <w:adjustRightInd w:val="0"/>
              <w:spacing w:after="0" w:line="240" w:lineRule="auto"/>
              <w:rPr>
                <w:rFonts w:ascii="Arial" w:eastAsia="Times New Roman" w:hAnsi="Arial" w:cs="Arial"/>
                <w:color w:val="000000"/>
                <w:sz w:val="20"/>
                <w:szCs w:val="20"/>
              </w:rPr>
            </w:pPr>
          </w:p>
        </w:tc>
      </w:tr>
      <w:tr w:rsidR="008571D5" w:rsidRPr="00CD63CD" w14:paraId="78465EDF" w14:textId="77777777" w:rsidTr="008571D5">
        <w:trPr>
          <w:trHeight w:val="232"/>
        </w:trPr>
        <w:tc>
          <w:tcPr>
            <w:tcW w:w="3780" w:type="dxa"/>
            <w:tcBorders>
              <w:top w:val="nil"/>
              <w:left w:val="nil"/>
              <w:bottom w:val="nil"/>
              <w:right w:val="nil"/>
            </w:tcBorders>
          </w:tcPr>
          <w:p w14:paraId="1A64BD2E" w14:textId="77777777" w:rsidR="008571D5" w:rsidRPr="00CD63CD" w:rsidRDefault="008571D5"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25BA5472" w14:textId="77777777" w:rsidR="008571D5" w:rsidRPr="00CD63CD" w:rsidRDefault="008571D5" w:rsidP="008571D5">
            <w:pPr>
              <w:autoSpaceDE w:val="0"/>
              <w:autoSpaceDN w:val="0"/>
              <w:adjustRightInd w:val="0"/>
              <w:spacing w:after="0" w:line="240" w:lineRule="auto"/>
              <w:rPr>
                <w:rFonts w:ascii="Arial" w:eastAsia="Times New Roman" w:hAnsi="Arial" w:cs="Arial"/>
                <w:color w:val="000000"/>
                <w:sz w:val="20"/>
                <w:szCs w:val="20"/>
              </w:rPr>
            </w:pPr>
          </w:p>
        </w:tc>
      </w:tr>
      <w:tr w:rsidR="008571D5" w:rsidRPr="00CD63CD" w14:paraId="431BCC75" w14:textId="77777777" w:rsidTr="008571D5">
        <w:trPr>
          <w:trHeight w:val="232"/>
        </w:trPr>
        <w:tc>
          <w:tcPr>
            <w:tcW w:w="3780" w:type="dxa"/>
            <w:tcBorders>
              <w:top w:val="nil"/>
              <w:left w:val="nil"/>
              <w:bottom w:val="nil"/>
              <w:right w:val="nil"/>
            </w:tcBorders>
          </w:tcPr>
          <w:p w14:paraId="3EB27976" w14:textId="77777777" w:rsidR="008571D5" w:rsidRPr="00CD63CD" w:rsidRDefault="008571D5"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FEA85CC" w14:textId="77777777" w:rsidR="008571D5" w:rsidRPr="00CD63CD" w:rsidRDefault="008571D5" w:rsidP="008571D5">
            <w:pPr>
              <w:autoSpaceDE w:val="0"/>
              <w:autoSpaceDN w:val="0"/>
              <w:adjustRightInd w:val="0"/>
              <w:spacing w:after="0" w:line="240" w:lineRule="auto"/>
              <w:rPr>
                <w:rFonts w:ascii="Arial" w:eastAsia="Times New Roman" w:hAnsi="Arial" w:cs="Arial"/>
                <w:color w:val="000000"/>
                <w:sz w:val="20"/>
                <w:szCs w:val="20"/>
              </w:rPr>
            </w:pPr>
          </w:p>
        </w:tc>
      </w:tr>
      <w:tr w:rsidR="008571D5" w:rsidRPr="00CD63CD" w14:paraId="1C539E52" w14:textId="77777777" w:rsidTr="008571D5">
        <w:trPr>
          <w:trHeight w:val="232"/>
        </w:trPr>
        <w:tc>
          <w:tcPr>
            <w:tcW w:w="3780" w:type="dxa"/>
            <w:tcBorders>
              <w:top w:val="nil"/>
              <w:left w:val="nil"/>
              <w:bottom w:val="nil"/>
              <w:right w:val="nil"/>
            </w:tcBorders>
          </w:tcPr>
          <w:p w14:paraId="1C7F8D2E" w14:textId="77777777" w:rsidR="008571D5" w:rsidRPr="00CD63CD" w:rsidRDefault="008571D5"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6457EE08" w14:textId="77777777" w:rsidR="008571D5"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b</w:t>
            </w:r>
            <w:r w:rsidR="008571D5">
              <w:rPr>
                <w:rFonts w:ascii="Arial" w:hAnsi="Arial" w:cs="Arial"/>
                <w:sz w:val="20"/>
                <w:szCs w:val="20"/>
                <w:lang w:val="en-AU"/>
              </w:rPr>
              <w:t>ronorganisatie</w:t>
            </w:r>
          </w:p>
        </w:tc>
      </w:tr>
      <w:tr w:rsidR="008571D5" w:rsidRPr="00CD63CD" w14:paraId="17144BF4" w14:textId="77777777" w:rsidTr="008571D5">
        <w:trPr>
          <w:trHeight w:val="232"/>
        </w:trPr>
        <w:tc>
          <w:tcPr>
            <w:tcW w:w="3780" w:type="dxa"/>
            <w:tcBorders>
              <w:top w:val="nil"/>
              <w:left w:val="nil"/>
              <w:bottom w:val="nil"/>
              <w:right w:val="nil"/>
            </w:tcBorders>
          </w:tcPr>
          <w:p w14:paraId="4EED7B77" w14:textId="77777777" w:rsidR="008571D5" w:rsidRPr="00CD63CD" w:rsidRDefault="008571D5"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7A66F9B" w14:textId="77777777" w:rsidR="008571D5" w:rsidRPr="00CD63CD" w:rsidRDefault="008571D5"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AE6939" w14:paraId="594535BD" w14:textId="77777777" w:rsidTr="008571D5">
        <w:trPr>
          <w:trHeight w:val="232"/>
        </w:trPr>
        <w:tc>
          <w:tcPr>
            <w:tcW w:w="3780" w:type="dxa"/>
            <w:tcBorders>
              <w:top w:val="nil"/>
              <w:left w:val="nil"/>
              <w:bottom w:val="nil"/>
              <w:right w:val="nil"/>
            </w:tcBorders>
          </w:tcPr>
          <w:p w14:paraId="00B27D6D"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5A827166" w14:textId="77777777" w:rsidR="00F168FB" w:rsidRPr="00DD0F4F" w:rsidRDefault="00DA5D93" w:rsidP="00F168FB">
            <w:pPr>
              <w:autoSpaceDE w:val="0"/>
              <w:autoSpaceDN w:val="0"/>
              <w:adjustRightInd w:val="0"/>
              <w:spacing w:after="0" w:line="240" w:lineRule="auto"/>
              <w:rPr>
                <w:rFonts w:ascii="Arial" w:eastAsia="Times New Roman" w:hAnsi="Arial" w:cs="Arial"/>
                <w:color w:val="000000"/>
                <w:sz w:val="20"/>
                <w:szCs w:val="20"/>
                <w:lang w:val="nl-NL"/>
              </w:rPr>
            </w:pPr>
            <w:r w:rsidRPr="00717312">
              <w:rPr>
                <w:rFonts w:ascii="Arial" w:hAnsi="Arial" w:cs="Arial"/>
                <w:sz w:val="20"/>
                <w:szCs w:val="20"/>
                <w:lang w:val="en-AU"/>
              </w:rPr>
              <w:fldChar w:fldCharType="begin" w:fldLock="1"/>
            </w:r>
            <w:r w:rsidR="00F168FB" w:rsidRPr="00DD0F4F">
              <w:rPr>
                <w:rFonts w:ascii="Arial" w:hAnsi="Arial" w:cs="Arial"/>
                <w:sz w:val="20"/>
                <w:szCs w:val="20"/>
                <w:lang w:val="nl-NL"/>
              </w:rPr>
              <w:instrText xml:space="preserve">MERGEFIELD </w:instrText>
            </w:r>
            <w:r w:rsidR="00F168FB"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00F168FB" w:rsidRPr="00DD0F4F">
              <w:rPr>
                <w:rFonts w:ascii="Arial" w:eastAsia="Times New Roman" w:hAnsi="Arial" w:cs="Arial"/>
                <w:color w:val="000000"/>
                <w:sz w:val="20"/>
                <w:szCs w:val="20"/>
                <w:lang w:val="nl-NL"/>
              </w:rPr>
              <w:t xml:space="preserve">Het RSIN van de </w:t>
            </w:r>
            <w:r w:rsidR="00A87CAE" w:rsidRPr="00DD0F4F">
              <w:rPr>
                <w:rFonts w:ascii="Arial" w:eastAsia="Times New Roman" w:hAnsi="Arial" w:cs="Arial"/>
                <w:color w:val="000000"/>
                <w:sz w:val="20"/>
                <w:szCs w:val="20"/>
                <w:lang w:val="nl-NL"/>
              </w:rPr>
              <w:t xml:space="preserve">Niet-natuurlijk persoon zijnde de </w:t>
            </w:r>
            <w:r w:rsidR="00F168FB" w:rsidRPr="00DD0F4F">
              <w:rPr>
                <w:rFonts w:ascii="Arial" w:eastAsia="Times New Roman" w:hAnsi="Arial" w:cs="Arial"/>
                <w:color w:val="000000"/>
                <w:sz w:val="20"/>
                <w:szCs w:val="20"/>
                <w:lang w:val="nl-NL"/>
              </w:rPr>
              <w:t>organisatie die de zaak heeft gecreeerd.</w:t>
            </w:r>
            <w:r w:rsidRPr="00717312">
              <w:rPr>
                <w:rFonts w:ascii="Arial" w:hAnsi="Arial" w:cs="Arial"/>
                <w:sz w:val="20"/>
                <w:szCs w:val="20"/>
                <w:lang w:val="en-AU"/>
              </w:rPr>
              <w:fldChar w:fldCharType="end"/>
            </w:r>
          </w:p>
        </w:tc>
      </w:tr>
      <w:tr w:rsidR="00F168FB" w:rsidRPr="00AE6939" w14:paraId="4106CC29" w14:textId="77777777" w:rsidTr="008571D5">
        <w:trPr>
          <w:trHeight w:val="232"/>
        </w:trPr>
        <w:tc>
          <w:tcPr>
            <w:tcW w:w="3780" w:type="dxa"/>
            <w:tcBorders>
              <w:top w:val="nil"/>
              <w:left w:val="nil"/>
              <w:bottom w:val="nil"/>
              <w:right w:val="nil"/>
            </w:tcBorders>
          </w:tcPr>
          <w:p w14:paraId="4F2B773D" w14:textId="77777777" w:rsidR="00F168FB" w:rsidRPr="00DD0F4F" w:rsidRDefault="00F168FB" w:rsidP="008571D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18A485C" w14:textId="77777777" w:rsidR="00F168FB" w:rsidRPr="00DD0F4F" w:rsidRDefault="00F168FB" w:rsidP="008571D5">
            <w:pPr>
              <w:autoSpaceDE w:val="0"/>
              <w:autoSpaceDN w:val="0"/>
              <w:adjustRightInd w:val="0"/>
              <w:spacing w:after="0" w:line="240" w:lineRule="auto"/>
              <w:rPr>
                <w:rFonts w:ascii="Arial" w:eastAsia="Times New Roman" w:hAnsi="Arial" w:cs="Arial"/>
                <w:color w:val="000000"/>
                <w:sz w:val="20"/>
                <w:szCs w:val="20"/>
                <w:lang w:val="nl-NL"/>
              </w:rPr>
            </w:pPr>
          </w:p>
        </w:tc>
      </w:tr>
      <w:tr w:rsidR="00F168FB" w:rsidRPr="00CD63CD" w14:paraId="3DE84E58" w14:textId="77777777" w:rsidTr="008571D5">
        <w:trPr>
          <w:trHeight w:val="232"/>
        </w:trPr>
        <w:tc>
          <w:tcPr>
            <w:tcW w:w="3780" w:type="dxa"/>
            <w:tcBorders>
              <w:top w:val="nil"/>
              <w:left w:val="nil"/>
              <w:bottom w:val="nil"/>
              <w:right w:val="nil"/>
            </w:tcBorders>
          </w:tcPr>
          <w:p w14:paraId="3CD31976"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0984922C"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 xml:space="preserve">KING </w:t>
            </w:r>
          </w:p>
        </w:tc>
      </w:tr>
      <w:tr w:rsidR="00F168FB" w:rsidRPr="00CD63CD" w14:paraId="4D6B53A4" w14:textId="77777777" w:rsidTr="008571D5">
        <w:trPr>
          <w:trHeight w:val="232"/>
        </w:trPr>
        <w:tc>
          <w:tcPr>
            <w:tcW w:w="3780" w:type="dxa"/>
            <w:tcBorders>
              <w:top w:val="nil"/>
              <w:left w:val="nil"/>
              <w:bottom w:val="nil"/>
              <w:right w:val="nil"/>
            </w:tcBorders>
          </w:tcPr>
          <w:p w14:paraId="14124DD4" w14:textId="77777777" w:rsidR="00F168FB" w:rsidRPr="00CD63CD" w:rsidRDefault="00F168FB"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D4078E9"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CD63CD" w14:paraId="3E8DF219" w14:textId="77777777" w:rsidTr="008571D5">
        <w:trPr>
          <w:trHeight w:val="232"/>
        </w:trPr>
        <w:tc>
          <w:tcPr>
            <w:tcW w:w="3780" w:type="dxa"/>
            <w:tcBorders>
              <w:top w:val="nil"/>
              <w:left w:val="nil"/>
              <w:bottom w:val="nil"/>
              <w:right w:val="nil"/>
            </w:tcBorders>
          </w:tcPr>
          <w:p w14:paraId="2974A1FB"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7A76E722"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p>
        </w:tc>
      </w:tr>
      <w:tr w:rsidR="00F168FB" w:rsidRPr="00CD63CD" w14:paraId="73DC11E8" w14:textId="77777777" w:rsidTr="008571D5">
        <w:trPr>
          <w:trHeight w:val="232"/>
        </w:trPr>
        <w:tc>
          <w:tcPr>
            <w:tcW w:w="3780" w:type="dxa"/>
            <w:tcBorders>
              <w:top w:val="nil"/>
              <w:left w:val="nil"/>
              <w:bottom w:val="nil"/>
              <w:right w:val="nil"/>
            </w:tcBorders>
          </w:tcPr>
          <w:p w14:paraId="668D6E8A" w14:textId="77777777" w:rsidR="00F168FB" w:rsidRPr="00CD63CD" w:rsidRDefault="00F168FB"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AD68C95"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AE6939" w14:paraId="704B03AE" w14:textId="77777777" w:rsidTr="008571D5">
        <w:trPr>
          <w:trHeight w:val="232"/>
        </w:trPr>
        <w:tc>
          <w:tcPr>
            <w:tcW w:w="3780" w:type="dxa"/>
            <w:tcBorders>
              <w:top w:val="nil"/>
              <w:left w:val="nil"/>
              <w:bottom w:val="nil"/>
              <w:right w:val="nil"/>
            </w:tcBorders>
          </w:tcPr>
          <w:p w14:paraId="5CA7F30E"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32245101" w14:textId="77777777" w:rsidR="00F168FB" w:rsidRPr="00DD0F4F" w:rsidRDefault="00F168FB" w:rsidP="00F168F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die de zaak als eerste in behandeling heeft genomen. Het RSIN staat in het </w:t>
            </w:r>
            <w:r w:rsidRPr="00DD0F4F">
              <w:rPr>
                <w:rFonts w:ascii="Arial" w:eastAsia="Times New Roman" w:hAnsi="Arial" w:cs="Arial"/>
                <w:color w:val="000000"/>
                <w:sz w:val="20"/>
                <w:szCs w:val="20"/>
                <w:lang w:val="nl-NL"/>
              </w:rPr>
              <w:lastRenderedPageBreak/>
              <w:t>Handelsregister (NHR) en op het daaraan te ontlenen uittreksel.</w:t>
            </w:r>
          </w:p>
          <w:p w14:paraId="364462F0" w14:textId="77777777" w:rsidR="00F168FB" w:rsidRPr="00DD0F4F" w:rsidRDefault="00F168FB" w:rsidP="00F168F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Deze attribuutsoort vormt tezamen met de Zaakidentificatie de unieke aanduiding van een zaak voor geheel Nederland.</w:t>
            </w:r>
          </w:p>
          <w:p w14:paraId="78946747" w14:textId="77777777" w:rsidR="00F168FB" w:rsidRPr="00DD0F4F" w:rsidRDefault="00F168FB" w:rsidP="00F168F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waarde van dit attribuutsoort wijzigt niet, ook niet indien de (behandeling van de) zaak over zou gaan naar een andere organisatie. Er is immers maar één organisatie die de zaak gecreëerd heeft.</w:t>
            </w:r>
          </w:p>
        </w:tc>
      </w:tr>
      <w:tr w:rsidR="00F168FB" w:rsidRPr="00AE6939" w14:paraId="09884FD6" w14:textId="77777777" w:rsidTr="008571D5">
        <w:trPr>
          <w:trHeight w:val="232"/>
        </w:trPr>
        <w:tc>
          <w:tcPr>
            <w:tcW w:w="3780" w:type="dxa"/>
            <w:tcBorders>
              <w:top w:val="nil"/>
              <w:left w:val="nil"/>
              <w:bottom w:val="nil"/>
              <w:right w:val="nil"/>
            </w:tcBorders>
          </w:tcPr>
          <w:p w14:paraId="08D911D7" w14:textId="77777777" w:rsidR="00F168FB" w:rsidRPr="00DD0F4F" w:rsidRDefault="00F168FB" w:rsidP="008571D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A8E20AD" w14:textId="77777777" w:rsidR="00F168FB" w:rsidRPr="00DD0F4F" w:rsidRDefault="00F168FB" w:rsidP="008571D5">
            <w:pPr>
              <w:autoSpaceDE w:val="0"/>
              <w:autoSpaceDN w:val="0"/>
              <w:adjustRightInd w:val="0"/>
              <w:spacing w:after="0" w:line="240" w:lineRule="auto"/>
              <w:rPr>
                <w:rFonts w:ascii="Arial" w:eastAsia="Times New Roman" w:hAnsi="Arial" w:cs="Arial"/>
                <w:color w:val="000000"/>
                <w:sz w:val="20"/>
                <w:szCs w:val="20"/>
                <w:lang w:val="nl-NL"/>
              </w:rPr>
            </w:pPr>
          </w:p>
        </w:tc>
      </w:tr>
      <w:tr w:rsidR="00F168FB" w:rsidRPr="00CD63CD" w14:paraId="0B352F33" w14:textId="77777777" w:rsidTr="008571D5">
        <w:trPr>
          <w:trHeight w:val="232"/>
        </w:trPr>
        <w:tc>
          <w:tcPr>
            <w:tcW w:w="3780" w:type="dxa"/>
            <w:tcBorders>
              <w:top w:val="nil"/>
              <w:left w:val="nil"/>
              <w:bottom w:val="nil"/>
              <w:right w:val="nil"/>
            </w:tcBorders>
          </w:tcPr>
          <w:p w14:paraId="4D6B870E"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3128F469"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N9</w:t>
            </w:r>
          </w:p>
        </w:tc>
      </w:tr>
      <w:tr w:rsidR="00F168FB" w:rsidRPr="00CD63CD" w14:paraId="634B2052" w14:textId="77777777" w:rsidTr="008571D5">
        <w:trPr>
          <w:trHeight w:val="232"/>
        </w:trPr>
        <w:tc>
          <w:tcPr>
            <w:tcW w:w="3780" w:type="dxa"/>
            <w:tcBorders>
              <w:top w:val="nil"/>
              <w:left w:val="nil"/>
              <w:bottom w:val="nil"/>
              <w:right w:val="nil"/>
            </w:tcBorders>
          </w:tcPr>
          <w:p w14:paraId="12605CD8" w14:textId="77777777" w:rsidR="00F168FB" w:rsidRPr="00CD63CD" w:rsidRDefault="00F168FB"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5D68F7B"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AE6939" w14:paraId="37625B9D" w14:textId="77777777" w:rsidTr="008571D5">
        <w:trPr>
          <w:trHeight w:val="232"/>
        </w:trPr>
        <w:tc>
          <w:tcPr>
            <w:tcW w:w="3780" w:type="dxa"/>
            <w:tcBorders>
              <w:top w:val="nil"/>
              <w:left w:val="nil"/>
              <w:bottom w:val="nil"/>
              <w:right w:val="nil"/>
            </w:tcBorders>
          </w:tcPr>
          <w:p w14:paraId="5423E44C"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7FFA10C5" w14:textId="77777777" w:rsidR="00F168FB" w:rsidRPr="00DD0F4F" w:rsidRDefault="00F168FB" w:rsidP="008571D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in het NHR voorkomende unieke identificaties van rechtspersonen en samenwerkingsverbanden.</w:t>
            </w:r>
          </w:p>
        </w:tc>
      </w:tr>
      <w:tr w:rsidR="00F168FB" w:rsidRPr="00AE6939" w14:paraId="1B00AA28" w14:textId="77777777" w:rsidTr="008571D5">
        <w:trPr>
          <w:trHeight w:val="232"/>
        </w:trPr>
        <w:tc>
          <w:tcPr>
            <w:tcW w:w="3780" w:type="dxa"/>
            <w:tcBorders>
              <w:top w:val="nil"/>
              <w:left w:val="nil"/>
              <w:bottom w:val="nil"/>
              <w:right w:val="nil"/>
            </w:tcBorders>
          </w:tcPr>
          <w:p w14:paraId="53616E3A" w14:textId="77777777" w:rsidR="00F168FB" w:rsidRPr="00DD0F4F" w:rsidRDefault="00F168FB" w:rsidP="008571D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BCE78E4" w14:textId="77777777" w:rsidR="00F168FB" w:rsidRPr="00DD0F4F" w:rsidRDefault="00F168FB" w:rsidP="008571D5">
            <w:pPr>
              <w:autoSpaceDE w:val="0"/>
              <w:autoSpaceDN w:val="0"/>
              <w:adjustRightInd w:val="0"/>
              <w:spacing w:after="0" w:line="240" w:lineRule="auto"/>
              <w:rPr>
                <w:rFonts w:ascii="Arial" w:eastAsia="Times New Roman" w:hAnsi="Arial" w:cs="Arial"/>
                <w:color w:val="000000"/>
                <w:sz w:val="20"/>
                <w:szCs w:val="20"/>
                <w:lang w:val="nl-NL"/>
              </w:rPr>
            </w:pPr>
          </w:p>
        </w:tc>
      </w:tr>
      <w:tr w:rsidR="00F168FB" w:rsidRPr="00CD63CD" w14:paraId="4E2F4770" w14:textId="77777777" w:rsidTr="008571D5">
        <w:trPr>
          <w:trHeight w:val="232"/>
        </w:trPr>
        <w:tc>
          <w:tcPr>
            <w:tcW w:w="3780" w:type="dxa"/>
            <w:tcBorders>
              <w:top w:val="nil"/>
              <w:left w:val="nil"/>
              <w:bottom w:val="nil"/>
              <w:right w:val="nil"/>
            </w:tcBorders>
          </w:tcPr>
          <w:p w14:paraId="038C8685"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41114275"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F168FB" w:rsidRPr="00CD63CD" w14:paraId="019B60C0" w14:textId="77777777" w:rsidTr="008571D5">
        <w:trPr>
          <w:trHeight w:val="232"/>
        </w:trPr>
        <w:tc>
          <w:tcPr>
            <w:tcW w:w="3780" w:type="dxa"/>
            <w:tcBorders>
              <w:top w:val="nil"/>
              <w:left w:val="nil"/>
              <w:bottom w:val="nil"/>
              <w:right w:val="nil"/>
            </w:tcBorders>
          </w:tcPr>
          <w:p w14:paraId="06D471BA" w14:textId="77777777" w:rsidR="00F168FB" w:rsidRPr="00CD63CD" w:rsidRDefault="00F168FB"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F1B9E7A"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CD63CD" w14:paraId="3F952D36" w14:textId="77777777" w:rsidTr="008571D5">
        <w:trPr>
          <w:trHeight w:val="232"/>
        </w:trPr>
        <w:tc>
          <w:tcPr>
            <w:tcW w:w="3780" w:type="dxa"/>
            <w:tcBorders>
              <w:top w:val="nil"/>
              <w:left w:val="nil"/>
              <w:bottom w:val="nil"/>
              <w:right w:val="nil"/>
            </w:tcBorders>
          </w:tcPr>
          <w:p w14:paraId="40DB6298"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3B622794"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F168FB" w:rsidRPr="00CD63CD" w14:paraId="2FEAC208" w14:textId="77777777" w:rsidTr="008571D5">
        <w:trPr>
          <w:trHeight w:val="232"/>
        </w:trPr>
        <w:tc>
          <w:tcPr>
            <w:tcW w:w="3780" w:type="dxa"/>
            <w:tcBorders>
              <w:top w:val="nil"/>
              <w:left w:val="nil"/>
              <w:bottom w:val="nil"/>
              <w:right w:val="nil"/>
            </w:tcBorders>
          </w:tcPr>
          <w:p w14:paraId="58F43F4A" w14:textId="77777777" w:rsidR="00F168FB" w:rsidRPr="00CD63CD" w:rsidRDefault="00F168FB"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D2CEF72"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CD63CD" w14:paraId="4B33DE43" w14:textId="77777777" w:rsidTr="008571D5">
        <w:trPr>
          <w:trHeight w:val="232"/>
        </w:trPr>
        <w:tc>
          <w:tcPr>
            <w:tcW w:w="3780" w:type="dxa"/>
            <w:tcBorders>
              <w:top w:val="nil"/>
              <w:left w:val="nil"/>
              <w:bottom w:val="nil"/>
              <w:right w:val="nil"/>
            </w:tcBorders>
          </w:tcPr>
          <w:p w14:paraId="5C2269AC"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2F3CD13D"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CD63CD" w14:paraId="5E1B9021" w14:textId="77777777" w:rsidTr="008571D5">
        <w:trPr>
          <w:trHeight w:val="232"/>
        </w:trPr>
        <w:tc>
          <w:tcPr>
            <w:tcW w:w="3780" w:type="dxa"/>
            <w:tcBorders>
              <w:top w:val="nil"/>
              <w:left w:val="nil"/>
              <w:bottom w:val="nil"/>
              <w:right w:val="nil"/>
            </w:tcBorders>
          </w:tcPr>
          <w:p w14:paraId="1FE286A9" w14:textId="77777777" w:rsidR="00F168FB" w:rsidRPr="00CD63CD" w:rsidRDefault="00F168FB"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054BE76"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CD63CD" w14:paraId="0E0D60FE" w14:textId="77777777" w:rsidTr="008571D5">
        <w:trPr>
          <w:trHeight w:val="232"/>
        </w:trPr>
        <w:tc>
          <w:tcPr>
            <w:tcW w:w="3780" w:type="dxa"/>
            <w:tcBorders>
              <w:top w:val="nil"/>
              <w:left w:val="nil"/>
              <w:bottom w:val="nil"/>
              <w:right w:val="nil"/>
            </w:tcBorders>
          </w:tcPr>
          <w:p w14:paraId="627524F7"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431815E9"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F168FB" w:rsidRPr="00CD63CD" w14:paraId="430A4ADB" w14:textId="77777777" w:rsidTr="008571D5">
        <w:trPr>
          <w:trHeight w:val="232"/>
        </w:trPr>
        <w:tc>
          <w:tcPr>
            <w:tcW w:w="3780" w:type="dxa"/>
            <w:tcBorders>
              <w:top w:val="nil"/>
              <w:left w:val="nil"/>
              <w:bottom w:val="nil"/>
              <w:right w:val="nil"/>
            </w:tcBorders>
          </w:tcPr>
          <w:p w14:paraId="324E9F7B" w14:textId="77777777" w:rsidR="00F168FB" w:rsidRPr="00CD63CD" w:rsidRDefault="00F168FB"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D48F5CC"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CD63CD" w14:paraId="1E25A83D" w14:textId="77777777" w:rsidTr="008571D5">
        <w:trPr>
          <w:trHeight w:val="232"/>
        </w:trPr>
        <w:tc>
          <w:tcPr>
            <w:tcW w:w="3780" w:type="dxa"/>
            <w:tcBorders>
              <w:top w:val="nil"/>
              <w:left w:val="nil"/>
              <w:bottom w:val="nil"/>
              <w:right w:val="nil"/>
            </w:tcBorders>
          </w:tcPr>
          <w:p w14:paraId="7CE692CA"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349A4A6B"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F168FB" w:rsidRPr="00CD63CD" w14:paraId="3353361B" w14:textId="77777777" w:rsidTr="008571D5">
        <w:trPr>
          <w:trHeight w:val="232"/>
        </w:trPr>
        <w:tc>
          <w:tcPr>
            <w:tcW w:w="3780" w:type="dxa"/>
            <w:tcBorders>
              <w:top w:val="nil"/>
              <w:left w:val="nil"/>
              <w:bottom w:val="nil"/>
              <w:right w:val="nil"/>
            </w:tcBorders>
          </w:tcPr>
          <w:p w14:paraId="25B3FCEF" w14:textId="77777777" w:rsidR="00F168FB" w:rsidRPr="00CD63CD" w:rsidRDefault="00F168FB"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4FB2F53"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CD63CD" w14:paraId="5517E353" w14:textId="77777777" w:rsidTr="008571D5">
        <w:trPr>
          <w:trHeight w:val="232"/>
        </w:trPr>
        <w:tc>
          <w:tcPr>
            <w:tcW w:w="3780" w:type="dxa"/>
            <w:tcBorders>
              <w:top w:val="nil"/>
              <w:left w:val="nil"/>
              <w:bottom w:val="nil"/>
              <w:right w:val="nil"/>
            </w:tcBorders>
          </w:tcPr>
          <w:p w14:paraId="1A4F7111"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74B1690C" w14:textId="77777777" w:rsidR="00F168FB" w:rsidRPr="00CD63CD" w:rsidRDefault="00DA5D93"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F168FB" w:rsidRPr="00CD63CD">
              <w:rPr>
                <w:rFonts w:ascii="Arial" w:hAnsi="Arial" w:cs="Arial"/>
                <w:sz w:val="20"/>
                <w:szCs w:val="20"/>
                <w:lang w:val="en-AU"/>
              </w:rPr>
              <w:instrText xml:space="preserve">MERGEFIELD </w:instrText>
            </w:r>
            <w:r w:rsidR="00F168FB"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F168FB"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F168FB"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F168FB"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F168FB"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p>
        </w:tc>
      </w:tr>
      <w:tr w:rsidR="00F168FB" w:rsidRPr="00CD63CD" w14:paraId="09B056C8" w14:textId="77777777" w:rsidTr="008571D5">
        <w:trPr>
          <w:trHeight w:val="232"/>
        </w:trPr>
        <w:tc>
          <w:tcPr>
            <w:tcW w:w="3780" w:type="dxa"/>
            <w:tcBorders>
              <w:top w:val="nil"/>
              <w:left w:val="nil"/>
              <w:bottom w:val="nil"/>
              <w:right w:val="nil"/>
            </w:tcBorders>
          </w:tcPr>
          <w:p w14:paraId="1078CBA2" w14:textId="77777777" w:rsidR="00F168FB" w:rsidRPr="00CD63CD" w:rsidRDefault="00F168FB"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528CF96"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CD63CD" w14:paraId="1E3E44DF" w14:textId="77777777" w:rsidTr="008571D5">
        <w:trPr>
          <w:trHeight w:val="232"/>
        </w:trPr>
        <w:tc>
          <w:tcPr>
            <w:tcW w:w="3780" w:type="dxa"/>
            <w:tcBorders>
              <w:top w:val="nil"/>
              <w:left w:val="nil"/>
              <w:bottom w:val="nil"/>
              <w:right w:val="nil"/>
            </w:tcBorders>
          </w:tcPr>
          <w:p w14:paraId="4CFDED5A"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44878676"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Gemeentelijk basisgegeven</w:t>
            </w:r>
          </w:p>
        </w:tc>
      </w:tr>
      <w:tr w:rsidR="00F168FB" w:rsidRPr="00CD63CD" w14:paraId="0AA7EB76" w14:textId="77777777" w:rsidTr="008571D5">
        <w:trPr>
          <w:trHeight w:val="232"/>
        </w:trPr>
        <w:tc>
          <w:tcPr>
            <w:tcW w:w="3780" w:type="dxa"/>
            <w:tcBorders>
              <w:top w:val="nil"/>
              <w:left w:val="nil"/>
              <w:right w:val="nil"/>
            </w:tcBorders>
          </w:tcPr>
          <w:p w14:paraId="55E4D6FB" w14:textId="77777777" w:rsidR="00F168FB" w:rsidRPr="00CD63CD" w:rsidRDefault="00F168FB"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47184F53" w14:textId="77777777"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AE6939" w14:paraId="32B44D1D" w14:textId="77777777" w:rsidTr="008571D5">
        <w:trPr>
          <w:trHeight w:val="232"/>
        </w:trPr>
        <w:tc>
          <w:tcPr>
            <w:tcW w:w="3780" w:type="dxa"/>
            <w:tcBorders>
              <w:top w:val="nil"/>
              <w:left w:val="nil"/>
              <w:bottom w:val="single" w:sz="4" w:space="0" w:color="auto"/>
              <w:right w:val="nil"/>
            </w:tcBorders>
          </w:tcPr>
          <w:p w14:paraId="6700CC35" w14:textId="77777777" w:rsidR="00F168FB" w:rsidRPr="00CD63CD" w:rsidRDefault="00F168FB" w:rsidP="008571D5">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24A6EBE4" w14:textId="77777777" w:rsidR="00F168FB" w:rsidRPr="00DD0F4F" w:rsidRDefault="00F168FB" w:rsidP="008571D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waarde van dit attribuutsoort wordt vastgesteld bij creatie van de zaak en wijzigt daarna niet meer.</w:t>
            </w:r>
          </w:p>
        </w:tc>
      </w:tr>
    </w:tbl>
    <w:p w14:paraId="49FF2FB8" w14:textId="7D1B948C" w:rsidR="008571D5" w:rsidRDefault="008571D5" w:rsidP="00FC7BDD">
      <w:pPr>
        <w:rPr>
          <w:lang w:val="nl-NL"/>
        </w:rPr>
      </w:pPr>
    </w:p>
    <w:p w14:paraId="261EBAB8" w14:textId="56FBD267" w:rsidR="0099344B" w:rsidRDefault="0099344B" w:rsidP="0099344B">
      <w:pPr>
        <w:pStyle w:val="Kop3"/>
        <w:rPr>
          <w:ins w:id="3656" w:author="Arjan Kloosterboer" w:date="2017-09-22T04:10:00Z"/>
          <w:lang w:val="nl-NL"/>
        </w:rPr>
      </w:pPr>
      <w:bookmarkStart w:id="3657" w:name="_Toc493816609"/>
      <w:ins w:id="3658" w:author="Arjan Kloosterboer" w:date="2017-09-22T04:10:00Z">
        <w:r>
          <w:rPr>
            <w:lang w:val="nl-NL"/>
          </w:rPr>
          <w:t>Vertrouwelijkheid</w:t>
        </w:r>
        <w:bookmarkEnd w:id="3657"/>
      </w:ins>
    </w:p>
    <w:p w14:paraId="15C3A0C0" w14:textId="28E2C7D0" w:rsidR="0099344B" w:rsidRDefault="0057242E" w:rsidP="00FC7BDD">
      <w:pPr>
        <w:rPr>
          <w:ins w:id="3659" w:author="Arjan Kloosterboer" w:date="2017-09-22T04:10:00Z"/>
          <w:lang w:val="nl-NL"/>
        </w:rPr>
      </w:pPr>
      <w:ins w:id="3660" w:author="Arjan Kloosterboer" w:date="2017-09-22T04:10:00Z">
        <w:r>
          <w:rPr>
            <w:lang w:val="nl-NL"/>
          </w:rPr>
          <w:t xml:space="preserve">Zowel van een ZAAKTYPE in het ImZTC (ZTC2) als van een INFORMATIEOBJECT kan het niveau van vertrouwelijkheid gespecificeerd worden. De vertrouwelijkheid van een individuele zaak kan evenwel afwijken van die van het betreffende zaaktype. Om dit te kunnen specificeren voegen we de volgende attribuutsoort toe aan ZAAK. </w:t>
        </w:r>
      </w:ins>
    </w:p>
    <w:p w14:paraId="57F2CDBF" w14:textId="77777777" w:rsidR="0057242E" w:rsidRPr="0057242E" w:rsidRDefault="0057242E" w:rsidP="0057242E">
      <w:pPr>
        <w:widowControl w:val="0"/>
        <w:autoSpaceDE w:val="0"/>
        <w:autoSpaceDN w:val="0"/>
        <w:adjustRightInd w:val="0"/>
        <w:spacing w:before="240" w:after="60" w:line="240" w:lineRule="auto"/>
        <w:outlineLvl w:val="3"/>
        <w:rPr>
          <w:ins w:id="3661" w:author="Arjan Kloosterboer" w:date="2017-09-22T04:10:00Z"/>
          <w:rFonts w:ascii="Arial" w:hAnsi="Arial" w:cs="Arial"/>
          <w:b/>
          <w:color w:val="000000"/>
          <w:sz w:val="24"/>
          <w:szCs w:val="24"/>
          <w:lang w:val="nl-NL"/>
        </w:rPr>
      </w:pPr>
      <w:ins w:id="3662" w:author="Arjan Kloosterboer" w:date="2017-09-22T04:10:00Z">
        <w:r w:rsidRPr="0057242E">
          <w:rPr>
            <w:rFonts w:ascii="Arial" w:hAnsi="Arial" w:cs="Arial"/>
            <w:b/>
            <w:color w:val="000000"/>
            <w:sz w:val="24"/>
            <w:szCs w:val="24"/>
            <w:lang w:val="nl-NL"/>
          </w:rPr>
          <w:t>«Attribuutsoort» Vertrouwelijkheidaanduiding</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57242E" w:rsidRPr="0057242E" w14:paraId="1C4A7828" w14:textId="77777777" w:rsidTr="0028070E">
        <w:trPr>
          <w:trHeight w:val="230"/>
          <w:ins w:id="3663"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18CBF2C1" w14:textId="77777777" w:rsidR="0057242E" w:rsidRPr="0057242E" w:rsidRDefault="0057242E" w:rsidP="0057242E">
            <w:pPr>
              <w:spacing w:after="0"/>
              <w:rPr>
                <w:ins w:id="3664" w:author="Arjan Kloosterboer" w:date="2017-09-22T04:10:00Z"/>
                <w:rFonts w:ascii="Calibri" w:hAnsi="Calibri" w:cs="Calibri"/>
                <w:color w:val="000000"/>
                <w:lang w:val="nl-NL"/>
              </w:rPr>
            </w:pPr>
            <w:ins w:id="3665" w:author="Arjan Kloosterboer" w:date="2017-09-22T04:10:00Z">
              <w:r w:rsidRPr="0057242E">
                <w:rPr>
                  <w:rFonts w:ascii="Calibri" w:hAnsi="Calibri" w:cs="Calibri"/>
                  <w:b/>
                  <w:bCs/>
                  <w:color w:val="000000"/>
                  <w:lang w:val="nl-NL"/>
                </w:rPr>
                <w:t xml:space="preserve">Naam </w:t>
              </w:r>
            </w:ins>
          </w:p>
        </w:tc>
        <w:tc>
          <w:tcPr>
            <w:tcW w:w="4320" w:type="dxa"/>
            <w:tcBorders>
              <w:top w:val="nil"/>
              <w:left w:val="nil"/>
              <w:bottom w:val="nil"/>
              <w:right w:val="nil"/>
            </w:tcBorders>
            <w:tcMar>
              <w:top w:w="0" w:type="dxa"/>
              <w:left w:w="60" w:type="dxa"/>
              <w:bottom w:w="0" w:type="dxa"/>
              <w:right w:w="60" w:type="dxa"/>
            </w:tcMar>
          </w:tcPr>
          <w:p w14:paraId="632C8BD6" w14:textId="77777777" w:rsidR="0057242E" w:rsidRPr="0057242E" w:rsidRDefault="0057242E" w:rsidP="0057242E">
            <w:pPr>
              <w:spacing w:after="0"/>
              <w:rPr>
                <w:ins w:id="3666" w:author="Arjan Kloosterboer" w:date="2017-09-22T04:10:00Z"/>
                <w:rFonts w:ascii="Calibri" w:hAnsi="Calibri" w:cs="Calibri"/>
                <w:color w:val="0F0F0F"/>
                <w:lang w:val="nl-NL"/>
              </w:rPr>
            </w:pPr>
            <w:ins w:id="3667" w:author="Arjan Kloosterboer" w:date="2017-09-22T04:10:00Z">
              <w:r w:rsidRPr="0057242E">
                <w:rPr>
                  <w:rFonts w:ascii="Calibri" w:hAnsi="Calibri" w:cs="Calibri"/>
                  <w:color w:val="0F0F0F"/>
                  <w:lang w:val="nl-NL"/>
                </w:rPr>
                <w:t>Vertrouwelijkheidaanduiding</w:t>
              </w:r>
            </w:ins>
          </w:p>
        </w:tc>
        <w:tc>
          <w:tcPr>
            <w:tcW w:w="1710" w:type="dxa"/>
            <w:tcBorders>
              <w:top w:val="nil"/>
              <w:left w:val="nil"/>
              <w:bottom w:val="nil"/>
              <w:right w:val="nil"/>
            </w:tcBorders>
            <w:tcMar>
              <w:top w:w="0" w:type="dxa"/>
              <w:left w:w="60" w:type="dxa"/>
              <w:bottom w:w="0" w:type="dxa"/>
              <w:right w:w="60" w:type="dxa"/>
            </w:tcMar>
          </w:tcPr>
          <w:p w14:paraId="3EFD73A6" w14:textId="77777777" w:rsidR="0057242E" w:rsidRPr="0057242E" w:rsidRDefault="0057242E" w:rsidP="0057242E">
            <w:pPr>
              <w:spacing w:after="0"/>
              <w:jc w:val="right"/>
              <w:rPr>
                <w:ins w:id="3668" w:author="Arjan Kloosterboer" w:date="2017-09-22T04:10:00Z"/>
                <w:rFonts w:ascii="Calibri" w:hAnsi="Calibri" w:cs="Calibri"/>
                <w:color w:val="0F0F0F"/>
                <w:lang w:val="nl-NL"/>
              </w:rPr>
            </w:pPr>
          </w:p>
        </w:tc>
      </w:tr>
      <w:tr w:rsidR="0057242E" w:rsidRPr="0057242E" w14:paraId="3A401111" w14:textId="77777777" w:rsidTr="0028070E">
        <w:trPr>
          <w:ins w:id="3669"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6FF049A1" w14:textId="77777777" w:rsidR="0057242E" w:rsidRPr="0057242E" w:rsidRDefault="0057242E" w:rsidP="0057242E">
            <w:pPr>
              <w:spacing w:after="0"/>
              <w:rPr>
                <w:ins w:id="3670" w:author="Arjan Kloosterboer" w:date="2017-09-22T04:10:00Z"/>
                <w:rFonts w:ascii="Calibri" w:hAnsi="Calibri" w:cs="Calibri"/>
                <w:color w:val="000000"/>
                <w:lang w:val="nl-NL"/>
              </w:rPr>
            </w:pPr>
            <w:ins w:id="3671" w:author="Arjan Kloosterboer" w:date="2017-09-22T04:10:00Z">
              <w:r w:rsidRPr="0057242E">
                <w:rPr>
                  <w:rFonts w:ascii="Calibri" w:hAnsi="Calibri" w:cs="Calibri"/>
                  <w:b/>
                  <w:bCs/>
                  <w:color w:val="000000"/>
                  <w:lang w:val="nl-NL"/>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7045A10B" w14:textId="77777777" w:rsidR="0057242E" w:rsidRPr="0057242E" w:rsidRDefault="0057242E" w:rsidP="0057242E">
            <w:pPr>
              <w:spacing w:after="0"/>
              <w:rPr>
                <w:ins w:id="3672" w:author="Arjan Kloosterboer" w:date="2017-09-22T04:10:00Z"/>
                <w:rFonts w:ascii="Calibri" w:hAnsi="Calibri" w:cs="Calibri"/>
                <w:color w:val="0F0F0F"/>
                <w:lang w:val="nl-NL"/>
              </w:rPr>
            </w:pPr>
            <w:ins w:id="3673" w:author="Arjan Kloosterboer" w:date="2017-09-22T04:10:00Z">
              <w:r w:rsidRPr="0057242E">
                <w:rPr>
                  <w:rFonts w:ascii="Calibri" w:hAnsi="Calibri" w:cs="Calibri"/>
                  <w:color w:val="0F0F0F"/>
                  <w:lang w:val="nl-NL"/>
                </w:rPr>
                <w:t>KING</w:t>
              </w:r>
            </w:ins>
          </w:p>
        </w:tc>
      </w:tr>
      <w:tr w:rsidR="0057242E" w:rsidRPr="0057242E" w14:paraId="4C195C6B" w14:textId="77777777" w:rsidTr="0028070E">
        <w:trPr>
          <w:ins w:id="3674"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46DB8C92" w14:textId="77777777" w:rsidR="0057242E" w:rsidRPr="0057242E" w:rsidRDefault="0057242E" w:rsidP="0057242E">
            <w:pPr>
              <w:spacing w:after="0"/>
              <w:rPr>
                <w:ins w:id="3675" w:author="Arjan Kloosterboer" w:date="2017-09-22T04:10:00Z"/>
                <w:rFonts w:ascii="Calibri" w:hAnsi="Calibri" w:cs="Calibri"/>
                <w:color w:val="000000"/>
                <w:lang w:val="nl-NL"/>
              </w:rPr>
            </w:pPr>
            <w:ins w:id="3676" w:author="Arjan Kloosterboer" w:date="2017-09-22T04:10:00Z">
              <w:r w:rsidRPr="0057242E">
                <w:rPr>
                  <w:rFonts w:ascii="Calibri" w:hAnsi="Calibri" w:cs="Calibri"/>
                  <w:b/>
                  <w:bCs/>
                  <w:color w:val="000000"/>
                  <w:lang w:val="nl-NL"/>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6FAC9D3F" w14:textId="77777777" w:rsidR="0057242E" w:rsidRPr="0057242E" w:rsidRDefault="0057242E" w:rsidP="0057242E">
            <w:pPr>
              <w:spacing w:after="0"/>
              <w:rPr>
                <w:ins w:id="3677" w:author="Arjan Kloosterboer" w:date="2017-09-22T04:10:00Z"/>
                <w:rFonts w:ascii="Calibri" w:hAnsi="Calibri" w:cs="Calibri"/>
                <w:color w:val="0F0F0F"/>
                <w:lang w:val="nl-NL"/>
              </w:rPr>
            </w:pPr>
          </w:p>
        </w:tc>
      </w:tr>
      <w:tr w:rsidR="0057242E" w:rsidRPr="00AE6939" w14:paraId="433DEFA5" w14:textId="77777777" w:rsidTr="0028070E">
        <w:trPr>
          <w:ins w:id="3678"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03FB4952" w14:textId="77777777" w:rsidR="0057242E" w:rsidRPr="0057242E" w:rsidRDefault="0057242E" w:rsidP="0057242E">
            <w:pPr>
              <w:spacing w:after="0"/>
              <w:rPr>
                <w:ins w:id="3679" w:author="Arjan Kloosterboer" w:date="2017-09-22T04:10:00Z"/>
                <w:rFonts w:ascii="Calibri" w:hAnsi="Calibri" w:cs="Calibri"/>
                <w:color w:val="000000"/>
                <w:lang w:val="nl-NL"/>
              </w:rPr>
            </w:pPr>
            <w:ins w:id="3680" w:author="Arjan Kloosterboer" w:date="2017-09-22T04:10:00Z">
              <w:r w:rsidRPr="0057242E">
                <w:rPr>
                  <w:rFonts w:ascii="Calibri" w:hAnsi="Calibri" w:cs="Calibri"/>
                  <w:b/>
                  <w:bCs/>
                  <w:color w:val="000000"/>
                  <w:lang w:val="nl-NL"/>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5A387719" w14:textId="77777777" w:rsidR="0057242E" w:rsidRPr="0057242E" w:rsidRDefault="0057242E" w:rsidP="0057242E">
            <w:pPr>
              <w:spacing w:after="0"/>
              <w:rPr>
                <w:ins w:id="3681" w:author="Arjan Kloosterboer" w:date="2017-09-22T04:10:00Z"/>
                <w:rFonts w:ascii="Calibri" w:hAnsi="Calibri" w:cs="Calibri"/>
                <w:color w:val="0F0F0F"/>
                <w:lang w:val="nl-NL"/>
              </w:rPr>
            </w:pPr>
            <w:ins w:id="3682" w:author="Arjan Kloosterboer" w:date="2017-09-22T04:10:00Z">
              <w:r w:rsidRPr="0057242E">
                <w:rPr>
                  <w:rFonts w:ascii="Calibri" w:hAnsi="Calibri" w:cs="Calibri"/>
                  <w:color w:val="000000"/>
                  <w:lang w:val="nl-NL"/>
                </w:rPr>
                <w:t xml:space="preserve">Aanduiding van de mate waarin het zaakdossier van de ZAAK voor de openbaarheid bestemd is. </w:t>
              </w:r>
            </w:ins>
          </w:p>
        </w:tc>
      </w:tr>
      <w:tr w:rsidR="0057242E" w14:paraId="73C2AA3B" w14:textId="77777777" w:rsidTr="0028070E">
        <w:trPr>
          <w:trHeight w:val="230"/>
          <w:ins w:id="3683"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3A1F668E" w14:textId="77777777" w:rsidR="0057242E" w:rsidRDefault="0057242E" w:rsidP="0057242E">
            <w:pPr>
              <w:spacing w:after="0"/>
              <w:rPr>
                <w:ins w:id="3684" w:author="Arjan Kloosterboer" w:date="2017-09-22T04:10:00Z"/>
                <w:rFonts w:ascii="Calibri" w:hAnsi="Calibri" w:cs="Calibri"/>
                <w:color w:val="000000"/>
              </w:rPr>
            </w:pPr>
            <w:ins w:id="3685" w:author="Arjan Kloosterboer" w:date="2017-09-22T04:10:00Z">
              <w:r>
                <w:rPr>
                  <w:rFonts w:ascii="Calibri" w:hAnsi="Calibri" w:cs="Calibri"/>
                  <w:b/>
                  <w:bCs/>
                  <w:color w:val="000000"/>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61AE38B7" w14:textId="77777777" w:rsidR="0057242E" w:rsidRDefault="0057242E" w:rsidP="0057242E">
            <w:pPr>
              <w:spacing w:after="0"/>
              <w:rPr>
                <w:ins w:id="3686" w:author="Arjan Kloosterboer" w:date="2017-09-22T04:10:00Z"/>
                <w:rFonts w:ascii="Calibri" w:hAnsi="Calibri" w:cs="Calibri"/>
                <w:color w:val="0F0F0F"/>
              </w:rPr>
            </w:pPr>
            <w:ins w:id="3687" w:author="Arjan Kloosterboer" w:date="2017-09-22T04:10:00Z">
              <w:r>
                <w:rPr>
                  <w:rFonts w:ascii="Calibri" w:hAnsi="Calibri" w:cs="Calibri"/>
                  <w:color w:val="0F0F0F"/>
                </w:rPr>
                <w:t>KING</w:t>
              </w:r>
            </w:ins>
          </w:p>
        </w:tc>
      </w:tr>
      <w:tr w:rsidR="0057242E" w14:paraId="06A91351" w14:textId="77777777" w:rsidTr="0028070E">
        <w:trPr>
          <w:ins w:id="3688"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0E098CE7" w14:textId="77777777" w:rsidR="0057242E" w:rsidRDefault="0057242E" w:rsidP="0057242E">
            <w:pPr>
              <w:spacing w:after="0"/>
              <w:rPr>
                <w:ins w:id="3689" w:author="Arjan Kloosterboer" w:date="2017-09-22T04:10:00Z"/>
                <w:rFonts w:ascii="Calibri" w:hAnsi="Calibri" w:cs="Calibri"/>
                <w:color w:val="000000"/>
              </w:rPr>
            </w:pPr>
            <w:ins w:id="3690" w:author="Arjan Kloosterboer" w:date="2017-09-22T04:10:00Z">
              <w:r>
                <w:rPr>
                  <w:rFonts w:ascii="Calibri" w:hAnsi="Calibri" w:cs="Calibri"/>
                  <w:b/>
                  <w:bCs/>
                  <w:color w:val="000000"/>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1F6F29F3" w14:textId="77777777" w:rsidR="0057242E" w:rsidRDefault="0057242E" w:rsidP="0057242E">
            <w:pPr>
              <w:spacing w:after="0"/>
              <w:rPr>
                <w:ins w:id="3691" w:author="Arjan Kloosterboer" w:date="2017-09-22T04:10:00Z"/>
                <w:rFonts w:ascii="Calibri" w:hAnsi="Calibri" w:cs="Calibri"/>
                <w:color w:val="0F0F0F"/>
              </w:rPr>
            </w:pPr>
            <w:ins w:id="3692" w:author="Arjan Kloosterboer" w:date="2017-09-22T04:10:00Z">
              <w:r>
                <w:rPr>
                  <w:rFonts w:ascii="Calibri" w:hAnsi="Calibri" w:cs="Calibri"/>
                  <w:color w:val="0F0F0F"/>
                </w:rPr>
                <w:t>20-12-2016</w:t>
              </w:r>
            </w:ins>
          </w:p>
        </w:tc>
      </w:tr>
      <w:tr w:rsidR="0057242E" w14:paraId="2B954E2F" w14:textId="77777777" w:rsidTr="0028070E">
        <w:trPr>
          <w:ins w:id="3693"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1F56BB35" w14:textId="77777777" w:rsidR="0057242E" w:rsidRDefault="0057242E" w:rsidP="0057242E">
            <w:pPr>
              <w:spacing w:after="0"/>
              <w:rPr>
                <w:ins w:id="3694" w:author="Arjan Kloosterboer" w:date="2017-09-22T04:10:00Z"/>
                <w:rFonts w:ascii="Calibri" w:hAnsi="Calibri" w:cs="Calibri"/>
                <w:color w:val="000000"/>
              </w:rPr>
            </w:pPr>
            <w:ins w:id="3695" w:author="Arjan Kloosterboer" w:date="2017-09-22T04:10:00Z">
              <w:r>
                <w:rPr>
                  <w:rFonts w:ascii="Calibri" w:hAnsi="Calibri" w:cs="Calibri"/>
                  <w:b/>
                  <w:bCs/>
                  <w:color w:val="000000"/>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5D589D3E" w14:textId="77777777" w:rsidR="0057242E" w:rsidRDefault="0057242E" w:rsidP="0057242E">
            <w:pPr>
              <w:spacing w:after="0"/>
              <w:rPr>
                <w:ins w:id="3696" w:author="Arjan Kloosterboer" w:date="2017-09-22T04:10:00Z"/>
                <w:rFonts w:ascii="Calibri" w:hAnsi="Calibri" w:cs="Calibri"/>
                <w:color w:val="0F0F0F"/>
              </w:rPr>
            </w:pPr>
            <w:ins w:id="3697" w:author="Arjan Kloosterboer" w:date="2017-09-22T04:10:00Z">
              <w:r>
                <w:rPr>
                  <w:rFonts w:ascii="Calibri" w:hAnsi="Calibri" w:cs="Calibri"/>
                  <w:color w:val="0F0F0F"/>
                </w:rPr>
                <w:t>vertrouwelijkheidaanduiding</w:t>
              </w:r>
            </w:ins>
          </w:p>
        </w:tc>
      </w:tr>
      <w:tr w:rsidR="0057242E" w14:paraId="1FBFFF3B" w14:textId="77777777" w:rsidTr="0028070E">
        <w:trPr>
          <w:trHeight w:val="230"/>
          <w:ins w:id="3698"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19E521D1" w14:textId="77777777" w:rsidR="0057242E" w:rsidRDefault="0057242E" w:rsidP="0057242E">
            <w:pPr>
              <w:spacing w:after="0"/>
              <w:rPr>
                <w:ins w:id="3699" w:author="Arjan Kloosterboer" w:date="2017-09-22T04:10:00Z"/>
                <w:rFonts w:ascii="Calibri" w:hAnsi="Calibri" w:cs="Calibri"/>
                <w:color w:val="000000"/>
              </w:rPr>
            </w:pPr>
            <w:ins w:id="3700" w:author="Arjan Kloosterboer" w:date="2017-09-22T04:10:00Z">
              <w:r>
                <w:rPr>
                  <w:rFonts w:ascii="Calibri" w:hAnsi="Calibri" w:cs="Calibri"/>
                  <w:b/>
                  <w:bCs/>
                  <w:color w:val="000000"/>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064F0002" w14:textId="77777777" w:rsidR="0057242E" w:rsidRDefault="0057242E" w:rsidP="0057242E">
            <w:pPr>
              <w:spacing w:after="0"/>
              <w:rPr>
                <w:ins w:id="3701" w:author="Arjan Kloosterboer" w:date="2017-09-22T04:10:00Z"/>
                <w:rFonts w:ascii="Calibri" w:hAnsi="Calibri" w:cs="Calibri"/>
                <w:color w:val="0F0F0F"/>
              </w:rPr>
            </w:pPr>
          </w:p>
        </w:tc>
      </w:tr>
      <w:tr w:rsidR="0057242E" w14:paraId="6511C9FA" w14:textId="77777777" w:rsidTr="0028070E">
        <w:trPr>
          <w:trHeight w:val="215"/>
          <w:ins w:id="3702"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23AF3E3F" w14:textId="77777777" w:rsidR="0057242E" w:rsidRDefault="0057242E" w:rsidP="0057242E">
            <w:pPr>
              <w:spacing w:after="0"/>
              <w:rPr>
                <w:ins w:id="3703" w:author="Arjan Kloosterboer" w:date="2017-09-22T04:10:00Z"/>
                <w:rFonts w:ascii="Calibri" w:hAnsi="Calibri" w:cs="Calibri"/>
                <w:color w:val="000000"/>
              </w:rPr>
            </w:pPr>
            <w:ins w:id="3704" w:author="Arjan Kloosterboer" w:date="2017-09-22T04:10:00Z">
              <w:r>
                <w:rPr>
                  <w:rFonts w:ascii="Calibri" w:hAnsi="Calibri" w:cs="Calibri"/>
                  <w:b/>
                  <w:bCs/>
                  <w:color w:val="000000"/>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14F3B920" w14:textId="77777777" w:rsidR="0057242E" w:rsidRDefault="0057242E" w:rsidP="0057242E">
            <w:pPr>
              <w:spacing w:after="0"/>
              <w:rPr>
                <w:ins w:id="3705" w:author="Arjan Kloosterboer" w:date="2017-09-22T04:10:00Z"/>
                <w:rFonts w:ascii="Calibri" w:hAnsi="Calibri" w:cs="Calibri"/>
                <w:color w:val="0F0F0F"/>
              </w:rPr>
            </w:pPr>
            <w:ins w:id="3706" w:author="Arjan Kloosterboer" w:date="2017-09-22T04:10:00Z">
              <w:r>
                <w:rPr>
                  <w:rFonts w:ascii="Calibri" w:hAnsi="Calibri" w:cs="Calibri"/>
                  <w:color w:val="0F0F0F"/>
                </w:rPr>
                <w:t>Ja</w:t>
              </w:r>
            </w:ins>
          </w:p>
        </w:tc>
      </w:tr>
      <w:tr w:rsidR="0057242E" w14:paraId="10B38B65" w14:textId="77777777" w:rsidTr="0028070E">
        <w:trPr>
          <w:trHeight w:val="230"/>
          <w:ins w:id="3707"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767E755A" w14:textId="77777777" w:rsidR="0057242E" w:rsidRDefault="0057242E" w:rsidP="0057242E">
            <w:pPr>
              <w:spacing w:after="0"/>
              <w:rPr>
                <w:ins w:id="3708" w:author="Arjan Kloosterboer" w:date="2017-09-22T04:10:00Z"/>
                <w:rFonts w:ascii="Calibri" w:hAnsi="Calibri" w:cs="Calibri"/>
                <w:color w:val="000000"/>
              </w:rPr>
            </w:pPr>
            <w:ins w:id="3709" w:author="Arjan Kloosterboer" w:date="2017-09-22T04:10:00Z">
              <w:r>
                <w:rPr>
                  <w:rFonts w:ascii="Calibri" w:hAnsi="Calibri" w:cs="Calibri"/>
                  <w:b/>
                  <w:bCs/>
                  <w:color w:val="000000"/>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6C68EF5C" w14:textId="77777777" w:rsidR="0057242E" w:rsidRDefault="0057242E" w:rsidP="0057242E">
            <w:pPr>
              <w:spacing w:after="0"/>
              <w:rPr>
                <w:ins w:id="3710" w:author="Arjan Kloosterboer" w:date="2017-09-22T04:10:00Z"/>
                <w:rFonts w:ascii="Calibri" w:hAnsi="Calibri" w:cs="Calibri"/>
                <w:color w:val="0F0F0F"/>
              </w:rPr>
            </w:pPr>
            <w:ins w:id="3711" w:author="Arjan Kloosterboer" w:date="2017-09-22T04:10:00Z">
              <w:r>
                <w:rPr>
                  <w:rFonts w:ascii="Calibri" w:hAnsi="Calibri" w:cs="Calibri"/>
                  <w:color w:val="0F0F0F"/>
                </w:rPr>
                <w:t>Nee</w:t>
              </w:r>
            </w:ins>
          </w:p>
        </w:tc>
      </w:tr>
      <w:tr w:rsidR="0057242E" w14:paraId="0BA2A5FC" w14:textId="77777777" w:rsidTr="0028070E">
        <w:trPr>
          <w:trHeight w:val="230"/>
          <w:ins w:id="3712"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52F7559E" w14:textId="77777777" w:rsidR="0057242E" w:rsidRDefault="0057242E" w:rsidP="0057242E">
            <w:pPr>
              <w:spacing w:after="0"/>
              <w:rPr>
                <w:ins w:id="3713" w:author="Arjan Kloosterboer" w:date="2017-09-22T04:10:00Z"/>
                <w:rFonts w:ascii="Calibri" w:hAnsi="Calibri" w:cs="Calibri"/>
                <w:color w:val="000000"/>
              </w:rPr>
            </w:pPr>
            <w:ins w:id="3714" w:author="Arjan Kloosterboer" w:date="2017-09-22T04:10:00Z">
              <w:r>
                <w:rPr>
                  <w:rFonts w:ascii="Calibri" w:hAnsi="Calibri" w:cs="Calibri"/>
                  <w:b/>
                  <w:bCs/>
                  <w:color w:val="000000"/>
                </w:rPr>
                <w:lastRenderedPageBreak/>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759C6384" w14:textId="77777777" w:rsidR="0057242E" w:rsidRDefault="0057242E" w:rsidP="0057242E">
            <w:pPr>
              <w:spacing w:after="0"/>
              <w:rPr>
                <w:ins w:id="3715" w:author="Arjan Kloosterboer" w:date="2017-09-22T04:10:00Z"/>
                <w:rFonts w:ascii="Calibri" w:hAnsi="Calibri" w:cs="Calibri"/>
                <w:color w:val="0F0F0F"/>
              </w:rPr>
            </w:pPr>
            <w:ins w:id="3716" w:author="Arjan Kloosterboer" w:date="2017-09-22T04:10:00Z">
              <w:r>
                <w:rPr>
                  <w:rFonts w:ascii="Calibri" w:hAnsi="Calibri" w:cs="Calibri"/>
                  <w:color w:val="0F0F0F"/>
                </w:rPr>
                <w:t>Nee</w:t>
              </w:r>
            </w:ins>
          </w:p>
        </w:tc>
      </w:tr>
      <w:tr w:rsidR="0057242E" w14:paraId="3DC75D4B" w14:textId="77777777" w:rsidTr="0028070E">
        <w:trPr>
          <w:ins w:id="3717"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79C65EBA" w14:textId="77777777" w:rsidR="0057242E" w:rsidRDefault="0057242E" w:rsidP="0057242E">
            <w:pPr>
              <w:spacing w:after="0"/>
              <w:rPr>
                <w:ins w:id="3718" w:author="Arjan Kloosterboer" w:date="2017-09-22T04:10:00Z"/>
                <w:rFonts w:ascii="Calibri" w:hAnsi="Calibri" w:cs="Calibri"/>
                <w:color w:val="000000"/>
              </w:rPr>
            </w:pPr>
            <w:ins w:id="3719" w:author="Arjan Kloosterboer" w:date="2017-09-22T04:10:00Z">
              <w:r>
                <w:rPr>
                  <w:rFonts w:ascii="Calibri" w:hAnsi="Calibri" w:cs="Calibri"/>
                  <w:b/>
                  <w:bCs/>
                  <w:color w:val="000000"/>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4A2D0FE3" w14:textId="77777777" w:rsidR="0057242E" w:rsidRDefault="0057242E" w:rsidP="0057242E">
            <w:pPr>
              <w:spacing w:after="0"/>
              <w:rPr>
                <w:ins w:id="3720" w:author="Arjan Kloosterboer" w:date="2017-09-22T04:10:00Z"/>
                <w:rFonts w:ascii="Calibri" w:hAnsi="Calibri" w:cs="Calibri"/>
                <w:color w:val="0F0F0F"/>
              </w:rPr>
            </w:pPr>
            <w:ins w:id="3721" w:author="Arjan Kloosterboer" w:date="2017-09-22T04:10:00Z">
              <w:r>
                <w:rPr>
                  <w:rFonts w:ascii="Calibri" w:hAnsi="Calibri" w:cs="Calibri"/>
                  <w:color w:val="0F0F0F"/>
                </w:rPr>
                <w:t>Nee</w:t>
              </w:r>
            </w:ins>
          </w:p>
        </w:tc>
      </w:tr>
      <w:tr w:rsidR="0057242E" w14:paraId="7D92E290" w14:textId="77777777" w:rsidTr="0028070E">
        <w:trPr>
          <w:trHeight w:val="230"/>
          <w:ins w:id="3722"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2452DA51" w14:textId="77777777" w:rsidR="0057242E" w:rsidRDefault="0057242E" w:rsidP="0057242E">
            <w:pPr>
              <w:spacing w:after="0"/>
              <w:rPr>
                <w:ins w:id="3723" w:author="Arjan Kloosterboer" w:date="2017-09-22T04:10:00Z"/>
                <w:rFonts w:ascii="Calibri" w:hAnsi="Calibri" w:cs="Calibri"/>
                <w:color w:val="000000"/>
              </w:rPr>
            </w:pPr>
            <w:ins w:id="3724" w:author="Arjan Kloosterboer" w:date="2017-09-22T04:10:00Z">
              <w:r>
                <w:rPr>
                  <w:rFonts w:ascii="Calibri" w:hAnsi="Calibri" w:cs="Calibri"/>
                  <w:b/>
                  <w:bCs/>
                  <w:color w:val="000000"/>
                </w:rPr>
                <w:t>Kardinaliteit</w:t>
              </w:r>
            </w:ins>
          </w:p>
        </w:tc>
        <w:tc>
          <w:tcPr>
            <w:tcW w:w="6030" w:type="dxa"/>
            <w:gridSpan w:val="2"/>
            <w:tcBorders>
              <w:top w:val="nil"/>
              <w:left w:val="nil"/>
              <w:bottom w:val="nil"/>
              <w:right w:val="nil"/>
            </w:tcBorders>
            <w:tcMar>
              <w:top w:w="0" w:type="dxa"/>
              <w:left w:w="60" w:type="dxa"/>
              <w:bottom w:w="0" w:type="dxa"/>
              <w:right w:w="60" w:type="dxa"/>
            </w:tcMar>
          </w:tcPr>
          <w:p w14:paraId="198E27A0" w14:textId="77777777" w:rsidR="0057242E" w:rsidRDefault="0057242E" w:rsidP="0057242E">
            <w:pPr>
              <w:spacing w:after="0"/>
              <w:rPr>
                <w:ins w:id="3725" w:author="Arjan Kloosterboer" w:date="2017-09-22T04:10:00Z"/>
                <w:rFonts w:ascii="Calibri" w:hAnsi="Calibri" w:cs="Calibri"/>
                <w:color w:val="0F0F0F"/>
              </w:rPr>
            </w:pPr>
            <w:ins w:id="3726" w:author="Arjan Kloosterboer" w:date="2017-09-22T04:10:00Z">
              <w:r>
                <w:rPr>
                  <w:rFonts w:ascii="Calibri" w:hAnsi="Calibri" w:cs="Calibri"/>
                  <w:color w:val="0F0F0F"/>
                </w:rPr>
                <w:t>0 - 1</w:t>
              </w:r>
            </w:ins>
          </w:p>
        </w:tc>
      </w:tr>
      <w:tr w:rsidR="0057242E" w14:paraId="78DA5172" w14:textId="77777777" w:rsidTr="0028070E">
        <w:trPr>
          <w:trHeight w:val="230"/>
          <w:ins w:id="3727"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070AAC6C" w14:textId="77777777" w:rsidR="0057242E" w:rsidRDefault="0057242E" w:rsidP="0057242E">
            <w:pPr>
              <w:spacing w:after="0"/>
              <w:rPr>
                <w:ins w:id="3728" w:author="Arjan Kloosterboer" w:date="2017-09-22T04:10:00Z"/>
                <w:rFonts w:ascii="Calibri" w:hAnsi="Calibri" w:cs="Calibri"/>
                <w:color w:val="000000"/>
              </w:rPr>
            </w:pPr>
            <w:ins w:id="3729" w:author="Arjan Kloosterboer" w:date="2017-09-22T04:10:00Z">
              <w:r>
                <w:rPr>
                  <w:rFonts w:ascii="Calibri" w:hAnsi="Calibri" w:cs="Calibri"/>
                  <w:b/>
                  <w:bCs/>
                  <w:color w:val="000000"/>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3F855352" w14:textId="77777777" w:rsidR="0057242E" w:rsidRDefault="0057242E" w:rsidP="0057242E">
            <w:pPr>
              <w:spacing w:after="0"/>
              <w:rPr>
                <w:ins w:id="3730" w:author="Arjan Kloosterboer" w:date="2017-09-22T04:10:00Z"/>
                <w:rFonts w:ascii="Calibri" w:hAnsi="Calibri" w:cs="Calibri"/>
                <w:color w:val="0F0F0F"/>
              </w:rPr>
            </w:pPr>
            <w:ins w:id="3731" w:author="Arjan Kloosterboer" w:date="2017-09-22T04:10:00Z">
              <w:r>
                <w:rPr>
                  <w:rFonts w:ascii="Calibri" w:hAnsi="Calibri" w:cs="Calibri"/>
                  <w:color w:val="0F0F0F"/>
                </w:rPr>
                <w:t>Gemeentelijk kerngegeven</w:t>
              </w:r>
            </w:ins>
          </w:p>
        </w:tc>
      </w:tr>
      <w:tr w:rsidR="0057242E" w:rsidRPr="00AE6939" w14:paraId="7794DB10" w14:textId="77777777" w:rsidTr="0028070E">
        <w:trPr>
          <w:trHeight w:val="230"/>
          <w:ins w:id="3732"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6A736864" w14:textId="77777777" w:rsidR="0057242E" w:rsidRDefault="0057242E" w:rsidP="0057242E">
            <w:pPr>
              <w:spacing w:after="0"/>
              <w:rPr>
                <w:ins w:id="3733" w:author="Arjan Kloosterboer" w:date="2017-09-22T04:10:00Z"/>
                <w:rFonts w:ascii="Calibri" w:hAnsi="Calibri" w:cs="Calibri"/>
                <w:b/>
                <w:bCs/>
                <w:color w:val="000000"/>
              </w:rPr>
            </w:pPr>
            <w:ins w:id="3734" w:author="Arjan Kloosterboer" w:date="2017-09-22T04:10:00Z">
              <w:r>
                <w:rPr>
                  <w:rFonts w:ascii="Calibri" w:hAnsi="Calibri" w:cs="Calibri"/>
                  <w:b/>
                  <w:bCs/>
                  <w:color w:val="000000"/>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6878A668" w14:textId="77777777" w:rsidR="0057242E" w:rsidRPr="0057242E" w:rsidRDefault="0057242E" w:rsidP="0057242E">
            <w:pPr>
              <w:spacing w:after="0"/>
              <w:rPr>
                <w:ins w:id="3735" w:author="Arjan Kloosterboer" w:date="2017-09-22T04:10:00Z"/>
                <w:rFonts w:ascii="Calibri" w:hAnsi="Calibri" w:cs="Calibri"/>
                <w:color w:val="0F0F0F"/>
                <w:lang w:val="nl-NL"/>
              </w:rPr>
            </w:pPr>
            <w:ins w:id="3736" w:author="Arjan Kloosterboer" w:date="2017-09-22T04:10:00Z">
              <w:r w:rsidRPr="0057242E">
                <w:rPr>
                  <w:rFonts w:ascii="Calibri" w:hAnsi="Calibri" w:cs="Calibri"/>
                  <w:color w:val="0F0F0F"/>
                  <w:lang w:val="nl-NL"/>
                </w:rPr>
                <w:t>1) De attribuutsoort wordt alleen van een waarde voorzien indien de aard van de vertrouwelijk afwijkt van de vertrouwelijkheid van het gerelateerde zaaktype.</w:t>
              </w:r>
            </w:ins>
          </w:p>
        </w:tc>
      </w:tr>
      <w:tr w:rsidR="0057242E" w14:paraId="685560D1" w14:textId="77777777" w:rsidTr="0028070E">
        <w:trPr>
          <w:ins w:id="3737" w:author="Arjan Kloosterboer" w:date="2017-09-22T04:10:00Z"/>
        </w:trPr>
        <w:tc>
          <w:tcPr>
            <w:tcW w:w="9360" w:type="dxa"/>
            <w:gridSpan w:val="4"/>
            <w:tcBorders>
              <w:top w:val="nil"/>
              <w:left w:val="nil"/>
              <w:bottom w:val="nil"/>
              <w:right w:val="nil"/>
            </w:tcBorders>
            <w:tcMar>
              <w:top w:w="0" w:type="dxa"/>
              <w:left w:w="60" w:type="dxa"/>
              <w:bottom w:w="0" w:type="dxa"/>
              <w:right w:w="60" w:type="dxa"/>
            </w:tcMar>
          </w:tcPr>
          <w:p w14:paraId="24A4FB9C" w14:textId="77777777" w:rsidR="0057242E" w:rsidRDefault="0057242E" w:rsidP="0057242E">
            <w:pPr>
              <w:spacing w:after="0"/>
              <w:rPr>
                <w:ins w:id="3738" w:author="Arjan Kloosterboer" w:date="2017-09-22T04:10:00Z"/>
                <w:rFonts w:ascii="Calibri" w:hAnsi="Calibri" w:cs="Calibri"/>
                <w:color w:val="0F0F0F"/>
              </w:rPr>
            </w:pPr>
            <w:ins w:id="3739" w:author="Arjan Kloosterboer" w:date="2017-09-22T04:10:00Z">
              <w:r>
                <w:rPr>
                  <w:rFonts w:ascii="Calibri" w:hAnsi="Calibri" w:cs="Calibri"/>
                  <w:b/>
                  <w:bCs/>
                  <w:color w:val="0F0F0F"/>
                </w:rPr>
                <w:t>Toelichting</w:t>
              </w:r>
            </w:ins>
          </w:p>
        </w:tc>
      </w:tr>
      <w:tr w:rsidR="0057242E" w:rsidRPr="00AE6939" w14:paraId="648190D7" w14:textId="77777777" w:rsidTr="0028070E">
        <w:trPr>
          <w:ins w:id="3740" w:author="Arjan Kloosterboer" w:date="2017-09-22T04:10:00Z"/>
        </w:trPr>
        <w:tc>
          <w:tcPr>
            <w:tcW w:w="450" w:type="dxa"/>
            <w:tcBorders>
              <w:top w:val="nil"/>
              <w:left w:val="nil"/>
              <w:bottom w:val="nil"/>
              <w:right w:val="nil"/>
            </w:tcBorders>
            <w:tcMar>
              <w:top w:w="0" w:type="dxa"/>
              <w:left w:w="60" w:type="dxa"/>
              <w:bottom w:w="0" w:type="dxa"/>
              <w:right w:w="60" w:type="dxa"/>
            </w:tcMar>
          </w:tcPr>
          <w:p w14:paraId="2E702744" w14:textId="77777777" w:rsidR="0057242E" w:rsidRDefault="0057242E" w:rsidP="0057242E">
            <w:pPr>
              <w:spacing w:after="0"/>
              <w:rPr>
                <w:ins w:id="3741" w:author="Arjan Kloosterboer" w:date="2017-09-22T04:10:00Z"/>
                <w:rFonts w:ascii="Calibri" w:hAnsi="Calibri" w:cs="Calibri"/>
                <w:b/>
                <w:bCs/>
                <w:color w:val="0F0F0F"/>
              </w:rPr>
            </w:pPr>
          </w:p>
        </w:tc>
        <w:tc>
          <w:tcPr>
            <w:tcW w:w="8910" w:type="dxa"/>
            <w:gridSpan w:val="3"/>
            <w:tcBorders>
              <w:top w:val="nil"/>
              <w:left w:val="nil"/>
              <w:bottom w:val="nil"/>
              <w:right w:val="nil"/>
            </w:tcBorders>
            <w:tcMar>
              <w:top w:w="0" w:type="dxa"/>
              <w:left w:w="60" w:type="dxa"/>
              <w:bottom w:w="0" w:type="dxa"/>
              <w:right w:w="60" w:type="dxa"/>
            </w:tcMar>
          </w:tcPr>
          <w:p w14:paraId="1F9F206A" w14:textId="77777777" w:rsidR="0057242E" w:rsidRPr="0057242E" w:rsidRDefault="0057242E" w:rsidP="0057242E">
            <w:pPr>
              <w:spacing w:after="0"/>
              <w:rPr>
                <w:ins w:id="3742" w:author="Arjan Kloosterboer" w:date="2017-09-22T04:10:00Z"/>
                <w:rFonts w:ascii="Calibri" w:hAnsi="Calibri" w:cs="Calibri"/>
                <w:color w:val="0F0F0F"/>
                <w:lang w:val="nl-NL"/>
              </w:rPr>
            </w:pPr>
            <w:ins w:id="3743" w:author="Arjan Kloosterboer" w:date="2017-09-22T04:10:00Z">
              <w:r w:rsidRPr="0057242E">
                <w:rPr>
                  <w:rFonts w:ascii="Calibri" w:hAnsi="Calibri" w:cs="Calibri"/>
                  <w:color w:val="0F0F0F"/>
                  <w:lang w:val="nl-NL"/>
                </w:rPr>
                <w:t xml:space="preserve">Een zaakdossier betreft alle informatie over een zaak inclusief alle daarbij geregistreerde documenten. De vertroiwelijkheid daarvan is gedefinieerd bij het zaaktype die van toepassing is op de zaak. Alleen als de vertrouwelijkheid van een zaak afwijkt van die van het zaaktype, dan wordt de vertrouwelijkheid ook van de zaak vastgelegd en 'overschrijft' dit de vertroiuwelijkheid van het zaaktype voor de zaak. </w:t>
              </w:r>
            </w:ins>
          </w:p>
          <w:p w14:paraId="36AB4BA4" w14:textId="77777777" w:rsidR="0057242E" w:rsidRPr="0057242E" w:rsidRDefault="0057242E" w:rsidP="0057242E">
            <w:pPr>
              <w:spacing w:after="0"/>
              <w:rPr>
                <w:ins w:id="3744" w:author="Arjan Kloosterboer" w:date="2017-09-22T04:10:00Z"/>
                <w:rFonts w:ascii="Calibri" w:hAnsi="Calibri" w:cs="Calibri"/>
                <w:color w:val="0F0F0F"/>
                <w:lang w:val="nl-NL"/>
              </w:rPr>
            </w:pPr>
            <w:ins w:id="3745" w:author="Arjan Kloosterboer" w:date="2017-09-22T04:10:00Z">
              <w:r w:rsidRPr="0057242E">
                <w:rPr>
                  <w:rFonts w:ascii="Calibri" w:hAnsi="Calibri" w:cs="Calibri"/>
                  <w:color w:val="0F0F0F"/>
                  <w:lang w:val="nl-NL"/>
                </w:rPr>
                <w:t>De domeinwaarden zijn afgeleid van het Besluit voorschrift informatiebeveiliging rijksdienst bijzondere informatie (VIRBI).</w:t>
              </w:r>
            </w:ins>
          </w:p>
        </w:tc>
      </w:tr>
    </w:tbl>
    <w:p w14:paraId="67926297" w14:textId="77777777" w:rsidR="0099344B" w:rsidRDefault="0099344B" w:rsidP="00FC7BDD">
      <w:pPr>
        <w:rPr>
          <w:ins w:id="3746" w:author="Arjan Kloosterboer" w:date="2017-09-22T04:10:00Z"/>
          <w:lang w:val="nl-NL"/>
        </w:rPr>
      </w:pPr>
    </w:p>
    <w:p w14:paraId="3D1EAC1B" w14:textId="355F5F28" w:rsidR="0099344B" w:rsidRDefault="0099344B" w:rsidP="0099344B">
      <w:pPr>
        <w:pStyle w:val="Kop3"/>
        <w:rPr>
          <w:ins w:id="3747" w:author="Arjan Kloosterboer" w:date="2017-09-22T04:10:00Z"/>
          <w:lang w:val="nl-NL"/>
        </w:rPr>
      </w:pPr>
      <w:bookmarkStart w:id="3748" w:name="_Toc493816610"/>
      <w:ins w:id="3749" w:author="Arjan Kloosterboer" w:date="2017-09-22T04:10:00Z">
        <w:r>
          <w:rPr>
            <w:lang w:val="nl-NL"/>
          </w:rPr>
          <w:t>Producten en diensten</w:t>
        </w:r>
        <w:bookmarkEnd w:id="3748"/>
      </w:ins>
    </w:p>
    <w:p w14:paraId="26D23EAD" w14:textId="075E61A1" w:rsidR="0099344B" w:rsidRDefault="0099344B" w:rsidP="00FC7BDD">
      <w:pPr>
        <w:rPr>
          <w:ins w:id="3750" w:author="Arjan Kloosterboer" w:date="2017-09-22T04:10:00Z"/>
          <w:lang w:val="nl-NL"/>
        </w:rPr>
      </w:pPr>
      <w:ins w:id="3751" w:author="Arjan Kloosterboer" w:date="2017-09-22T04:10:00Z">
        <w:r>
          <w:rPr>
            <w:lang w:val="nl-NL"/>
          </w:rPr>
          <w:t xml:space="preserve">Bij een zaakype in de ZTC2 (ImZTC) wordt gespecificeerd welke producten en/of diensten met zaken van dat zaaktype geleverd kunnen worden. Bij ZAAK ontbrak het kunnen specificeren van het product of dienst dat met een individuele zaak geleverd wordt. Dit is des te meer van belang bij </w:t>
        </w:r>
        <w:r w:rsidR="00F21024">
          <w:rPr>
            <w:lang w:val="nl-NL"/>
          </w:rPr>
          <w:t>de bestelling door de ene organisatie van een product of dienst bij een andere organisatie waarbij communicati tussen beide organisaties zaakgericht plaatsvindt. Hiertoe is de volgende attribuutsoort toegevoegd aan ZAAK.</w:t>
        </w:r>
      </w:ins>
    </w:p>
    <w:p w14:paraId="34C32E0B" w14:textId="77777777" w:rsidR="0099344B" w:rsidRPr="0099344B" w:rsidRDefault="0099344B" w:rsidP="0099344B">
      <w:pPr>
        <w:widowControl w:val="0"/>
        <w:autoSpaceDE w:val="0"/>
        <w:autoSpaceDN w:val="0"/>
        <w:adjustRightInd w:val="0"/>
        <w:spacing w:before="240" w:after="60" w:line="240" w:lineRule="auto"/>
        <w:outlineLvl w:val="3"/>
        <w:rPr>
          <w:ins w:id="3752" w:author="Arjan Kloosterboer" w:date="2017-09-22T04:10:00Z"/>
          <w:rFonts w:ascii="Arial" w:eastAsia="Times New Roman" w:hAnsi="Arial" w:cs="Arial"/>
          <w:b/>
          <w:color w:val="000000"/>
          <w:sz w:val="24"/>
          <w:szCs w:val="24"/>
          <w:lang w:val="nl-NL"/>
        </w:rPr>
      </w:pPr>
      <w:bookmarkStart w:id="3753" w:name="BKM_1827C0B5_D1EF_4D04_850B_E817F963BA17"/>
      <w:ins w:id="3754" w:author="Arjan Kloosterboer" w:date="2017-09-22T04:10:00Z">
        <w:r w:rsidRPr="0099344B">
          <w:rPr>
            <w:rFonts w:ascii="Arial" w:eastAsia="Times New Roman" w:hAnsi="Arial" w:cs="Arial"/>
            <w:b/>
            <w:color w:val="000000"/>
            <w:sz w:val="24"/>
            <w:szCs w:val="24"/>
            <w:lang w:val="nl-NL"/>
          </w:rPr>
          <w:t>«Attribuutsoort» Product of dienst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99344B" w:rsidRPr="0099344B" w14:paraId="386AEE2E" w14:textId="77777777" w:rsidTr="0028070E">
        <w:trPr>
          <w:trHeight w:val="230"/>
          <w:ins w:id="3755"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3ECA202E" w14:textId="77777777" w:rsidR="0099344B" w:rsidRPr="0099344B" w:rsidRDefault="0099344B" w:rsidP="0099344B">
            <w:pPr>
              <w:spacing w:after="0"/>
              <w:rPr>
                <w:ins w:id="3756" w:author="Arjan Kloosterboer" w:date="2017-09-22T04:10:00Z"/>
                <w:rFonts w:ascii="Calibri" w:eastAsia="Times New Roman" w:hAnsi="Calibri" w:cs="Calibri"/>
                <w:color w:val="000000"/>
                <w:lang w:val="nl-NL"/>
              </w:rPr>
            </w:pPr>
            <w:ins w:id="3757" w:author="Arjan Kloosterboer" w:date="2017-09-22T04:10:00Z">
              <w:r w:rsidRPr="0099344B">
                <w:rPr>
                  <w:rFonts w:ascii="Calibri" w:eastAsia="Times New Roman" w:hAnsi="Calibri" w:cs="Calibri"/>
                  <w:b/>
                  <w:bCs/>
                  <w:color w:val="000000"/>
                  <w:lang w:val="nl-NL"/>
                </w:rPr>
                <w:t xml:space="preserve">Naam </w:t>
              </w:r>
            </w:ins>
          </w:p>
        </w:tc>
        <w:tc>
          <w:tcPr>
            <w:tcW w:w="4320" w:type="dxa"/>
            <w:tcBorders>
              <w:top w:val="nil"/>
              <w:left w:val="nil"/>
              <w:bottom w:val="nil"/>
              <w:right w:val="nil"/>
            </w:tcBorders>
            <w:tcMar>
              <w:top w:w="0" w:type="dxa"/>
              <w:left w:w="60" w:type="dxa"/>
              <w:bottom w:w="0" w:type="dxa"/>
              <w:right w:w="60" w:type="dxa"/>
            </w:tcMar>
          </w:tcPr>
          <w:p w14:paraId="6B4169C9" w14:textId="77777777" w:rsidR="0099344B" w:rsidRPr="0099344B" w:rsidRDefault="0099344B" w:rsidP="0099344B">
            <w:pPr>
              <w:spacing w:after="0"/>
              <w:rPr>
                <w:ins w:id="3758" w:author="Arjan Kloosterboer" w:date="2017-09-22T04:10:00Z"/>
                <w:rFonts w:ascii="Calibri" w:eastAsia="Times New Roman" w:hAnsi="Calibri" w:cs="Calibri"/>
                <w:color w:val="0F0F0F"/>
                <w:lang w:val="nl-NL"/>
              </w:rPr>
            </w:pPr>
            <w:ins w:id="3759" w:author="Arjan Kloosterboer" w:date="2017-09-22T04:10:00Z">
              <w:r w:rsidRPr="0099344B">
                <w:rPr>
                  <w:rFonts w:ascii="Calibri" w:eastAsia="Times New Roman" w:hAnsi="Calibri" w:cs="Calibri"/>
                  <w:color w:val="0F0F0F"/>
                  <w:lang w:val="nl-NL"/>
                </w:rPr>
                <w:t>Product of dienst</w:t>
              </w:r>
            </w:ins>
          </w:p>
        </w:tc>
        <w:tc>
          <w:tcPr>
            <w:tcW w:w="1710" w:type="dxa"/>
            <w:tcBorders>
              <w:top w:val="nil"/>
              <w:left w:val="nil"/>
              <w:bottom w:val="nil"/>
              <w:right w:val="nil"/>
            </w:tcBorders>
            <w:tcMar>
              <w:top w:w="0" w:type="dxa"/>
              <w:left w:w="60" w:type="dxa"/>
              <w:bottom w:w="0" w:type="dxa"/>
              <w:right w:w="60" w:type="dxa"/>
            </w:tcMar>
          </w:tcPr>
          <w:p w14:paraId="4784457F" w14:textId="77777777" w:rsidR="0099344B" w:rsidRPr="0099344B" w:rsidRDefault="0099344B" w:rsidP="0099344B">
            <w:pPr>
              <w:spacing w:after="0"/>
              <w:jc w:val="right"/>
              <w:rPr>
                <w:ins w:id="3760" w:author="Arjan Kloosterboer" w:date="2017-09-22T04:10:00Z"/>
                <w:rFonts w:ascii="Calibri" w:eastAsia="Times New Roman" w:hAnsi="Calibri" w:cs="Calibri"/>
                <w:color w:val="0F0F0F"/>
                <w:lang w:val="nl-NL"/>
              </w:rPr>
            </w:pPr>
          </w:p>
        </w:tc>
      </w:tr>
      <w:tr w:rsidR="0099344B" w:rsidRPr="0099344B" w14:paraId="27113D95" w14:textId="77777777" w:rsidTr="0028070E">
        <w:trPr>
          <w:ins w:id="3761"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79403AC4" w14:textId="77777777" w:rsidR="0099344B" w:rsidRPr="0099344B" w:rsidRDefault="0099344B" w:rsidP="0099344B">
            <w:pPr>
              <w:spacing w:after="0"/>
              <w:rPr>
                <w:ins w:id="3762" w:author="Arjan Kloosterboer" w:date="2017-09-22T04:10:00Z"/>
                <w:rFonts w:ascii="Calibri" w:eastAsia="Times New Roman" w:hAnsi="Calibri" w:cs="Calibri"/>
                <w:color w:val="000000"/>
                <w:lang w:val="nl-NL"/>
              </w:rPr>
            </w:pPr>
            <w:ins w:id="3763" w:author="Arjan Kloosterboer" w:date="2017-09-22T04:10:00Z">
              <w:r w:rsidRPr="0099344B">
                <w:rPr>
                  <w:rFonts w:ascii="Calibri" w:eastAsia="Times New Roman" w:hAnsi="Calibri" w:cs="Calibri"/>
                  <w:b/>
                  <w:bCs/>
                  <w:color w:val="000000"/>
                  <w:lang w:val="nl-NL"/>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301B6C29" w14:textId="77777777" w:rsidR="0099344B" w:rsidRPr="0099344B" w:rsidRDefault="0099344B" w:rsidP="0099344B">
            <w:pPr>
              <w:spacing w:after="0"/>
              <w:rPr>
                <w:ins w:id="3764" w:author="Arjan Kloosterboer" w:date="2017-09-22T04:10:00Z"/>
                <w:rFonts w:ascii="Calibri" w:eastAsia="Times New Roman" w:hAnsi="Calibri" w:cs="Calibri"/>
                <w:color w:val="0F0F0F"/>
                <w:lang w:val="nl-NL"/>
              </w:rPr>
            </w:pPr>
            <w:ins w:id="3765" w:author="Arjan Kloosterboer" w:date="2017-09-22T04:10:00Z">
              <w:r w:rsidRPr="0099344B">
                <w:rPr>
                  <w:rFonts w:ascii="Calibri" w:eastAsia="Times New Roman" w:hAnsi="Calibri" w:cs="Calibri"/>
                  <w:color w:val="0F0F0F"/>
                  <w:lang w:val="nl-NL"/>
                </w:rPr>
                <w:t>KING o.b.v. ImZTC</w:t>
              </w:r>
            </w:ins>
          </w:p>
        </w:tc>
      </w:tr>
      <w:tr w:rsidR="0099344B" w:rsidRPr="0099344B" w14:paraId="45AE28FA" w14:textId="77777777" w:rsidTr="0028070E">
        <w:trPr>
          <w:ins w:id="3766"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5B744B0E" w14:textId="77777777" w:rsidR="0099344B" w:rsidRPr="0099344B" w:rsidRDefault="0099344B" w:rsidP="0099344B">
            <w:pPr>
              <w:spacing w:after="0"/>
              <w:rPr>
                <w:ins w:id="3767" w:author="Arjan Kloosterboer" w:date="2017-09-22T04:10:00Z"/>
                <w:rFonts w:ascii="Calibri" w:eastAsia="Times New Roman" w:hAnsi="Calibri" w:cs="Calibri"/>
                <w:color w:val="000000"/>
                <w:lang w:val="nl-NL"/>
              </w:rPr>
            </w:pPr>
            <w:ins w:id="3768" w:author="Arjan Kloosterboer" w:date="2017-09-22T04:10:00Z">
              <w:r w:rsidRPr="0099344B">
                <w:rPr>
                  <w:rFonts w:ascii="Calibri" w:eastAsia="Times New Roman" w:hAnsi="Calibri" w:cs="Calibri"/>
                  <w:b/>
                  <w:bCs/>
                  <w:color w:val="000000"/>
                  <w:lang w:val="nl-NL"/>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17702E55" w14:textId="77777777" w:rsidR="0099344B" w:rsidRPr="0099344B" w:rsidRDefault="0099344B" w:rsidP="0099344B">
            <w:pPr>
              <w:spacing w:after="0"/>
              <w:rPr>
                <w:ins w:id="3769" w:author="Arjan Kloosterboer" w:date="2017-09-22T04:10:00Z"/>
                <w:rFonts w:ascii="Calibri" w:eastAsia="Times New Roman" w:hAnsi="Calibri" w:cs="Calibri"/>
                <w:color w:val="0F0F0F"/>
                <w:lang w:val="nl-NL"/>
              </w:rPr>
            </w:pPr>
          </w:p>
        </w:tc>
      </w:tr>
      <w:tr w:rsidR="0099344B" w:rsidRPr="00AE6939" w14:paraId="14FB0A7A" w14:textId="77777777" w:rsidTr="0028070E">
        <w:trPr>
          <w:ins w:id="3770"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4566DE34" w14:textId="77777777" w:rsidR="0099344B" w:rsidRPr="0099344B" w:rsidRDefault="0099344B" w:rsidP="0099344B">
            <w:pPr>
              <w:spacing w:after="0"/>
              <w:rPr>
                <w:ins w:id="3771" w:author="Arjan Kloosterboer" w:date="2017-09-22T04:10:00Z"/>
                <w:rFonts w:ascii="Calibri" w:eastAsia="Times New Roman" w:hAnsi="Calibri" w:cs="Calibri"/>
                <w:color w:val="000000"/>
                <w:lang w:val="nl-NL"/>
              </w:rPr>
            </w:pPr>
            <w:ins w:id="3772" w:author="Arjan Kloosterboer" w:date="2017-09-22T04:10:00Z">
              <w:r w:rsidRPr="0099344B">
                <w:rPr>
                  <w:rFonts w:ascii="Calibri" w:eastAsia="Times New Roman" w:hAnsi="Calibri" w:cs="Calibri"/>
                  <w:b/>
                  <w:bCs/>
                  <w:color w:val="000000"/>
                  <w:lang w:val="nl-NL"/>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16675380" w14:textId="77777777" w:rsidR="0099344B" w:rsidRPr="0099344B" w:rsidRDefault="0099344B" w:rsidP="0099344B">
            <w:pPr>
              <w:spacing w:after="0"/>
              <w:rPr>
                <w:ins w:id="3773" w:author="Arjan Kloosterboer" w:date="2017-09-22T04:10:00Z"/>
                <w:rFonts w:ascii="Calibri" w:eastAsia="Times New Roman" w:hAnsi="Calibri" w:cs="Calibri"/>
                <w:color w:val="0F0F0F"/>
                <w:lang w:val="nl-NL"/>
              </w:rPr>
            </w:pPr>
            <w:ins w:id="3774" w:author="Arjan Kloosterboer" w:date="2017-09-22T04:10:00Z">
              <w:r w:rsidRPr="0099344B">
                <w:rPr>
                  <w:rFonts w:ascii="Calibri" w:eastAsia="Times New Roman" w:hAnsi="Calibri" w:cs="Calibri"/>
                  <w:color w:val="000000"/>
                  <w:lang w:val="nl-NL"/>
                </w:rPr>
                <w:t xml:space="preserve">Het product of de dienst die door de zaak wordt voortgebracht. </w:t>
              </w:r>
            </w:ins>
          </w:p>
        </w:tc>
      </w:tr>
      <w:tr w:rsidR="0099344B" w14:paraId="3E1BFC9D" w14:textId="77777777" w:rsidTr="0028070E">
        <w:trPr>
          <w:trHeight w:val="230"/>
          <w:ins w:id="3775"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7DCDADE7" w14:textId="77777777" w:rsidR="0099344B" w:rsidRDefault="0099344B" w:rsidP="0099344B">
            <w:pPr>
              <w:spacing w:after="0"/>
              <w:rPr>
                <w:ins w:id="3776" w:author="Arjan Kloosterboer" w:date="2017-09-22T04:10:00Z"/>
                <w:rFonts w:ascii="Calibri" w:eastAsia="Times New Roman" w:hAnsi="Calibri" w:cs="Calibri"/>
                <w:color w:val="000000"/>
              </w:rPr>
            </w:pPr>
            <w:ins w:id="3777" w:author="Arjan Kloosterboer" w:date="2017-09-22T04:10:00Z">
              <w:r>
                <w:rPr>
                  <w:rFonts w:ascii="Calibri" w:eastAsia="Times New Roman" w:hAnsi="Calibri" w:cs="Calibri"/>
                  <w:b/>
                  <w:bCs/>
                  <w:color w:val="000000"/>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569570FA" w14:textId="77777777" w:rsidR="0099344B" w:rsidRDefault="0099344B" w:rsidP="0099344B">
            <w:pPr>
              <w:spacing w:after="0"/>
              <w:rPr>
                <w:ins w:id="3778" w:author="Arjan Kloosterboer" w:date="2017-09-22T04:10:00Z"/>
                <w:rFonts w:ascii="Calibri" w:eastAsia="Times New Roman" w:hAnsi="Calibri" w:cs="Calibri"/>
                <w:color w:val="0F0F0F"/>
              </w:rPr>
            </w:pPr>
            <w:ins w:id="3779" w:author="Arjan Kloosterboer" w:date="2017-09-22T04:10:00Z">
              <w:r>
                <w:rPr>
                  <w:rFonts w:ascii="Calibri" w:eastAsia="Times New Roman" w:hAnsi="Calibri" w:cs="Calibri"/>
                  <w:color w:val="0F0F0F"/>
                </w:rPr>
                <w:t>KING o.b.v. ImZTC</w:t>
              </w:r>
            </w:ins>
          </w:p>
        </w:tc>
      </w:tr>
      <w:tr w:rsidR="0099344B" w14:paraId="326F5BF4" w14:textId="77777777" w:rsidTr="0028070E">
        <w:trPr>
          <w:ins w:id="3780"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52B6EC0D" w14:textId="77777777" w:rsidR="0099344B" w:rsidRDefault="0099344B" w:rsidP="0099344B">
            <w:pPr>
              <w:spacing w:after="0"/>
              <w:rPr>
                <w:ins w:id="3781" w:author="Arjan Kloosterboer" w:date="2017-09-22T04:10:00Z"/>
                <w:rFonts w:ascii="Calibri" w:eastAsia="Times New Roman" w:hAnsi="Calibri" w:cs="Calibri"/>
                <w:color w:val="000000"/>
              </w:rPr>
            </w:pPr>
            <w:ins w:id="3782" w:author="Arjan Kloosterboer" w:date="2017-09-22T04:10:00Z">
              <w:r>
                <w:rPr>
                  <w:rFonts w:ascii="Calibri" w:eastAsia="Times New Roman" w:hAnsi="Calibri" w:cs="Calibri"/>
                  <w:b/>
                  <w:bCs/>
                  <w:color w:val="000000"/>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4E8A8078" w14:textId="77777777" w:rsidR="0099344B" w:rsidRDefault="0099344B" w:rsidP="0099344B">
            <w:pPr>
              <w:spacing w:after="0"/>
              <w:rPr>
                <w:ins w:id="3783" w:author="Arjan Kloosterboer" w:date="2017-09-22T04:10:00Z"/>
                <w:rFonts w:ascii="Calibri" w:eastAsia="Times New Roman" w:hAnsi="Calibri" w:cs="Calibri"/>
                <w:color w:val="0F0F0F"/>
              </w:rPr>
            </w:pPr>
            <w:ins w:id="3784" w:author="Arjan Kloosterboer" w:date="2017-09-22T04:10:00Z">
              <w:r>
                <w:rPr>
                  <w:rFonts w:ascii="Calibri" w:eastAsia="Times New Roman" w:hAnsi="Calibri" w:cs="Calibri"/>
                  <w:color w:val="0F0F0F"/>
                </w:rPr>
                <w:t>1-9-2017</w:t>
              </w:r>
            </w:ins>
          </w:p>
        </w:tc>
      </w:tr>
      <w:tr w:rsidR="0099344B" w14:paraId="0A84E06A" w14:textId="77777777" w:rsidTr="0028070E">
        <w:trPr>
          <w:ins w:id="3785"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752769BE" w14:textId="77777777" w:rsidR="0099344B" w:rsidRDefault="0099344B" w:rsidP="0099344B">
            <w:pPr>
              <w:spacing w:after="0"/>
              <w:rPr>
                <w:ins w:id="3786" w:author="Arjan Kloosterboer" w:date="2017-09-22T04:10:00Z"/>
                <w:rFonts w:ascii="Calibri" w:eastAsia="Times New Roman" w:hAnsi="Calibri" w:cs="Calibri"/>
                <w:color w:val="000000"/>
              </w:rPr>
            </w:pPr>
            <w:ins w:id="3787" w:author="Arjan Kloosterboer" w:date="2017-09-22T04:10:00Z">
              <w:r>
                <w:rPr>
                  <w:rFonts w:ascii="Calibri" w:eastAsia="Times New Roman" w:hAnsi="Calibri" w:cs="Calibri"/>
                  <w:b/>
                  <w:bCs/>
                  <w:color w:val="000000"/>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04109085" w14:textId="77777777" w:rsidR="0099344B" w:rsidRDefault="0099344B" w:rsidP="0099344B">
            <w:pPr>
              <w:spacing w:after="0"/>
              <w:rPr>
                <w:ins w:id="3788" w:author="Arjan Kloosterboer" w:date="2017-09-22T04:10:00Z"/>
                <w:rFonts w:ascii="Calibri" w:eastAsia="Times New Roman" w:hAnsi="Calibri" w:cs="Calibri"/>
                <w:color w:val="0F0F0F"/>
              </w:rPr>
            </w:pPr>
            <w:ins w:id="3789" w:author="Arjan Kloosterboer" w:date="2017-09-22T04:10:00Z">
              <w:r>
                <w:rPr>
                  <w:rFonts w:ascii="Calibri" w:eastAsia="Times New Roman" w:hAnsi="Calibri" w:cs="Calibri"/>
                  <w:color w:val="0F0F0F"/>
                </w:rPr>
                <w:t>AN80</w:t>
              </w:r>
            </w:ins>
          </w:p>
        </w:tc>
      </w:tr>
      <w:tr w:rsidR="0099344B" w:rsidRPr="00AE6939" w14:paraId="38D4DD86" w14:textId="77777777" w:rsidTr="0028070E">
        <w:trPr>
          <w:trHeight w:val="230"/>
          <w:ins w:id="3790"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26A1E86C" w14:textId="77777777" w:rsidR="0099344B" w:rsidRDefault="0099344B" w:rsidP="0099344B">
            <w:pPr>
              <w:spacing w:after="0"/>
              <w:rPr>
                <w:ins w:id="3791" w:author="Arjan Kloosterboer" w:date="2017-09-22T04:10:00Z"/>
                <w:rFonts w:ascii="Calibri" w:eastAsia="Times New Roman" w:hAnsi="Calibri" w:cs="Calibri"/>
                <w:color w:val="000000"/>
              </w:rPr>
            </w:pPr>
            <w:ins w:id="3792" w:author="Arjan Kloosterboer" w:date="2017-09-22T04:10:00Z">
              <w:r>
                <w:rPr>
                  <w:rFonts w:ascii="Calibri" w:eastAsia="Times New Roman" w:hAnsi="Calibri" w:cs="Calibri"/>
                  <w:b/>
                  <w:bCs/>
                  <w:color w:val="000000"/>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2C5E4DA1" w14:textId="77777777" w:rsidR="0099344B" w:rsidRPr="0099344B" w:rsidRDefault="0099344B" w:rsidP="0099344B">
            <w:pPr>
              <w:spacing w:after="0"/>
              <w:rPr>
                <w:ins w:id="3793" w:author="Arjan Kloosterboer" w:date="2017-09-22T04:10:00Z"/>
                <w:rFonts w:ascii="Calibri" w:eastAsia="Times New Roman" w:hAnsi="Calibri" w:cs="Calibri"/>
                <w:color w:val="0F0F0F"/>
                <w:lang w:val="nl-NL"/>
              </w:rPr>
            </w:pPr>
            <w:ins w:id="3794" w:author="Arjan Kloosterboer" w:date="2017-09-22T04:10:00Z">
              <w:r w:rsidRPr="0099344B">
                <w:rPr>
                  <w:rFonts w:ascii="Calibri" w:eastAsia="Times New Roman" w:hAnsi="Calibri" w:cs="Calibri"/>
                  <w:color w:val="0F0F0F"/>
                  <w:lang w:val="nl-NL"/>
                </w:rPr>
                <w:t>Een bij het van toepassing zijnde zaaktype vermeld product of dienst</w:t>
              </w:r>
            </w:ins>
          </w:p>
        </w:tc>
      </w:tr>
      <w:tr w:rsidR="0099344B" w14:paraId="0EEC713D" w14:textId="77777777" w:rsidTr="0028070E">
        <w:trPr>
          <w:trHeight w:val="215"/>
          <w:ins w:id="3795"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594334D2" w14:textId="77777777" w:rsidR="0099344B" w:rsidRDefault="0099344B" w:rsidP="0099344B">
            <w:pPr>
              <w:spacing w:after="0"/>
              <w:rPr>
                <w:ins w:id="3796" w:author="Arjan Kloosterboer" w:date="2017-09-22T04:10:00Z"/>
                <w:rFonts w:ascii="Calibri" w:eastAsia="Times New Roman" w:hAnsi="Calibri" w:cs="Calibri"/>
                <w:color w:val="000000"/>
              </w:rPr>
            </w:pPr>
            <w:ins w:id="3797" w:author="Arjan Kloosterboer" w:date="2017-09-22T04:10:00Z">
              <w:r>
                <w:rPr>
                  <w:rFonts w:ascii="Calibri" w:eastAsia="Times New Roman" w:hAnsi="Calibri" w:cs="Calibri"/>
                  <w:b/>
                  <w:bCs/>
                  <w:color w:val="000000"/>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024E3FA6" w14:textId="77777777" w:rsidR="0099344B" w:rsidRDefault="0099344B" w:rsidP="0099344B">
            <w:pPr>
              <w:spacing w:after="0"/>
              <w:rPr>
                <w:ins w:id="3798" w:author="Arjan Kloosterboer" w:date="2017-09-22T04:10:00Z"/>
                <w:rFonts w:ascii="Calibri" w:eastAsia="Times New Roman" w:hAnsi="Calibri" w:cs="Calibri"/>
                <w:color w:val="0F0F0F"/>
              </w:rPr>
            </w:pPr>
            <w:ins w:id="3799" w:author="Arjan Kloosterboer" w:date="2017-09-22T04:10:00Z">
              <w:r>
                <w:rPr>
                  <w:rFonts w:ascii="Calibri" w:eastAsia="Times New Roman" w:hAnsi="Calibri" w:cs="Calibri"/>
                  <w:color w:val="0F0F0F"/>
                </w:rPr>
                <w:t>Ja</w:t>
              </w:r>
            </w:ins>
          </w:p>
        </w:tc>
      </w:tr>
      <w:tr w:rsidR="0099344B" w14:paraId="33D316CD" w14:textId="77777777" w:rsidTr="0028070E">
        <w:trPr>
          <w:trHeight w:val="230"/>
          <w:ins w:id="3800"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1FC0F1E7" w14:textId="77777777" w:rsidR="0099344B" w:rsidRDefault="0099344B" w:rsidP="0099344B">
            <w:pPr>
              <w:spacing w:after="0"/>
              <w:rPr>
                <w:ins w:id="3801" w:author="Arjan Kloosterboer" w:date="2017-09-22T04:10:00Z"/>
                <w:rFonts w:ascii="Calibri" w:eastAsia="Times New Roman" w:hAnsi="Calibri" w:cs="Calibri"/>
                <w:color w:val="000000"/>
              </w:rPr>
            </w:pPr>
            <w:ins w:id="3802" w:author="Arjan Kloosterboer" w:date="2017-09-22T04:10:00Z">
              <w:r>
                <w:rPr>
                  <w:rFonts w:ascii="Calibri" w:eastAsia="Times New Roman" w:hAnsi="Calibri" w:cs="Calibri"/>
                  <w:b/>
                  <w:bCs/>
                  <w:color w:val="000000"/>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480CF300" w14:textId="77777777" w:rsidR="0099344B" w:rsidRDefault="0099344B" w:rsidP="0099344B">
            <w:pPr>
              <w:spacing w:after="0"/>
              <w:rPr>
                <w:ins w:id="3803" w:author="Arjan Kloosterboer" w:date="2017-09-22T04:10:00Z"/>
                <w:rFonts w:ascii="Calibri" w:eastAsia="Times New Roman" w:hAnsi="Calibri" w:cs="Calibri"/>
                <w:color w:val="0F0F0F"/>
              </w:rPr>
            </w:pPr>
            <w:ins w:id="3804" w:author="Arjan Kloosterboer" w:date="2017-09-22T04:10:00Z">
              <w:r>
                <w:rPr>
                  <w:rFonts w:ascii="Calibri" w:eastAsia="Times New Roman" w:hAnsi="Calibri" w:cs="Calibri"/>
                  <w:color w:val="0F0F0F"/>
                </w:rPr>
                <w:t>Nee</w:t>
              </w:r>
            </w:ins>
          </w:p>
        </w:tc>
      </w:tr>
      <w:tr w:rsidR="0099344B" w14:paraId="3637DCA1" w14:textId="77777777" w:rsidTr="0028070E">
        <w:trPr>
          <w:trHeight w:val="230"/>
          <w:ins w:id="3805"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441E7B1B" w14:textId="77777777" w:rsidR="0099344B" w:rsidRDefault="0099344B" w:rsidP="0099344B">
            <w:pPr>
              <w:spacing w:after="0"/>
              <w:rPr>
                <w:ins w:id="3806" w:author="Arjan Kloosterboer" w:date="2017-09-22T04:10:00Z"/>
                <w:rFonts w:ascii="Calibri" w:eastAsia="Times New Roman" w:hAnsi="Calibri" w:cs="Calibri"/>
                <w:color w:val="000000"/>
              </w:rPr>
            </w:pPr>
            <w:ins w:id="3807" w:author="Arjan Kloosterboer" w:date="2017-09-22T04:10:00Z">
              <w:r>
                <w:rPr>
                  <w:rFonts w:ascii="Calibri" w:eastAsia="Times New Roman" w:hAnsi="Calibri" w:cs="Calibri"/>
                  <w:b/>
                  <w:bCs/>
                  <w:color w:val="000000"/>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6065A355" w14:textId="77777777" w:rsidR="0099344B" w:rsidRDefault="0099344B" w:rsidP="0099344B">
            <w:pPr>
              <w:spacing w:after="0"/>
              <w:rPr>
                <w:ins w:id="3808" w:author="Arjan Kloosterboer" w:date="2017-09-22T04:10:00Z"/>
                <w:rFonts w:ascii="Calibri" w:eastAsia="Times New Roman" w:hAnsi="Calibri" w:cs="Calibri"/>
                <w:color w:val="0F0F0F"/>
              </w:rPr>
            </w:pPr>
            <w:ins w:id="3809" w:author="Arjan Kloosterboer" w:date="2017-09-22T04:10:00Z">
              <w:r>
                <w:rPr>
                  <w:rFonts w:ascii="Calibri" w:eastAsia="Times New Roman" w:hAnsi="Calibri" w:cs="Calibri"/>
                  <w:color w:val="0F0F0F"/>
                </w:rPr>
                <w:t>Nee</w:t>
              </w:r>
            </w:ins>
          </w:p>
        </w:tc>
      </w:tr>
      <w:tr w:rsidR="0099344B" w14:paraId="3CF6588B" w14:textId="77777777" w:rsidTr="0028070E">
        <w:trPr>
          <w:ins w:id="3810"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1817E3C8" w14:textId="77777777" w:rsidR="0099344B" w:rsidRDefault="0099344B" w:rsidP="0099344B">
            <w:pPr>
              <w:spacing w:after="0"/>
              <w:rPr>
                <w:ins w:id="3811" w:author="Arjan Kloosterboer" w:date="2017-09-22T04:10:00Z"/>
                <w:rFonts w:ascii="Calibri" w:eastAsia="Times New Roman" w:hAnsi="Calibri" w:cs="Calibri"/>
                <w:color w:val="000000"/>
              </w:rPr>
            </w:pPr>
            <w:ins w:id="3812" w:author="Arjan Kloosterboer" w:date="2017-09-22T04:10:00Z">
              <w:r>
                <w:rPr>
                  <w:rFonts w:ascii="Calibri" w:eastAsia="Times New Roman" w:hAnsi="Calibri" w:cs="Calibri"/>
                  <w:b/>
                  <w:bCs/>
                  <w:color w:val="000000"/>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678A3A95" w14:textId="77777777" w:rsidR="0099344B" w:rsidRDefault="0099344B" w:rsidP="0099344B">
            <w:pPr>
              <w:spacing w:after="0"/>
              <w:rPr>
                <w:ins w:id="3813" w:author="Arjan Kloosterboer" w:date="2017-09-22T04:10:00Z"/>
                <w:rFonts w:ascii="Calibri" w:eastAsia="Times New Roman" w:hAnsi="Calibri" w:cs="Calibri"/>
                <w:color w:val="0F0F0F"/>
              </w:rPr>
            </w:pPr>
            <w:ins w:id="3814" w:author="Arjan Kloosterboer" w:date="2017-09-22T04:10:00Z">
              <w:r>
                <w:rPr>
                  <w:rFonts w:ascii="Calibri" w:eastAsia="Times New Roman" w:hAnsi="Calibri" w:cs="Calibri"/>
                  <w:color w:val="0F0F0F"/>
                </w:rPr>
                <w:t>Nee</w:t>
              </w:r>
            </w:ins>
          </w:p>
        </w:tc>
      </w:tr>
      <w:tr w:rsidR="0099344B" w14:paraId="7C24FDF3" w14:textId="77777777" w:rsidTr="0028070E">
        <w:trPr>
          <w:trHeight w:val="230"/>
          <w:ins w:id="3815"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51AFB459" w14:textId="77777777" w:rsidR="0099344B" w:rsidRDefault="0099344B" w:rsidP="0099344B">
            <w:pPr>
              <w:spacing w:after="0"/>
              <w:rPr>
                <w:ins w:id="3816" w:author="Arjan Kloosterboer" w:date="2017-09-22T04:10:00Z"/>
                <w:rFonts w:ascii="Calibri" w:eastAsia="Times New Roman" w:hAnsi="Calibri" w:cs="Calibri"/>
                <w:color w:val="000000"/>
              </w:rPr>
            </w:pPr>
            <w:ins w:id="3817" w:author="Arjan Kloosterboer" w:date="2017-09-22T04:10:00Z">
              <w:r>
                <w:rPr>
                  <w:rFonts w:ascii="Calibri" w:eastAsia="Times New Roman" w:hAnsi="Calibri" w:cs="Calibri"/>
                  <w:b/>
                  <w:bCs/>
                  <w:color w:val="000000"/>
                </w:rPr>
                <w:t>Kardinaliteit</w:t>
              </w:r>
            </w:ins>
          </w:p>
        </w:tc>
        <w:tc>
          <w:tcPr>
            <w:tcW w:w="6030" w:type="dxa"/>
            <w:gridSpan w:val="2"/>
            <w:tcBorders>
              <w:top w:val="nil"/>
              <w:left w:val="nil"/>
              <w:bottom w:val="nil"/>
              <w:right w:val="nil"/>
            </w:tcBorders>
            <w:tcMar>
              <w:top w:w="0" w:type="dxa"/>
              <w:left w:w="60" w:type="dxa"/>
              <w:bottom w:w="0" w:type="dxa"/>
              <w:right w:w="60" w:type="dxa"/>
            </w:tcMar>
          </w:tcPr>
          <w:p w14:paraId="5CA68ABB" w14:textId="77777777" w:rsidR="0099344B" w:rsidRDefault="0099344B" w:rsidP="0099344B">
            <w:pPr>
              <w:spacing w:after="0"/>
              <w:rPr>
                <w:ins w:id="3818" w:author="Arjan Kloosterboer" w:date="2017-09-22T04:10:00Z"/>
                <w:rFonts w:ascii="Calibri" w:eastAsia="Times New Roman" w:hAnsi="Calibri" w:cs="Calibri"/>
                <w:color w:val="0F0F0F"/>
              </w:rPr>
            </w:pPr>
            <w:ins w:id="3819" w:author="Arjan Kloosterboer" w:date="2017-09-22T04:10:00Z">
              <w:r>
                <w:rPr>
                  <w:rFonts w:ascii="Calibri" w:eastAsia="Times New Roman" w:hAnsi="Calibri" w:cs="Calibri"/>
                  <w:color w:val="0F0F0F"/>
                </w:rPr>
                <w:t>0 - N</w:t>
              </w:r>
            </w:ins>
          </w:p>
        </w:tc>
      </w:tr>
      <w:tr w:rsidR="0099344B" w14:paraId="4249D9FF" w14:textId="77777777" w:rsidTr="0028070E">
        <w:trPr>
          <w:trHeight w:val="230"/>
          <w:ins w:id="3820"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322F4133" w14:textId="77777777" w:rsidR="0099344B" w:rsidRDefault="0099344B" w:rsidP="0099344B">
            <w:pPr>
              <w:spacing w:after="0"/>
              <w:rPr>
                <w:ins w:id="3821" w:author="Arjan Kloosterboer" w:date="2017-09-22T04:10:00Z"/>
                <w:rFonts w:ascii="Calibri" w:eastAsia="Times New Roman" w:hAnsi="Calibri" w:cs="Calibri"/>
                <w:color w:val="000000"/>
              </w:rPr>
            </w:pPr>
            <w:ins w:id="3822" w:author="Arjan Kloosterboer" w:date="2017-09-22T04:10:00Z">
              <w:r>
                <w:rPr>
                  <w:rFonts w:ascii="Calibri" w:eastAsia="Times New Roman" w:hAnsi="Calibri" w:cs="Calibri"/>
                  <w:b/>
                  <w:bCs/>
                  <w:color w:val="000000"/>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59E506FC" w14:textId="77777777" w:rsidR="0099344B" w:rsidRDefault="0099344B" w:rsidP="0099344B">
            <w:pPr>
              <w:spacing w:after="0"/>
              <w:rPr>
                <w:ins w:id="3823" w:author="Arjan Kloosterboer" w:date="2017-09-22T04:10:00Z"/>
                <w:rFonts w:ascii="Calibri" w:eastAsia="Times New Roman" w:hAnsi="Calibri" w:cs="Calibri"/>
                <w:color w:val="0F0F0F"/>
              </w:rPr>
            </w:pPr>
            <w:ins w:id="3824" w:author="Arjan Kloosterboer" w:date="2017-09-22T04:10:00Z">
              <w:r>
                <w:rPr>
                  <w:rFonts w:ascii="Calibri" w:eastAsia="Times New Roman" w:hAnsi="Calibri" w:cs="Calibri"/>
                  <w:color w:val="0F0F0F"/>
                </w:rPr>
                <w:t>Gemeentelijk kerngegeven</w:t>
              </w:r>
            </w:ins>
          </w:p>
        </w:tc>
      </w:tr>
      <w:tr w:rsidR="0099344B" w14:paraId="123DA414" w14:textId="77777777" w:rsidTr="0028070E">
        <w:trPr>
          <w:trHeight w:val="230"/>
          <w:ins w:id="3825" w:author="Arjan Kloosterboer" w:date="2017-09-22T04:10:00Z"/>
        </w:trPr>
        <w:tc>
          <w:tcPr>
            <w:tcW w:w="3330" w:type="dxa"/>
            <w:gridSpan w:val="2"/>
            <w:tcBorders>
              <w:top w:val="nil"/>
              <w:left w:val="nil"/>
              <w:bottom w:val="nil"/>
              <w:right w:val="nil"/>
            </w:tcBorders>
            <w:tcMar>
              <w:top w:w="0" w:type="dxa"/>
              <w:left w:w="60" w:type="dxa"/>
              <w:bottom w:w="0" w:type="dxa"/>
              <w:right w:w="60" w:type="dxa"/>
            </w:tcMar>
          </w:tcPr>
          <w:p w14:paraId="263CED6C" w14:textId="77777777" w:rsidR="0099344B" w:rsidRDefault="0099344B" w:rsidP="0099344B">
            <w:pPr>
              <w:spacing w:after="0"/>
              <w:rPr>
                <w:ins w:id="3826" w:author="Arjan Kloosterboer" w:date="2017-09-22T04:10:00Z"/>
                <w:rFonts w:ascii="Calibri" w:eastAsia="Times New Roman" w:hAnsi="Calibri" w:cs="Calibri"/>
                <w:b/>
                <w:bCs/>
                <w:color w:val="000000"/>
              </w:rPr>
            </w:pPr>
            <w:ins w:id="3827" w:author="Arjan Kloosterboer" w:date="2017-09-22T04:10:00Z">
              <w:r>
                <w:rPr>
                  <w:rFonts w:ascii="Calibri" w:eastAsia="Times New Roman" w:hAnsi="Calibri" w:cs="Calibri"/>
                  <w:b/>
                  <w:bCs/>
                  <w:color w:val="000000"/>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0A6CFD4A" w14:textId="77777777" w:rsidR="0099344B" w:rsidRDefault="0099344B" w:rsidP="0099344B">
            <w:pPr>
              <w:spacing w:after="0"/>
              <w:rPr>
                <w:ins w:id="3828" w:author="Arjan Kloosterboer" w:date="2017-09-22T04:10:00Z"/>
                <w:rFonts w:ascii="Calibri" w:eastAsia="Times New Roman" w:hAnsi="Calibri" w:cs="Calibri"/>
                <w:color w:val="0F0F0F"/>
              </w:rPr>
            </w:pPr>
            <w:ins w:id="3829" w:author="Arjan Kloosterboer" w:date="2017-09-22T04:10:00Z">
              <w:r>
                <w:rPr>
                  <w:rFonts w:ascii="Calibri" w:eastAsia="Times New Roman" w:hAnsi="Calibri" w:cs="Calibri"/>
                  <w:color w:val="0F0F0F"/>
                </w:rPr>
                <w:t>-</w:t>
              </w:r>
            </w:ins>
          </w:p>
        </w:tc>
      </w:tr>
      <w:tr w:rsidR="0099344B" w14:paraId="7338EA69" w14:textId="77777777" w:rsidTr="0028070E">
        <w:trPr>
          <w:ins w:id="3830" w:author="Arjan Kloosterboer" w:date="2017-09-22T04:10:00Z"/>
        </w:trPr>
        <w:tc>
          <w:tcPr>
            <w:tcW w:w="9360" w:type="dxa"/>
            <w:gridSpan w:val="4"/>
            <w:tcBorders>
              <w:top w:val="nil"/>
              <w:left w:val="nil"/>
              <w:bottom w:val="nil"/>
              <w:right w:val="nil"/>
            </w:tcBorders>
            <w:tcMar>
              <w:top w:w="0" w:type="dxa"/>
              <w:left w:w="60" w:type="dxa"/>
              <w:bottom w:w="0" w:type="dxa"/>
              <w:right w:w="60" w:type="dxa"/>
            </w:tcMar>
          </w:tcPr>
          <w:p w14:paraId="61CC3C79" w14:textId="77777777" w:rsidR="0099344B" w:rsidRDefault="0099344B" w:rsidP="0099344B">
            <w:pPr>
              <w:spacing w:after="0"/>
              <w:rPr>
                <w:ins w:id="3831" w:author="Arjan Kloosterboer" w:date="2017-09-22T04:10:00Z"/>
                <w:rFonts w:ascii="Calibri" w:eastAsia="Times New Roman" w:hAnsi="Calibri" w:cs="Calibri"/>
                <w:color w:val="0F0F0F"/>
              </w:rPr>
            </w:pPr>
            <w:ins w:id="3832" w:author="Arjan Kloosterboer" w:date="2017-09-22T04:10:00Z">
              <w:r>
                <w:rPr>
                  <w:rFonts w:ascii="Calibri" w:eastAsia="Times New Roman" w:hAnsi="Calibri" w:cs="Calibri"/>
                  <w:b/>
                  <w:bCs/>
                  <w:color w:val="0F0F0F"/>
                </w:rPr>
                <w:lastRenderedPageBreak/>
                <w:t>Toelichting</w:t>
              </w:r>
            </w:ins>
          </w:p>
        </w:tc>
      </w:tr>
      <w:tr w:rsidR="0099344B" w:rsidRPr="00AE6939" w14:paraId="233D4044" w14:textId="77777777" w:rsidTr="0028070E">
        <w:trPr>
          <w:ins w:id="3833" w:author="Arjan Kloosterboer" w:date="2017-09-22T04:10:00Z"/>
        </w:trPr>
        <w:tc>
          <w:tcPr>
            <w:tcW w:w="450" w:type="dxa"/>
            <w:tcBorders>
              <w:top w:val="nil"/>
              <w:left w:val="nil"/>
              <w:bottom w:val="nil"/>
              <w:right w:val="nil"/>
            </w:tcBorders>
            <w:tcMar>
              <w:top w:w="0" w:type="dxa"/>
              <w:left w:w="60" w:type="dxa"/>
              <w:bottom w:w="0" w:type="dxa"/>
              <w:right w:w="60" w:type="dxa"/>
            </w:tcMar>
          </w:tcPr>
          <w:p w14:paraId="6985B308" w14:textId="77777777" w:rsidR="0099344B" w:rsidRDefault="0099344B" w:rsidP="0099344B">
            <w:pPr>
              <w:spacing w:after="0"/>
              <w:rPr>
                <w:ins w:id="3834" w:author="Arjan Kloosterboer" w:date="2017-09-22T04:10:00Z"/>
                <w:rFonts w:ascii="Calibri" w:eastAsia="Times New Roman" w:hAnsi="Calibri" w:cs="Calibri"/>
                <w:b/>
                <w:bCs/>
                <w:color w:val="0F0F0F"/>
              </w:rPr>
            </w:pPr>
          </w:p>
        </w:tc>
        <w:tc>
          <w:tcPr>
            <w:tcW w:w="8910" w:type="dxa"/>
            <w:gridSpan w:val="3"/>
            <w:tcBorders>
              <w:top w:val="nil"/>
              <w:left w:val="nil"/>
              <w:bottom w:val="nil"/>
              <w:right w:val="nil"/>
            </w:tcBorders>
            <w:tcMar>
              <w:top w:w="0" w:type="dxa"/>
              <w:left w:w="60" w:type="dxa"/>
              <w:bottom w:w="0" w:type="dxa"/>
              <w:right w:w="60" w:type="dxa"/>
            </w:tcMar>
          </w:tcPr>
          <w:p w14:paraId="49322188" w14:textId="77777777" w:rsidR="0099344B" w:rsidRPr="0099344B" w:rsidRDefault="0099344B" w:rsidP="0099344B">
            <w:pPr>
              <w:spacing w:after="0"/>
              <w:rPr>
                <w:ins w:id="3835" w:author="Arjan Kloosterboer" w:date="2017-09-22T04:10:00Z"/>
                <w:rFonts w:ascii="Calibri" w:eastAsia="Times New Roman" w:hAnsi="Calibri" w:cs="Calibri"/>
                <w:color w:val="0F0F0F"/>
                <w:lang w:val="nl-NL"/>
              </w:rPr>
            </w:pPr>
            <w:ins w:id="3836" w:author="Arjan Kloosterboer" w:date="2017-09-22T04:10:00Z">
              <w:r w:rsidRPr="0099344B">
                <w:rPr>
                  <w:rFonts w:ascii="Calibri" w:eastAsia="Times New Roman" w:hAnsi="Calibri" w:cs="Calibri"/>
                  <w:color w:val="0F0F0F"/>
                  <w:lang w:val="nl-NL"/>
                </w:rPr>
                <w:t>Met deze attribuutsoort worden de (één of meer) producten en/of diensten benoemd die met de zaak worden geleverd. Dat betreft één of meer van de producten zoals gespecificeerd bij het betreffende zaaktype. Het maakt het onder meer mogeljk een zaak te initieren vanuit de bestelling van een product of dienst.</w:t>
              </w:r>
            </w:ins>
          </w:p>
        </w:tc>
        <w:bookmarkEnd w:id="3753"/>
      </w:tr>
    </w:tbl>
    <w:p w14:paraId="7EFB3BB5" w14:textId="77777777" w:rsidR="0099344B" w:rsidRPr="00DD0F4F" w:rsidRDefault="0099344B" w:rsidP="00FC7BDD">
      <w:pPr>
        <w:rPr>
          <w:ins w:id="3837" w:author="Arjan Kloosterboer" w:date="2017-09-22T04:10:00Z"/>
          <w:lang w:val="nl-NL"/>
        </w:rPr>
      </w:pPr>
    </w:p>
    <w:p w14:paraId="5DD68C0B" w14:textId="4563FE44" w:rsidR="00435184" w:rsidRDefault="00435184" w:rsidP="00435184">
      <w:pPr>
        <w:pStyle w:val="Kop3"/>
      </w:pPr>
      <w:bookmarkStart w:id="3838" w:name="_Toc493816611"/>
      <w:bookmarkStart w:id="3839" w:name="_Toc493816719"/>
      <w:r>
        <w:t>Zaaktypespecifieke eigenschappe</w:t>
      </w:r>
      <w:del w:id="3840" w:author="Arjan Kloosterboer" w:date="2017-09-22T04:10:00Z">
        <w:r>
          <w:delText>m</w:delText>
        </w:r>
      </w:del>
      <w:bookmarkEnd w:id="3839"/>
      <w:ins w:id="3841" w:author="Arjan Kloosterboer" w:date="2017-09-22T04:10:00Z">
        <w:r w:rsidR="007E4A82">
          <w:t>n</w:t>
        </w:r>
      </w:ins>
      <w:bookmarkEnd w:id="3838"/>
    </w:p>
    <w:p w14:paraId="0AC778E9" w14:textId="77777777" w:rsidR="007A6C44" w:rsidRDefault="007A6C44" w:rsidP="007A6C44">
      <w:r w:rsidRPr="00DD0F4F">
        <w:rPr>
          <w:lang w:val="nl-NL"/>
        </w:rPr>
        <w:t xml:space="preserve">De ZTC 2 biedt de mogelijkheid om zgn. zaaktypespecifieke eigenschappen te specificeren bij een zaaktype. Waarden van deze eigenschappen zijn relevant voor zaken van het desbetreffende type. We hebben er voor gekozen deze eigenschappen niet te modelleren in het RGBZ. Ze zijn immers specifiek voor een zaaktype. Opname in het RGBZ zou tot het frequent uitbrengen van nieuwe versies leiden, hetgeen ongewenst is. En het zou tot inperking van de flexibiliteit leiden waarvoor de zaaktypespecifieke eigenschappen bedoeld zijn. Het RGBZ blijft daarmee generiek. Wel wordt in de van het RGBZ af te leiden berichtenstandaard StUF-ZKN de mogelijkheid ingebouwd om waarden van zaaktypespecifieke eigenschappen uit te kunnen wisselen. Omdat StUF-ZKN een uitwerking is van het RGBZ naar berichten en beide standaarden nauw op elkaar aansluiten, is het noodzakelijk om de zaaktypespecifieke eigenschappen op hoofdlijnen te modelleren in het RGBZ. </w:t>
      </w:r>
      <w:r>
        <w:t xml:space="preserve">Hiertoe dient onderstaande groepattribuutsoort.   </w:t>
      </w:r>
    </w:p>
    <w:p w14:paraId="2176403D" w14:textId="77777777" w:rsidR="007A6C44" w:rsidRPr="00BC30EF" w:rsidRDefault="00DA5D93" w:rsidP="007A6C44">
      <w:pPr>
        <w:autoSpaceDE w:val="0"/>
        <w:autoSpaceDN w:val="0"/>
        <w:adjustRightInd w:val="0"/>
        <w:spacing w:before="240" w:after="60" w:line="240" w:lineRule="auto"/>
        <w:outlineLvl w:val="3"/>
        <w:rPr>
          <w:rFonts w:ascii="Arial" w:eastAsia="Times New Roman" w:hAnsi="Arial" w:cs="Arial"/>
          <w:b/>
          <w:bCs/>
          <w:color w:val="0000B0"/>
          <w:sz w:val="24"/>
          <w:szCs w:val="24"/>
        </w:rPr>
      </w:pPr>
      <w:r w:rsidRPr="00BC30EF">
        <w:rPr>
          <w:rFonts w:ascii="Arial" w:hAnsi="Arial" w:cs="Arial"/>
          <w:sz w:val="24"/>
          <w:szCs w:val="24"/>
          <w:lang w:val="en-AU"/>
        </w:rPr>
        <w:fldChar w:fldCharType="begin" w:fldLock="1"/>
      </w:r>
      <w:r w:rsidR="007A6C44" w:rsidRPr="00BC30EF">
        <w:rPr>
          <w:rFonts w:ascii="Arial" w:hAnsi="Arial" w:cs="Arial"/>
          <w:sz w:val="24"/>
          <w:szCs w:val="24"/>
          <w:lang w:val="en-AU"/>
        </w:rPr>
        <w:instrText xml:space="preserve">MERGEFIELD </w:instrText>
      </w:r>
      <w:r w:rsidR="007A6C44" w:rsidRPr="00BC30EF">
        <w:rPr>
          <w:rFonts w:ascii="Arial" w:eastAsia="Times New Roman" w:hAnsi="Arial" w:cs="Arial"/>
          <w:b/>
          <w:bCs/>
          <w:color w:val="0000B0"/>
          <w:sz w:val="24"/>
          <w:szCs w:val="24"/>
        </w:rPr>
        <w:instrText>Element.Stereotype</w:instrText>
      </w:r>
      <w:r w:rsidRPr="00BC30EF">
        <w:rPr>
          <w:rFonts w:ascii="Arial" w:hAnsi="Arial" w:cs="Arial"/>
          <w:sz w:val="24"/>
          <w:szCs w:val="24"/>
          <w:lang w:val="en-AU"/>
        </w:rPr>
        <w:fldChar w:fldCharType="separate"/>
      </w:r>
      <w:r w:rsidR="007A6C44" w:rsidRPr="00BC30EF">
        <w:rPr>
          <w:rFonts w:ascii="Arial" w:eastAsia="Times New Roman" w:hAnsi="Arial" w:cs="Arial"/>
          <w:b/>
          <w:bCs/>
          <w:color w:val="0000B0"/>
          <w:sz w:val="24"/>
          <w:szCs w:val="24"/>
        </w:rPr>
        <w:t>«Groepattribuutsoort»</w:t>
      </w:r>
      <w:r w:rsidRPr="00BC30EF">
        <w:rPr>
          <w:rFonts w:ascii="Arial" w:hAnsi="Arial" w:cs="Arial"/>
          <w:sz w:val="24"/>
          <w:szCs w:val="24"/>
          <w:lang w:val="en-AU"/>
        </w:rPr>
        <w:fldChar w:fldCharType="end"/>
      </w:r>
      <w:r w:rsidR="007A6C44" w:rsidRPr="00BC30EF">
        <w:rPr>
          <w:rFonts w:ascii="Arial" w:eastAsia="Times New Roman" w:hAnsi="Arial" w:cs="Arial"/>
          <w:b/>
          <w:bCs/>
          <w:color w:val="0000B0"/>
          <w:sz w:val="24"/>
          <w:szCs w:val="24"/>
        </w:rPr>
        <w:t xml:space="preserve"> </w:t>
      </w:r>
      <w:r w:rsidR="00AC042C">
        <w:rPr>
          <w:rFonts w:ascii="Arial" w:eastAsia="Times New Roman" w:hAnsi="Arial" w:cs="Arial"/>
          <w:b/>
          <w:bCs/>
          <w:color w:val="0000B0"/>
          <w:sz w:val="24"/>
          <w:szCs w:val="24"/>
        </w:rPr>
        <w:t>Eigenschap</w:t>
      </w:r>
    </w:p>
    <w:tbl>
      <w:tblPr>
        <w:tblW w:w="9360" w:type="dxa"/>
        <w:tblInd w:w="60" w:type="dxa"/>
        <w:tblLayout w:type="fixed"/>
        <w:tblCellMar>
          <w:left w:w="60" w:type="dxa"/>
          <w:right w:w="60" w:type="dxa"/>
        </w:tblCellMar>
        <w:tblLook w:val="0000" w:firstRow="0" w:lastRow="0" w:firstColumn="0" w:lastColumn="0" w:noHBand="0" w:noVBand="0"/>
      </w:tblPr>
      <w:tblGrid>
        <w:gridCol w:w="3690"/>
        <w:gridCol w:w="988"/>
        <w:gridCol w:w="3544"/>
        <w:gridCol w:w="1138"/>
      </w:tblGrid>
      <w:tr w:rsidR="007A6C44" w:rsidRPr="00F2006F" w14:paraId="248FCD95" w14:textId="77777777" w:rsidTr="007A6C44">
        <w:trPr>
          <w:trHeight w:val="230"/>
        </w:trPr>
        <w:tc>
          <w:tcPr>
            <w:tcW w:w="3690" w:type="dxa"/>
            <w:tcBorders>
              <w:top w:val="nil"/>
              <w:left w:val="nil"/>
              <w:bottom w:val="nil"/>
              <w:right w:val="nil"/>
            </w:tcBorders>
          </w:tcPr>
          <w:p w14:paraId="508B2379"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groepattribuutsoort</w:t>
            </w:r>
          </w:p>
        </w:tc>
        <w:tc>
          <w:tcPr>
            <w:tcW w:w="5670" w:type="dxa"/>
            <w:gridSpan w:val="3"/>
            <w:tcBorders>
              <w:top w:val="nil"/>
              <w:left w:val="nil"/>
              <w:bottom w:val="nil"/>
              <w:right w:val="nil"/>
            </w:tcBorders>
          </w:tcPr>
          <w:p w14:paraId="04DCC575" w14:textId="77777777" w:rsidR="007A6C44" w:rsidRPr="00F2006F" w:rsidRDefault="00AC042C" w:rsidP="007A6C44">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Eigenschap</w:t>
            </w:r>
          </w:p>
        </w:tc>
      </w:tr>
      <w:tr w:rsidR="007A6C44" w:rsidRPr="00F2006F" w14:paraId="3663D620" w14:textId="77777777" w:rsidTr="007A6C44">
        <w:tc>
          <w:tcPr>
            <w:tcW w:w="3690" w:type="dxa"/>
            <w:tcBorders>
              <w:top w:val="nil"/>
              <w:left w:val="nil"/>
              <w:bottom w:val="nil"/>
              <w:right w:val="nil"/>
            </w:tcBorders>
          </w:tcPr>
          <w:p w14:paraId="3BCE89D2"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7D8A1C12"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14:paraId="6F76FDFE" w14:textId="77777777" w:rsidTr="007A6C44">
        <w:tc>
          <w:tcPr>
            <w:tcW w:w="3690" w:type="dxa"/>
            <w:tcBorders>
              <w:top w:val="nil"/>
              <w:left w:val="nil"/>
              <w:bottom w:val="nil"/>
              <w:right w:val="nil"/>
            </w:tcBorders>
          </w:tcPr>
          <w:p w14:paraId="2F1A5F92"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groepattribuutsoort</w:t>
            </w:r>
          </w:p>
        </w:tc>
        <w:tc>
          <w:tcPr>
            <w:tcW w:w="5670" w:type="dxa"/>
            <w:gridSpan w:val="3"/>
            <w:tcBorders>
              <w:top w:val="nil"/>
              <w:left w:val="nil"/>
              <w:bottom w:val="nil"/>
              <w:right w:val="nil"/>
            </w:tcBorders>
          </w:tcPr>
          <w:p w14:paraId="21D124A1"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7A6C44" w:rsidRPr="00F2006F" w14:paraId="76F1D709" w14:textId="77777777" w:rsidTr="007A6C44">
        <w:trPr>
          <w:trHeight w:val="230"/>
        </w:trPr>
        <w:tc>
          <w:tcPr>
            <w:tcW w:w="3690" w:type="dxa"/>
            <w:tcBorders>
              <w:top w:val="nil"/>
              <w:left w:val="nil"/>
              <w:bottom w:val="nil"/>
              <w:right w:val="nil"/>
            </w:tcBorders>
          </w:tcPr>
          <w:p w14:paraId="42FADA61"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C98A4AA"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14:paraId="5C12ECA5" w14:textId="77777777" w:rsidTr="007A6C44">
        <w:trPr>
          <w:trHeight w:val="230"/>
        </w:trPr>
        <w:tc>
          <w:tcPr>
            <w:tcW w:w="3690" w:type="dxa"/>
            <w:tcBorders>
              <w:top w:val="nil"/>
              <w:left w:val="nil"/>
              <w:bottom w:val="nil"/>
              <w:right w:val="nil"/>
            </w:tcBorders>
          </w:tcPr>
          <w:p w14:paraId="36D366D6"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groepattribuutsoort</w:t>
            </w:r>
          </w:p>
        </w:tc>
        <w:tc>
          <w:tcPr>
            <w:tcW w:w="5670" w:type="dxa"/>
            <w:gridSpan w:val="3"/>
            <w:tcBorders>
              <w:top w:val="nil"/>
              <w:left w:val="nil"/>
              <w:bottom w:val="nil"/>
              <w:right w:val="nil"/>
            </w:tcBorders>
          </w:tcPr>
          <w:p w14:paraId="671CEF3D"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p>
        </w:tc>
      </w:tr>
      <w:tr w:rsidR="007A6C44" w:rsidRPr="00F2006F" w14:paraId="59D2EB6B" w14:textId="77777777" w:rsidTr="007A6C44">
        <w:tc>
          <w:tcPr>
            <w:tcW w:w="3690" w:type="dxa"/>
            <w:tcBorders>
              <w:top w:val="nil"/>
              <w:left w:val="nil"/>
              <w:bottom w:val="nil"/>
              <w:right w:val="nil"/>
            </w:tcBorders>
          </w:tcPr>
          <w:p w14:paraId="5D0D6EF3"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67664787"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14:paraId="71626A3D" w14:textId="77777777" w:rsidTr="007A6C44">
        <w:tc>
          <w:tcPr>
            <w:tcW w:w="3690" w:type="dxa"/>
            <w:tcBorders>
              <w:top w:val="nil"/>
              <w:left w:val="nil"/>
              <w:bottom w:val="nil"/>
              <w:right w:val="nil"/>
            </w:tcBorders>
          </w:tcPr>
          <w:p w14:paraId="0B9E5EDC"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XML-tag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p>
        </w:tc>
        <w:tc>
          <w:tcPr>
            <w:tcW w:w="5670" w:type="dxa"/>
            <w:gridSpan w:val="3"/>
            <w:tcBorders>
              <w:top w:val="nil"/>
              <w:left w:val="nil"/>
              <w:bottom w:val="nil"/>
              <w:right w:val="nil"/>
            </w:tcBorders>
          </w:tcPr>
          <w:p w14:paraId="55A9E27B" w14:textId="77777777" w:rsidR="007A6C44" w:rsidRPr="00F2006F" w:rsidRDefault="00AC042C" w:rsidP="007A6C44">
            <w:pPr>
              <w:autoSpaceDE w:val="0"/>
              <w:autoSpaceDN w:val="0"/>
              <w:adjustRightInd w:val="0"/>
              <w:spacing w:after="0" w:line="240" w:lineRule="auto"/>
              <w:rPr>
                <w:rFonts w:ascii="Arial" w:eastAsia="Times New Roman" w:hAnsi="Arial" w:cs="Arial"/>
                <w:bCs/>
                <w:color w:val="000000"/>
                <w:sz w:val="20"/>
                <w:szCs w:val="20"/>
              </w:rPr>
            </w:pPr>
            <w:r>
              <w:rPr>
                <w:rFonts w:ascii="Arial" w:eastAsia="Times New Roman" w:hAnsi="Arial" w:cs="Arial"/>
                <w:bCs/>
                <w:color w:val="000000"/>
                <w:sz w:val="20"/>
                <w:szCs w:val="20"/>
              </w:rPr>
              <w:t>eigenschap</w:t>
            </w:r>
          </w:p>
        </w:tc>
      </w:tr>
      <w:tr w:rsidR="007A6C44" w:rsidRPr="00F2006F" w14:paraId="3A3AFCF9" w14:textId="77777777" w:rsidTr="007A6C44">
        <w:tc>
          <w:tcPr>
            <w:tcW w:w="3690" w:type="dxa"/>
            <w:tcBorders>
              <w:top w:val="nil"/>
              <w:left w:val="nil"/>
              <w:bottom w:val="nil"/>
              <w:right w:val="nil"/>
            </w:tcBorders>
          </w:tcPr>
          <w:p w14:paraId="67929307"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7D1F70E5"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AE6939" w14:paraId="3213AE9C" w14:textId="77777777" w:rsidTr="007A6C44">
        <w:tc>
          <w:tcPr>
            <w:tcW w:w="3690" w:type="dxa"/>
            <w:tcBorders>
              <w:top w:val="nil"/>
              <w:left w:val="nil"/>
              <w:bottom w:val="nil"/>
              <w:right w:val="nil"/>
            </w:tcBorders>
          </w:tcPr>
          <w:p w14:paraId="0407B8FF"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groepattribuutsoort</w:t>
            </w:r>
          </w:p>
        </w:tc>
        <w:tc>
          <w:tcPr>
            <w:tcW w:w="5670" w:type="dxa"/>
            <w:gridSpan w:val="3"/>
            <w:tcBorders>
              <w:top w:val="nil"/>
              <w:left w:val="nil"/>
              <w:bottom w:val="nil"/>
              <w:right w:val="nil"/>
            </w:tcBorders>
          </w:tcPr>
          <w:p w14:paraId="3750CEA0" w14:textId="77777777" w:rsidR="007A6C44" w:rsidRPr="00DD0F4F" w:rsidRDefault="00A91463" w:rsidP="00A91463">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relevant inhoudelijk gegeven waarvan waarden bij ZAAKen van eenzelfde ZAAKTYPE geregistreerd moeten kunnen worden en dat geen standaard kenmerk is van een ZAAK.</w:t>
            </w:r>
          </w:p>
        </w:tc>
      </w:tr>
      <w:tr w:rsidR="007A6C44" w:rsidRPr="00AE6939" w14:paraId="2468F1FF" w14:textId="77777777" w:rsidTr="007A6C44">
        <w:tc>
          <w:tcPr>
            <w:tcW w:w="3690" w:type="dxa"/>
            <w:tcBorders>
              <w:top w:val="nil"/>
              <w:left w:val="nil"/>
              <w:bottom w:val="nil"/>
              <w:right w:val="nil"/>
            </w:tcBorders>
          </w:tcPr>
          <w:p w14:paraId="381E7263" w14:textId="77777777" w:rsidR="007A6C44" w:rsidRPr="00DD0F4F" w:rsidRDefault="007A6C44" w:rsidP="007A6C4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14:paraId="03170008" w14:textId="77777777" w:rsidR="007A6C44" w:rsidRPr="00DD0F4F" w:rsidRDefault="007A6C44" w:rsidP="007A6C44">
            <w:pPr>
              <w:autoSpaceDE w:val="0"/>
              <w:autoSpaceDN w:val="0"/>
              <w:adjustRightInd w:val="0"/>
              <w:spacing w:after="0" w:line="240" w:lineRule="auto"/>
              <w:rPr>
                <w:rFonts w:ascii="Arial" w:eastAsia="Times New Roman" w:hAnsi="Arial" w:cs="Arial"/>
                <w:b/>
                <w:bCs/>
                <w:color w:val="000000"/>
                <w:sz w:val="20"/>
                <w:szCs w:val="20"/>
                <w:lang w:val="nl-NL"/>
              </w:rPr>
            </w:pPr>
          </w:p>
        </w:tc>
      </w:tr>
      <w:tr w:rsidR="007A6C44" w:rsidRPr="00F2006F" w14:paraId="7DA3533D" w14:textId="77777777" w:rsidTr="007A6C44">
        <w:tc>
          <w:tcPr>
            <w:tcW w:w="3690" w:type="dxa"/>
            <w:tcBorders>
              <w:top w:val="nil"/>
              <w:left w:val="nil"/>
              <w:bottom w:val="nil"/>
              <w:right w:val="nil"/>
            </w:tcBorders>
          </w:tcPr>
          <w:p w14:paraId="69189B3A"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Herkomst definitie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p>
        </w:tc>
        <w:tc>
          <w:tcPr>
            <w:tcW w:w="5670" w:type="dxa"/>
            <w:gridSpan w:val="3"/>
            <w:tcBorders>
              <w:top w:val="nil"/>
              <w:left w:val="nil"/>
              <w:bottom w:val="nil"/>
              <w:right w:val="nil"/>
            </w:tcBorders>
          </w:tcPr>
          <w:p w14:paraId="7007FDDF" w14:textId="77777777" w:rsidR="007A6C44" w:rsidRPr="00F2006F" w:rsidRDefault="007A6C44" w:rsidP="007A6C44">
            <w:pPr>
              <w:autoSpaceDE w:val="0"/>
              <w:autoSpaceDN w:val="0"/>
              <w:adjustRightInd w:val="0"/>
              <w:spacing w:after="0" w:line="240" w:lineRule="auto"/>
              <w:rPr>
                <w:rFonts w:ascii="Arial" w:eastAsia="Times New Roman" w:hAnsi="Arial" w:cs="Arial"/>
                <w:bCs/>
                <w:color w:val="000000"/>
                <w:sz w:val="20"/>
                <w:szCs w:val="20"/>
              </w:rPr>
            </w:pPr>
            <w:r w:rsidRPr="00F2006F">
              <w:rPr>
                <w:rFonts w:ascii="Arial" w:eastAsia="Times New Roman" w:hAnsi="Arial" w:cs="Arial"/>
                <w:bCs/>
                <w:color w:val="000000"/>
                <w:sz w:val="20"/>
                <w:szCs w:val="20"/>
              </w:rPr>
              <w:t>KING</w:t>
            </w:r>
          </w:p>
        </w:tc>
      </w:tr>
      <w:tr w:rsidR="007A6C44" w:rsidRPr="00F2006F" w14:paraId="132D79C5" w14:textId="77777777" w:rsidTr="007A6C44">
        <w:tc>
          <w:tcPr>
            <w:tcW w:w="3690" w:type="dxa"/>
            <w:tcBorders>
              <w:top w:val="nil"/>
              <w:left w:val="nil"/>
              <w:bottom w:val="nil"/>
              <w:right w:val="nil"/>
            </w:tcBorders>
          </w:tcPr>
          <w:p w14:paraId="7DBD357B"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5EB9A64B"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14:paraId="1471DCFF" w14:textId="77777777" w:rsidTr="007A6C44">
        <w:tc>
          <w:tcPr>
            <w:tcW w:w="3690" w:type="dxa"/>
            <w:tcBorders>
              <w:top w:val="nil"/>
              <w:left w:val="nil"/>
              <w:bottom w:val="nil"/>
              <w:right w:val="nil"/>
            </w:tcBorders>
          </w:tcPr>
          <w:p w14:paraId="52A52AF8"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groepattribuutsoort</w:t>
            </w:r>
          </w:p>
        </w:tc>
        <w:tc>
          <w:tcPr>
            <w:tcW w:w="5670" w:type="dxa"/>
            <w:gridSpan w:val="3"/>
            <w:tcBorders>
              <w:top w:val="nil"/>
              <w:left w:val="nil"/>
              <w:bottom w:val="nil"/>
              <w:right w:val="nil"/>
            </w:tcBorders>
          </w:tcPr>
          <w:p w14:paraId="256E52F9"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w:t>
            </w:r>
            <w:r w:rsidR="00AC042C">
              <w:rPr>
                <w:rFonts w:ascii="Arial" w:eastAsia="Times New Roman" w:hAnsi="Arial" w:cs="Arial"/>
                <w:color w:val="000000"/>
                <w:sz w:val="20"/>
                <w:szCs w:val="20"/>
              </w:rPr>
              <w:t>5</w:t>
            </w:r>
            <w:r w:rsidRPr="00F2006F">
              <w:rPr>
                <w:rFonts w:ascii="Arial" w:eastAsia="Times New Roman" w:hAnsi="Arial" w:cs="Arial"/>
                <w:color w:val="000000"/>
                <w:sz w:val="20"/>
                <w:szCs w:val="20"/>
              </w:rPr>
              <w:t>-1</w:t>
            </w:r>
            <w:r w:rsidR="00AC042C">
              <w:rPr>
                <w:rFonts w:ascii="Arial" w:eastAsia="Times New Roman" w:hAnsi="Arial" w:cs="Arial"/>
                <w:color w:val="000000"/>
                <w:sz w:val="20"/>
                <w:szCs w:val="20"/>
              </w:rPr>
              <w:t>2</w:t>
            </w:r>
            <w:r w:rsidRPr="00F2006F">
              <w:rPr>
                <w:rFonts w:ascii="Arial" w:eastAsia="Times New Roman" w:hAnsi="Arial" w:cs="Arial"/>
                <w:color w:val="000000"/>
                <w:sz w:val="20"/>
                <w:szCs w:val="20"/>
              </w:rPr>
              <w:t>-2013</w:t>
            </w:r>
          </w:p>
        </w:tc>
      </w:tr>
      <w:tr w:rsidR="007A6C44" w:rsidRPr="00F2006F" w14:paraId="2C30F22D" w14:textId="77777777" w:rsidTr="007A6C44">
        <w:trPr>
          <w:trHeight w:val="215"/>
        </w:trPr>
        <w:tc>
          <w:tcPr>
            <w:tcW w:w="3690" w:type="dxa"/>
            <w:tcBorders>
              <w:top w:val="nil"/>
              <w:left w:val="nil"/>
              <w:bottom w:val="nil"/>
              <w:right w:val="nil"/>
            </w:tcBorders>
          </w:tcPr>
          <w:p w14:paraId="6F37E180"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4DD2D48D"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AE6939" w14:paraId="3D50D41D" w14:textId="77777777" w:rsidTr="007A6C44">
        <w:trPr>
          <w:trHeight w:val="215"/>
        </w:trPr>
        <w:tc>
          <w:tcPr>
            <w:tcW w:w="3690" w:type="dxa"/>
            <w:tcBorders>
              <w:top w:val="nil"/>
              <w:left w:val="nil"/>
              <w:bottom w:val="nil"/>
              <w:right w:val="nil"/>
            </w:tcBorders>
          </w:tcPr>
          <w:p w14:paraId="6CC770BA"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groepattribuutsoort</w:t>
            </w:r>
          </w:p>
        </w:tc>
        <w:tc>
          <w:tcPr>
            <w:tcW w:w="5670" w:type="dxa"/>
            <w:gridSpan w:val="3"/>
            <w:tcBorders>
              <w:top w:val="nil"/>
              <w:left w:val="nil"/>
              <w:bottom w:val="nil"/>
              <w:right w:val="nil"/>
            </w:tcBorders>
          </w:tcPr>
          <w:p w14:paraId="3A3C7B3E" w14:textId="77777777" w:rsidR="007A6C44" w:rsidRPr="00DD0F4F" w:rsidRDefault="00A91463" w:rsidP="000D087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RGBZ biedt generieke kenmerken van zaken. Bij zaken van een bepaald zaaktype kan de behoefte bestaan om waarden uit te wisselen van gegevens die specifiek zijn voor die zaken. Met dit groepattribuutsoort simuleren we de aanwezigheid van dergelijke eigenschappen. Aangezien deze eigenschappen specifiek zijn per zaaktype, modelleren we deze eigenschappen hier niet specifiek. De eigenschappen worden per zaaktype in een desbetreffende zaaktypecatalogus gespecificeerd. </w:t>
            </w:r>
            <w:r w:rsidR="000D0872" w:rsidRPr="00DD0F4F">
              <w:rPr>
                <w:rFonts w:ascii="Arial" w:eastAsia="Times New Roman" w:hAnsi="Arial" w:cs="Arial"/>
                <w:color w:val="000000"/>
                <w:sz w:val="20"/>
                <w:szCs w:val="20"/>
                <w:lang w:val="nl-NL"/>
              </w:rPr>
              <w:t xml:space="preserve">De van het RGBZ af te leiden berichtenstandaard </w:t>
            </w:r>
            <w:r w:rsidRPr="00DD0F4F">
              <w:rPr>
                <w:rFonts w:ascii="Arial" w:eastAsia="Times New Roman" w:hAnsi="Arial" w:cs="Arial"/>
                <w:color w:val="000000"/>
                <w:sz w:val="20"/>
                <w:szCs w:val="20"/>
                <w:lang w:val="nl-NL"/>
              </w:rPr>
              <w:t xml:space="preserve">StUF-ZKN biedt generieke </w:t>
            </w:r>
            <w:r w:rsidRPr="00DD0F4F">
              <w:rPr>
                <w:rFonts w:ascii="Arial" w:eastAsia="Times New Roman" w:hAnsi="Arial" w:cs="Arial"/>
                <w:color w:val="000000"/>
                <w:sz w:val="20"/>
                <w:szCs w:val="20"/>
                <w:lang w:val="nl-NL"/>
              </w:rPr>
              <w:lastRenderedPageBreak/>
              <w:t xml:space="preserve">functionaliteiten om waarden van deze eigenschappen uit te wisselen. </w:t>
            </w:r>
          </w:p>
        </w:tc>
      </w:tr>
      <w:tr w:rsidR="007A6C44" w:rsidRPr="00AE6939" w14:paraId="60842671" w14:textId="77777777" w:rsidTr="007A6C44">
        <w:tc>
          <w:tcPr>
            <w:tcW w:w="3690" w:type="dxa"/>
            <w:tcBorders>
              <w:top w:val="nil"/>
              <w:left w:val="nil"/>
              <w:bottom w:val="nil"/>
              <w:right w:val="nil"/>
            </w:tcBorders>
          </w:tcPr>
          <w:p w14:paraId="60E62729" w14:textId="77777777" w:rsidR="007A6C44" w:rsidRPr="00DD0F4F" w:rsidRDefault="007A6C44" w:rsidP="007A6C4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14:paraId="78794CCC" w14:textId="77777777" w:rsidR="007A6C44" w:rsidRPr="00DD0F4F" w:rsidRDefault="007A6C44" w:rsidP="007A6C44">
            <w:pPr>
              <w:autoSpaceDE w:val="0"/>
              <w:autoSpaceDN w:val="0"/>
              <w:adjustRightInd w:val="0"/>
              <w:spacing w:after="0" w:line="240" w:lineRule="auto"/>
              <w:rPr>
                <w:rFonts w:ascii="Arial" w:eastAsia="Times New Roman" w:hAnsi="Arial" w:cs="Arial"/>
                <w:b/>
                <w:bCs/>
                <w:color w:val="000000"/>
                <w:sz w:val="20"/>
                <w:szCs w:val="20"/>
                <w:lang w:val="nl-NL"/>
              </w:rPr>
            </w:pPr>
          </w:p>
        </w:tc>
      </w:tr>
      <w:tr w:rsidR="007A6C44" w:rsidRPr="00F2006F" w14:paraId="6F6DD2A0" w14:textId="77777777" w:rsidTr="007A6C44">
        <w:tc>
          <w:tcPr>
            <w:tcW w:w="3690" w:type="dxa"/>
            <w:tcBorders>
              <w:top w:val="nil"/>
              <w:left w:val="nil"/>
              <w:bottom w:val="nil"/>
              <w:right w:val="nil"/>
            </w:tcBorders>
          </w:tcPr>
          <w:p w14:paraId="48C3B277"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Overzicht attributen</w:t>
            </w:r>
          </w:p>
        </w:tc>
        <w:tc>
          <w:tcPr>
            <w:tcW w:w="988" w:type="dxa"/>
            <w:tcBorders>
              <w:top w:val="nil"/>
              <w:left w:val="nil"/>
              <w:bottom w:val="nil"/>
              <w:right w:val="nil"/>
            </w:tcBorders>
          </w:tcPr>
          <w:p w14:paraId="16A24AE9"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i/>
                <w:iCs/>
                <w:color w:val="000000"/>
                <w:sz w:val="20"/>
                <w:szCs w:val="20"/>
              </w:rPr>
              <w:t>Code</w:t>
            </w:r>
          </w:p>
        </w:tc>
        <w:tc>
          <w:tcPr>
            <w:tcW w:w="3544" w:type="dxa"/>
            <w:tcBorders>
              <w:top w:val="nil"/>
              <w:left w:val="nil"/>
              <w:bottom w:val="nil"/>
              <w:right w:val="nil"/>
            </w:tcBorders>
          </w:tcPr>
          <w:p w14:paraId="6B2091A7"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i/>
                <w:iCs/>
                <w:color w:val="000000"/>
                <w:sz w:val="20"/>
                <w:szCs w:val="20"/>
              </w:rPr>
              <w:t>Gegevensnaam</w:t>
            </w:r>
          </w:p>
        </w:tc>
        <w:tc>
          <w:tcPr>
            <w:tcW w:w="1138" w:type="dxa"/>
            <w:tcBorders>
              <w:top w:val="nil"/>
              <w:left w:val="nil"/>
              <w:bottom w:val="nil"/>
              <w:right w:val="nil"/>
            </w:tcBorders>
          </w:tcPr>
          <w:p w14:paraId="5B8098AC"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i/>
                <w:iCs/>
                <w:color w:val="000000"/>
                <w:sz w:val="20"/>
                <w:szCs w:val="20"/>
              </w:rPr>
              <w:t>Herkomst</w:t>
            </w:r>
          </w:p>
        </w:tc>
      </w:tr>
      <w:tr w:rsidR="007A6C44" w:rsidRPr="00F2006F" w14:paraId="5490F15C" w14:textId="77777777" w:rsidTr="007A6C44">
        <w:tc>
          <w:tcPr>
            <w:tcW w:w="3690" w:type="dxa"/>
            <w:tcBorders>
              <w:top w:val="nil"/>
              <w:left w:val="nil"/>
              <w:bottom w:val="nil"/>
              <w:right w:val="nil"/>
            </w:tcBorders>
          </w:tcPr>
          <w:p w14:paraId="633643A7" w14:textId="77777777" w:rsidR="007A6C44"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14:paraId="33CE3D81" w14:textId="77777777" w:rsidR="007A6C44" w:rsidRPr="00BC30EF" w:rsidRDefault="007A6C44" w:rsidP="007A6C44">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14:paraId="0A1A3D8E"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p>
        </w:tc>
        <w:tc>
          <w:tcPr>
            <w:tcW w:w="1138" w:type="dxa"/>
            <w:tcBorders>
              <w:top w:val="nil"/>
              <w:left w:val="nil"/>
              <w:bottom w:val="nil"/>
              <w:right w:val="nil"/>
            </w:tcBorders>
          </w:tcPr>
          <w:p w14:paraId="2BB83333"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p>
        </w:tc>
      </w:tr>
      <w:tr w:rsidR="007A6C44" w:rsidRPr="00F2006F" w14:paraId="2D16204D" w14:textId="77777777" w:rsidTr="007A6C44">
        <w:tc>
          <w:tcPr>
            <w:tcW w:w="3690" w:type="dxa"/>
            <w:tcBorders>
              <w:top w:val="nil"/>
              <w:left w:val="nil"/>
              <w:bottom w:val="nil"/>
              <w:right w:val="nil"/>
            </w:tcBorders>
          </w:tcPr>
          <w:p w14:paraId="57883B59"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059B8E0"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14:paraId="158A8530" w14:textId="77777777" w:rsidTr="007A6C44">
        <w:tc>
          <w:tcPr>
            <w:tcW w:w="3690" w:type="dxa"/>
            <w:tcBorders>
              <w:top w:val="nil"/>
              <w:left w:val="nil"/>
              <w:bottom w:val="nil"/>
              <w:right w:val="nil"/>
            </w:tcBorders>
          </w:tcPr>
          <w:p w14:paraId="44E1E2EB"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materiële historie</w:t>
            </w:r>
          </w:p>
        </w:tc>
        <w:tc>
          <w:tcPr>
            <w:tcW w:w="5670" w:type="dxa"/>
            <w:gridSpan w:val="3"/>
            <w:tcBorders>
              <w:top w:val="nil"/>
              <w:left w:val="nil"/>
              <w:bottom w:val="nil"/>
              <w:right w:val="nil"/>
            </w:tcBorders>
          </w:tcPr>
          <w:p w14:paraId="28CB2D03"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7A6C44" w:rsidRPr="00F2006F" w14:paraId="5D6980A3" w14:textId="77777777" w:rsidTr="007A6C44">
        <w:tc>
          <w:tcPr>
            <w:tcW w:w="3690" w:type="dxa"/>
            <w:tcBorders>
              <w:top w:val="nil"/>
              <w:left w:val="nil"/>
              <w:bottom w:val="nil"/>
              <w:right w:val="nil"/>
            </w:tcBorders>
          </w:tcPr>
          <w:p w14:paraId="7E2445A5"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5090C885"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14:paraId="2F6898FE" w14:textId="77777777" w:rsidTr="007A6C44">
        <w:tc>
          <w:tcPr>
            <w:tcW w:w="3690" w:type="dxa"/>
            <w:tcBorders>
              <w:top w:val="nil"/>
              <w:left w:val="nil"/>
              <w:bottom w:val="nil"/>
              <w:right w:val="nil"/>
            </w:tcBorders>
          </w:tcPr>
          <w:p w14:paraId="3378E3C1"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formele historie</w:t>
            </w:r>
          </w:p>
        </w:tc>
        <w:tc>
          <w:tcPr>
            <w:tcW w:w="5670" w:type="dxa"/>
            <w:gridSpan w:val="3"/>
            <w:tcBorders>
              <w:top w:val="nil"/>
              <w:left w:val="nil"/>
              <w:bottom w:val="nil"/>
              <w:right w:val="nil"/>
            </w:tcBorders>
          </w:tcPr>
          <w:p w14:paraId="3FC6243A"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7A6C44" w:rsidRPr="00F2006F" w14:paraId="60DC9E21" w14:textId="77777777" w:rsidTr="007A6C44">
        <w:trPr>
          <w:trHeight w:val="230"/>
        </w:trPr>
        <w:tc>
          <w:tcPr>
            <w:tcW w:w="3690" w:type="dxa"/>
            <w:tcBorders>
              <w:top w:val="nil"/>
              <w:left w:val="nil"/>
              <w:bottom w:val="nil"/>
              <w:right w:val="nil"/>
            </w:tcBorders>
          </w:tcPr>
          <w:p w14:paraId="5AC20C88"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6167A973"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14:paraId="0DCD90CD" w14:textId="77777777" w:rsidTr="007A6C44">
        <w:tc>
          <w:tcPr>
            <w:tcW w:w="3690" w:type="dxa"/>
            <w:tcBorders>
              <w:top w:val="nil"/>
              <w:left w:val="nil"/>
              <w:bottom w:val="nil"/>
              <w:right w:val="nil"/>
            </w:tcBorders>
          </w:tcPr>
          <w:p w14:paraId="0AAB53C6"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Aanduiding brondocument</w:t>
            </w:r>
          </w:p>
        </w:tc>
        <w:tc>
          <w:tcPr>
            <w:tcW w:w="5670" w:type="dxa"/>
            <w:gridSpan w:val="3"/>
            <w:tcBorders>
              <w:top w:val="nil"/>
              <w:left w:val="nil"/>
              <w:bottom w:val="nil"/>
              <w:right w:val="nil"/>
            </w:tcBorders>
          </w:tcPr>
          <w:p w14:paraId="69B9891A"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p>
        </w:tc>
      </w:tr>
      <w:tr w:rsidR="007A6C44" w:rsidRPr="00F2006F" w14:paraId="457D2AE3" w14:textId="77777777" w:rsidTr="007A6C44">
        <w:tc>
          <w:tcPr>
            <w:tcW w:w="3690" w:type="dxa"/>
            <w:tcBorders>
              <w:top w:val="nil"/>
              <w:left w:val="nil"/>
              <w:bottom w:val="nil"/>
              <w:right w:val="nil"/>
            </w:tcBorders>
          </w:tcPr>
          <w:p w14:paraId="2238C099"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764162EE"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14:paraId="1F1D0736" w14:textId="77777777" w:rsidTr="007A6C44">
        <w:tc>
          <w:tcPr>
            <w:tcW w:w="3690" w:type="dxa"/>
            <w:tcBorders>
              <w:top w:val="nil"/>
              <w:left w:val="nil"/>
              <w:bottom w:val="nil"/>
              <w:right w:val="nil"/>
            </w:tcBorders>
          </w:tcPr>
          <w:p w14:paraId="6DE32BFD"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in onderzoek</w:t>
            </w:r>
          </w:p>
        </w:tc>
        <w:tc>
          <w:tcPr>
            <w:tcW w:w="5670" w:type="dxa"/>
            <w:gridSpan w:val="3"/>
            <w:tcBorders>
              <w:top w:val="nil"/>
              <w:left w:val="nil"/>
              <w:bottom w:val="nil"/>
              <w:right w:val="nil"/>
            </w:tcBorders>
          </w:tcPr>
          <w:p w14:paraId="3F1B8DD5"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7A6C44" w:rsidRPr="00F2006F" w14:paraId="4C478B07" w14:textId="77777777" w:rsidTr="007A6C44">
        <w:trPr>
          <w:trHeight w:val="250"/>
        </w:trPr>
        <w:tc>
          <w:tcPr>
            <w:tcW w:w="3690" w:type="dxa"/>
            <w:tcBorders>
              <w:top w:val="nil"/>
              <w:left w:val="nil"/>
              <w:bottom w:val="nil"/>
              <w:right w:val="nil"/>
            </w:tcBorders>
          </w:tcPr>
          <w:p w14:paraId="37AA6C7F"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01121B9"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14:paraId="29076E67" w14:textId="77777777" w:rsidTr="007A6C44">
        <w:trPr>
          <w:trHeight w:val="371"/>
        </w:trPr>
        <w:tc>
          <w:tcPr>
            <w:tcW w:w="3690" w:type="dxa"/>
            <w:tcBorders>
              <w:top w:val="nil"/>
              <w:left w:val="nil"/>
              <w:bottom w:val="nil"/>
              <w:right w:val="nil"/>
            </w:tcBorders>
          </w:tcPr>
          <w:p w14:paraId="6FAD56B2"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Aanduiding strijdigheid/nietigheid</w:t>
            </w:r>
          </w:p>
        </w:tc>
        <w:tc>
          <w:tcPr>
            <w:tcW w:w="5670" w:type="dxa"/>
            <w:gridSpan w:val="3"/>
            <w:tcBorders>
              <w:top w:val="nil"/>
              <w:left w:val="nil"/>
              <w:bottom w:val="nil"/>
              <w:right w:val="nil"/>
            </w:tcBorders>
          </w:tcPr>
          <w:p w14:paraId="67E3CB9F"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7A6C44" w:rsidRPr="00F2006F" w14:paraId="7A402F79" w14:textId="77777777" w:rsidTr="007A6C44">
        <w:trPr>
          <w:trHeight w:val="185"/>
        </w:trPr>
        <w:tc>
          <w:tcPr>
            <w:tcW w:w="3690" w:type="dxa"/>
            <w:tcBorders>
              <w:top w:val="nil"/>
              <w:left w:val="nil"/>
              <w:bottom w:val="nil"/>
              <w:right w:val="nil"/>
            </w:tcBorders>
          </w:tcPr>
          <w:p w14:paraId="1D231E84"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67567129"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14:paraId="63C0A6DC" w14:textId="77777777" w:rsidTr="007A6C44">
        <w:trPr>
          <w:trHeight w:val="185"/>
        </w:trPr>
        <w:tc>
          <w:tcPr>
            <w:tcW w:w="3690" w:type="dxa"/>
            <w:tcBorders>
              <w:top w:val="nil"/>
              <w:left w:val="nil"/>
              <w:bottom w:val="nil"/>
              <w:right w:val="nil"/>
            </w:tcBorders>
          </w:tcPr>
          <w:p w14:paraId="0B6A1F49"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gridSpan w:val="3"/>
            <w:tcBorders>
              <w:top w:val="nil"/>
              <w:left w:val="nil"/>
              <w:bottom w:val="nil"/>
              <w:right w:val="nil"/>
            </w:tcBorders>
          </w:tcPr>
          <w:p w14:paraId="013EDD69" w14:textId="77777777" w:rsidR="007A6C44" w:rsidRPr="00F2006F" w:rsidRDefault="00AC042C" w:rsidP="00AC042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0 - N</w:t>
            </w:r>
            <w:r w:rsidR="00DA5D93" w:rsidRPr="00F2006F">
              <w:rPr>
                <w:rFonts w:ascii="Arial" w:hAnsi="Arial" w:cs="Arial"/>
                <w:sz w:val="20"/>
                <w:szCs w:val="20"/>
                <w:lang w:val="en-AU"/>
              </w:rPr>
              <w:fldChar w:fldCharType="begin" w:fldLock="1"/>
            </w:r>
            <w:r w:rsidR="007A6C44" w:rsidRPr="00F2006F">
              <w:rPr>
                <w:rFonts w:ascii="Arial" w:hAnsi="Arial" w:cs="Arial"/>
                <w:sz w:val="20"/>
                <w:szCs w:val="20"/>
                <w:lang w:val="en-AU"/>
              </w:rPr>
              <w:instrText xml:space="preserve">MERGEFIELD </w:instrText>
            </w:r>
            <w:r w:rsidR="007A6C44" w:rsidRPr="00F2006F">
              <w:rPr>
                <w:rFonts w:ascii="Arial" w:eastAsia="Times New Roman" w:hAnsi="Arial" w:cs="Arial"/>
                <w:color w:val="000000"/>
                <w:sz w:val="20"/>
                <w:szCs w:val="20"/>
              </w:rPr>
              <w:instrText>Element.Multiplicity</w:instrText>
            </w:r>
            <w:r w:rsidR="00DA5D93" w:rsidRPr="00F2006F">
              <w:rPr>
                <w:rFonts w:ascii="Arial" w:hAnsi="Arial" w:cs="Arial"/>
                <w:sz w:val="20"/>
                <w:szCs w:val="20"/>
                <w:lang w:val="en-AU"/>
              </w:rPr>
              <w:fldChar w:fldCharType="end"/>
            </w:r>
          </w:p>
        </w:tc>
      </w:tr>
      <w:tr w:rsidR="007A6C44" w:rsidRPr="00F2006F" w14:paraId="6C4B9AF0" w14:textId="77777777" w:rsidTr="007A6C44">
        <w:trPr>
          <w:trHeight w:val="230"/>
        </w:trPr>
        <w:tc>
          <w:tcPr>
            <w:tcW w:w="3690" w:type="dxa"/>
            <w:tcBorders>
              <w:top w:val="nil"/>
              <w:left w:val="nil"/>
              <w:bottom w:val="nil"/>
              <w:right w:val="nil"/>
            </w:tcBorders>
          </w:tcPr>
          <w:p w14:paraId="70CE3C15"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32E3E817"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14:paraId="257862D4" w14:textId="77777777" w:rsidTr="007A6C44">
        <w:trPr>
          <w:trHeight w:val="230"/>
        </w:trPr>
        <w:tc>
          <w:tcPr>
            <w:tcW w:w="3690" w:type="dxa"/>
            <w:tcBorders>
              <w:top w:val="nil"/>
              <w:left w:val="nil"/>
              <w:bottom w:val="nil"/>
              <w:right w:val="nil"/>
            </w:tcBorders>
          </w:tcPr>
          <w:p w14:paraId="2B83C833"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gridSpan w:val="3"/>
            <w:tcBorders>
              <w:top w:val="nil"/>
              <w:left w:val="nil"/>
              <w:bottom w:val="nil"/>
              <w:right w:val="nil"/>
            </w:tcBorders>
          </w:tcPr>
          <w:p w14:paraId="79A40C4A" w14:textId="77777777" w:rsidR="007A6C44" w:rsidRPr="00F2006F" w:rsidRDefault="00A91463" w:rsidP="007A6C44">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Zaaktypespecifiek gegeven</w:t>
            </w:r>
          </w:p>
        </w:tc>
      </w:tr>
      <w:tr w:rsidR="007A6C44" w:rsidRPr="00F2006F" w14:paraId="1F6F82D0" w14:textId="77777777" w:rsidTr="007A6C44">
        <w:trPr>
          <w:trHeight w:val="230"/>
        </w:trPr>
        <w:tc>
          <w:tcPr>
            <w:tcW w:w="3690" w:type="dxa"/>
            <w:tcBorders>
              <w:top w:val="nil"/>
              <w:left w:val="nil"/>
              <w:bottom w:val="nil"/>
              <w:right w:val="nil"/>
            </w:tcBorders>
          </w:tcPr>
          <w:p w14:paraId="167420E1"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14:paraId="001E249E" w14:textId="77777777"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14:paraId="42E3B0DC" w14:textId="77777777" w:rsidTr="007A6C44">
        <w:trPr>
          <w:trHeight w:val="230"/>
        </w:trPr>
        <w:tc>
          <w:tcPr>
            <w:tcW w:w="3690" w:type="dxa"/>
            <w:tcBorders>
              <w:top w:val="nil"/>
              <w:left w:val="nil"/>
              <w:bottom w:val="nil"/>
              <w:right w:val="nil"/>
            </w:tcBorders>
          </w:tcPr>
          <w:p w14:paraId="13FA2EFF" w14:textId="77777777"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gridSpan w:val="3"/>
            <w:tcBorders>
              <w:top w:val="nil"/>
              <w:left w:val="nil"/>
              <w:bottom w:val="nil"/>
              <w:right w:val="nil"/>
            </w:tcBorders>
          </w:tcPr>
          <w:p w14:paraId="7FE9AECB" w14:textId="77777777" w:rsidR="007A6C44" w:rsidRPr="00F2006F" w:rsidRDefault="00AC042C" w:rsidP="007A6C44">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p>
        </w:tc>
      </w:tr>
    </w:tbl>
    <w:p w14:paraId="3404BF5D" w14:textId="77777777" w:rsidR="00435184" w:rsidRPr="006757BE" w:rsidRDefault="00435184" w:rsidP="00FC7BDD"/>
    <w:p w14:paraId="352E2BA7" w14:textId="77777777" w:rsidR="00FC7BDD" w:rsidRDefault="00FC7BDD" w:rsidP="00FC7BDD">
      <w:pPr>
        <w:pStyle w:val="Kop2"/>
        <w:rPr>
          <w:noProof/>
        </w:rPr>
      </w:pPr>
      <w:bookmarkStart w:id="3842" w:name="_Toc493816612"/>
      <w:bookmarkStart w:id="3843" w:name="_Toc493816720"/>
      <w:r>
        <w:rPr>
          <w:noProof/>
        </w:rPr>
        <w:t>ZAAKTYPE</w:t>
      </w:r>
      <w:bookmarkEnd w:id="3842"/>
      <w:bookmarkEnd w:id="3843"/>
    </w:p>
    <w:p w14:paraId="474D697A" w14:textId="281E4F7F" w:rsidR="00862276" w:rsidRPr="00DD0F4F" w:rsidRDefault="00862276" w:rsidP="00862276">
      <w:pPr>
        <w:rPr>
          <w:lang w:val="nl-NL"/>
        </w:rPr>
      </w:pPr>
      <w:r w:rsidRPr="00DD0F4F">
        <w:rPr>
          <w:lang w:val="nl-NL"/>
        </w:rPr>
        <w:t>In deze paragraaf benoemen we de wijzigingen op het objecttype ZAAK</w:t>
      </w:r>
      <w:r>
        <w:rPr>
          <w:lang w:val="nl-NL"/>
        </w:rPr>
        <w:t>TYPE</w:t>
      </w:r>
      <w:r w:rsidRPr="00DD0F4F">
        <w:rPr>
          <w:lang w:val="nl-NL"/>
        </w:rPr>
        <w:t xml:space="preserve">. De consequenties hiervan op het niveau van het objecttype specificeren we hieronder. De consequenties voor </w:t>
      </w:r>
      <w:del w:id="3844" w:author="Arjan Kloosterboer" w:date="2017-09-22T04:10:00Z">
        <w:r w:rsidRPr="00DD0F4F">
          <w:rPr>
            <w:lang w:val="nl-NL"/>
          </w:rPr>
          <w:delText>de</w:delText>
        </w:r>
      </w:del>
      <w:ins w:id="3845" w:author="Arjan Kloosterboer" w:date="2017-09-22T04:10:00Z">
        <w:r w:rsidR="00C83188">
          <w:rPr>
            <w:lang w:val="nl-NL"/>
          </w:rPr>
          <w:t xml:space="preserve">enkele </w:t>
        </w:r>
      </w:ins>
      <w:r w:rsidRPr="00DD0F4F">
        <w:rPr>
          <w:lang w:val="nl-NL"/>
        </w:rPr>
        <w:t xml:space="preserve"> attribuut- en relatiesoorten specificeren we in de volgende paragrafen, bij de beschrijvingen van de wijzigingen. </w:t>
      </w:r>
      <w:ins w:id="3846" w:author="Arjan Kloosterboer" w:date="2017-09-22T04:10:00Z">
        <w:r w:rsidR="00802ED0">
          <w:rPr>
            <w:lang w:val="nl-NL"/>
          </w:rPr>
          <w:t xml:space="preserve">Voor de overige toegevoegde attribuutsoorten en gegevensgroeptypen verwijzen we naar het IMZTC. De attribuutsoorten zijn daaruit overgenomen, de gegevensgroeptypen </w:t>
        </w:r>
        <w:r w:rsidR="00590C5F">
          <w:rPr>
            <w:lang w:val="nl-NL"/>
          </w:rPr>
          <w:t xml:space="preserve">Zaaktypenrelatie en Deelzaaktypenrelatie </w:t>
        </w:r>
        <w:r w:rsidR="00802ED0">
          <w:rPr>
            <w:lang w:val="nl-NL"/>
          </w:rPr>
          <w:t xml:space="preserve">zijn daarvan afgeleid. </w:t>
        </w:r>
      </w:ins>
      <w:r w:rsidRPr="00DD0F4F">
        <w:rPr>
          <w:lang w:val="nl-NL"/>
        </w:rPr>
        <w:t xml:space="preserve">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9E65CB" w:rsidRPr="009E65CB" w14:paraId="2CD02D9A" w14:textId="77777777" w:rsidTr="006B01A0">
        <w:tc>
          <w:tcPr>
            <w:tcW w:w="3600" w:type="dxa"/>
            <w:tcBorders>
              <w:top w:val="single" w:sz="4" w:space="0" w:color="auto"/>
              <w:left w:val="nil"/>
              <w:bottom w:val="nil"/>
              <w:right w:val="nil"/>
            </w:tcBorders>
          </w:tcPr>
          <w:p w14:paraId="7FD455EB"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3847" w:name="BKM_7210A379_17EE_4143_A106_ECD9414B2A0D"/>
            <w:bookmarkEnd w:id="3847"/>
            <w:r w:rsidRPr="009E65CB">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14:paraId="0FF10818" w14:textId="77777777" w:rsidR="009E65CB"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Element.Name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ZAAKTYPE</w:t>
            </w:r>
            <w:r w:rsidRPr="009E65CB">
              <w:rPr>
                <w:rFonts w:ascii="Arial" w:hAnsi="Arial" w:cs="Arial"/>
                <w:sz w:val="20"/>
                <w:szCs w:val="20"/>
                <w:lang w:val="en-AU"/>
              </w:rPr>
              <w:fldChar w:fldCharType="end"/>
            </w:r>
          </w:p>
        </w:tc>
      </w:tr>
      <w:tr w:rsidR="009E65CB" w:rsidRPr="009E65CB" w14:paraId="19FFBEBC" w14:textId="77777777" w:rsidTr="002B0381">
        <w:trPr>
          <w:trHeight w:val="260"/>
        </w:trPr>
        <w:tc>
          <w:tcPr>
            <w:tcW w:w="3600" w:type="dxa"/>
            <w:tcBorders>
              <w:top w:val="nil"/>
              <w:left w:val="nil"/>
              <w:bottom w:val="nil"/>
              <w:right w:val="nil"/>
            </w:tcBorders>
          </w:tcPr>
          <w:p w14:paraId="49723F37" w14:textId="77777777"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EF00BC1"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r>
      <w:tr w:rsidR="009E65CB" w:rsidRPr="00AE6939" w14:paraId="5D68B389" w14:textId="77777777" w:rsidTr="002B0381">
        <w:tc>
          <w:tcPr>
            <w:tcW w:w="3600" w:type="dxa"/>
            <w:tcBorders>
              <w:top w:val="nil"/>
              <w:left w:val="nil"/>
              <w:bottom w:val="nil"/>
              <w:right w:val="nil"/>
            </w:tcBorders>
          </w:tcPr>
          <w:p w14:paraId="0345010D" w14:textId="77777777"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r w:rsidRPr="009E65CB">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0945FF88" w14:textId="025C3B8C" w:rsidR="009E65CB" w:rsidRPr="00DD0F4F" w:rsidRDefault="009E65CB" w:rsidP="00650FA0">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betreft de indeling of groepering van zaken naar hun aard, zoals “Behandelen aanvraag bouwvergunning” en “Behandelen aanvraag ontheffing parkeren”. </w:t>
            </w:r>
            <w:r w:rsidR="00650FA0" w:rsidRPr="00DD0F4F">
              <w:rPr>
                <w:rFonts w:ascii="Arial" w:eastAsia="Times New Roman" w:hAnsi="Arial" w:cs="Arial"/>
                <w:noProof/>
                <w:color w:val="000000"/>
                <w:sz w:val="20"/>
                <w:szCs w:val="20"/>
                <w:lang w:val="nl-NL"/>
              </w:rPr>
              <w:t xml:space="preserve">De afbakening van een zaaktype komt overeen met een bedrijfsproces: ‘van klant tot klant’. </w:t>
            </w:r>
          </w:p>
        </w:tc>
      </w:tr>
      <w:tr w:rsidR="009E65CB" w:rsidRPr="00AE6939" w14:paraId="11845281" w14:textId="77777777" w:rsidTr="002B0381">
        <w:tc>
          <w:tcPr>
            <w:tcW w:w="3600" w:type="dxa"/>
            <w:tcBorders>
              <w:top w:val="nil"/>
              <w:left w:val="nil"/>
              <w:bottom w:val="nil"/>
              <w:right w:val="nil"/>
            </w:tcBorders>
          </w:tcPr>
          <w:p w14:paraId="14BC8945" w14:textId="77777777" w:rsidR="009E65CB" w:rsidRPr="005E066D" w:rsidRDefault="009E65CB" w:rsidP="009E65C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1FEAE5F3" w14:textId="77777777" w:rsidR="009E65CB" w:rsidRPr="005E066D" w:rsidRDefault="009E65CB" w:rsidP="009E65CB">
            <w:pPr>
              <w:autoSpaceDE w:val="0"/>
              <w:autoSpaceDN w:val="0"/>
              <w:adjustRightInd w:val="0"/>
              <w:spacing w:after="0" w:line="240" w:lineRule="auto"/>
              <w:rPr>
                <w:rFonts w:ascii="Arial" w:eastAsia="Times New Roman" w:hAnsi="Arial" w:cs="Arial"/>
                <w:b/>
                <w:bCs/>
                <w:color w:val="000000"/>
                <w:sz w:val="20"/>
                <w:szCs w:val="20"/>
                <w:lang w:val="nl-NL"/>
              </w:rPr>
            </w:pPr>
          </w:p>
        </w:tc>
      </w:tr>
      <w:tr w:rsidR="009E65CB" w:rsidRPr="009E65CB" w14:paraId="6AD5AB00" w14:textId="77777777" w:rsidTr="002B0381">
        <w:tc>
          <w:tcPr>
            <w:tcW w:w="3600" w:type="dxa"/>
            <w:tcBorders>
              <w:top w:val="nil"/>
              <w:left w:val="nil"/>
              <w:bottom w:val="nil"/>
              <w:right w:val="nil"/>
            </w:tcBorders>
          </w:tcPr>
          <w:p w14:paraId="1C5DCD52"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3848" w:name="BKM_6EBF23E5_F428_479b_A18C_573CA7CA10EE"/>
            <w:bookmarkEnd w:id="3848"/>
            <w:r w:rsidRPr="009E65CB">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559A8DF1"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Code</w:t>
            </w:r>
          </w:p>
        </w:tc>
        <w:tc>
          <w:tcPr>
            <w:tcW w:w="3330" w:type="dxa"/>
            <w:tcBorders>
              <w:top w:val="nil"/>
              <w:left w:val="nil"/>
              <w:bottom w:val="nil"/>
              <w:right w:val="nil"/>
            </w:tcBorders>
          </w:tcPr>
          <w:p w14:paraId="25443783"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451251B7"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Herkomst</w:t>
            </w:r>
          </w:p>
        </w:tc>
      </w:tr>
      <w:tr w:rsidR="009E65CB" w:rsidRPr="009E65CB" w14:paraId="07947D83" w14:textId="77777777" w:rsidTr="002B0381">
        <w:tc>
          <w:tcPr>
            <w:tcW w:w="3600" w:type="dxa"/>
            <w:tcBorders>
              <w:top w:val="nil"/>
              <w:left w:val="nil"/>
              <w:bottom w:val="nil"/>
              <w:right w:val="nil"/>
            </w:tcBorders>
          </w:tcPr>
          <w:p w14:paraId="220E10D1"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0A7F879"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6F3E591" w14:textId="77777777" w:rsidR="009E65CB"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Zaaktype-identificatie</w:t>
            </w:r>
          </w:p>
        </w:tc>
        <w:tc>
          <w:tcPr>
            <w:tcW w:w="1350" w:type="dxa"/>
            <w:tcBorders>
              <w:top w:val="nil"/>
              <w:left w:val="nil"/>
              <w:bottom w:val="nil"/>
              <w:right w:val="nil"/>
            </w:tcBorders>
          </w:tcPr>
          <w:p w14:paraId="25BABA94" w14:textId="77777777" w:rsidR="009E65CB"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2B0381" w:rsidRPr="009E65CB" w14:paraId="3749FB96" w14:textId="77777777" w:rsidTr="002B0381">
        <w:tc>
          <w:tcPr>
            <w:tcW w:w="3600" w:type="dxa"/>
            <w:tcBorders>
              <w:top w:val="nil"/>
              <w:left w:val="nil"/>
              <w:bottom w:val="nil"/>
              <w:right w:val="nil"/>
            </w:tcBorders>
          </w:tcPr>
          <w:p w14:paraId="669FB17A" w14:textId="77777777"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7687994" w14:textId="77777777"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E0CD798" w14:textId="77777777" w:rsidR="002B0381" w:rsidRPr="009E65CB" w:rsidRDefault="002B0381" w:rsidP="009E65CB">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Domein</w:t>
            </w:r>
          </w:p>
        </w:tc>
        <w:tc>
          <w:tcPr>
            <w:tcW w:w="1350" w:type="dxa"/>
            <w:tcBorders>
              <w:top w:val="nil"/>
              <w:left w:val="nil"/>
              <w:bottom w:val="nil"/>
              <w:right w:val="nil"/>
            </w:tcBorders>
          </w:tcPr>
          <w:p w14:paraId="6DB797DD" w14:textId="77777777"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2B0381" w:rsidRPr="009E65CB" w14:paraId="21D5EE05" w14:textId="77777777" w:rsidTr="002B0381">
        <w:tc>
          <w:tcPr>
            <w:tcW w:w="3600" w:type="dxa"/>
            <w:tcBorders>
              <w:top w:val="nil"/>
              <w:left w:val="nil"/>
              <w:bottom w:val="nil"/>
              <w:right w:val="nil"/>
            </w:tcBorders>
          </w:tcPr>
          <w:p w14:paraId="2C457E8A" w14:textId="77777777"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1142DD5" w14:textId="77777777"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E2EF29B" w14:textId="77777777" w:rsidR="002B0381" w:rsidRPr="009E65CB" w:rsidRDefault="002B0381" w:rsidP="009E65CB">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RSIN</w:t>
            </w:r>
          </w:p>
        </w:tc>
        <w:tc>
          <w:tcPr>
            <w:tcW w:w="1350" w:type="dxa"/>
            <w:tcBorders>
              <w:top w:val="nil"/>
              <w:left w:val="nil"/>
              <w:bottom w:val="nil"/>
              <w:right w:val="nil"/>
            </w:tcBorders>
          </w:tcPr>
          <w:p w14:paraId="6A1E2748" w14:textId="77777777"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E65CB" w:rsidRPr="009E65CB" w14:paraId="3A0219F6" w14:textId="77777777" w:rsidTr="002B0381">
        <w:tc>
          <w:tcPr>
            <w:tcW w:w="3600" w:type="dxa"/>
            <w:tcBorders>
              <w:top w:val="nil"/>
              <w:left w:val="nil"/>
              <w:bottom w:val="nil"/>
              <w:right w:val="nil"/>
            </w:tcBorders>
          </w:tcPr>
          <w:p w14:paraId="2718E8C5"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3849" w:name="BKM_189BD3BF_9167_4891_B937_73EBAAB53BD1"/>
            <w:bookmarkEnd w:id="3849"/>
          </w:p>
        </w:tc>
        <w:tc>
          <w:tcPr>
            <w:tcW w:w="1080" w:type="dxa"/>
            <w:tcBorders>
              <w:top w:val="nil"/>
              <w:left w:val="nil"/>
              <w:bottom w:val="nil"/>
              <w:right w:val="nil"/>
            </w:tcBorders>
          </w:tcPr>
          <w:p w14:paraId="01A694D4"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color w:val="000000"/>
                <w:sz w:val="20"/>
                <w:szCs w:val="20"/>
              </w:rPr>
              <w:t>0005</w:t>
            </w:r>
          </w:p>
        </w:tc>
        <w:tc>
          <w:tcPr>
            <w:tcW w:w="3330" w:type="dxa"/>
            <w:tcBorders>
              <w:top w:val="nil"/>
              <w:left w:val="nil"/>
              <w:bottom w:val="nil"/>
              <w:right w:val="nil"/>
            </w:tcBorders>
          </w:tcPr>
          <w:p w14:paraId="6EA83286" w14:textId="77777777" w:rsidR="009E65CB"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Zaaktype-omschrijving</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45A730A6" w14:textId="276522CF" w:rsidR="009E65CB" w:rsidRPr="009E65CB" w:rsidRDefault="00A75642"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E65CB" w:rsidRPr="009E65CB" w14:paraId="0A741B5D" w14:textId="77777777" w:rsidTr="002B0381">
        <w:tc>
          <w:tcPr>
            <w:tcW w:w="3600" w:type="dxa"/>
            <w:tcBorders>
              <w:top w:val="nil"/>
              <w:left w:val="nil"/>
              <w:bottom w:val="nil"/>
              <w:right w:val="nil"/>
            </w:tcBorders>
          </w:tcPr>
          <w:p w14:paraId="7DAABB0B"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3850" w:name="BKM_8AC6178D_D605_4238_A0FE_5C5E40A12B60"/>
            <w:bookmarkEnd w:id="3850"/>
          </w:p>
        </w:tc>
        <w:tc>
          <w:tcPr>
            <w:tcW w:w="1080" w:type="dxa"/>
            <w:tcBorders>
              <w:top w:val="nil"/>
              <w:left w:val="nil"/>
              <w:bottom w:val="nil"/>
              <w:right w:val="nil"/>
            </w:tcBorders>
          </w:tcPr>
          <w:p w14:paraId="19D69C8B"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9404A99" w14:textId="77777777" w:rsidR="009E65CB"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Zaaktype-omschrijving generiek</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127AC213" w14:textId="6DF51479" w:rsidR="009E65CB" w:rsidRPr="009E65CB" w:rsidRDefault="00A75642"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E65CB" w:rsidRPr="009E65CB" w14:paraId="663C469B" w14:textId="77777777" w:rsidTr="002B0381">
        <w:tc>
          <w:tcPr>
            <w:tcW w:w="3600" w:type="dxa"/>
            <w:tcBorders>
              <w:top w:val="nil"/>
              <w:left w:val="nil"/>
              <w:bottom w:val="nil"/>
              <w:right w:val="nil"/>
            </w:tcBorders>
          </w:tcPr>
          <w:p w14:paraId="234A64B3"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3851" w:name="BKM_A0C90878_FDB3_4f79_99E8_F99309D1D4E6"/>
            <w:bookmarkEnd w:id="3851"/>
          </w:p>
        </w:tc>
        <w:tc>
          <w:tcPr>
            <w:tcW w:w="1080" w:type="dxa"/>
            <w:tcBorders>
              <w:top w:val="nil"/>
              <w:left w:val="nil"/>
              <w:bottom w:val="nil"/>
              <w:right w:val="nil"/>
            </w:tcBorders>
          </w:tcPr>
          <w:p w14:paraId="7805FD6B"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color w:val="000000"/>
                <w:sz w:val="20"/>
                <w:szCs w:val="20"/>
              </w:rPr>
              <w:t>0006</w:t>
            </w:r>
          </w:p>
        </w:tc>
        <w:tc>
          <w:tcPr>
            <w:tcW w:w="3330" w:type="dxa"/>
            <w:tcBorders>
              <w:top w:val="nil"/>
              <w:left w:val="nil"/>
              <w:bottom w:val="nil"/>
              <w:right w:val="nil"/>
            </w:tcBorders>
          </w:tcPr>
          <w:p w14:paraId="18D7DC46" w14:textId="77777777" w:rsidR="009E65CB"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Trefwoord</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2C2A1A36" w14:textId="6E1F5C6B" w:rsidR="009E65CB" w:rsidRPr="009E65CB" w:rsidRDefault="00A75642"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E65CB" w:rsidRPr="009E65CB" w14:paraId="49095558" w14:textId="77777777" w:rsidTr="002B0381">
        <w:tc>
          <w:tcPr>
            <w:tcW w:w="3600" w:type="dxa"/>
            <w:tcBorders>
              <w:top w:val="nil"/>
              <w:left w:val="nil"/>
              <w:bottom w:val="nil"/>
              <w:right w:val="nil"/>
            </w:tcBorders>
          </w:tcPr>
          <w:p w14:paraId="316DA2F8"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3852" w:name="BKM_7FC0FD86_BD22_4080_814C_E17637DC8605"/>
            <w:bookmarkEnd w:id="3852"/>
          </w:p>
        </w:tc>
        <w:tc>
          <w:tcPr>
            <w:tcW w:w="1080" w:type="dxa"/>
            <w:tcBorders>
              <w:top w:val="nil"/>
              <w:left w:val="nil"/>
              <w:bottom w:val="nil"/>
              <w:right w:val="nil"/>
            </w:tcBorders>
          </w:tcPr>
          <w:p w14:paraId="5611C4D5"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2B8F6D3" w14:textId="77777777" w:rsidR="009E65CB"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Doorlooptijd behandeling</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0CE1AF28" w14:textId="44295574" w:rsidR="009E65CB" w:rsidRPr="009E65CB" w:rsidRDefault="00A75642"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5C5A75" w:rsidRPr="009E65CB" w14:paraId="7AE3B6B0" w14:textId="77777777" w:rsidTr="002B0381">
        <w:tc>
          <w:tcPr>
            <w:tcW w:w="3600" w:type="dxa"/>
            <w:tcBorders>
              <w:top w:val="nil"/>
              <w:left w:val="nil"/>
              <w:bottom w:val="nil"/>
              <w:right w:val="nil"/>
            </w:tcBorders>
          </w:tcPr>
          <w:p w14:paraId="061BEA34"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7F47DE4"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98E8C16" w14:textId="77777777" w:rsidR="005C5A75" w:rsidRPr="009E65CB" w:rsidRDefault="005C5A75" w:rsidP="009E65CB">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 Periodeduur</w:t>
            </w:r>
          </w:p>
        </w:tc>
        <w:tc>
          <w:tcPr>
            <w:tcW w:w="1350" w:type="dxa"/>
            <w:tcBorders>
              <w:top w:val="nil"/>
              <w:left w:val="nil"/>
              <w:bottom w:val="nil"/>
              <w:right w:val="nil"/>
            </w:tcBorders>
          </w:tcPr>
          <w:p w14:paraId="6CA1165C" w14:textId="77777777" w:rsidR="005C5A75" w:rsidRPr="009E65CB" w:rsidDel="00A75642" w:rsidRDefault="005C5A75"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10F00" w:rsidRPr="009E65CB" w14:paraId="573B5AD8" w14:textId="77777777" w:rsidTr="002B0381">
        <w:tc>
          <w:tcPr>
            <w:tcW w:w="3600" w:type="dxa"/>
            <w:tcBorders>
              <w:top w:val="nil"/>
              <w:left w:val="nil"/>
              <w:bottom w:val="nil"/>
              <w:right w:val="nil"/>
            </w:tcBorders>
          </w:tcPr>
          <w:p w14:paraId="0CE4741A" w14:textId="77777777" w:rsidR="00910F00" w:rsidRPr="009E65CB" w:rsidRDefault="00910F00"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3346CE28" w14:textId="77777777" w:rsidR="00910F00" w:rsidRPr="009E65CB" w:rsidRDefault="00910F00"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E5F9DA9" w14:textId="77777777" w:rsidR="00910F00" w:rsidRPr="009E65CB" w:rsidRDefault="005C5A75" w:rsidP="005C5A75">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 xml:space="preserve">- </w:t>
            </w:r>
            <w:r w:rsidR="00DA5D93" w:rsidRPr="009E65CB">
              <w:rPr>
                <w:rFonts w:ascii="Arial" w:hAnsi="Arial" w:cs="Arial"/>
                <w:sz w:val="20"/>
                <w:szCs w:val="20"/>
                <w:lang w:val="en-AU"/>
              </w:rPr>
              <w:fldChar w:fldCharType="begin" w:fldLock="1"/>
            </w:r>
            <w:r w:rsidR="00910F00" w:rsidRPr="009E65CB">
              <w:rPr>
                <w:rFonts w:ascii="Arial" w:hAnsi="Arial" w:cs="Arial"/>
                <w:sz w:val="20"/>
                <w:szCs w:val="20"/>
                <w:lang w:val="en-AU"/>
              </w:rPr>
              <w:instrText xml:space="preserve">MERGEFIELD </w:instrText>
            </w:r>
            <w:r w:rsidR="00910F00" w:rsidRPr="009E65CB">
              <w:rPr>
                <w:rFonts w:ascii="Arial" w:eastAsia="Times New Roman" w:hAnsi="Arial" w:cs="Arial"/>
                <w:color w:val="000000"/>
                <w:sz w:val="20"/>
                <w:szCs w:val="20"/>
              </w:rPr>
              <w:instrText>Att.Name</w:instrText>
            </w:r>
            <w:r w:rsidR="00DA5D93" w:rsidRPr="009E65CB">
              <w:rPr>
                <w:rFonts w:ascii="Arial" w:hAnsi="Arial" w:cs="Arial"/>
                <w:sz w:val="20"/>
                <w:szCs w:val="20"/>
                <w:lang w:val="en-AU"/>
              </w:rPr>
              <w:fldChar w:fldCharType="separate"/>
            </w:r>
            <w:r>
              <w:rPr>
                <w:rFonts w:ascii="Arial" w:eastAsia="Times New Roman" w:hAnsi="Arial" w:cs="Arial"/>
                <w:color w:val="000000"/>
                <w:sz w:val="20"/>
                <w:szCs w:val="20"/>
              </w:rPr>
              <w:t>Periode-</w:t>
            </w:r>
            <w:r w:rsidR="00910F00">
              <w:rPr>
                <w:rFonts w:ascii="Arial" w:eastAsia="Times New Roman" w:hAnsi="Arial" w:cs="Arial"/>
                <w:color w:val="000000"/>
                <w:sz w:val="20"/>
                <w:szCs w:val="20"/>
              </w:rPr>
              <w:t>eenheid</w:t>
            </w:r>
            <w:r w:rsidR="00DA5D93" w:rsidRPr="009E65CB">
              <w:rPr>
                <w:rFonts w:ascii="Arial" w:hAnsi="Arial" w:cs="Arial"/>
                <w:sz w:val="20"/>
                <w:szCs w:val="20"/>
                <w:lang w:val="en-AU"/>
              </w:rPr>
              <w:fldChar w:fldCharType="end"/>
            </w:r>
          </w:p>
        </w:tc>
        <w:tc>
          <w:tcPr>
            <w:tcW w:w="1350" w:type="dxa"/>
            <w:tcBorders>
              <w:top w:val="nil"/>
              <w:left w:val="nil"/>
              <w:bottom w:val="nil"/>
              <w:right w:val="nil"/>
            </w:tcBorders>
          </w:tcPr>
          <w:p w14:paraId="75304105" w14:textId="77777777" w:rsidR="00910F00" w:rsidRPr="009E65CB" w:rsidDel="00A75642" w:rsidRDefault="00910F00"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E65CB" w:rsidRPr="009E65CB" w14:paraId="0FB2D917" w14:textId="77777777" w:rsidTr="002B0381">
        <w:tc>
          <w:tcPr>
            <w:tcW w:w="3600" w:type="dxa"/>
            <w:tcBorders>
              <w:top w:val="nil"/>
              <w:left w:val="nil"/>
              <w:bottom w:val="nil"/>
              <w:right w:val="nil"/>
            </w:tcBorders>
          </w:tcPr>
          <w:p w14:paraId="1B18FE64"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3853" w:name="BKM_43E2E9F2_6A2C_44e0_A5B1_CEC8325D9C1F"/>
            <w:bookmarkEnd w:id="3853"/>
          </w:p>
        </w:tc>
        <w:tc>
          <w:tcPr>
            <w:tcW w:w="1080" w:type="dxa"/>
            <w:tcBorders>
              <w:top w:val="nil"/>
              <w:left w:val="nil"/>
              <w:bottom w:val="nil"/>
              <w:right w:val="nil"/>
            </w:tcBorders>
          </w:tcPr>
          <w:p w14:paraId="28E407B7"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F08B299" w14:textId="77777777" w:rsidR="009E65CB"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Servicenorm behandeling</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1BB87D7D" w14:textId="00C0223B" w:rsidR="009E65CB" w:rsidRPr="009E65CB" w:rsidRDefault="00A75642"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5C5A75" w:rsidRPr="009E65CB" w14:paraId="2226B4AA" w14:textId="77777777" w:rsidTr="002B0381">
        <w:tc>
          <w:tcPr>
            <w:tcW w:w="3600" w:type="dxa"/>
            <w:tcBorders>
              <w:top w:val="nil"/>
              <w:left w:val="nil"/>
              <w:bottom w:val="nil"/>
              <w:right w:val="nil"/>
            </w:tcBorders>
          </w:tcPr>
          <w:p w14:paraId="5B3EEF11"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866435C"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2632CE48" w14:textId="77777777" w:rsidR="005C5A75" w:rsidRPr="009E65CB" w:rsidRDefault="005C5A75" w:rsidP="009E65CB">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 Periodeduur</w:t>
            </w:r>
          </w:p>
        </w:tc>
        <w:tc>
          <w:tcPr>
            <w:tcW w:w="1350" w:type="dxa"/>
            <w:tcBorders>
              <w:top w:val="nil"/>
              <w:left w:val="nil"/>
              <w:bottom w:val="nil"/>
              <w:right w:val="nil"/>
            </w:tcBorders>
          </w:tcPr>
          <w:p w14:paraId="062059EE" w14:textId="77777777" w:rsidR="005C5A75" w:rsidRPr="009E65CB" w:rsidDel="00A75642" w:rsidRDefault="005C5A75"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5C5A75" w:rsidRPr="009E65CB" w14:paraId="76E7E00A" w14:textId="77777777" w:rsidTr="002B0381">
        <w:tc>
          <w:tcPr>
            <w:tcW w:w="3600" w:type="dxa"/>
            <w:tcBorders>
              <w:top w:val="nil"/>
              <w:left w:val="nil"/>
              <w:bottom w:val="nil"/>
              <w:right w:val="nil"/>
            </w:tcBorders>
          </w:tcPr>
          <w:p w14:paraId="41ED8FE3"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1B5BECC"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4656EF4" w14:textId="77777777" w:rsidR="005C5A75" w:rsidRPr="009E65CB" w:rsidRDefault="005C5A75" w:rsidP="009E65CB">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 xml:space="preserve">- </w:t>
            </w:r>
            <w:r w:rsidR="00DA5D93" w:rsidRPr="009E65CB">
              <w:rPr>
                <w:rFonts w:ascii="Arial" w:hAnsi="Arial" w:cs="Arial"/>
                <w:sz w:val="20"/>
                <w:szCs w:val="20"/>
                <w:lang w:val="en-AU"/>
              </w:rPr>
              <w:fldChar w:fldCharType="begin" w:fldLock="1"/>
            </w:r>
            <w:r w:rsidRPr="009E65CB">
              <w:rPr>
                <w:rFonts w:ascii="Arial" w:hAnsi="Arial" w:cs="Arial"/>
                <w:sz w:val="20"/>
                <w:szCs w:val="20"/>
                <w:lang w:val="en-AU"/>
              </w:rPr>
              <w:instrText xml:space="preserve">MERGEFIELD </w:instrText>
            </w:r>
            <w:r w:rsidRPr="009E65CB">
              <w:rPr>
                <w:rFonts w:ascii="Arial" w:eastAsia="Times New Roman" w:hAnsi="Arial" w:cs="Arial"/>
                <w:color w:val="000000"/>
                <w:sz w:val="20"/>
                <w:szCs w:val="20"/>
              </w:rPr>
              <w:instrText>Att.Name</w:instrText>
            </w:r>
            <w:r w:rsidR="00DA5D93" w:rsidRPr="009E65CB">
              <w:rPr>
                <w:rFonts w:ascii="Arial" w:hAnsi="Arial" w:cs="Arial"/>
                <w:sz w:val="20"/>
                <w:szCs w:val="20"/>
                <w:lang w:val="en-AU"/>
              </w:rPr>
              <w:fldChar w:fldCharType="separate"/>
            </w:r>
            <w:r>
              <w:rPr>
                <w:rFonts w:ascii="Arial" w:eastAsia="Times New Roman" w:hAnsi="Arial" w:cs="Arial"/>
                <w:color w:val="000000"/>
                <w:sz w:val="20"/>
                <w:szCs w:val="20"/>
              </w:rPr>
              <w:t>Periode-eenheid</w:t>
            </w:r>
            <w:r w:rsidR="00DA5D93" w:rsidRPr="009E65CB">
              <w:rPr>
                <w:rFonts w:ascii="Arial" w:hAnsi="Arial" w:cs="Arial"/>
                <w:sz w:val="20"/>
                <w:szCs w:val="20"/>
                <w:lang w:val="en-AU"/>
              </w:rPr>
              <w:fldChar w:fldCharType="end"/>
            </w:r>
          </w:p>
        </w:tc>
        <w:tc>
          <w:tcPr>
            <w:tcW w:w="1350" w:type="dxa"/>
            <w:tcBorders>
              <w:top w:val="nil"/>
              <w:left w:val="nil"/>
              <w:bottom w:val="nil"/>
              <w:right w:val="nil"/>
            </w:tcBorders>
          </w:tcPr>
          <w:p w14:paraId="025E4E20" w14:textId="77777777" w:rsidR="005C5A75" w:rsidRPr="009E65CB" w:rsidDel="00A75642" w:rsidRDefault="005C5A75"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5C5A75" w:rsidRPr="009E65CB" w14:paraId="6649FCDE" w14:textId="77777777" w:rsidTr="002B0381">
        <w:tc>
          <w:tcPr>
            <w:tcW w:w="3600" w:type="dxa"/>
            <w:tcBorders>
              <w:top w:val="nil"/>
              <w:left w:val="nil"/>
              <w:bottom w:val="nil"/>
              <w:right w:val="nil"/>
            </w:tcBorders>
          </w:tcPr>
          <w:p w14:paraId="388AC53D"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bookmarkStart w:id="3854" w:name="BKM_EA3C4D9F_1F0E_42bb_AF6C_468862470DEA"/>
            <w:bookmarkEnd w:id="3854"/>
          </w:p>
        </w:tc>
        <w:tc>
          <w:tcPr>
            <w:tcW w:w="1080" w:type="dxa"/>
            <w:tcBorders>
              <w:top w:val="nil"/>
              <w:left w:val="nil"/>
              <w:bottom w:val="nil"/>
              <w:right w:val="nil"/>
            </w:tcBorders>
          </w:tcPr>
          <w:p w14:paraId="3EBD8B67"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899CAE2" w14:textId="77777777" w:rsidR="005C5A75"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5C5A75" w:rsidRPr="009E65CB">
              <w:rPr>
                <w:rFonts w:ascii="Arial" w:hAnsi="Arial" w:cs="Arial"/>
                <w:sz w:val="20"/>
                <w:szCs w:val="20"/>
                <w:lang w:val="en-AU"/>
              </w:rPr>
              <w:instrText xml:space="preserve">MERGEFIELD </w:instrText>
            </w:r>
            <w:r w:rsidR="005C5A75"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5C5A75" w:rsidRPr="009E65CB">
              <w:rPr>
                <w:rFonts w:ascii="Arial" w:eastAsia="Times New Roman" w:hAnsi="Arial" w:cs="Arial"/>
                <w:color w:val="000000"/>
                <w:sz w:val="20"/>
                <w:szCs w:val="20"/>
              </w:rPr>
              <w:t>Archief</w:t>
            </w:r>
            <w:r w:rsidR="005C5A75">
              <w:rPr>
                <w:rFonts w:ascii="Arial" w:eastAsia="Times New Roman" w:hAnsi="Arial" w:cs="Arial"/>
                <w:color w:val="000000"/>
                <w:sz w:val="20"/>
                <w:szCs w:val="20"/>
              </w:rPr>
              <w:t>classificatie</w:t>
            </w:r>
            <w:r w:rsidR="005C5A75" w:rsidRPr="009E65CB">
              <w:rPr>
                <w:rFonts w:ascii="Arial" w:eastAsia="Times New Roman" w:hAnsi="Arial" w:cs="Arial"/>
                <w:color w:val="000000"/>
                <w:sz w:val="20"/>
                <w:szCs w:val="20"/>
              </w:rPr>
              <w:t>code</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0F08F920" w14:textId="65EDD1CD" w:rsidR="005C5A75" w:rsidRPr="009E65CB" w:rsidRDefault="005C5A75" w:rsidP="00A75642">
            <w:pPr>
              <w:autoSpaceDE w:val="0"/>
              <w:autoSpaceDN w:val="0"/>
              <w:adjustRightInd w:val="0"/>
              <w:spacing w:after="0" w:line="240" w:lineRule="auto"/>
              <w:ind w:left="708" w:hanging="708"/>
              <w:rPr>
                <w:rFonts w:ascii="Arial" w:eastAsia="Times New Roman" w:hAnsi="Arial" w:cs="Arial"/>
                <w:color w:val="000000"/>
                <w:sz w:val="20"/>
                <w:szCs w:val="20"/>
              </w:rPr>
            </w:pPr>
            <w:r>
              <w:rPr>
                <w:rFonts w:ascii="Arial" w:eastAsia="Times New Roman" w:hAnsi="Arial" w:cs="Arial"/>
                <w:color w:val="000000"/>
                <w:sz w:val="20"/>
                <w:szCs w:val="20"/>
              </w:rPr>
              <w:t>ZTC</w:t>
            </w:r>
          </w:p>
        </w:tc>
      </w:tr>
      <w:tr w:rsidR="005C5A75" w:rsidRPr="009E65CB" w14:paraId="797E9D20" w14:textId="77777777" w:rsidTr="002B0381">
        <w:tc>
          <w:tcPr>
            <w:tcW w:w="3600" w:type="dxa"/>
            <w:tcBorders>
              <w:top w:val="nil"/>
              <w:left w:val="nil"/>
              <w:bottom w:val="nil"/>
              <w:right w:val="nil"/>
            </w:tcBorders>
          </w:tcPr>
          <w:p w14:paraId="3F76ABFD"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bookmarkStart w:id="3855" w:name="BKM_7AA3DD6A_2FBC_4873_9B86_C80E9F87CDF8"/>
            <w:bookmarkEnd w:id="3855"/>
          </w:p>
        </w:tc>
        <w:tc>
          <w:tcPr>
            <w:tcW w:w="1080" w:type="dxa"/>
            <w:tcBorders>
              <w:top w:val="nil"/>
              <w:left w:val="nil"/>
              <w:bottom w:val="nil"/>
              <w:right w:val="nil"/>
            </w:tcBorders>
          </w:tcPr>
          <w:p w14:paraId="46B0CC7F"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7A1F7D6" w14:textId="6F96914B" w:rsidR="005C5A75"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5C5A75" w:rsidRPr="009E65CB">
              <w:rPr>
                <w:rFonts w:ascii="Arial" w:hAnsi="Arial" w:cs="Arial"/>
                <w:sz w:val="20"/>
                <w:szCs w:val="20"/>
                <w:lang w:val="en-AU"/>
              </w:rPr>
              <w:instrText xml:space="preserve">MERGEFIELD </w:instrText>
            </w:r>
            <w:r w:rsidR="005C5A75"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5C5A75" w:rsidRPr="009E65CB">
              <w:rPr>
                <w:rFonts w:ascii="Arial" w:eastAsia="Times New Roman" w:hAnsi="Arial" w:cs="Arial"/>
                <w:color w:val="000000"/>
                <w:sz w:val="20"/>
                <w:szCs w:val="20"/>
              </w:rPr>
              <w:t>Vertrouwelijk</w:t>
            </w:r>
            <w:r w:rsidR="005C5A75">
              <w:rPr>
                <w:rFonts w:ascii="Arial" w:eastAsia="Times New Roman" w:hAnsi="Arial" w:cs="Arial"/>
                <w:color w:val="000000"/>
                <w:sz w:val="20"/>
                <w:szCs w:val="20"/>
              </w:rPr>
              <w:t>heid</w:t>
            </w:r>
            <w:r w:rsidR="005C5A75" w:rsidRPr="009E65CB">
              <w:rPr>
                <w:rFonts w:ascii="Arial" w:eastAsia="Times New Roman" w:hAnsi="Arial" w:cs="Arial"/>
                <w:color w:val="000000"/>
                <w:sz w:val="20"/>
                <w:szCs w:val="20"/>
              </w:rPr>
              <w:t>aanduiding</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6BAD7C18" w14:textId="7E50DE28"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802ED0" w:rsidRPr="009E65CB" w14:paraId="42C68365" w14:textId="77777777" w:rsidTr="002B0381">
        <w:trPr>
          <w:ins w:id="3856" w:author="Arjan Kloosterboer" w:date="2017-09-22T04:10:00Z"/>
        </w:trPr>
        <w:tc>
          <w:tcPr>
            <w:tcW w:w="3600" w:type="dxa"/>
            <w:tcBorders>
              <w:top w:val="nil"/>
              <w:left w:val="nil"/>
              <w:bottom w:val="nil"/>
              <w:right w:val="nil"/>
            </w:tcBorders>
          </w:tcPr>
          <w:p w14:paraId="54C60D0F" w14:textId="77777777" w:rsidR="00802ED0" w:rsidRPr="009E65CB" w:rsidRDefault="00802ED0" w:rsidP="00802ED0">
            <w:pPr>
              <w:autoSpaceDE w:val="0"/>
              <w:autoSpaceDN w:val="0"/>
              <w:adjustRightInd w:val="0"/>
              <w:spacing w:after="0" w:line="240" w:lineRule="auto"/>
              <w:rPr>
                <w:ins w:id="3857" w:author="Arjan Kloosterboer" w:date="2017-09-22T04:10:00Z"/>
                <w:rFonts w:ascii="Arial" w:eastAsia="Times New Roman" w:hAnsi="Arial" w:cs="Arial"/>
                <w:color w:val="000000"/>
                <w:sz w:val="20"/>
                <w:szCs w:val="20"/>
              </w:rPr>
            </w:pPr>
          </w:p>
        </w:tc>
        <w:tc>
          <w:tcPr>
            <w:tcW w:w="1080" w:type="dxa"/>
            <w:tcBorders>
              <w:top w:val="nil"/>
              <w:left w:val="nil"/>
              <w:bottom w:val="nil"/>
              <w:right w:val="nil"/>
            </w:tcBorders>
          </w:tcPr>
          <w:p w14:paraId="4CEFD0F0" w14:textId="77777777" w:rsidR="00802ED0" w:rsidRPr="009E65CB" w:rsidRDefault="00802ED0" w:rsidP="00802ED0">
            <w:pPr>
              <w:autoSpaceDE w:val="0"/>
              <w:autoSpaceDN w:val="0"/>
              <w:adjustRightInd w:val="0"/>
              <w:spacing w:after="0" w:line="240" w:lineRule="auto"/>
              <w:rPr>
                <w:ins w:id="3858" w:author="Arjan Kloosterboer" w:date="2017-09-22T04:10:00Z"/>
                <w:rFonts w:ascii="Arial" w:eastAsia="Times New Roman" w:hAnsi="Arial" w:cs="Arial"/>
                <w:color w:val="000000"/>
                <w:sz w:val="20"/>
                <w:szCs w:val="20"/>
              </w:rPr>
            </w:pPr>
          </w:p>
        </w:tc>
        <w:tc>
          <w:tcPr>
            <w:tcW w:w="3330" w:type="dxa"/>
            <w:tcBorders>
              <w:top w:val="nil"/>
              <w:left w:val="nil"/>
              <w:bottom w:val="nil"/>
              <w:right w:val="nil"/>
            </w:tcBorders>
          </w:tcPr>
          <w:p w14:paraId="272F74E2" w14:textId="508F1BC3" w:rsidR="00802ED0" w:rsidRPr="009E65CB" w:rsidRDefault="00802ED0" w:rsidP="00802ED0">
            <w:pPr>
              <w:autoSpaceDE w:val="0"/>
              <w:autoSpaceDN w:val="0"/>
              <w:adjustRightInd w:val="0"/>
              <w:spacing w:after="0" w:line="240" w:lineRule="auto"/>
              <w:rPr>
                <w:ins w:id="3859" w:author="Arjan Kloosterboer" w:date="2017-09-22T04:10:00Z"/>
                <w:rFonts w:ascii="Arial" w:hAnsi="Arial" w:cs="Arial"/>
                <w:sz w:val="20"/>
                <w:szCs w:val="20"/>
                <w:lang w:val="en-AU"/>
              </w:rPr>
            </w:pPr>
            <w:ins w:id="3860" w:author="Arjan Kloosterboer" w:date="2017-09-22T04:10:00Z">
              <w:r>
                <w:rPr>
                  <w:rFonts w:ascii="Arial" w:hAnsi="Arial" w:cs="Arial"/>
                  <w:sz w:val="20"/>
                  <w:szCs w:val="20"/>
                  <w:lang w:val="en-AU"/>
                </w:rPr>
                <w:t>Opschorting/aanhouding mogelijk</w:t>
              </w:r>
            </w:ins>
          </w:p>
        </w:tc>
        <w:tc>
          <w:tcPr>
            <w:tcW w:w="1350" w:type="dxa"/>
            <w:tcBorders>
              <w:top w:val="nil"/>
              <w:left w:val="nil"/>
              <w:bottom w:val="nil"/>
              <w:right w:val="nil"/>
            </w:tcBorders>
          </w:tcPr>
          <w:p w14:paraId="62A3D8F1" w14:textId="01BF0944" w:rsidR="00802ED0" w:rsidRPr="009E65CB" w:rsidDel="00A75642" w:rsidRDefault="00802ED0" w:rsidP="00802ED0">
            <w:pPr>
              <w:autoSpaceDE w:val="0"/>
              <w:autoSpaceDN w:val="0"/>
              <w:adjustRightInd w:val="0"/>
              <w:spacing w:after="0" w:line="240" w:lineRule="auto"/>
              <w:rPr>
                <w:ins w:id="3861" w:author="Arjan Kloosterboer" w:date="2017-09-22T04:10:00Z"/>
                <w:rFonts w:ascii="Arial" w:eastAsia="Times New Roman" w:hAnsi="Arial" w:cs="Arial"/>
                <w:color w:val="000000"/>
                <w:sz w:val="20"/>
                <w:szCs w:val="20"/>
              </w:rPr>
            </w:pPr>
            <w:ins w:id="3862" w:author="Arjan Kloosterboer" w:date="2017-09-22T04:10:00Z">
              <w:r>
                <w:rPr>
                  <w:rFonts w:ascii="Arial" w:eastAsia="Times New Roman" w:hAnsi="Arial" w:cs="Arial"/>
                  <w:color w:val="000000"/>
                  <w:sz w:val="20"/>
                  <w:szCs w:val="20"/>
                </w:rPr>
                <w:t>ZTC</w:t>
              </w:r>
            </w:ins>
          </w:p>
        </w:tc>
      </w:tr>
      <w:tr w:rsidR="00802ED0" w:rsidRPr="009E65CB" w14:paraId="4BD42646" w14:textId="77777777" w:rsidTr="002B0381">
        <w:trPr>
          <w:ins w:id="3863" w:author="Arjan Kloosterboer" w:date="2017-09-22T04:10:00Z"/>
        </w:trPr>
        <w:tc>
          <w:tcPr>
            <w:tcW w:w="3600" w:type="dxa"/>
            <w:tcBorders>
              <w:top w:val="nil"/>
              <w:left w:val="nil"/>
              <w:bottom w:val="nil"/>
              <w:right w:val="nil"/>
            </w:tcBorders>
          </w:tcPr>
          <w:p w14:paraId="328936EC" w14:textId="77777777" w:rsidR="00802ED0" w:rsidRPr="009E65CB" w:rsidRDefault="00802ED0" w:rsidP="00802ED0">
            <w:pPr>
              <w:autoSpaceDE w:val="0"/>
              <w:autoSpaceDN w:val="0"/>
              <w:adjustRightInd w:val="0"/>
              <w:spacing w:after="0" w:line="240" w:lineRule="auto"/>
              <w:rPr>
                <w:ins w:id="3864" w:author="Arjan Kloosterboer" w:date="2017-09-22T04:10:00Z"/>
                <w:rFonts w:ascii="Arial" w:eastAsia="Times New Roman" w:hAnsi="Arial" w:cs="Arial"/>
                <w:color w:val="000000"/>
                <w:sz w:val="20"/>
                <w:szCs w:val="20"/>
              </w:rPr>
            </w:pPr>
          </w:p>
        </w:tc>
        <w:tc>
          <w:tcPr>
            <w:tcW w:w="1080" w:type="dxa"/>
            <w:tcBorders>
              <w:top w:val="nil"/>
              <w:left w:val="nil"/>
              <w:bottom w:val="nil"/>
              <w:right w:val="nil"/>
            </w:tcBorders>
          </w:tcPr>
          <w:p w14:paraId="550CBA86" w14:textId="77777777" w:rsidR="00802ED0" w:rsidRPr="009E65CB" w:rsidRDefault="00802ED0" w:rsidP="00802ED0">
            <w:pPr>
              <w:autoSpaceDE w:val="0"/>
              <w:autoSpaceDN w:val="0"/>
              <w:adjustRightInd w:val="0"/>
              <w:spacing w:after="0" w:line="240" w:lineRule="auto"/>
              <w:rPr>
                <w:ins w:id="3865" w:author="Arjan Kloosterboer" w:date="2017-09-22T04:10:00Z"/>
                <w:rFonts w:ascii="Arial" w:eastAsia="Times New Roman" w:hAnsi="Arial" w:cs="Arial"/>
                <w:color w:val="000000"/>
                <w:sz w:val="20"/>
                <w:szCs w:val="20"/>
              </w:rPr>
            </w:pPr>
          </w:p>
        </w:tc>
        <w:tc>
          <w:tcPr>
            <w:tcW w:w="3330" w:type="dxa"/>
            <w:tcBorders>
              <w:top w:val="nil"/>
              <w:left w:val="nil"/>
              <w:bottom w:val="nil"/>
              <w:right w:val="nil"/>
            </w:tcBorders>
          </w:tcPr>
          <w:p w14:paraId="645C88C2" w14:textId="0F687F67" w:rsidR="00802ED0" w:rsidRPr="009E65CB" w:rsidRDefault="00802ED0" w:rsidP="00802ED0">
            <w:pPr>
              <w:autoSpaceDE w:val="0"/>
              <w:autoSpaceDN w:val="0"/>
              <w:adjustRightInd w:val="0"/>
              <w:spacing w:after="0" w:line="240" w:lineRule="auto"/>
              <w:rPr>
                <w:ins w:id="3866" w:author="Arjan Kloosterboer" w:date="2017-09-22T04:10:00Z"/>
                <w:rFonts w:ascii="Arial" w:hAnsi="Arial" w:cs="Arial"/>
                <w:sz w:val="20"/>
                <w:szCs w:val="20"/>
                <w:lang w:val="en-AU"/>
              </w:rPr>
            </w:pPr>
            <w:ins w:id="3867" w:author="Arjan Kloosterboer" w:date="2017-09-22T04:10:00Z">
              <w:r>
                <w:rPr>
                  <w:rFonts w:ascii="Arial" w:hAnsi="Arial" w:cs="Arial"/>
                  <w:sz w:val="20"/>
                  <w:szCs w:val="20"/>
                  <w:lang w:val="en-AU"/>
                </w:rPr>
                <w:t>Verlenging mogelijk</w:t>
              </w:r>
            </w:ins>
          </w:p>
        </w:tc>
        <w:tc>
          <w:tcPr>
            <w:tcW w:w="1350" w:type="dxa"/>
            <w:tcBorders>
              <w:top w:val="nil"/>
              <w:left w:val="nil"/>
              <w:bottom w:val="nil"/>
              <w:right w:val="nil"/>
            </w:tcBorders>
          </w:tcPr>
          <w:p w14:paraId="4CF771C3" w14:textId="0472C008" w:rsidR="00802ED0" w:rsidRPr="009E65CB" w:rsidDel="00A75642" w:rsidRDefault="00802ED0" w:rsidP="00802ED0">
            <w:pPr>
              <w:autoSpaceDE w:val="0"/>
              <w:autoSpaceDN w:val="0"/>
              <w:adjustRightInd w:val="0"/>
              <w:spacing w:after="0" w:line="240" w:lineRule="auto"/>
              <w:rPr>
                <w:ins w:id="3868" w:author="Arjan Kloosterboer" w:date="2017-09-22T04:10:00Z"/>
                <w:rFonts w:ascii="Arial" w:eastAsia="Times New Roman" w:hAnsi="Arial" w:cs="Arial"/>
                <w:color w:val="000000"/>
                <w:sz w:val="20"/>
                <w:szCs w:val="20"/>
              </w:rPr>
            </w:pPr>
            <w:ins w:id="3869" w:author="Arjan Kloosterboer" w:date="2017-09-22T04:10:00Z">
              <w:r>
                <w:rPr>
                  <w:rFonts w:ascii="Arial" w:eastAsia="Times New Roman" w:hAnsi="Arial" w:cs="Arial"/>
                  <w:color w:val="000000"/>
                  <w:sz w:val="20"/>
                  <w:szCs w:val="20"/>
                </w:rPr>
                <w:t>ZTC</w:t>
              </w:r>
            </w:ins>
          </w:p>
        </w:tc>
      </w:tr>
      <w:tr w:rsidR="00802ED0" w:rsidRPr="009E65CB" w14:paraId="3A162541" w14:textId="77777777" w:rsidTr="002B0381">
        <w:trPr>
          <w:ins w:id="3870" w:author="Arjan Kloosterboer" w:date="2017-09-22T04:10:00Z"/>
        </w:trPr>
        <w:tc>
          <w:tcPr>
            <w:tcW w:w="3600" w:type="dxa"/>
            <w:tcBorders>
              <w:top w:val="nil"/>
              <w:left w:val="nil"/>
              <w:bottom w:val="nil"/>
              <w:right w:val="nil"/>
            </w:tcBorders>
          </w:tcPr>
          <w:p w14:paraId="789C7513" w14:textId="77777777" w:rsidR="00802ED0" w:rsidRPr="009E65CB" w:rsidRDefault="00802ED0" w:rsidP="00802ED0">
            <w:pPr>
              <w:autoSpaceDE w:val="0"/>
              <w:autoSpaceDN w:val="0"/>
              <w:adjustRightInd w:val="0"/>
              <w:spacing w:after="0" w:line="240" w:lineRule="auto"/>
              <w:rPr>
                <w:ins w:id="3871" w:author="Arjan Kloosterboer" w:date="2017-09-22T04:10:00Z"/>
                <w:rFonts w:ascii="Arial" w:eastAsia="Times New Roman" w:hAnsi="Arial" w:cs="Arial"/>
                <w:color w:val="000000"/>
                <w:sz w:val="20"/>
                <w:szCs w:val="20"/>
              </w:rPr>
            </w:pPr>
          </w:p>
        </w:tc>
        <w:tc>
          <w:tcPr>
            <w:tcW w:w="1080" w:type="dxa"/>
            <w:tcBorders>
              <w:top w:val="nil"/>
              <w:left w:val="nil"/>
              <w:bottom w:val="nil"/>
              <w:right w:val="nil"/>
            </w:tcBorders>
          </w:tcPr>
          <w:p w14:paraId="25445037" w14:textId="77777777" w:rsidR="00802ED0" w:rsidRPr="009E65CB" w:rsidRDefault="00802ED0" w:rsidP="00802ED0">
            <w:pPr>
              <w:autoSpaceDE w:val="0"/>
              <w:autoSpaceDN w:val="0"/>
              <w:adjustRightInd w:val="0"/>
              <w:spacing w:after="0" w:line="240" w:lineRule="auto"/>
              <w:rPr>
                <w:ins w:id="3872" w:author="Arjan Kloosterboer" w:date="2017-09-22T04:10:00Z"/>
                <w:rFonts w:ascii="Arial" w:eastAsia="Times New Roman" w:hAnsi="Arial" w:cs="Arial"/>
                <w:color w:val="000000"/>
                <w:sz w:val="20"/>
                <w:szCs w:val="20"/>
              </w:rPr>
            </w:pPr>
          </w:p>
        </w:tc>
        <w:tc>
          <w:tcPr>
            <w:tcW w:w="3330" w:type="dxa"/>
            <w:tcBorders>
              <w:top w:val="nil"/>
              <w:left w:val="nil"/>
              <w:bottom w:val="nil"/>
              <w:right w:val="nil"/>
            </w:tcBorders>
          </w:tcPr>
          <w:p w14:paraId="48C620A0" w14:textId="09830525" w:rsidR="00802ED0" w:rsidRPr="009E65CB" w:rsidRDefault="00802ED0" w:rsidP="00802ED0">
            <w:pPr>
              <w:autoSpaceDE w:val="0"/>
              <w:autoSpaceDN w:val="0"/>
              <w:adjustRightInd w:val="0"/>
              <w:spacing w:after="0" w:line="240" w:lineRule="auto"/>
              <w:rPr>
                <w:ins w:id="3873" w:author="Arjan Kloosterboer" w:date="2017-09-22T04:10:00Z"/>
                <w:rFonts w:ascii="Arial" w:hAnsi="Arial" w:cs="Arial"/>
                <w:sz w:val="20"/>
                <w:szCs w:val="20"/>
                <w:lang w:val="en-AU"/>
              </w:rPr>
            </w:pPr>
            <w:ins w:id="3874" w:author="Arjan Kloosterboer" w:date="2017-09-22T04:10:00Z">
              <w:r>
                <w:rPr>
                  <w:rFonts w:ascii="Arial" w:hAnsi="Arial" w:cs="Arial"/>
                  <w:sz w:val="20"/>
                  <w:szCs w:val="20"/>
                  <w:lang w:val="en-AU"/>
                </w:rPr>
                <w:t>Verlengingstermijn</w:t>
              </w:r>
            </w:ins>
          </w:p>
        </w:tc>
        <w:tc>
          <w:tcPr>
            <w:tcW w:w="1350" w:type="dxa"/>
            <w:tcBorders>
              <w:top w:val="nil"/>
              <w:left w:val="nil"/>
              <w:bottom w:val="nil"/>
              <w:right w:val="nil"/>
            </w:tcBorders>
          </w:tcPr>
          <w:p w14:paraId="73DE8160" w14:textId="5985648C" w:rsidR="00802ED0" w:rsidRPr="009E65CB" w:rsidDel="00A75642" w:rsidRDefault="00802ED0" w:rsidP="00802ED0">
            <w:pPr>
              <w:autoSpaceDE w:val="0"/>
              <w:autoSpaceDN w:val="0"/>
              <w:adjustRightInd w:val="0"/>
              <w:spacing w:after="0" w:line="240" w:lineRule="auto"/>
              <w:rPr>
                <w:ins w:id="3875" w:author="Arjan Kloosterboer" w:date="2017-09-22T04:10:00Z"/>
                <w:rFonts w:ascii="Arial" w:eastAsia="Times New Roman" w:hAnsi="Arial" w:cs="Arial"/>
                <w:color w:val="000000"/>
                <w:sz w:val="20"/>
                <w:szCs w:val="20"/>
              </w:rPr>
            </w:pPr>
            <w:ins w:id="3876" w:author="Arjan Kloosterboer" w:date="2017-09-22T04:10:00Z">
              <w:r>
                <w:rPr>
                  <w:rFonts w:ascii="Arial" w:eastAsia="Times New Roman" w:hAnsi="Arial" w:cs="Arial"/>
                  <w:color w:val="000000"/>
                  <w:sz w:val="20"/>
                  <w:szCs w:val="20"/>
                </w:rPr>
                <w:t>ZTC</w:t>
              </w:r>
            </w:ins>
          </w:p>
        </w:tc>
      </w:tr>
      <w:tr w:rsidR="00802ED0" w:rsidRPr="009E65CB" w14:paraId="0A4CB300" w14:textId="77777777" w:rsidTr="002B0381">
        <w:trPr>
          <w:ins w:id="3877" w:author="Arjan Kloosterboer" w:date="2017-09-22T04:10:00Z"/>
        </w:trPr>
        <w:tc>
          <w:tcPr>
            <w:tcW w:w="3600" w:type="dxa"/>
            <w:tcBorders>
              <w:top w:val="nil"/>
              <w:left w:val="nil"/>
              <w:bottom w:val="nil"/>
              <w:right w:val="nil"/>
            </w:tcBorders>
          </w:tcPr>
          <w:p w14:paraId="24F0C565" w14:textId="77777777" w:rsidR="00802ED0" w:rsidRPr="009E65CB" w:rsidRDefault="00802ED0" w:rsidP="00802ED0">
            <w:pPr>
              <w:autoSpaceDE w:val="0"/>
              <w:autoSpaceDN w:val="0"/>
              <w:adjustRightInd w:val="0"/>
              <w:spacing w:after="0" w:line="240" w:lineRule="auto"/>
              <w:rPr>
                <w:ins w:id="3878" w:author="Arjan Kloosterboer" w:date="2017-09-22T04:10:00Z"/>
                <w:rFonts w:ascii="Arial" w:eastAsia="Times New Roman" w:hAnsi="Arial" w:cs="Arial"/>
                <w:color w:val="000000"/>
                <w:sz w:val="20"/>
                <w:szCs w:val="20"/>
              </w:rPr>
            </w:pPr>
          </w:p>
        </w:tc>
        <w:tc>
          <w:tcPr>
            <w:tcW w:w="1080" w:type="dxa"/>
            <w:tcBorders>
              <w:top w:val="nil"/>
              <w:left w:val="nil"/>
              <w:bottom w:val="nil"/>
              <w:right w:val="nil"/>
            </w:tcBorders>
          </w:tcPr>
          <w:p w14:paraId="43D16B70" w14:textId="77777777" w:rsidR="00802ED0" w:rsidRPr="009E65CB" w:rsidRDefault="00802ED0" w:rsidP="00802ED0">
            <w:pPr>
              <w:autoSpaceDE w:val="0"/>
              <w:autoSpaceDN w:val="0"/>
              <w:adjustRightInd w:val="0"/>
              <w:spacing w:after="0" w:line="240" w:lineRule="auto"/>
              <w:rPr>
                <w:ins w:id="3879" w:author="Arjan Kloosterboer" w:date="2017-09-22T04:10:00Z"/>
                <w:rFonts w:ascii="Arial" w:eastAsia="Times New Roman" w:hAnsi="Arial" w:cs="Arial"/>
                <w:color w:val="000000"/>
                <w:sz w:val="20"/>
                <w:szCs w:val="20"/>
              </w:rPr>
            </w:pPr>
          </w:p>
        </w:tc>
        <w:tc>
          <w:tcPr>
            <w:tcW w:w="3330" w:type="dxa"/>
            <w:tcBorders>
              <w:top w:val="nil"/>
              <w:left w:val="nil"/>
              <w:bottom w:val="nil"/>
              <w:right w:val="nil"/>
            </w:tcBorders>
          </w:tcPr>
          <w:p w14:paraId="541386EC" w14:textId="3191369C" w:rsidR="00802ED0" w:rsidRPr="009E65CB" w:rsidRDefault="00802ED0" w:rsidP="00802ED0">
            <w:pPr>
              <w:autoSpaceDE w:val="0"/>
              <w:autoSpaceDN w:val="0"/>
              <w:adjustRightInd w:val="0"/>
              <w:spacing w:after="0" w:line="240" w:lineRule="auto"/>
              <w:rPr>
                <w:ins w:id="3880" w:author="Arjan Kloosterboer" w:date="2017-09-22T04:10:00Z"/>
                <w:rFonts w:ascii="Arial" w:hAnsi="Arial" w:cs="Arial"/>
                <w:sz w:val="20"/>
                <w:szCs w:val="20"/>
                <w:lang w:val="en-AU"/>
              </w:rPr>
            </w:pPr>
            <w:ins w:id="3881" w:author="Arjan Kloosterboer" w:date="2017-09-22T04:10:00Z">
              <w:r w:rsidRPr="009E65CB">
                <w:rPr>
                  <w:rFonts w:ascii="Arial" w:hAnsi="Arial" w:cs="Arial"/>
                  <w:sz w:val="20"/>
                  <w:szCs w:val="20"/>
                  <w:lang w:val="en-AU"/>
                </w:rPr>
                <w:fldChar w:fldCharType="begin" w:fldLock="1"/>
              </w:r>
              <w:r w:rsidRPr="009E65CB">
                <w:rPr>
                  <w:rFonts w:ascii="Arial" w:hAnsi="Arial" w:cs="Arial"/>
                  <w:sz w:val="20"/>
                  <w:szCs w:val="20"/>
                  <w:lang w:val="en-AU"/>
                </w:rPr>
                <w:instrText xml:space="preserve">MERGEFIELD </w:instrText>
              </w:r>
              <w:r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Pr="009E65CB">
                <w:rPr>
                  <w:rFonts w:ascii="Arial" w:eastAsia="Times New Roman" w:hAnsi="Arial" w:cs="Arial"/>
                  <w:color w:val="000000"/>
                  <w:sz w:val="20"/>
                  <w:szCs w:val="20"/>
                </w:rPr>
                <w:t>Zaakcategorie</w:t>
              </w:r>
              <w:r w:rsidRPr="009E65CB">
                <w:rPr>
                  <w:rFonts w:ascii="Arial" w:hAnsi="Arial" w:cs="Arial"/>
                  <w:sz w:val="20"/>
                  <w:szCs w:val="20"/>
                  <w:lang w:val="en-AU"/>
                </w:rPr>
                <w:fldChar w:fldCharType="end"/>
              </w:r>
            </w:ins>
          </w:p>
        </w:tc>
        <w:tc>
          <w:tcPr>
            <w:tcW w:w="1350" w:type="dxa"/>
            <w:tcBorders>
              <w:top w:val="nil"/>
              <w:left w:val="nil"/>
              <w:bottom w:val="nil"/>
              <w:right w:val="nil"/>
            </w:tcBorders>
          </w:tcPr>
          <w:p w14:paraId="0C2BE068" w14:textId="7F67A4BB" w:rsidR="00802ED0" w:rsidRPr="009E65CB" w:rsidDel="00A75642" w:rsidRDefault="00802ED0" w:rsidP="00802ED0">
            <w:pPr>
              <w:autoSpaceDE w:val="0"/>
              <w:autoSpaceDN w:val="0"/>
              <w:adjustRightInd w:val="0"/>
              <w:spacing w:after="0" w:line="240" w:lineRule="auto"/>
              <w:rPr>
                <w:ins w:id="3882" w:author="Arjan Kloosterboer" w:date="2017-09-22T04:10:00Z"/>
                <w:rFonts w:ascii="Arial" w:eastAsia="Times New Roman" w:hAnsi="Arial" w:cs="Arial"/>
                <w:color w:val="000000"/>
                <w:sz w:val="20"/>
                <w:szCs w:val="20"/>
              </w:rPr>
            </w:pPr>
            <w:ins w:id="3883" w:author="Arjan Kloosterboer" w:date="2017-09-22T04:10:00Z">
              <w:r>
                <w:rPr>
                  <w:rFonts w:ascii="Arial" w:eastAsia="Times New Roman" w:hAnsi="Arial" w:cs="Arial"/>
                  <w:color w:val="000000"/>
                  <w:sz w:val="20"/>
                  <w:szCs w:val="20"/>
                </w:rPr>
                <w:t>ZTC</w:t>
              </w:r>
            </w:ins>
          </w:p>
        </w:tc>
      </w:tr>
      <w:tr w:rsidR="00802ED0" w:rsidRPr="009E65CB" w14:paraId="7D81ECCA" w14:textId="77777777" w:rsidTr="002B0381">
        <w:tc>
          <w:tcPr>
            <w:tcW w:w="3600" w:type="dxa"/>
            <w:tcBorders>
              <w:top w:val="nil"/>
              <w:left w:val="nil"/>
              <w:bottom w:val="nil"/>
              <w:right w:val="nil"/>
            </w:tcBorders>
          </w:tcPr>
          <w:p w14:paraId="095ED0EF"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bookmarkStart w:id="3884" w:name="BKM_0F36D8CC_8F45_4e89_9A49_795AAF96EA04"/>
            <w:bookmarkEnd w:id="3884"/>
          </w:p>
        </w:tc>
        <w:tc>
          <w:tcPr>
            <w:tcW w:w="1080" w:type="dxa"/>
            <w:tcBorders>
              <w:top w:val="nil"/>
              <w:left w:val="nil"/>
              <w:bottom w:val="nil"/>
              <w:right w:val="nil"/>
            </w:tcBorders>
          </w:tcPr>
          <w:p w14:paraId="1582217E"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C4B88E2"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Pr="009E65CB">
              <w:rPr>
                <w:rFonts w:ascii="Arial" w:hAnsi="Arial" w:cs="Arial"/>
                <w:sz w:val="20"/>
                <w:szCs w:val="20"/>
                <w:lang w:val="en-AU"/>
              </w:rPr>
              <w:instrText xml:space="preserve">MERGEFIELD </w:instrText>
            </w:r>
            <w:r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Pr="009E65CB">
              <w:rPr>
                <w:rFonts w:ascii="Arial" w:eastAsia="Times New Roman" w:hAnsi="Arial" w:cs="Arial"/>
                <w:color w:val="000000"/>
                <w:sz w:val="20"/>
                <w:szCs w:val="20"/>
              </w:rPr>
              <w:t>Publicatie-indicatie</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38CF2317" w14:textId="4627920B"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5C5A75" w:rsidRPr="009E65CB" w14:paraId="587AB0BD" w14:textId="77777777" w:rsidTr="002B0381">
        <w:trPr>
          <w:del w:id="3885" w:author="Arjan Kloosterboer" w:date="2017-09-22T04:10:00Z"/>
        </w:trPr>
        <w:tc>
          <w:tcPr>
            <w:tcW w:w="3600" w:type="dxa"/>
            <w:tcBorders>
              <w:top w:val="nil"/>
              <w:left w:val="nil"/>
              <w:bottom w:val="nil"/>
              <w:right w:val="nil"/>
            </w:tcBorders>
          </w:tcPr>
          <w:p w14:paraId="2DDC77FB" w14:textId="77777777" w:rsidR="005C5A75" w:rsidRPr="009E65CB" w:rsidRDefault="005C5A75" w:rsidP="009E65CB">
            <w:pPr>
              <w:autoSpaceDE w:val="0"/>
              <w:autoSpaceDN w:val="0"/>
              <w:adjustRightInd w:val="0"/>
              <w:spacing w:after="0" w:line="240" w:lineRule="auto"/>
              <w:rPr>
                <w:del w:id="3886" w:author="Arjan Kloosterboer" w:date="2017-09-22T04:10:00Z"/>
                <w:rFonts w:ascii="Arial" w:eastAsia="Times New Roman" w:hAnsi="Arial" w:cs="Arial"/>
                <w:color w:val="000000"/>
                <w:sz w:val="20"/>
                <w:szCs w:val="20"/>
              </w:rPr>
            </w:pPr>
            <w:bookmarkStart w:id="3887" w:name="BKM_1706776B_9325_44fb_84CB_F0637097EAC3"/>
            <w:bookmarkStart w:id="3888" w:name="BKM_E7C21283_8D81_4da2_A284_3E0F6E76788C"/>
            <w:bookmarkEnd w:id="3887"/>
            <w:bookmarkEnd w:id="3888"/>
          </w:p>
        </w:tc>
        <w:tc>
          <w:tcPr>
            <w:tcW w:w="1080" w:type="dxa"/>
            <w:tcBorders>
              <w:top w:val="nil"/>
              <w:left w:val="nil"/>
              <w:bottom w:val="nil"/>
              <w:right w:val="nil"/>
            </w:tcBorders>
          </w:tcPr>
          <w:p w14:paraId="7DF39E8A" w14:textId="77777777" w:rsidR="005C5A75" w:rsidRPr="009E65CB" w:rsidRDefault="005C5A75" w:rsidP="009E65CB">
            <w:pPr>
              <w:autoSpaceDE w:val="0"/>
              <w:autoSpaceDN w:val="0"/>
              <w:adjustRightInd w:val="0"/>
              <w:spacing w:after="0" w:line="240" w:lineRule="auto"/>
              <w:rPr>
                <w:del w:id="3889" w:author="Arjan Kloosterboer" w:date="2017-09-22T04:10:00Z"/>
                <w:rFonts w:ascii="Arial" w:eastAsia="Times New Roman" w:hAnsi="Arial" w:cs="Arial"/>
                <w:color w:val="000000"/>
                <w:sz w:val="20"/>
                <w:szCs w:val="20"/>
              </w:rPr>
            </w:pPr>
          </w:p>
        </w:tc>
        <w:tc>
          <w:tcPr>
            <w:tcW w:w="3330" w:type="dxa"/>
            <w:tcBorders>
              <w:top w:val="nil"/>
              <w:left w:val="nil"/>
              <w:bottom w:val="nil"/>
              <w:right w:val="nil"/>
            </w:tcBorders>
          </w:tcPr>
          <w:p w14:paraId="0616037B" w14:textId="77777777" w:rsidR="005C5A75" w:rsidRPr="009E65CB" w:rsidRDefault="00DA5D93" w:rsidP="009E65CB">
            <w:pPr>
              <w:autoSpaceDE w:val="0"/>
              <w:autoSpaceDN w:val="0"/>
              <w:adjustRightInd w:val="0"/>
              <w:spacing w:after="0" w:line="240" w:lineRule="auto"/>
              <w:rPr>
                <w:del w:id="3890" w:author="Arjan Kloosterboer" w:date="2017-09-22T04:10:00Z"/>
                <w:rFonts w:ascii="Arial" w:eastAsia="Times New Roman" w:hAnsi="Arial" w:cs="Arial"/>
                <w:color w:val="000000"/>
                <w:sz w:val="20"/>
                <w:szCs w:val="20"/>
              </w:rPr>
            </w:pPr>
            <w:del w:id="3891" w:author="Arjan Kloosterboer" w:date="2017-09-22T04:10:00Z">
              <w:r w:rsidRPr="009E65CB">
                <w:rPr>
                  <w:rFonts w:ascii="Arial" w:hAnsi="Arial" w:cs="Arial"/>
                  <w:sz w:val="20"/>
                  <w:szCs w:val="20"/>
                  <w:lang w:val="en-AU"/>
                </w:rPr>
                <w:fldChar w:fldCharType="begin" w:fldLock="1"/>
              </w:r>
              <w:r w:rsidR="005C5A75" w:rsidRPr="009E65CB">
                <w:rPr>
                  <w:rFonts w:ascii="Arial" w:hAnsi="Arial" w:cs="Arial"/>
                  <w:sz w:val="20"/>
                  <w:szCs w:val="20"/>
                  <w:lang w:val="en-AU"/>
                </w:rPr>
                <w:delInstrText xml:space="preserve">MERGEFIELD </w:delInstrText>
              </w:r>
              <w:r w:rsidR="005C5A75" w:rsidRPr="009E65CB">
                <w:rPr>
                  <w:rFonts w:ascii="Arial" w:eastAsia="Times New Roman" w:hAnsi="Arial" w:cs="Arial"/>
                  <w:color w:val="000000"/>
                  <w:sz w:val="20"/>
                  <w:szCs w:val="20"/>
                </w:rPr>
                <w:delInstrText>Att.Name</w:delInstrText>
              </w:r>
              <w:r w:rsidRPr="009E65CB">
                <w:rPr>
                  <w:rFonts w:ascii="Arial" w:hAnsi="Arial" w:cs="Arial"/>
                  <w:sz w:val="20"/>
                  <w:szCs w:val="20"/>
                  <w:lang w:val="en-AU"/>
                </w:rPr>
                <w:fldChar w:fldCharType="separate"/>
              </w:r>
              <w:r w:rsidR="005C5A75" w:rsidRPr="009E65CB">
                <w:rPr>
                  <w:rFonts w:ascii="Arial" w:eastAsia="Times New Roman" w:hAnsi="Arial" w:cs="Arial"/>
                  <w:color w:val="000000"/>
                  <w:sz w:val="20"/>
                  <w:szCs w:val="20"/>
                </w:rPr>
                <w:delText>Zaakcategorie</w:delText>
              </w:r>
              <w:r w:rsidRPr="009E65CB">
                <w:rPr>
                  <w:rFonts w:ascii="Arial" w:hAnsi="Arial" w:cs="Arial"/>
                  <w:sz w:val="20"/>
                  <w:szCs w:val="20"/>
                  <w:lang w:val="en-AU"/>
                </w:rPr>
                <w:fldChar w:fldCharType="end"/>
              </w:r>
            </w:del>
          </w:p>
        </w:tc>
        <w:tc>
          <w:tcPr>
            <w:tcW w:w="1350" w:type="dxa"/>
            <w:tcBorders>
              <w:top w:val="nil"/>
              <w:left w:val="nil"/>
              <w:bottom w:val="nil"/>
              <w:right w:val="nil"/>
            </w:tcBorders>
          </w:tcPr>
          <w:p w14:paraId="1590362A" w14:textId="77777777" w:rsidR="005C5A75" w:rsidRPr="009E65CB" w:rsidRDefault="005C5A75" w:rsidP="009E65CB">
            <w:pPr>
              <w:autoSpaceDE w:val="0"/>
              <w:autoSpaceDN w:val="0"/>
              <w:adjustRightInd w:val="0"/>
              <w:spacing w:after="0" w:line="240" w:lineRule="auto"/>
              <w:rPr>
                <w:del w:id="3892" w:author="Arjan Kloosterboer" w:date="2017-09-22T04:10:00Z"/>
                <w:rFonts w:ascii="Arial" w:eastAsia="Times New Roman" w:hAnsi="Arial" w:cs="Arial"/>
                <w:color w:val="000000"/>
                <w:sz w:val="20"/>
                <w:szCs w:val="20"/>
              </w:rPr>
            </w:pPr>
            <w:del w:id="3893" w:author="Arjan Kloosterboer" w:date="2017-09-22T04:10:00Z">
              <w:r>
                <w:rPr>
                  <w:rFonts w:ascii="Arial" w:eastAsia="Times New Roman" w:hAnsi="Arial" w:cs="Arial"/>
                  <w:color w:val="000000"/>
                  <w:sz w:val="20"/>
                  <w:szCs w:val="20"/>
                </w:rPr>
                <w:delText>ZTC</w:delText>
              </w:r>
            </w:del>
          </w:p>
        </w:tc>
      </w:tr>
      <w:tr w:rsidR="00802ED0" w:rsidRPr="009E65CB" w14:paraId="419DB14A" w14:textId="77777777" w:rsidTr="002B0381">
        <w:tc>
          <w:tcPr>
            <w:tcW w:w="3600" w:type="dxa"/>
            <w:tcBorders>
              <w:top w:val="nil"/>
              <w:left w:val="nil"/>
              <w:bottom w:val="nil"/>
              <w:right w:val="nil"/>
            </w:tcBorders>
          </w:tcPr>
          <w:p w14:paraId="4811FB47"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4E1BADE"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2CABBF4"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Pr="009E65CB">
              <w:rPr>
                <w:rFonts w:ascii="Arial" w:hAnsi="Arial" w:cs="Arial"/>
                <w:sz w:val="20"/>
                <w:szCs w:val="20"/>
                <w:lang w:val="en-AU"/>
              </w:rPr>
              <w:instrText xml:space="preserve">MERGEFIELD </w:instrText>
            </w:r>
            <w:r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Pr="009E65CB">
              <w:rPr>
                <w:rFonts w:ascii="Arial" w:eastAsia="Times New Roman" w:hAnsi="Arial" w:cs="Arial"/>
                <w:color w:val="000000"/>
                <w:sz w:val="20"/>
                <w:szCs w:val="20"/>
              </w:rPr>
              <w:t>Publicatietekst</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0699494D" w14:textId="771A906D"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802ED0" w:rsidRPr="009E65CB" w14:paraId="424F7034" w14:textId="77777777" w:rsidTr="002B0381">
        <w:trPr>
          <w:ins w:id="3894" w:author="Arjan Kloosterboer" w:date="2017-09-22T04:10:00Z"/>
        </w:trPr>
        <w:tc>
          <w:tcPr>
            <w:tcW w:w="3600" w:type="dxa"/>
            <w:tcBorders>
              <w:top w:val="nil"/>
              <w:left w:val="nil"/>
              <w:bottom w:val="nil"/>
              <w:right w:val="nil"/>
            </w:tcBorders>
          </w:tcPr>
          <w:p w14:paraId="4822AA33" w14:textId="77777777" w:rsidR="00802ED0" w:rsidRPr="009E65CB" w:rsidRDefault="00802ED0" w:rsidP="00802ED0">
            <w:pPr>
              <w:autoSpaceDE w:val="0"/>
              <w:autoSpaceDN w:val="0"/>
              <w:adjustRightInd w:val="0"/>
              <w:spacing w:after="0" w:line="240" w:lineRule="auto"/>
              <w:rPr>
                <w:ins w:id="3895" w:author="Arjan Kloosterboer" w:date="2017-09-22T04:10:00Z"/>
                <w:rFonts w:ascii="Arial" w:eastAsia="Times New Roman" w:hAnsi="Arial" w:cs="Arial"/>
                <w:color w:val="000000"/>
                <w:sz w:val="20"/>
                <w:szCs w:val="20"/>
              </w:rPr>
            </w:pPr>
          </w:p>
        </w:tc>
        <w:tc>
          <w:tcPr>
            <w:tcW w:w="1080" w:type="dxa"/>
            <w:tcBorders>
              <w:top w:val="nil"/>
              <w:left w:val="nil"/>
              <w:bottom w:val="nil"/>
              <w:right w:val="nil"/>
            </w:tcBorders>
          </w:tcPr>
          <w:p w14:paraId="74E8532C" w14:textId="77777777" w:rsidR="00802ED0" w:rsidRPr="009E65CB" w:rsidRDefault="00802ED0" w:rsidP="00802ED0">
            <w:pPr>
              <w:autoSpaceDE w:val="0"/>
              <w:autoSpaceDN w:val="0"/>
              <w:adjustRightInd w:val="0"/>
              <w:spacing w:after="0" w:line="240" w:lineRule="auto"/>
              <w:rPr>
                <w:ins w:id="3896" w:author="Arjan Kloosterboer" w:date="2017-09-22T04:10:00Z"/>
                <w:rFonts w:ascii="Arial" w:eastAsia="Times New Roman" w:hAnsi="Arial" w:cs="Arial"/>
                <w:color w:val="000000"/>
                <w:sz w:val="20"/>
                <w:szCs w:val="20"/>
              </w:rPr>
            </w:pPr>
          </w:p>
        </w:tc>
        <w:tc>
          <w:tcPr>
            <w:tcW w:w="3330" w:type="dxa"/>
            <w:tcBorders>
              <w:top w:val="nil"/>
              <w:left w:val="nil"/>
              <w:bottom w:val="nil"/>
              <w:right w:val="nil"/>
            </w:tcBorders>
          </w:tcPr>
          <w:p w14:paraId="0FCBA75D" w14:textId="5BC93815" w:rsidR="00802ED0" w:rsidRPr="009E65CB" w:rsidRDefault="00802ED0" w:rsidP="00802ED0">
            <w:pPr>
              <w:autoSpaceDE w:val="0"/>
              <w:autoSpaceDN w:val="0"/>
              <w:adjustRightInd w:val="0"/>
              <w:spacing w:after="0" w:line="240" w:lineRule="auto"/>
              <w:rPr>
                <w:ins w:id="3897" w:author="Arjan Kloosterboer" w:date="2017-09-22T04:10:00Z"/>
                <w:rFonts w:ascii="Arial" w:hAnsi="Arial" w:cs="Arial"/>
                <w:sz w:val="20"/>
                <w:szCs w:val="20"/>
                <w:lang w:val="en-AU"/>
              </w:rPr>
            </w:pPr>
            <w:ins w:id="3898" w:author="Arjan Kloosterboer" w:date="2017-09-22T04:10:00Z">
              <w:r>
                <w:rPr>
                  <w:rFonts w:ascii="Arial" w:hAnsi="Arial" w:cs="Arial"/>
                  <w:sz w:val="20"/>
                  <w:szCs w:val="20"/>
                  <w:lang w:val="en-AU"/>
                </w:rPr>
                <w:t>Zaaktypenrelatie</w:t>
              </w:r>
            </w:ins>
          </w:p>
        </w:tc>
        <w:tc>
          <w:tcPr>
            <w:tcW w:w="1350" w:type="dxa"/>
            <w:tcBorders>
              <w:top w:val="nil"/>
              <w:left w:val="nil"/>
              <w:bottom w:val="nil"/>
              <w:right w:val="nil"/>
            </w:tcBorders>
          </w:tcPr>
          <w:p w14:paraId="12E04F50" w14:textId="5B108622" w:rsidR="00802ED0" w:rsidRPr="009E65CB" w:rsidDel="00A75642" w:rsidRDefault="00802ED0" w:rsidP="00802ED0">
            <w:pPr>
              <w:autoSpaceDE w:val="0"/>
              <w:autoSpaceDN w:val="0"/>
              <w:adjustRightInd w:val="0"/>
              <w:spacing w:after="0" w:line="240" w:lineRule="auto"/>
              <w:rPr>
                <w:ins w:id="3899" w:author="Arjan Kloosterboer" w:date="2017-09-22T04:10:00Z"/>
                <w:rFonts w:ascii="Arial" w:eastAsia="Times New Roman" w:hAnsi="Arial" w:cs="Arial"/>
                <w:color w:val="000000"/>
                <w:sz w:val="20"/>
                <w:szCs w:val="20"/>
              </w:rPr>
            </w:pPr>
            <w:ins w:id="3900" w:author="Arjan Kloosterboer" w:date="2017-09-22T04:10:00Z">
              <w:r>
                <w:rPr>
                  <w:rFonts w:ascii="Arial" w:eastAsia="Times New Roman" w:hAnsi="Arial" w:cs="Arial"/>
                  <w:color w:val="000000"/>
                  <w:sz w:val="20"/>
                  <w:szCs w:val="20"/>
                </w:rPr>
                <w:t>ZTC</w:t>
              </w:r>
            </w:ins>
          </w:p>
        </w:tc>
      </w:tr>
      <w:tr w:rsidR="00802ED0" w:rsidRPr="009E65CB" w14:paraId="55F8BC34" w14:textId="77777777" w:rsidTr="002B0381">
        <w:trPr>
          <w:ins w:id="3901" w:author="Arjan Kloosterboer" w:date="2017-09-22T04:10:00Z"/>
        </w:trPr>
        <w:tc>
          <w:tcPr>
            <w:tcW w:w="3600" w:type="dxa"/>
            <w:tcBorders>
              <w:top w:val="nil"/>
              <w:left w:val="nil"/>
              <w:bottom w:val="nil"/>
              <w:right w:val="nil"/>
            </w:tcBorders>
          </w:tcPr>
          <w:p w14:paraId="4005B27F" w14:textId="77777777" w:rsidR="00802ED0" w:rsidRPr="009E65CB" w:rsidRDefault="00802ED0" w:rsidP="00802ED0">
            <w:pPr>
              <w:autoSpaceDE w:val="0"/>
              <w:autoSpaceDN w:val="0"/>
              <w:adjustRightInd w:val="0"/>
              <w:spacing w:after="0" w:line="240" w:lineRule="auto"/>
              <w:rPr>
                <w:ins w:id="3902" w:author="Arjan Kloosterboer" w:date="2017-09-22T04:10:00Z"/>
                <w:rFonts w:ascii="Arial" w:eastAsia="Times New Roman" w:hAnsi="Arial" w:cs="Arial"/>
                <w:color w:val="000000"/>
                <w:sz w:val="20"/>
                <w:szCs w:val="20"/>
              </w:rPr>
            </w:pPr>
          </w:p>
        </w:tc>
        <w:tc>
          <w:tcPr>
            <w:tcW w:w="1080" w:type="dxa"/>
            <w:tcBorders>
              <w:top w:val="nil"/>
              <w:left w:val="nil"/>
              <w:bottom w:val="nil"/>
              <w:right w:val="nil"/>
            </w:tcBorders>
          </w:tcPr>
          <w:p w14:paraId="359D87C8" w14:textId="77777777" w:rsidR="00802ED0" w:rsidRPr="009E65CB" w:rsidRDefault="00802ED0" w:rsidP="00802ED0">
            <w:pPr>
              <w:autoSpaceDE w:val="0"/>
              <w:autoSpaceDN w:val="0"/>
              <w:adjustRightInd w:val="0"/>
              <w:spacing w:after="0" w:line="240" w:lineRule="auto"/>
              <w:rPr>
                <w:ins w:id="3903" w:author="Arjan Kloosterboer" w:date="2017-09-22T04:10:00Z"/>
                <w:rFonts w:ascii="Arial" w:eastAsia="Times New Roman" w:hAnsi="Arial" w:cs="Arial"/>
                <w:color w:val="000000"/>
                <w:sz w:val="20"/>
                <w:szCs w:val="20"/>
              </w:rPr>
            </w:pPr>
          </w:p>
        </w:tc>
        <w:tc>
          <w:tcPr>
            <w:tcW w:w="3330" w:type="dxa"/>
            <w:tcBorders>
              <w:top w:val="nil"/>
              <w:left w:val="nil"/>
              <w:bottom w:val="nil"/>
              <w:right w:val="nil"/>
            </w:tcBorders>
          </w:tcPr>
          <w:p w14:paraId="776ECEBB" w14:textId="60AAE0D4" w:rsidR="00802ED0" w:rsidRPr="009E65CB" w:rsidRDefault="00802ED0" w:rsidP="00802ED0">
            <w:pPr>
              <w:autoSpaceDE w:val="0"/>
              <w:autoSpaceDN w:val="0"/>
              <w:adjustRightInd w:val="0"/>
              <w:spacing w:after="0" w:line="240" w:lineRule="auto"/>
              <w:rPr>
                <w:ins w:id="3904" w:author="Arjan Kloosterboer" w:date="2017-09-22T04:10:00Z"/>
                <w:rFonts w:ascii="Arial" w:hAnsi="Arial" w:cs="Arial"/>
                <w:sz w:val="20"/>
                <w:szCs w:val="20"/>
                <w:lang w:val="en-AU"/>
              </w:rPr>
            </w:pPr>
            <w:ins w:id="3905" w:author="Arjan Kloosterboer" w:date="2017-09-22T04:10:00Z">
              <w:r>
                <w:rPr>
                  <w:rFonts w:ascii="Arial" w:hAnsi="Arial" w:cs="Arial"/>
                  <w:sz w:val="20"/>
                  <w:szCs w:val="20"/>
                  <w:lang w:val="en-AU"/>
                </w:rPr>
                <w:t>- Zaaktype-identificatie</w:t>
              </w:r>
            </w:ins>
          </w:p>
        </w:tc>
        <w:tc>
          <w:tcPr>
            <w:tcW w:w="1350" w:type="dxa"/>
            <w:tcBorders>
              <w:top w:val="nil"/>
              <w:left w:val="nil"/>
              <w:bottom w:val="nil"/>
              <w:right w:val="nil"/>
            </w:tcBorders>
          </w:tcPr>
          <w:p w14:paraId="70FDDC48" w14:textId="214A4008" w:rsidR="00802ED0" w:rsidRPr="009E65CB" w:rsidDel="00A75642" w:rsidRDefault="00802ED0" w:rsidP="00802ED0">
            <w:pPr>
              <w:autoSpaceDE w:val="0"/>
              <w:autoSpaceDN w:val="0"/>
              <w:adjustRightInd w:val="0"/>
              <w:spacing w:after="0" w:line="240" w:lineRule="auto"/>
              <w:rPr>
                <w:ins w:id="3906" w:author="Arjan Kloosterboer" w:date="2017-09-22T04:10:00Z"/>
                <w:rFonts w:ascii="Arial" w:eastAsia="Times New Roman" w:hAnsi="Arial" w:cs="Arial"/>
                <w:color w:val="000000"/>
                <w:sz w:val="20"/>
                <w:szCs w:val="20"/>
              </w:rPr>
            </w:pPr>
            <w:ins w:id="3907" w:author="Arjan Kloosterboer" w:date="2017-09-22T04:10:00Z">
              <w:r>
                <w:rPr>
                  <w:rFonts w:ascii="Arial" w:eastAsia="Times New Roman" w:hAnsi="Arial" w:cs="Arial"/>
                  <w:color w:val="000000"/>
                  <w:sz w:val="20"/>
                  <w:szCs w:val="20"/>
                </w:rPr>
                <w:t>ZTC</w:t>
              </w:r>
            </w:ins>
          </w:p>
        </w:tc>
      </w:tr>
      <w:tr w:rsidR="00802ED0" w:rsidRPr="009E65CB" w14:paraId="0CEF01F9" w14:textId="77777777" w:rsidTr="002B0381">
        <w:trPr>
          <w:ins w:id="3908" w:author="Arjan Kloosterboer" w:date="2017-09-22T04:10:00Z"/>
        </w:trPr>
        <w:tc>
          <w:tcPr>
            <w:tcW w:w="3600" w:type="dxa"/>
            <w:tcBorders>
              <w:top w:val="nil"/>
              <w:left w:val="nil"/>
              <w:bottom w:val="nil"/>
              <w:right w:val="nil"/>
            </w:tcBorders>
          </w:tcPr>
          <w:p w14:paraId="15E37488" w14:textId="77777777" w:rsidR="00802ED0" w:rsidRPr="009E65CB" w:rsidRDefault="00802ED0" w:rsidP="00802ED0">
            <w:pPr>
              <w:autoSpaceDE w:val="0"/>
              <w:autoSpaceDN w:val="0"/>
              <w:adjustRightInd w:val="0"/>
              <w:spacing w:after="0" w:line="240" w:lineRule="auto"/>
              <w:rPr>
                <w:ins w:id="3909" w:author="Arjan Kloosterboer" w:date="2017-09-22T04:10:00Z"/>
                <w:rFonts w:ascii="Arial" w:eastAsia="Times New Roman" w:hAnsi="Arial" w:cs="Arial"/>
                <w:color w:val="000000"/>
                <w:sz w:val="20"/>
                <w:szCs w:val="20"/>
              </w:rPr>
            </w:pPr>
          </w:p>
        </w:tc>
        <w:tc>
          <w:tcPr>
            <w:tcW w:w="1080" w:type="dxa"/>
            <w:tcBorders>
              <w:top w:val="nil"/>
              <w:left w:val="nil"/>
              <w:bottom w:val="nil"/>
              <w:right w:val="nil"/>
            </w:tcBorders>
          </w:tcPr>
          <w:p w14:paraId="51FA4279" w14:textId="77777777" w:rsidR="00802ED0" w:rsidRPr="009E65CB" w:rsidRDefault="00802ED0" w:rsidP="00802ED0">
            <w:pPr>
              <w:autoSpaceDE w:val="0"/>
              <w:autoSpaceDN w:val="0"/>
              <w:adjustRightInd w:val="0"/>
              <w:spacing w:after="0" w:line="240" w:lineRule="auto"/>
              <w:rPr>
                <w:ins w:id="3910" w:author="Arjan Kloosterboer" w:date="2017-09-22T04:10:00Z"/>
                <w:rFonts w:ascii="Arial" w:eastAsia="Times New Roman" w:hAnsi="Arial" w:cs="Arial"/>
                <w:color w:val="000000"/>
                <w:sz w:val="20"/>
                <w:szCs w:val="20"/>
              </w:rPr>
            </w:pPr>
          </w:p>
        </w:tc>
        <w:tc>
          <w:tcPr>
            <w:tcW w:w="3330" w:type="dxa"/>
            <w:tcBorders>
              <w:top w:val="nil"/>
              <w:left w:val="nil"/>
              <w:bottom w:val="nil"/>
              <w:right w:val="nil"/>
            </w:tcBorders>
          </w:tcPr>
          <w:p w14:paraId="08D4F739" w14:textId="11838281" w:rsidR="00802ED0" w:rsidRPr="009E65CB" w:rsidRDefault="00802ED0" w:rsidP="00802ED0">
            <w:pPr>
              <w:autoSpaceDE w:val="0"/>
              <w:autoSpaceDN w:val="0"/>
              <w:adjustRightInd w:val="0"/>
              <w:spacing w:after="0" w:line="240" w:lineRule="auto"/>
              <w:rPr>
                <w:ins w:id="3911" w:author="Arjan Kloosterboer" w:date="2017-09-22T04:10:00Z"/>
                <w:rFonts w:ascii="Arial" w:hAnsi="Arial" w:cs="Arial"/>
                <w:sz w:val="20"/>
                <w:szCs w:val="20"/>
                <w:lang w:val="en-AU"/>
              </w:rPr>
            </w:pPr>
            <w:ins w:id="3912" w:author="Arjan Kloosterboer" w:date="2017-09-22T04:10:00Z">
              <w:r>
                <w:rPr>
                  <w:rFonts w:ascii="Arial" w:hAnsi="Arial" w:cs="Arial"/>
                  <w:sz w:val="20"/>
                  <w:szCs w:val="20"/>
                  <w:lang w:val="en-AU"/>
                </w:rPr>
                <w:t>- Domein</w:t>
              </w:r>
            </w:ins>
          </w:p>
        </w:tc>
        <w:tc>
          <w:tcPr>
            <w:tcW w:w="1350" w:type="dxa"/>
            <w:tcBorders>
              <w:top w:val="nil"/>
              <w:left w:val="nil"/>
              <w:bottom w:val="nil"/>
              <w:right w:val="nil"/>
            </w:tcBorders>
          </w:tcPr>
          <w:p w14:paraId="6D1D0252" w14:textId="6D7609EE" w:rsidR="00802ED0" w:rsidRPr="009E65CB" w:rsidDel="00A75642" w:rsidRDefault="00802ED0" w:rsidP="00802ED0">
            <w:pPr>
              <w:autoSpaceDE w:val="0"/>
              <w:autoSpaceDN w:val="0"/>
              <w:adjustRightInd w:val="0"/>
              <w:spacing w:after="0" w:line="240" w:lineRule="auto"/>
              <w:rPr>
                <w:ins w:id="3913" w:author="Arjan Kloosterboer" w:date="2017-09-22T04:10:00Z"/>
                <w:rFonts w:ascii="Arial" w:eastAsia="Times New Roman" w:hAnsi="Arial" w:cs="Arial"/>
                <w:color w:val="000000"/>
                <w:sz w:val="20"/>
                <w:szCs w:val="20"/>
              </w:rPr>
            </w:pPr>
            <w:ins w:id="3914" w:author="Arjan Kloosterboer" w:date="2017-09-22T04:10:00Z">
              <w:r>
                <w:rPr>
                  <w:rFonts w:ascii="Arial" w:eastAsia="Times New Roman" w:hAnsi="Arial" w:cs="Arial"/>
                  <w:color w:val="000000"/>
                  <w:sz w:val="20"/>
                  <w:szCs w:val="20"/>
                </w:rPr>
                <w:t>ZTC</w:t>
              </w:r>
            </w:ins>
          </w:p>
        </w:tc>
      </w:tr>
      <w:tr w:rsidR="00802ED0" w:rsidRPr="009E65CB" w14:paraId="38C05CDC" w14:textId="77777777" w:rsidTr="002B0381">
        <w:trPr>
          <w:ins w:id="3915" w:author="Arjan Kloosterboer" w:date="2017-09-22T04:10:00Z"/>
        </w:trPr>
        <w:tc>
          <w:tcPr>
            <w:tcW w:w="3600" w:type="dxa"/>
            <w:tcBorders>
              <w:top w:val="nil"/>
              <w:left w:val="nil"/>
              <w:bottom w:val="nil"/>
              <w:right w:val="nil"/>
            </w:tcBorders>
          </w:tcPr>
          <w:p w14:paraId="1CA387EA" w14:textId="77777777" w:rsidR="00802ED0" w:rsidRPr="009E65CB" w:rsidRDefault="00802ED0" w:rsidP="00802ED0">
            <w:pPr>
              <w:autoSpaceDE w:val="0"/>
              <w:autoSpaceDN w:val="0"/>
              <w:adjustRightInd w:val="0"/>
              <w:spacing w:after="0" w:line="240" w:lineRule="auto"/>
              <w:rPr>
                <w:ins w:id="3916" w:author="Arjan Kloosterboer" w:date="2017-09-22T04:10:00Z"/>
                <w:rFonts w:ascii="Arial" w:eastAsia="Times New Roman" w:hAnsi="Arial" w:cs="Arial"/>
                <w:color w:val="000000"/>
                <w:sz w:val="20"/>
                <w:szCs w:val="20"/>
              </w:rPr>
            </w:pPr>
          </w:p>
        </w:tc>
        <w:tc>
          <w:tcPr>
            <w:tcW w:w="1080" w:type="dxa"/>
            <w:tcBorders>
              <w:top w:val="nil"/>
              <w:left w:val="nil"/>
              <w:bottom w:val="nil"/>
              <w:right w:val="nil"/>
            </w:tcBorders>
          </w:tcPr>
          <w:p w14:paraId="48A1CAFD" w14:textId="77777777" w:rsidR="00802ED0" w:rsidRPr="009E65CB" w:rsidRDefault="00802ED0" w:rsidP="00802ED0">
            <w:pPr>
              <w:autoSpaceDE w:val="0"/>
              <w:autoSpaceDN w:val="0"/>
              <w:adjustRightInd w:val="0"/>
              <w:spacing w:after="0" w:line="240" w:lineRule="auto"/>
              <w:rPr>
                <w:ins w:id="3917" w:author="Arjan Kloosterboer" w:date="2017-09-22T04:10:00Z"/>
                <w:rFonts w:ascii="Arial" w:eastAsia="Times New Roman" w:hAnsi="Arial" w:cs="Arial"/>
                <w:color w:val="000000"/>
                <w:sz w:val="20"/>
                <w:szCs w:val="20"/>
              </w:rPr>
            </w:pPr>
          </w:p>
        </w:tc>
        <w:tc>
          <w:tcPr>
            <w:tcW w:w="3330" w:type="dxa"/>
            <w:tcBorders>
              <w:top w:val="nil"/>
              <w:left w:val="nil"/>
              <w:bottom w:val="nil"/>
              <w:right w:val="nil"/>
            </w:tcBorders>
          </w:tcPr>
          <w:p w14:paraId="01F5217B" w14:textId="2D7351C9" w:rsidR="00802ED0" w:rsidRPr="009E65CB" w:rsidRDefault="00802ED0" w:rsidP="00802ED0">
            <w:pPr>
              <w:autoSpaceDE w:val="0"/>
              <w:autoSpaceDN w:val="0"/>
              <w:adjustRightInd w:val="0"/>
              <w:spacing w:after="0" w:line="240" w:lineRule="auto"/>
              <w:rPr>
                <w:ins w:id="3918" w:author="Arjan Kloosterboer" w:date="2017-09-22T04:10:00Z"/>
                <w:rFonts w:ascii="Arial" w:hAnsi="Arial" w:cs="Arial"/>
                <w:sz w:val="20"/>
                <w:szCs w:val="20"/>
                <w:lang w:val="en-AU"/>
              </w:rPr>
            </w:pPr>
            <w:ins w:id="3919" w:author="Arjan Kloosterboer" w:date="2017-09-22T04:10:00Z">
              <w:r>
                <w:rPr>
                  <w:rFonts w:ascii="Arial" w:hAnsi="Arial" w:cs="Arial"/>
                  <w:sz w:val="20"/>
                  <w:szCs w:val="20"/>
                  <w:lang w:val="en-AU"/>
                </w:rPr>
                <w:t>- RSIN</w:t>
              </w:r>
            </w:ins>
          </w:p>
        </w:tc>
        <w:tc>
          <w:tcPr>
            <w:tcW w:w="1350" w:type="dxa"/>
            <w:tcBorders>
              <w:top w:val="nil"/>
              <w:left w:val="nil"/>
              <w:bottom w:val="nil"/>
              <w:right w:val="nil"/>
            </w:tcBorders>
          </w:tcPr>
          <w:p w14:paraId="34122FCB" w14:textId="6CDF41C7" w:rsidR="00802ED0" w:rsidRPr="009E65CB" w:rsidDel="00A75642" w:rsidRDefault="00802ED0" w:rsidP="00802ED0">
            <w:pPr>
              <w:autoSpaceDE w:val="0"/>
              <w:autoSpaceDN w:val="0"/>
              <w:adjustRightInd w:val="0"/>
              <w:spacing w:after="0" w:line="240" w:lineRule="auto"/>
              <w:rPr>
                <w:ins w:id="3920" w:author="Arjan Kloosterboer" w:date="2017-09-22T04:10:00Z"/>
                <w:rFonts w:ascii="Arial" w:eastAsia="Times New Roman" w:hAnsi="Arial" w:cs="Arial"/>
                <w:color w:val="000000"/>
                <w:sz w:val="20"/>
                <w:szCs w:val="20"/>
              </w:rPr>
            </w:pPr>
            <w:ins w:id="3921" w:author="Arjan Kloosterboer" w:date="2017-09-22T04:10:00Z">
              <w:r>
                <w:rPr>
                  <w:rFonts w:ascii="Arial" w:eastAsia="Times New Roman" w:hAnsi="Arial" w:cs="Arial"/>
                  <w:color w:val="000000"/>
                  <w:sz w:val="20"/>
                  <w:szCs w:val="20"/>
                </w:rPr>
                <w:t>ZTC</w:t>
              </w:r>
            </w:ins>
          </w:p>
        </w:tc>
      </w:tr>
      <w:tr w:rsidR="00802ED0" w:rsidRPr="009E65CB" w14:paraId="6DF12661" w14:textId="77777777" w:rsidTr="002B0381">
        <w:trPr>
          <w:ins w:id="3922" w:author="Arjan Kloosterboer" w:date="2017-09-22T04:10:00Z"/>
        </w:trPr>
        <w:tc>
          <w:tcPr>
            <w:tcW w:w="3600" w:type="dxa"/>
            <w:tcBorders>
              <w:top w:val="nil"/>
              <w:left w:val="nil"/>
              <w:bottom w:val="nil"/>
              <w:right w:val="nil"/>
            </w:tcBorders>
          </w:tcPr>
          <w:p w14:paraId="6016EA6A" w14:textId="77777777" w:rsidR="00802ED0" w:rsidRPr="009E65CB" w:rsidRDefault="00802ED0" w:rsidP="00802ED0">
            <w:pPr>
              <w:autoSpaceDE w:val="0"/>
              <w:autoSpaceDN w:val="0"/>
              <w:adjustRightInd w:val="0"/>
              <w:spacing w:after="0" w:line="240" w:lineRule="auto"/>
              <w:rPr>
                <w:ins w:id="3923" w:author="Arjan Kloosterboer" w:date="2017-09-22T04:10:00Z"/>
                <w:rFonts w:ascii="Arial" w:eastAsia="Times New Roman" w:hAnsi="Arial" w:cs="Arial"/>
                <w:color w:val="000000"/>
                <w:sz w:val="20"/>
                <w:szCs w:val="20"/>
              </w:rPr>
            </w:pPr>
          </w:p>
        </w:tc>
        <w:tc>
          <w:tcPr>
            <w:tcW w:w="1080" w:type="dxa"/>
            <w:tcBorders>
              <w:top w:val="nil"/>
              <w:left w:val="nil"/>
              <w:bottom w:val="nil"/>
              <w:right w:val="nil"/>
            </w:tcBorders>
          </w:tcPr>
          <w:p w14:paraId="6A2BDFFD" w14:textId="77777777" w:rsidR="00802ED0" w:rsidRPr="009E65CB" w:rsidRDefault="00802ED0" w:rsidP="00802ED0">
            <w:pPr>
              <w:autoSpaceDE w:val="0"/>
              <w:autoSpaceDN w:val="0"/>
              <w:adjustRightInd w:val="0"/>
              <w:spacing w:after="0" w:line="240" w:lineRule="auto"/>
              <w:rPr>
                <w:ins w:id="3924" w:author="Arjan Kloosterboer" w:date="2017-09-22T04:10:00Z"/>
                <w:rFonts w:ascii="Arial" w:eastAsia="Times New Roman" w:hAnsi="Arial" w:cs="Arial"/>
                <w:color w:val="000000"/>
                <w:sz w:val="20"/>
                <w:szCs w:val="20"/>
              </w:rPr>
            </w:pPr>
          </w:p>
        </w:tc>
        <w:tc>
          <w:tcPr>
            <w:tcW w:w="3330" w:type="dxa"/>
            <w:tcBorders>
              <w:top w:val="nil"/>
              <w:left w:val="nil"/>
              <w:bottom w:val="nil"/>
              <w:right w:val="nil"/>
            </w:tcBorders>
          </w:tcPr>
          <w:p w14:paraId="303CD3F0" w14:textId="765A2FAF" w:rsidR="00802ED0" w:rsidRPr="009E65CB" w:rsidRDefault="00802ED0" w:rsidP="00802ED0">
            <w:pPr>
              <w:autoSpaceDE w:val="0"/>
              <w:autoSpaceDN w:val="0"/>
              <w:adjustRightInd w:val="0"/>
              <w:spacing w:after="0" w:line="240" w:lineRule="auto"/>
              <w:rPr>
                <w:ins w:id="3925" w:author="Arjan Kloosterboer" w:date="2017-09-22T04:10:00Z"/>
                <w:rFonts w:ascii="Arial" w:hAnsi="Arial" w:cs="Arial"/>
                <w:sz w:val="20"/>
                <w:szCs w:val="20"/>
                <w:lang w:val="en-AU"/>
              </w:rPr>
            </w:pPr>
            <w:ins w:id="3926" w:author="Arjan Kloosterboer" w:date="2017-09-22T04:10:00Z">
              <w:r>
                <w:rPr>
                  <w:rFonts w:ascii="Arial" w:hAnsi="Arial" w:cs="Arial"/>
                  <w:sz w:val="20"/>
                  <w:szCs w:val="20"/>
                  <w:lang w:val="en-AU"/>
                </w:rPr>
                <w:t>- Aard relatie</w:t>
              </w:r>
            </w:ins>
          </w:p>
        </w:tc>
        <w:tc>
          <w:tcPr>
            <w:tcW w:w="1350" w:type="dxa"/>
            <w:tcBorders>
              <w:top w:val="nil"/>
              <w:left w:val="nil"/>
              <w:bottom w:val="nil"/>
              <w:right w:val="nil"/>
            </w:tcBorders>
          </w:tcPr>
          <w:p w14:paraId="289B6EAA" w14:textId="0F4226D8" w:rsidR="00802ED0" w:rsidRPr="009E65CB" w:rsidDel="00A75642" w:rsidRDefault="00802ED0" w:rsidP="00802ED0">
            <w:pPr>
              <w:autoSpaceDE w:val="0"/>
              <w:autoSpaceDN w:val="0"/>
              <w:adjustRightInd w:val="0"/>
              <w:spacing w:after="0" w:line="240" w:lineRule="auto"/>
              <w:rPr>
                <w:ins w:id="3927" w:author="Arjan Kloosterboer" w:date="2017-09-22T04:10:00Z"/>
                <w:rFonts w:ascii="Arial" w:eastAsia="Times New Roman" w:hAnsi="Arial" w:cs="Arial"/>
                <w:color w:val="000000"/>
                <w:sz w:val="20"/>
                <w:szCs w:val="20"/>
              </w:rPr>
            </w:pPr>
            <w:ins w:id="3928" w:author="Arjan Kloosterboer" w:date="2017-09-22T04:10:00Z">
              <w:r>
                <w:rPr>
                  <w:rFonts w:ascii="Arial" w:eastAsia="Times New Roman" w:hAnsi="Arial" w:cs="Arial"/>
                  <w:color w:val="000000"/>
                  <w:sz w:val="20"/>
                  <w:szCs w:val="20"/>
                </w:rPr>
                <w:t>ZTC</w:t>
              </w:r>
            </w:ins>
          </w:p>
        </w:tc>
      </w:tr>
      <w:tr w:rsidR="00802ED0" w:rsidRPr="009E65CB" w14:paraId="64C24A27" w14:textId="77777777" w:rsidTr="002B0381">
        <w:trPr>
          <w:ins w:id="3929" w:author="Arjan Kloosterboer" w:date="2017-09-22T04:10:00Z"/>
        </w:trPr>
        <w:tc>
          <w:tcPr>
            <w:tcW w:w="3600" w:type="dxa"/>
            <w:tcBorders>
              <w:top w:val="nil"/>
              <w:left w:val="nil"/>
              <w:bottom w:val="nil"/>
              <w:right w:val="nil"/>
            </w:tcBorders>
          </w:tcPr>
          <w:p w14:paraId="43F39FDB" w14:textId="77777777" w:rsidR="00802ED0" w:rsidRPr="009E65CB" w:rsidRDefault="00802ED0" w:rsidP="00802ED0">
            <w:pPr>
              <w:autoSpaceDE w:val="0"/>
              <w:autoSpaceDN w:val="0"/>
              <w:adjustRightInd w:val="0"/>
              <w:spacing w:after="0" w:line="240" w:lineRule="auto"/>
              <w:rPr>
                <w:ins w:id="3930" w:author="Arjan Kloosterboer" w:date="2017-09-22T04:10:00Z"/>
                <w:rFonts w:ascii="Arial" w:eastAsia="Times New Roman" w:hAnsi="Arial" w:cs="Arial"/>
                <w:color w:val="000000"/>
                <w:sz w:val="20"/>
                <w:szCs w:val="20"/>
              </w:rPr>
            </w:pPr>
          </w:p>
        </w:tc>
        <w:tc>
          <w:tcPr>
            <w:tcW w:w="1080" w:type="dxa"/>
            <w:tcBorders>
              <w:top w:val="nil"/>
              <w:left w:val="nil"/>
              <w:bottom w:val="nil"/>
              <w:right w:val="nil"/>
            </w:tcBorders>
          </w:tcPr>
          <w:p w14:paraId="744870DE" w14:textId="77777777" w:rsidR="00802ED0" w:rsidRPr="009E65CB" w:rsidRDefault="00802ED0" w:rsidP="00802ED0">
            <w:pPr>
              <w:autoSpaceDE w:val="0"/>
              <w:autoSpaceDN w:val="0"/>
              <w:adjustRightInd w:val="0"/>
              <w:spacing w:after="0" w:line="240" w:lineRule="auto"/>
              <w:rPr>
                <w:ins w:id="3931" w:author="Arjan Kloosterboer" w:date="2017-09-22T04:10:00Z"/>
                <w:rFonts w:ascii="Arial" w:eastAsia="Times New Roman" w:hAnsi="Arial" w:cs="Arial"/>
                <w:color w:val="000000"/>
                <w:sz w:val="20"/>
                <w:szCs w:val="20"/>
              </w:rPr>
            </w:pPr>
          </w:p>
        </w:tc>
        <w:tc>
          <w:tcPr>
            <w:tcW w:w="3330" w:type="dxa"/>
            <w:tcBorders>
              <w:top w:val="nil"/>
              <w:left w:val="nil"/>
              <w:bottom w:val="nil"/>
              <w:right w:val="nil"/>
            </w:tcBorders>
          </w:tcPr>
          <w:p w14:paraId="1A1EEC76" w14:textId="1FF52310" w:rsidR="00802ED0" w:rsidRPr="009E65CB" w:rsidRDefault="00802ED0" w:rsidP="00802ED0">
            <w:pPr>
              <w:autoSpaceDE w:val="0"/>
              <w:autoSpaceDN w:val="0"/>
              <w:adjustRightInd w:val="0"/>
              <w:spacing w:after="0" w:line="240" w:lineRule="auto"/>
              <w:rPr>
                <w:ins w:id="3932" w:author="Arjan Kloosterboer" w:date="2017-09-22T04:10:00Z"/>
                <w:rFonts w:ascii="Arial" w:hAnsi="Arial" w:cs="Arial"/>
                <w:sz w:val="20"/>
                <w:szCs w:val="20"/>
                <w:lang w:val="en-AU"/>
              </w:rPr>
            </w:pPr>
            <w:ins w:id="3933" w:author="Arjan Kloosterboer" w:date="2017-09-22T04:10:00Z">
              <w:r>
                <w:rPr>
                  <w:rFonts w:ascii="Arial" w:hAnsi="Arial" w:cs="Arial"/>
                  <w:sz w:val="20"/>
                  <w:szCs w:val="20"/>
                  <w:lang w:val="en-AU"/>
                </w:rPr>
                <w:t>Deelzaaktypenrelatie</w:t>
              </w:r>
            </w:ins>
          </w:p>
        </w:tc>
        <w:tc>
          <w:tcPr>
            <w:tcW w:w="1350" w:type="dxa"/>
            <w:tcBorders>
              <w:top w:val="nil"/>
              <w:left w:val="nil"/>
              <w:bottom w:val="nil"/>
              <w:right w:val="nil"/>
            </w:tcBorders>
          </w:tcPr>
          <w:p w14:paraId="2F622F6E" w14:textId="67323A35" w:rsidR="00802ED0" w:rsidRPr="009E65CB" w:rsidDel="00A75642" w:rsidRDefault="00802ED0" w:rsidP="00802ED0">
            <w:pPr>
              <w:autoSpaceDE w:val="0"/>
              <w:autoSpaceDN w:val="0"/>
              <w:adjustRightInd w:val="0"/>
              <w:spacing w:after="0" w:line="240" w:lineRule="auto"/>
              <w:rPr>
                <w:ins w:id="3934" w:author="Arjan Kloosterboer" w:date="2017-09-22T04:10:00Z"/>
                <w:rFonts w:ascii="Arial" w:eastAsia="Times New Roman" w:hAnsi="Arial" w:cs="Arial"/>
                <w:color w:val="000000"/>
                <w:sz w:val="20"/>
                <w:szCs w:val="20"/>
              </w:rPr>
            </w:pPr>
            <w:ins w:id="3935" w:author="Arjan Kloosterboer" w:date="2017-09-22T04:10:00Z">
              <w:r>
                <w:rPr>
                  <w:rFonts w:ascii="Arial" w:eastAsia="Times New Roman" w:hAnsi="Arial" w:cs="Arial"/>
                  <w:color w:val="000000"/>
                  <w:sz w:val="20"/>
                  <w:szCs w:val="20"/>
                </w:rPr>
                <w:t>ZTC</w:t>
              </w:r>
            </w:ins>
          </w:p>
        </w:tc>
      </w:tr>
      <w:tr w:rsidR="00802ED0" w:rsidRPr="009E65CB" w14:paraId="0480FC6C" w14:textId="77777777" w:rsidTr="002B0381">
        <w:trPr>
          <w:ins w:id="3936" w:author="Arjan Kloosterboer" w:date="2017-09-22T04:10:00Z"/>
        </w:trPr>
        <w:tc>
          <w:tcPr>
            <w:tcW w:w="3600" w:type="dxa"/>
            <w:tcBorders>
              <w:top w:val="nil"/>
              <w:left w:val="nil"/>
              <w:bottom w:val="nil"/>
              <w:right w:val="nil"/>
            </w:tcBorders>
          </w:tcPr>
          <w:p w14:paraId="0A0E5D64" w14:textId="77777777" w:rsidR="00802ED0" w:rsidRPr="009E65CB" w:rsidRDefault="00802ED0" w:rsidP="00802ED0">
            <w:pPr>
              <w:autoSpaceDE w:val="0"/>
              <w:autoSpaceDN w:val="0"/>
              <w:adjustRightInd w:val="0"/>
              <w:spacing w:after="0" w:line="240" w:lineRule="auto"/>
              <w:rPr>
                <w:ins w:id="3937" w:author="Arjan Kloosterboer" w:date="2017-09-22T04:10:00Z"/>
                <w:rFonts w:ascii="Arial" w:eastAsia="Times New Roman" w:hAnsi="Arial" w:cs="Arial"/>
                <w:color w:val="000000"/>
                <w:sz w:val="20"/>
                <w:szCs w:val="20"/>
              </w:rPr>
            </w:pPr>
          </w:p>
        </w:tc>
        <w:tc>
          <w:tcPr>
            <w:tcW w:w="1080" w:type="dxa"/>
            <w:tcBorders>
              <w:top w:val="nil"/>
              <w:left w:val="nil"/>
              <w:bottom w:val="nil"/>
              <w:right w:val="nil"/>
            </w:tcBorders>
          </w:tcPr>
          <w:p w14:paraId="64218C49" w14:textId="77777777" w:rsidR="00802ED0" w:rsidRPr="009E65CB" w:rsidRDefault="00802ED0" w:rsidP="00802ED0">
            <w:pPr>
              <w:autoSpaceDE w:val="0"/>
              <w:autoSpaceDN w:val="0"/>
              <w:adjustRightInd w:val="0"/>
              <w:spacing w:after="0" w:line="240" w:lineRule="auto"/>
              <w:rPr>
                <w:ins w:id="3938" w:author="Arjan Kloosterboer" w:date="2017-09-22T04:10:00Z"/>
                <w:rFonts w:ascii="Arial" w:eastAsia="Times New Roman" w:hAnsi="Arial" w:cs="Arial"/>
                <w:color w:val="000000"/>
                <w:sz w:val="20"/>
                <w:szCs w:val="20"/>
              </w:rPr>
            </w:pPr>
          </w:p>
        </w:tc>
        <w:tc>
          <w:tcPr>
            <w:tcW w:w="3330" w:type="dxa"/>
            <w:tcBorders>
              <w:top w:val="nil"/>
              <w:left w:val="nil"/>
              <w:bottom w:val="nil"/>
              <w:right w:val="nil"/>
            </w:tcBorders>
          </w:tcPr>
          <w:p w14:paraId="760FA6E1" w14:textId="0CEFF72C" w:rsidR="00802ED0" w:rsidRPr="009E65CB" w:rsidRDefault="00802ED0" w:rsidP="00802ED0">
            <w:pPr>
              <w:autoSpaceDE w:val="0"/>
              <w:autoSpaceDN w:val="0"/>
              <w:adjustRightInd w:val="0"/>
              <w:spacing w:after="0" w:line="240" w:lineRule="auto"/>
              <w:rPr>
                <w:ins w:id="3939" w:author="Arjan Kloosterboer" w:date="2017-09-22T04:10:00Z"/>
                <w:rFonts w:ascii="Arial" w:hAnsi="Arial" w:cs="Arial"/>
                <w:sz w:val="20"/>
                <w:szCs w:val="20"/>
                <w:lang w:val="en-AU"/>
              </w:rPr>
            </w:pPr>
            <w:ins w:id="3940" w:author="Arjan Kloosterboer" w:date="2017-09-22T04:10:00Z">
              <w:r>
                <w:rPr>
                  <w:rFonts w:ascii="Arial" w:hAnsi="Arial" w:cs="Arial"/>
                  <w:sz w:val="20"/>
                  <w:szCs w:val="20"/>
                  <w:lang w:val="en-AU"/>
                </w:rPr>
                <w:t>- Zaaktype-identificatie</w:t>
              </w:r>
            </w:ins>
          </w:p>
        </w:tc>
        <w:tc>
          <w:tcPr>
            <w:tcW w:w="1350" w:type="dxa"/>
            <w:tcBorders>
              <w:top w:val="nil"/>
              <w:left w:val="nil"/>
              <w:bottom w:val="nil"/>
              <w:right w:val="nil"/>
            </w:tcBorders>
          </w:tcPr>
          <w:p w14:paraId="51820830" w14:textId="6CEA0662" w:rsidR="00802ED0" w:rsidRPr="009E65CB" w:rsidDel="00A75642" w:rsidRDefault="00802ED0" w:rsidP="00802ED0">
            <w:pPr>
              <w:autoSpaceDE w:val="0"/>
              <w:autoSpaceDN w:val="0"/>
              <w:adjustRightInd w:val="0"/>
              <w:spacing w:after="0" w:line="240" w:lineRule="auto"/>
              <w:rPr>
                <w:ins w:id="3941" w:author="Arjan Kloosterboer" w:date="2017-09-22T04:10:00Z"/>
                <w:rFonts w:ascii="Arial" w:eastAsia="Times New Roman" w:hAnsi="Arial" w:cs="Arial"/>
                <w:color w:val="000000"/>
                <w:sz w:val="20"/>
                <w:szCs w:val="20"/>
              </w:rPr>
            </w:pPr>
            <w:ins w:id="3942" w:author="Arjan Kloosterboer" w:date="2017-09-22T04:10:00Z">
              <w:r>
                <w:rPr>
                  <w:rFonts w:ascii="Arial" w:eastAsia="Times New Roman" w:hAnsi="Arial" w:cs="Arial"/>
                  <w:color w:val="000000"/>
                  <w:sz w:val="20"/>
                  <w:szCs w:val="20"/>
                </w:rPr>
                <w:t>ZTC</w:t>
              </w:r>
            </w:ins>
          </w:p>
        </w:tc>
      </w:tr>
      <w:tr w:rsidR="00802ED0" w:rsidRPr="009E65CB" w14:paraId="3BEA7F36" w14:textId="77777777" w:rsidTr="002B0381">
        <w:trPr>
          <w:ins w:id="3943" w:author="Arjan Kloosterboer" w:date="2017-09-22T04:10:00Z"/>
        </w:trPr>
        <w:tc>
          <w:tcPr>
            <w:tcW w:w="3600" w:type="dxa"/>
            <w:tcBorders>
              <w:top w:val="nil"/>
              <w:left w:val="nil"/>
              <w:bottom w:val="nil"/>
              <w:right w:val="nil"/>
            </w:tcBorders>
          </w:tcPr>
          <w:p w14:paraId="66AEE732" w14:textId="77777777" w:rsidR="00802ED0" w:rsidRPr="009E65CB" w:rsidRDefault="00802ED0" w:rsidP="00802ED0">
            <w:pPr>
              <w:autoSpaceDE w:val="0"/>
              <w:autoSpaceDN w:val="0"/>
              <w:adjustRightInd w:val="0"/>
              <w:spacing w:after="0" w:line="240" w:lineRule="auto"/>
              <w:rPr>
                <w:ins w:id="3944" w:author="Arjan Kloosterboer" w:date="2017-09-22T04:10:00Z"/>
                <w:rFonts w:ascii="Arial" w:eastAsia="Times New Roman" w:hAnsi="Arial" w:cs="Arial"/>
                <w:color w:val="000000"/>
                <w:sz w:val="20"/>
                <w:szCs w:val="20"/>
              </w:rPr>
            </w:pPr>
          </w:p>
        </w:tc>
        <w:tc>
          <w:tcPr>
            <w:tcW w:w="1080" w:type="dxa"/>
            <w:tcBorders>
              <w:top w:val="nil"/>
              <w:left w:val="nil"/>
              <w:bottom w:val="nil"/>
              <w:right w:val="nil"/>
            </w:tcBorders>
          </w:tcPr>
          <w:p w14:paraId="5EE84D91" w14:textId="77777777" w:rsidR="00802ED0" w:rsidRPr="009E65CB" w:rsidRDefault="00802ED0" w:rsidP="00802ED0">
            <w:pPr>
              <w:autoSpaceDE w:val="0"/>
              <w:autoSpaceDN w:val="0"/>
              <w:adjustRightInd w:val="0"/>
              <w:spacing w:after="0" w:line="240" w:lineRule="auto"/>
              <w:rPr>
                <w:ins w:id="3945" w:author="Arjan Kloosterboer" w:date="2017-09-22T04:10:00Z"/>
                <w:rFonts w:ascii="Arial" w:eastAsia="Times New Roman" w:hAnsi="Arial" w:cs="Arial"/>
                <w:color w:val="000000"/>
                <w:sz w:val="20"/>
                <w:szCs w:val="20"/>
              </w:rPr>
            </w:pPr>
          </w:p>
        </w:tc>
        <w:tc>
          <w:tcPr>
            <w:tcW w:w="3330" w:type="dxa"/>
            <w:tcBorders>
              <w:top w:val="nil"/>
              <w:left w:val="nil"/>
              <w:bottom w:val="nil"/>
              <w:right w:val="nil"/>
            </w:tcBorders>
          </w:tcPr>
          <w:p w14:paraId="10F49CCE" w14:textId="6903CEAB" w:rsidR="00802ED0" w:rsidRPr="009E65CB" w:rsidRDefault="00802ED0" w:rsidP="00802ED0">
            <w:pPr>
              <w:autoSpaceDE w:val="0"/>
              <w:autoSpaceDN w:val="0"/>
              <w:adjustRightInd w:val="0"/>
              <w:spacing w:after="0" w:line="240" w:lineRule="auto"/>
              <w:rPr>
                <w:ins w:id="3946" w:author="Arjan Kloosterboer" w:date="2017-09-22T04:10:00Z"/>
                <w:rFonts w:ascii="Arial" w:hAnsi="Arial" w:cs="Arial"/>
                <w:sz w:val="20"/>
                <w:szCs w:val="20"/>
                <w:lang w:val="en-AU"/>
              </w:rPr>
            </w:pPr>
            <w:ins w:id="3947" w:author="Arjan Kloosterboer" w:date="2017-09-22T04:10:00Z">
              <w:r>
                <w:rPr>
                  <w:rFonts w:ascii="Arial" w:hAnsi="Arial" w:cs="Arial"/>
                  <w:sz w:val="20"/>
                  <w:szCs w:val="20"/>
                  <w:lang w:val="en-AU"/>
                </w:rPr>
                <w:t>- Domein</w:t>
              </w:r>
            </w:ins>
          </w:p>
        </w:tc>
        <w:tc>
          <w:tcPr>
            <w:tcW w:w="1350" w:type="dxa"/>
            <w:tcBorders>
              <w:top w:val="nil"/>
              <w:left w:val="nil"/>
              <w:bottom w:val="nil"/>
              <w:right w:val="nil"/>
            </w:tcBorders>
          </w:tcPr>
          <w:p w14:paraId="1330383F" w14:textId="521C53B5" w:rsidR="00802ED0" w:rsidRPr="009E65CB" w:rsidDel="00A75642" w:rsidRDefault="00802ED0" w:rsidP="00802ED0">
            <w:pPr>
              <w:autoSpaceDE w:val="0"/>
              <w:autoSpaceDN w:val="0"/>
              <w:adjustRightInd w:val="0"/>
              <w:spacing w:after="0" w:line="240" w:lineRule="auto"/>
              <w:rPr>
                <w:ins w:id="3948" w:author="Arjan Kloosterboer" w:date="2017-09-22T04:10:00Z"/>
                <w:rFonts w:ascii="Arial" w:eastAsia="Times New Roman" w:hAnsi="Arial" w:cs="Arial"/>
                <w:color w:val="000000"/>
                <w:sz w:val="20"/>
                <w:szCs w:val="20"/>
              </w:rPr>
            </w:pPr>
            <w:ins w:id="3949" w:author="Arjan Kloosterboer" w:date="2017-09-22T04:10:00Z">
              <w:r>
                <w:rPr>
                  <w:rFonts w:ascii="Arial" w:eastAsia="Times New Roman" w:hAnsi="Arial" w:cs="Arial"/>
                  <w:color w:val="000000"/>
                  <w:sz w:val="20"/>
                  <w:szCs w:val="20"/>
                </w:rPr>
                <w:t>ZTC</w:t>
              </w:r>
            </w:ins>
          </w:p>
        </w:tc>
      </w:tr>
      <w:tr w:rsidR="00802ED0" w:rsidRPr="009E65CB" w14:paraId="733ABCCB" w14:textId="77777777" w:rsidTr="002B0381">
        <w:trPr>
          <w:ins w:id="3950" w:author="Arjan Kloosterboer" w:date="2017-09-22T04:10:00Z"/>
        </w:trPr>
        <w:tc>
          <w:tcPr>
            <w:tcW w:w="3600" w:type="dxa"/>
            <w:tcBorders>
              <w:top w:val="nil"/>
              <w:left w:val="nil"/>
              <w:bottom w:val="nil"/>
              <w:right w:val="nil"/>
            </w:tcBorders>
          </w:tcPr>
          <w:p w14:paraId="4465CDEB" w14:textId="77777777" w:rsidR="00802ED0" w:rsidRPr="009E65CB" w:rsidRDefault="00802ED0" w:rsidP="00802ED0">
            <w:pPr>
              <w:autoSpaceDE w:val="0"/>
              <w:autoSpaceDN w:val="0"/>
              <w:adjustRightInd w:val="0"/>
              <w:spacing w:after="0" w:line="240" w:lineRule="auto"/>
              <w:rPr>
                <w:ins w:id="3951" w:author="Arjan Kloosterboer" w:date="2017-09-22T04:10:00Z"/>
                <w:rFonts w:ascii="Arial" w:eastAsia="Times New Roman" w:hAnsi="Arial" w:cs="Arial"/>
                <w:color w:val="000000"/>
                <w:sz w:val="20"/>
                <w:szCs w:val="20"/>
              </w:rPr>
            </w:pPr>
          </w:p>
        </w:tc>
        <w:tc>
          <w:tcPr>
            <w:tcW w:w="1080" w:type="dxa"/>
            <w:tcBorders>
              <w:top w:val="nil"/>
              <w:left w:val="nil"/>
              <w:bottom w:val="nil"/>
              <w:right w:val="nil"/>
            </w:tcBorders>
          </w:tcPr>
          <w:p w14:paraId="10998F62" w14:textId="77777777" w:rsidR="00802ED0" w:rsidRPr="009E65CB" w:rsidRDefault="00802ED0" w:rsidP="00802ED0">
            <w:pPr>
              <w:autoSpaceDE w:val="0"/>
              <w:autoSpaceDN w:val="0"/>
              <w:adjustRightInd w:val="0"/>
              <w:spacing w:after="0" w:line="240" w:lineRule="auto"/>
              <w:rPr>
                <w:ins w:id="3952" w:author="Arjan Kloosterboer" w:date="2017-09-22T04:10:00Z"/>
                <w:rFonts w:ascii="Arial" w:eastAsia="Times New Roman" w:hAnsi="Arial" w:cs="Arial"/>
                <w:color w:val="000000"/>
                <w:sz w:val="20"/>
                <w:szCs w:val="20"/>
              </w:rPr>
            </w:pPr>
          </w:p>
        </w:tc>
        <w:tc>
          <w:tcPr>
            <w:tcW w:w="3330" w:type="dxa"/>
            <w:tcBorders>
              <w:top w:val="nil"/>
              <w:left w:val="nil"/>
              <w:bottom w:val="nil"/>
              <w:right w:val="nil"/>
            </w:tcBorders>
          </w:tcPr>
          <w:p w14:paraId="6E1E625D" w14:textId="23C41B93" w:rsidR="00802ED0" w:rsidRPr="009E65CB" w:rsidRDefault="00802ED0" w:rsidP="00802ED0">
            <w:pPr>
              <w:autoSpaceDE w:val="0"/>
              <w:autoSpaceDN w:val="0"/>
              <w:adjustRightInd w:val="0"/>
              <w:spacing w:after="0" w:line="240" w:lineRule="auto"/>
              <w:rPr>
                <w:ins w:id="3953" w:author="Arjan Kloosterboer" w:date="2017-09-22T04:10:00Z"/>
                <w:rFonts w:ascii="Arial" w:hAnsi="Arial" w:cs="Arial"/>
                <w:sz w:val="20"/>
                <w:szCs w:val="20"/>
                <w:lang w:val="en-AU"/>
              </w:rPr>
            </w:pPr>
            <w:ins w:id="3954" w:author="Arjan Kloosterboer" w:date="2017-09-22T04:10:00Z">
              <w:r>
                <w:rPr>
                  <w:rFonts w:ascii="Arial" w:hAnsi="Arial" w:cs="Arial"/>
                  <w:sz w:val="20"/>
                  <w:szCs w:val="20"/>
                  <w:lang w:val="en-AU"/>
                </w:rPr>
                <w:t>- RSIN</w:t>
              </w:r>
            </w:ins>
          </w:p>
        </w:tc>
        <w:tc>
          <w:tcPr>
            <w:tcW w:w="1350" w:type="dxa"/>
            <w:tcBorders>
              <w:top w:val="nil"/>
              <w:left w:val="nil"/>
              <w:bottom w:val="nil"/>
              <w:right w:val="nil"/>
            </w:tcBorders>
          </w:tcPr>
          <w:p w14:paraId="1EB079BB" w14:textId="3562A18E" w:rsidR="00802ED0" w:rsidRPr="009E65CB" w:rsidDel="00A75642" w:rsidRDefault="00802ED0" w:rsidP="00802ED0">
            <w:pPr>
              <w:autoSpaceDE w:val="0"/>
              <w:autoSpaceDN w:val="0"/>
              <w:adjustRightInd w:val="0"/>
              <w:spacing w:after="0" w:line="240" w:lineRule="auto"/>
              <w:rPr>
                <w:ins w:id="3955" w:author="Arjan Kloosterboer" w:date="2017-09-22T04:10:00Z"/>
                <w:rFonts w:ascii="Arial" w:eastAsia="Times New Roman" w:hAnsi="Arial" w:cs="Arial"/>
                <w:color w:val="000000"/>
                <w:sz w:val="20"/>
                <w:szCs w:val="20"/>
              </w:rPr>
            </w:pPr>
            <w:ins w:id="3956" w:author="Arjan Kloosterboer" w:date="2017-09-22T04:10:00Z">
              <w:r>
                <w:rPr>
                  <w:rFonts w:ascii="Arial" w:eastAsia="Times New Roman" w:hAnsi="Arial" w:cs="Arial"/>
                  <w:color w:val="000000"/>
                  <w:sz w:val="20"/>
                  <w:szCs w:val="20"/>
                </w:rPr>
                <w:t>ZTC</w:t>
              </w:r>
            </w:ins>
          </w:p>
        </w:tc>
      </w:tr>
      <w:tr w:rsidR="00802ED0" w:rsidRPr="009E65CB" w14:paraId="10E59F66" w14:textId="77777777" w:rsidTr="002B0381">
        <w:tc>
          <w:tcPr>
            <w:tcW w:w="3600" w:type="dxa"/>
            <w:tcBorders>
              <w:top w:val="nil"/>
              <w:left w:val="nil"/>
              <w:bottom w:val="nil"/>
              <w:right w:val="nil"/>
            </w:tcBorders>
          </w:tcPr>
          <w:p w14:paraId="59A74510"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bookmarkStart w:id="3957" w:name="BKM_18396FA2_8AF3_4690_9F6D_30A688A9859B"/>
            <w:bookmarkEnd w:id="3957"/>
          </w:p>
        </w:tc>
        <w:tc>
          <w:tcPr>
            <w:tcW w:w="1080" w:type="dxa"/>
            <w:tcBorders>
              <w:top w:val="nil"/>
              <w:left w:val="nil"/>
              <w:bottom w:val="nil"/>
              <w:right w:val="nil"/>
            </w:tcBorders>
          </w:tcPr>
          <w:p w14:paraId="01116736"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3B1216A"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Pr="009E65CB">
              <w:rPr>
                <w:rFonts w:ascii="Arial" w:hAnsi="Arial" w:cs="Arial"/>
                <w:sz w:val="20"/>
                <w:szCs w:val="20"/>
                <w:lang w:val="en-AU"/>
              </w:rPr>
              <w:instrText xml:space="preserve">MERGEFIELD </w:instrText>
            </w:r>
            <w:r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Pr="009E65CB">
              <w:rPr>
                <w:rFonts w:ascii="Arial" w:eastAsia="Times New Roman" w:hAnsi="Arial" w:cs="Arial"/>
                <w:color w:val="000000"/>
                <w:sz w:val="20"/>
                <w:szCs w:val="20"/>
              </w:rPr>
              <w:t>Datum begin geldigheid zaaktype</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0D5BAC17" w14:textId="51239D08"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802ED0" w:rsidRPr="009E65CB" w14:paraId="75A0CE08" w14:textId="77777777" w:rsidTr="002B0381">
        <w:trPr>
          <w:ins w:id="3958" w:author="Arjan Kloosterboer" w:date="2017-09-22T04:10:00Z"/>
        </w:trPr>
        <w:tc>
          <w:tcPr>
            <w:tcW w:w="3600" w:type="dxa"/>
            <w:tcBorders>
              <w:top w:val="nil"/>
              <w:left w:val="nil"/>
              <w:bottom w:val="nil"/>
              <w:right w:val="nil"/>
            </w:tcBorders>
          </w:tcPr>
          <w:p w14:paraId="55C73113" w14:textId="77777777" w:rsidR="00802ED0" w:rsidRPr="009E65CB" w:rsidRDefault="00802ED0" w:rsidP="00802ED0">
            <w:pPr>
              <w:autoSpaceDE w:val="0"/>
              <w:autoSpaceDN w:val="0"/>
              <w:adjustRightInd w:val="0"/>
              <w:spacing w:after="0" w:line="240" w:lineRule="auto"/>
              <w:rPr>
                <w:ins w:id="3959" w:author="Arjan Kloosterboer" w:date="2017-09-22T04:10:00Z"/>
                <w:rFonts w:ascii="Arial" w:eastAsia="Times New Roman" w:hAnsi="Arial" w:cs="Arial"/>
                <w:color w:val="000000"/>
                <w:sz w:val="20"/>
                <w:szCs w:val="20"/>
              </w:rPr>
            </w:pPr>
          </w:p>
        </w:tc>
        <w:tc>
          <w:tcPr>
            <w:tcW w:w="1080" w:type="dxa"/>
            <w:tcBorders>
              <w:top w:val="nil"/>
              <w:left w:val="nil"/>
              <w:bottom w:val="nil"/>
              <w:right w:val="nil"/>
            </w:tcBorders>
          </w:tcPr>
          <w:p w14:paraId="55B298C4" w14:textId="77777777" w:rsidR="00802ED0" w:rsidRPr="009E65CB" w:rsidRDefault="00802ED0" w:rsidP="00802ED0">
            <w:pPr>
              <w:autoSpaceDE w:val="0"/>
              <w:autoSpaceDN w:val="0"/>
              <w:adjustRightInd w:val="0"/>
              <w:spacing w:after="0" w:line="240" w:lineRule="auto"/>
              <w:rPr>
                <w:ins w:id="3960" w:author="Arjan Kloosterboer" w:date="2017-09-22T04:10:00Z"/>
                <w:rFonts w:ascii="Arial" w:eastAsia="Times New Roman" w:hAnsi="Arial" w:cs="Arial"/>
                <w:color w:val="000000"/>
                <w:sz w:val="20"/>
                <w:szCs w:val="20"/>
              </w:rPr>
            </w:pPr>
          </w:p>
        </w:tc>
        <w:tc>
          <w:tcPr>
            <w:tcW w:w="3330" w:type="dxa"/>
            <w:tcBorders>
              <w:top w:val="nil"/>
              <w:left w:val="nil"/>
              <w:bottom w:val="nil"/>
              <w:right w:val="nil"/>
            </w:tcBorders>
          </w:tcPr>
          <w:p w14:paraId="3F9B8280" w14:textId="7BA823AA" w:rsidR="00802ED0" w:rsidRPr="009E65CB" w:rsidRDefault="00802ED0" w:rsidP="00802ED0">
            <w:pPr>
              <w:autoSpaceDE w:val="0"/>
              <w:autoSpaceDN w:val="0"/>
              <w:adjustRightInd w:val="0"/>
              <w:spacing w:after="0" w:line="240" w:lineRule="auto"/>
              <w:rPr>
                <w:ins w:id="3961" w:author="Arjan Kloosterboer" w:date="2017-09-22T04:10:00Z"/>
                <w:rFonts w:ascii="Arial" w:hAnsi="Arial" w:cs="Arial"/>
                <w:sz w:val="20"/>
                <w:szCs w:val="20"/>
                <w:lang w:val="en-AU"/>
              </w:rPr>
            </w:pPr>
            <w:ins w:id="3962" w:author="Arjan Kloosterboer" w:date="2017-09-22T04:10:00Z">
              <w:r>
                <w:rPr>
                  <w:rFonts w:ascii="Arial" w:hAnsi="Arial" w:cs="Arial"/>
                  <w:sz w:val="20"/>
                  <w:szCs w:val="20"/>
                  <w:lang w:val="en-AU"/>
                </w:rPr>
                <w:t>Versiedatum</w:t>
              </w:r>
            </w:ins>
          </w:p>
        </w:tc>
        <w:tc>
          <w:tcPr>
            <w:tcW w:w="1350" w:type="dxa"/>
            <w:tcBorders>
              <w:top w:val="nil"/>
              <w:left w:val="nil"/>
              <w:bottom w:val="nil"/>
              <w:right w:val="nil"/>
            </w:tcBorders>
          </w:tcPr>
          <w:p w14:paraId="4BEA4689" w14:textId="04EBB2E7" w:rsidR="00802ED0" w:rsidRPr="009E65CB" w:rsidDel="00A75642" w:rsidRDefault="00802ED0" w:rsidP="00802ED0">
            <w:pPr>
              <w:autoSpaceDE w:val="0"/>
              <w:autoSpaceDN w:val="0"/>
              <w:adjustRightInd w:val="0"/>
              <w:spacing w:after="0" w:line="240" w:lineRule="auto"/>
              <w:rPr>
                <w:ins w:id="3963" w:author="Arjan Kloosterboer" w:date="2017-09-22T04:10:00Z"/>
                <w:rFonts w:ascii="Arial" w:eastAsia="Times New Roman" w:hAnsi="Arial" w:cs="Arial"/>
                <w:color w:val="000000"/>
                <w:sz w:val="20"/>
                <w:szCs w:val="20"/>
              </w:rPr>
            </w:pPr>
            <w:ins w:id="3964" w:author="Arjan Kloosterboer" w:date="2017-09-22T04:10:00Z">
              <w:r>
                <w:rPr>
                  <w:rFonts w:ascii="Arial" w:eastAsia="Times New Roman" w:hAnsi="Arial" w:cs="Arial"/>
                  <w:color w:val="000000"/>
                  <w:sz w:val="20"/>
                  <w:szCs w:val="20"/>
                </w:rPr>
                <w:t>ZTC</w:t>
              </w:r>
            </w:ins>
          </w:p>
        </w:tc>
      </w:tr>
      <w:tr w:rsidR="00802ED0" w:rsidRPr="009E65CB" w14:paraId="3EB8E9AF" w14:textId="77777777" w:rsidTr="002B0381">
        <w:tc>
          <w:tcPr>
            <w:tcW w:w="3600" w:type="dxa"/>
            <w:tcBorders>
              <w:top w:val="nil"/>
              <w:left w:val="nil"/>
              <w:bottom w:val="nil"/>
              <w:right w:val="nil"/>
            </w:tcBorders>
          </w:tcPr>
          <w:p w14:paraId="5420CE41"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bookmarkStart w:id="3965" w:name="BKM_CD96679E_7E9B_4ae4_B47B_AFEDB831F847"/>
            <w:bookmarkEnd w:id="3965"/>
          </w:p>
        </w:tc>
        <w:tc>
          <w:tcPr>
            <w:tcW w:w="1080" w:type="dxa"/>
            <w:tcBorders>
              <w:top w:val="nil"/>
              <w:left w:val="nil"/>
              <w:bottom w:val="nil"/>
              <w:right w:val="nil"/>
            </w:tcBorders>
          </w:tcPr>
          <w:p w14:paraId="09956CAB"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4769E35"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Pr="009E65CB">
              <w:rPr>
                <w:rFonts w:ascii="Arial" w:hAnsi="Arial" w:cs="Arial"/>
                <w:sz w:val="20"/>
                <w:szCs w:val="20"/>
                <w:lang w:val="en-AU"/>
              </w:rPr>
              <w:instrText xml:space="preserve">MERGEFIELD </w:instrText>
            </w:r>
            <w:r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Pr="009E65CB">
              <w:rPr>
                <w:rFonts w:ascii="Arial" w:eastAsia="Times New Roman" w:hAnsi="Arial" w:cs="Arial"/>
                <w:color w:val="000000"/>
                <w:sz w:val="20"/>
                <w:szCs w:val="20"/>
              </w:rPr>
              <w:t>Datum einde geldigheid zaaktype</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15A0390A" w14:textId="5E4C2A6D"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802ED0" w:rsidRPr="009E65CB" w14:paraId="775EBC4E" w14:textId="77777777" w:rsidTr="006B01A0">
        <w:tc>
          <w:tcPr>
            <w:tcW w:w="3600" w:type="dxa"/>
            <w:tcBorders>
              <w:top w:val="nil"/>
              <w:left w:val="nil"/>
              <w:right w:val="nil"/>
            </w:tcBorders>
          </w:tcPr>
          <w:p w14:paraId="56E9A920"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14:paraId="5D0A2690"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14:paraId="69763867"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Herkomst</w:t>
            </w:r>
          </w:p>
        </w:tc>
      </w:tr>
      <w:tr w:rsidR="00802ED0" w:rsidRPr="009E65CB" w14:paraId="67CDA1AD" w14:textId="77777777" w:rsidTr="006B01A0">
        <w:tc>
          <w:tcPr>
            <w:tcW w:w="3600" w:type="dxa"/>
            <w:tcBorders>
              <w:top w:val="nil"/>
              <w:left w:val="nil"/>
              <w:bottom w:val="single" w:sz="4" w:space="0" w:color="auto"/>
              <w:right w:val="nil"/>
            </w:tcBorders>
          </w:tcPr>
          <w:p w14:paraId="086AE3F7"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14:paraId="07B8364D"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Pr="009E65CB">
              <w:rPr>
                <w:rFonts w:ascii="Arial" w:hAnsi="Arial" w:cs="Arial"/>
                <w:sz w:val="20"/>
                <w:szCs w:val="20"/>
                <w:lang w:val="en-AU"/>
              </w:rPr>
              <w:instrText xml:space="preserve">MERGEFIELD </w:instrText>
            </w:r>
            <w:r w:rsidRPr="009E65CB">
              <w:rPr>
                <w:rFonts w:ascii="Arial" w:eastAsia="Times New Roman" w:hAnsi="Arial" w:cs="Arial"/>
                <w:color w:val="000000"/>
                <w:sz w:val="20"/>
                <w:szCs w:val="20"/>
              </w:rPr>
              <w:instrText>Connector.Name</w:instrText>
            </w:r>
            <w:r w:rsidRPr="009E65CB">
              <w:rPr>
                <w:rFonts w:ascii="Arial" w:hAnsi="Arial" w:cs="Arial"/>
                <w:sz w:val="20"/>
                <w:szCs w:val="20"/>
                <w:lang w:val="en-AU"/>
              </w:rPr>
              <w:fldChar w:fldCharType="separate"/>
            </w:r>
            <w:r w:rsidRPr="009E65CB">
              <w:rPr>
                <w:rFonts w:ascii="Arial" w:eastAsia="Times New Roman" w:hAnsi="Arial" w:cs="Arial"/>
                <w:color w:val="000000"/>
                <w:sz w:val="20"/>
                <w:szCs w:val="20"/>
              </w:rPr>
              <w:t>heeft</w:t>
            </w:r>
            <w:r w:rsidRPr="009E65CB">
              <w:rPr>
                <w:rFonts w:ascii="Arial" w:hAnsi="Arial" w:cs="Arial"/>
                <w:sz w:val="20"/>
                <w:szCs w:val="20"/>
                <w:lang w:val="en-AU"/>
              </w:rPr>
              <w:fldChar w:fldCharType="end"/>
            </w:r>
            <w:r w:rsidRPr="009E65CB">
              <w:rPr>
                <w:rFonts w:ascii="Arial" w:eastAsia="Times New Roman" w:hAnsi="Arial" w:cs="Arial"/>
                <w:color w:val="000000"/>
                <w:sz w:val="20"/>
                <w:szCs w:val="20"/>
              </w:rPr>
              <w:t xml:space="preserve">   </w:t>
            </w:r>
            <w:r w:rsidRPr="009E65CB">
              <w:rPr>
                <w:rFonts w:ascii="Arial" w:eastAsia="Times New Roman" w:hAnsi="Arial" w:cs="Arial"/>
                <w:color w:val="000000"/>
                <w:sz w:val="20"/>
                <w:szCs w:val="20"/>
              </w:rPr>
              <w:fldChar w:fldCharType="begin" w:fldLock="1"/>
            </w:r>
            <w:r w:rsidRPr="009E65CB">
              <w:rPr>
                <w:rFonts w:ascii="Arial" w:eastAsia="Times New Roman" w:hAnsi="Arial" w:cs="Arial"/>
                <w:color w:val="000000"/>
                <w:sz w:val="20"/>
                <w:szCs w:val="20"/>
              </w:rPr>
              <w:instrText>MERGEFIELD Element.Name</w:instrText>
            </w:r>
            <w:r w:rsidRPr="009E65CB">
              <w:rPr>
                <w:rFonts w:ascii="Arial" w:eastAsia="Times New Roman" w:hAnsi="Arial" w:cs="Arial"/>
                <w:color w:val="000000"/>
                <w:sz w:val="20"/>
                <w:szCs w:val="20"/>
              </w:rPr>
              <w:fldChar w:fldCharType="separate"/>
            </w:r>
            <w:r w:rsidRPr="009E65CB">
              <w:rPr>
                <w:rFonts w:ascii="Arial" w:eastAsia="Times New Roman" w:hAnsi="Arial" w:cs="Arial"/>
                <w:color w:val="000000"/>
                <w:sz w:val="20"/>
                <w:szCs w:val="20"/>
              </w:rPr>
              <w:t>STATUSTYPE</w:t>
            </w:r>
            <w:r w:rsidRPr="009E65CB">
              <w:rPr>
                <w:rFonts w:ascii="Arial" w:eastAsia="Times New Roman" w:hAnsi="Arial" w:cs="Arial"/>
                <w:color w:val="000000"/>
                <w:sz w:val="20"/>
                <w:szCs w:val="20"/>
              </w:rPr>
              <w:fldChar w:fldCharType="end"/>
            </w:r>
            <w:r w:rsidRPr="009E65CB">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14:paraId="4107EAF5" w14:textId="2B046E5E"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bl>
    <w:p w14:paraId="56C06088" w14:textId="77777777" w:rsidR="009E65CB" w:rsidRPr="009E65CB" w:rsidRDefault="009E65CB" w:rsidP="009E65CB">
      <w:pPr>
        <w:autoSpaceDE w:val="0"/>
        <w:autoSpaceDN w:val="0"/>
        <w:adjustRightInd w:val="0"/>
        <w:spacing w:after="0" w:line="240" w:lineRule="auto"/>
        <w:rPr>
          <w:rFonts w:ascii="Arial" w:hAnsi="Arial" w:cs="Arial"/>
          <w:sz w:val="20"/>
          <w:szCs w:val="20"/>
          <w:lang w:val="en-AU"/>
        </w:rPr>
      </w:pPr>
    </w:p>
    <w:p w14:paraId="2D4436D2" w14:textId="77777777" w:rsidR="002B0381" w:rsidRDefault="00171943" w:rsidP="006757BE">
      <w:pPr>
        <w:rPr>
          <w:lang w:val="nl-NL"/>
        </w:rPr>
      </w:pPr>
      <w:r w:rsidRPr="00171943">
        <w:rPr>
          <w:lang w:val="nl-NL"/>
        </w:rPr>
        <w:t xml:space="preserve">Zie </w:t>
      </w:r>
      <w:r w:rsidR="00862276">
        <w:rPr>
          <w:lang w:val="nl-NL"/>
        </w:rPr>
        <w:t>het</w:t>
      </w:r>
      <w:r w:rsidRPr="00171943">
        <w:rPr>
          <w:lang w:val="nl-NL"/>
        </w:rPr>
        <w:t xml:space="preserve"> </w:t>
      </w:r>
      <w:r w:rsidR="00862276">
        <w:rPr>
          <w:lang w:val="nl-NL"/>
        </w:rPr>
        <w:t>Im</w:t>
      </w:r>
      <w:r w:rsidRPr="00171943">
        <w:rPr>
          <w:lang w:val="nl-NL"/>
        </w:rPr>
        <w:t>ZTC voor beschrijving van het object</w:t>
      </w:r>
      <w:r w:rsidR="00862276">
        <w:rPr>
          <w:lang w:val="nl-NL"/>
        </w:rPr>
        <w:t>type</w:t>
      </w:r>
      <w:r w:rsidRPr="00171943">
        <w:rPr>
          <w:lang w:val="nl-NL"/>
        </w:rPr>
        <w:t>.</w:t>
      </w:r>
    </w:p>
    <w:p w14:paraId="2CF7E1F8" w14:textId="77777777" w:rsidR="00171943" w:rsidRPr="00862276" w:rsidRDefault="00862276" w:rsidP="00862276">
      <w:pPr>
        <w:pStyle w:val="Kop3"/>
        <w:rPr>
          <w:noProof/>
        </w:rPr>
      </w:pPr>
      <w:bookmarkStart w:id="3966" w:name="_Toc493816613"/>
      <w:bookmarkStart w:id="3967" w:name="_Toc493816721"/>
      <w:r w:rsidRPr="00862276">
        <w:rPr>
          <w:noProof/>
        </w:rPr>
        <w:t>Unieke aanduiding</w:t>
      </w:r>
      <w:bookmarkEnd w:id="3966"/>
      <w:bookmarkEnd w:id="3967"/>
    </w:p>
    <w:p w14:paraId="3CA4AC1A" w14:textId="77777777" w:rsidR="00862276" w:rsidRPr="00DD0F4F" w:rsidRDefault="00862276" w:rsidP="00862276">
      <w:pPr>
        <w:rPr>
          <w:lang w:val="nl-NL"/>
        </w:rPr>
      </w:pPr>
      <w:r w:rsidRPr="00DD0F4F">
        <w:rPr>
          <w:lang w:val="nl-NL"/>
        </w:rPr>
        <w:t xml:space="preserve">De unieke aanduiding van een ZAAKTYPE wordt nu gevormd door de Zaaktype-omschrijving.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zaaktypen. </w:t>
      </w:r>
    </w:p>
    <w:p w14:paraId="146B4674" w14:textId="77777777" w:rsidR="00862276" w:rsidRPr="00DD0F4F" w:rsidRDefault="00862276" w:rsidP="00862276">
      <w:pPr>
        <w:rPr>
          <w:lang w:val="nl-NL"/>
        </w:rPr>
      </w:pPr>
      <w:r w:rsidRPr="00DD0F4F">
        <w:rPr>
          <w:lang w:val="nl-NL"/>
        </w:rPr>
        <w:t>In de ZTC 2.0 wordt de unieke aanduiding van een ZAAKTYPE gevormd door de unieke aanduiding van de CATALOGUS waartoe het ZAAKTYPE behoort in combinatie met de Zaaktype-identificatie (dus niet langer de Zaaktype-omschrijving). De unieke aanduiding van CATALOGUS is opgebouwd uit Domein (een afkorting waarmee wordt aangegeven voor welk domein in de CATALOGUS ZAAKTYPEn zijn uitgewerkt) en RSIN (het door een kamer toegekend uniek nummer voor de INGESCHREVEN NIET-NATUURLIJK PERSOON die de eigenaar is van de CATALOGUS).</w:t>
      </w:r>
    </w:p>
    <w:p w14:paraId="727A7DEB" w14:textId="77777777" w:rsidR="00862276" w:rsidRDefault="00862276" w:rsidP="00862276">
      <w:pPr>
        <w:rPr>
          <w:lang w:val="nl-NL"/>
        </w:rPr>
      </w:pPr>
      <w:r w:rsidRPr="00DD0F4F">
        <w:rPr>
          <w:lang w:val="nl-NL"/>
        </w:rPr>
        <w:t>Aangezien het RGBZ de ZTC volgt modelleren we de unieke aanduiding van ZAAKTYPE conform de ZTC 2.0. Daarmee voorzien we tevens in landelijk unieke aanduidingen van zaaktypen.</w:t>
      </w:r>
    </w:p>
    <w:p w14:paraId="603D9FE6" w14:textId="77777777" w:rsidR="00862276" w:rsidRDefault="00862276" w:rsidP="00862276">
      <w:pPr>
        <w:rPr>
          <w:lang w:val="nl-NL"/>
        </w:rPr>
      </w:pPr>
      <w:r w:rsidRPr="00171943">
        <w:rPr>
          <w:lang w:val="nl-NL"/>
        </w:rPr>
        <w:t xml:space="preserve">Zie </w:t>
      </w:r>
      <w:r>
        <w:rPr>
          <w:lang w:val="nl-NL"/>
        </w:rPr>
        <w:t>het Im</w:t>
      </w:r>
      <w:r w:rsidRPr="00171943">
        <w:rPr>
          <w:lang w:val="nl-NL"/>
        </w:rPr>
        <w:t xml:space="preserve">ZTC voor beschrijving van de </w:t>
      </w:r>
      <w:r>
        <w:rPr>
          <w:lang w:val="nl-NL"/>
        </w:rPr>
        <w:t xml:space="preserve">toegevoegde </w:t>
      </w:r>
      <w:r w:rsidRPr="00171943">
        <w:rPr>
          <w:lang w:val="nl-NL"/>
        </w:rPr>
        <w:t>attributen.</w:t>
      </w:r>
    </w:p>
    <w:p w14:paraId="372C1A64" w14:textId="77777777" w:rsidR="00862276" w:rsidRPr="00862276" w:rsidRDefault="00862276" w:rsidP="00862276">
      <w:pPr>
        <w:pStyle w:val="Kop3"/>
        <w:rPr>
          <w:noProof/>
        </w:rPr>
      </w:pPr>
      <w:bookmarkStart w:id="3968" w:name="_Toc493816614"/>
      <w:bookmarkStart w:id="3969" w:name="_Toc493816722"/>
      <w:r w:rsidRPr="00862276">
        <w:rPr>
          <w:noProof/>
        </w:rPr>
        <w:t>Termijnen</w:t>
      </w:r>
      <w:bookmarkEnd w:id="3968"/>
      <w:bookmarkEnd w:id="3969"/>
    </w:p>
    <w:p w14:paraId="31FD2E05" w14:textId="77777777" w:rsidR="00862276" w:rsidRDefault="00862276" w:rsidP="007E5384">
      <w:pPr>
        <w:rPr>
          <w:lang w:val="nl-NL"/>
        </w:rPr>
      </w:pPr>
      <w:r w:rsidRPr="00862276">
        <w:rPr>
          <w:lang w:val="nl-NL"/>
        </w:rPr>
        <w:t xml:space="preserve">Zowel in het RGBZ als in het ImZTC komen attributen voor waarmee de tijdsduur van een behandeltermijn aangegeven kan worden: 'Doorlooptijd behandeling' en 'Servicenorm behandeling' bij het Zaaktype </w:t>
      </w:r>
      <w:r>
        <w:rPr>
          <w:lang w:val="nl-NL"/>
        </w:rPr>
        <w:t>(</w:t>
      </w:r>
      <w:r w:rsidRPr="00862276">
        <w:rPr>
          <w:lang w:val="nl-NL"/>
        </w:rPr>
        <w:t>en 'Doorlooptijd status' bij Statustype</w:t>
      </w:r>
      <w:r>
        <w:rPr>
          <w:lang w:val="nl-NL"/>
        </w:rPr>
        <w:t>)</w:t>
      </w:r>
      <w:r w:rsidRPr="00862276">
        <w:rPr>
          <w:lang w:val="nl-NL"/>
        </w:rPr>
        <w:t xml:space="preserve">. In RGBZ 1.0 (anno 2010) zijn deze termijnen gesteld in werkbare dagen. In het ImZTC (anno 2013) zijn deze gesteld in kalenderdagen. De reden </w:t>
      </w:r>
      <w:r w:rsidR="007E5384">
        <w:rPr>
          <w:lang w:val="nl-NL"/>
        </w:rPr>
        <w:t>voor het doorvoeren van</w:t>
      </w:r>
      <w:r w:rsidRPr="00862276">
        <w:rPr>
          <w:lang w:val="nl-NL"/>
        </w:rPr>
        <w:t xml:space="preserve"> deze wijziging (t.o.v. het RGBZ 1.0) </w:t>
      </w:r>
      <w:r w:rsidR="007E5384">
        <w:rPr>
          <w:lang w:val="nl-NL"/>
        </w:rPr>
        <w:t>wa</w:t>
      </w:r>
      <w:r w:rsidRPr="00862276">
        <w:rPr>
          <w:lang w:val="nl-NL"/>
        </w:rPr>
        <w:t xml:space="preserve">s </w:t>
      </w:r>
      <w:r w:rsidR="007E5384">
        <w:rPr>
          <w:lang w:val="nl-NL"/>
        </w:rPr>
        <w:t xml:space="preserve">gelegen in </w:t>
      </w:r>
      <w:r w:rsidRPr="00862276">
        <w:rPr>
          <w:lang w:val="nl-NL"/>
        </w:rPr>
        <w:t xml:space="preserve">de AWB </w:t>
      </w:r>
      <w:r>
        <w:rPr>
          <w:lang w:val="nl-NL"/>
        </w:rPr>
        <w:t xml:space="preserve">(Algemene Wet </w:t>
      </w:r>
      <w:r>
        <w:rPr>
          <w:lang w:val="nl-NL"/>
        </w:rPr>
        <w:lastRenderedPageBreak/>
        <w:t xml:space="preserve">Bestuursrecht) </w:t>
      </w:r>
      <w:r w:rsidRPr="00862276">
        <w:rPr>
          <w:lang w:val="nl-NL"/>
        </w:rPr>
        <w:t xml:space="preserve">waar men het bijvoorbeeld heeft over een termijn van 6 weken (of 42 dagen). </w:t>
      </w:r>
      <w:r w:rsidR="007E5384">
        <w:rPr>
          <w:lang w:val="nl-NL"/>
        </w:rPr>
        <w:t>In de praktijk blijkt evenwel een</w:t>
      </w:r>
      <w:r w:rsidRPr="00862276">
        <w:rPr>
          <w:lang w:val="nl-NL"/>
        </w:rPr>
        <w:t xml:space="preserve"> behoefte om een doorlooptijd (ook) in werkbare dagen te kunnen specificeren. </w:t>
      </w:r>
      <w:r w:rsidR="007E5384">
        <w:rPr>
          <w:lang w:val="nl-NL"/>
        </w:rPr>
        <w:t>Hiervan is sprake in bepaalde specifieke wetgeving, zoals de Wet op de lijkbezorging. Om beide varianten te kunnen ondersteunen is het noodzakelijk om van een termijn</w:t>
      </w:r>
      <w:r w:rsidRPr="00862276">
        <w:rPr>
          <w:lang w:val="nl-NL"/>
        </w:rPr>
        <w:t xml:space="preserve"> aan te kunnen geven wat de eenheid </w:t>
      </w:r>
      <w:r w:rsidR="007E5384">
        <w:rPr>
          <w:lang w:val="nl-NL"/>
        </w:rPr>
        <w:t xml:space="preserve">daarvan </w:t>
      </w:r>
      <w:r w:rsidRPr="00862276">
        <w:rPr>
          <w:lang w:val="nl-NL"/>
        </w:rPr>
        <w:t xml:space="preserve">is: werkdagen, kalenderdagen, maanden of jaren. </w:t>
      </w:r>
      <w:r w:rsidR="007E5384">
        <w:rPr>
          <w:lang w:val="nl-NL"/>
        </w:rPr>
        <w:t>Een termijn in weken is te specificeren in kalenderdagen. Dit betekent de toevoeging van een eenheid-attribuut bij elk termijn-attribuut</w:t>
      </w:r>
      <w:r w:rsidR="002A3D94">
        <w:rPr>
          <w:lang w:val="nl-NL"/>
        </w:rPr>
        <w:t xml:space="preserve"> en het onderbrengen van beide attributen in een groepattribuut</w:t>
      </w:r>
      <w:r w:rsidRPr="00862276">
        <w:rPr>
          <w:lang w:val="nl-NL"/>
        </w:rPr>
        <w:t>.</w:t>
      </w:r>
    </w:p>
    <w:p w14:paraId="58DB386D" w14:textId="640ACCA9" w:rsidR="00DB1D7F" w:rsidRPr="00BE10FF" w:rsidRDefault="00DB1D7F" w:rsidP="00DB1D7F">
      <w:pPr>
        <w:widowControl w:val="0"/>
        <w:autoSpaceDE w:val="0"/>
        <w:autoSpaceDN w:val="0"/>
        <w:adjustRightInd w:val="0"/>
        <w:spacing w:before="240" w:after="60" w:line="240" w:lineRule="auto"/>
        <w:outlineLvl w:val="3"/>
        <w:rPr>
          <w:rFonts w:ascii="Arial" w:hAnsi="Arial" w:cs="Arial"/>
          <w:b/>
          <w:color w:val="004080"/>
          <w:sz w:val="24"/>
          <w:szCs w:val="24"/>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sidR="002A3D94">
        <w:rPr>
          <w:rFonts w:ascii="Arial" w:eastAsia="Times New Roman" w:hAnsi="Arial" w:cs="Arial"/>
          <w:b/>
          <w:color w:val="004080"/>
          <w:sz w:val="24"/>
          <w:szCs w:val="24"/>
          <w:lang w:eastAsia="nl-NL"/>
        </w:rPr>
        <w:t>Groepa</w:t>
      </w:r>
      <w:r>
        <w:rPr>
          <w:rFonts w:ascii="Arial" w:eastAsia="Times New Roman" w:hAnsi="Arial" w:cs="Arial"/>
          <w:b/>
          <w:color w:val="004080"/>
          <w:sz w:val="24"/>
          <w:szCs w:val="24"/>
          <w:lang w:eastAsia="nl-NL"/>
        </w:rPr>
        <w:t>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00DA5D93" w:rsidRPr="00BE10FF">
        <w:rPr>
          <w:rFonts w:ascii="Arial" w:hAnsi="Arial" w:cs="Arial"/>
          <w:b/>
          <w:color w:val="004080"/>
          <w:sz w:val="24"/>
          <w:szCs w:val="24"/>
        </w:rPr>
        <w:fldChar w:fldCharType="begin" w:fldLock="1"/>
      </w:r>
      <w:r w:rsidRPr="00BE10FF">
        <w:rPr>
          <w:rFonts w:ascii="Arial" w:hAnsi="Arial" w:cs="Arial"/>
          <w:b/>
          <w:color w:val="004080"/>
          <w:sz w:val="24"/>
          <w:szCs w:val="24"/>
        </w:rPr>
        <w:instrText>MERGEFIELD Att.Name</w:instrText>
      </w:r>
      <w:r w:rsidR="00DA5D93" w:rsidRPr="00BE10FF">
        <w:rPr>
          <w:rFonts w:ascii="Arial" w:hAnsi="Arial" w:cs="Arial"/>
          <w:b/>
          <w:color w:val="004080"/>
          <w:sz w:val="24"/>
          <w:szCs w:val="24"/>
        </w:rPr>
        <w:fldChar w:fldCharType="separate"/>
      </w:r>
      <w:r w:rsidRPr="00BE10FF">
        <w:rPr>
          <w:rFonts w:ascii="Arial" w:hAnsi="Arial" w:cs="Arial"/>
          <w:b/>
          <w:color w:val="004080"/>
          <w:sz w:val="24"/>
          <w:szCs w:val="24"/>
        </w:rPr>
        <w:t>Doorlooptijd behandeling</w:t>
      </w:r>
      <w:r w:rsidR="00DA5D93" w:rsidRPr="00BE10FF">
        <w:rPr>
          <w:rFonts w:ascii="Arial" w:hAnsi="Arial" w:cs="Arial"/>
          <w:b/>
          <w:color w:val="004080"/>
          <w:sz w:val="24"/>
          <w:szCs w:val="24"/>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3330"/>
        <w:gridCol w:w="6030"/>
      </w:tblGrid>
      <w:tr w:rsidR="00DB1D7F" w:rsidRPr="00BE10FF" w14:paraId="71BFEB19" w14:textId="77777777" w:rsidTr="00DB1D7F">
        <w:trPr>
          <w:trHeight w:val="230"/>
        </w:trPr>
        <w:tc>
          <w:tcPr>
            <w:tcW w:w="3330" w:type="dxa"/>
            <w:tcBorders>
              <w:top w:val="nil"/>
              <w:left w:val="nil"/>
              <w:bottom w:val="nil"/>
              <w:right w:val="nil"/>
            </w:tcBorders>
          </w:tcPr>
          <w:p w14:paraId="6D1099CB"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Naam </w:t>
            </w:r>
          </w:p>
        </w:tc>
        <w:tc>
          <w:tcPr>
            <w:tcW w:w="6030" w:type="dxa"/>
            <w:tcBorders>
              <w:top w:val="nil"/>
              <w:left w:val="nil"/>
              <w:bottom w:val="nil"/>
              <w:right w:val="nil"/>
            </w:tcBorders>
          </w:tcPr>
          <w:p w14:paraId="30E8E5AD" w14:textId="77777777" w:rsidR="00DB1D7F" w:rsidRPr="00BE10FF" w:rsidRDefault="00DA5D93"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DB1D7F" w:rsidRPr="00BE10FF">
              <w:rPr>
                <w:rFonts w:ascii="Arial" w:hAnsi="Arial" w:cs="Arial"/>
                <w:szCs w:val="24"/>
                <w:lang w:val="en-AU"/>
              </w:rPr>
              <w:instrText xml:space="preserve">MERGEFIELD </w:instrText>
            </w:r>
            <w:r w:rsidR="00DB1D7F" w:rsidRPr="00BE10FF">
              <w:rPr>
                <w:rFonts w:ascii="Calibri" w:hAnsi="Calibri" w:cs="Arial"/>
                <w:color w:val="0F0F0F"/>
                <w:szCs w:val="24"/>
              </w:rPr>
              <w:instrText>Att.Name</w:instrText>
            </w:r>
            <w:r w:rsidRPr="00BE10FF">
              <w:rPr>
                <w:rFonts w:ascii="Arial" w:hAnsi="Arial" w:cs="Arial"/>
                <w:szCs w:val="24"/>
                <w:lang w:val="en-AU"/>
              </w:rPr>
              <w:fldChar w:fldCharType="separate"/>
            </w:r>
            <w:r w:rsidR="00DB1D7F" w:rsidRPr="00BE10FF">
              <w:rPr>
                <w:rFonts w:ascii="Calibri" w:hAnsi="Calibri" w:cs="Arial"/>
                <w:color w:val="0F0F0F"/>
                <w:szCs w:val="24"/>
              </w:rPr>
              <w:t>Doorlooptijd behandeling</w:t>
            </w:r>
            <w:r w:rsidRPr="00BE10FF">
              <w:rPr>
                <w:rFonts w:ascii="Arial" w:hAnsi="Arial" w:cs="Arial"/>
                <w:szCs w:val="24"/>
                <w:lang w:val="en-AU"/>
              </w:rPr>
              <w:fldChar w:fldCharType="end"/>
            </w:r>
          </w:p>
        </w:tc>
      </w:tr>
      <w:tr w:rsidR="00DB1D7F" w:rsidRPr="00BE10FF" w14:paraId="446FAFB7" w14:textId="77777777" w:rsidTr="00DB1D7F">
        <w:tc>
          <w:tcPr>
            <w:tcW w:w="3330" w:type="dxa"/>
            <w:tcBorders>
              <w:top w:val="nil"/>
              <w:left w:val="nil"/>
              <w:bottom w:val="nil"/>
              <w:right w:val="nil"/>
            </w:tcBorders>
          </w:tcPr>
          <w:p w14:paraId="6AAB0255"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Herkomst </w:t>
            </w:r>
          </w:p>
        </w:tc>
        <w:tc>
          <w:tcPr>
            <w:tcW w:w="6030" w:type="dxa"/>
            <w:tcBorders>
              <w:top w:val="nil"/>
              <w:left w:val="nil"/>
              <w:bottom w:val="nil"/>
              <w:right w:val="nil"/>
            </w:tcBorders>
          </w:tcPr>
          <w:p w14:paraId="3D857895"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KING</w:t>
            </w:r>
          </w:p>
        </w:tc>
      </w:tr>
      <w:tr w:rsidR="00DB1D7F" w:rsidRPr="00BE10FF" w14:paraId="76E4CD38" w14:textId="77777777" w:rsidTr="00DB1D7F">
        <w:tc>
          <w:tcPr>
            <w:tcW w:w="3330" w:type="dxa"/>
            <w:tcBorders>
              <w:top w:val="nil"/>
              <w:left w:val="nil"/>
              <w:bottom w:val="nil"/>
              <w:right w:val="nil"/>
            </w:tcBorders>
          </w:tcPr>
          <w:p w14:paraId="0BB4D32E"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Code </w:t>
            </w:r>
          </w:p>
        </w:tc>
        <w:tc>
          <w:tcPr>
            <w:tcW w:w="6030" w:type="dxa"/>
            <w:tcBorders>
              <w:top w:val="nil"/>
              <w:left w:val="nil"/>
              <w:bottom w:val="nil"/>
              <w:right w:val="nil"/>
            </w:tcBorders>
          </w:tcPr>
          <w:p w14:paraId="33163B11"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p>
        </w:tc>
      </w:tr>
      <w:tr w:rsidR="00DB1D7F" w:rsidRPr="00BE10FF" w14:paraId="5A61AF55" w14:textId="77777777" w:rsidTr="00DB1D7F">
        <w:tc>
          <w:tcPr>
            <w:tcW w:w="3330" w:type="dxa"/>
            <w:tcBorders>
              <w:top w:val="nil"/>
              <w:left w:val="nil"/>
              <w:bottom w:val="nil"/>
              <w:right w:val="nil"/>
            </w:tcBorders>
          </w:tcPr>
          <w:p w14:paraId="42A1D993"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XML-tag </w:t>
            </w:r>
          </w:p>
        </w:tc>
        <w:tc>
          <w:tcPr>
            <w:tcW w:w="6030" w:type="dxa"/>
            <w:tcBorders>
              <w:top w:val="nil"/>
              <w:left w:val="nil"/>
              <w:bottom w:val="nil"/>
              <w:right w:val="nil"/>
            </w:tcBorders>
          </w:tcPr>
          <w:p w14:paraId="5624BC89" w14:textId="77777777" w:rsidR="00DB1D7F" w:rsidRPr="00BE10FF" w:rsidRDefault="00DA5D93"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DB1D7F" w:rsidRPr="00BE10FF">
              <w:rPr>
                <w:rFonts w:ascii="Arial" w:hAnsi="Arial" w:cs="Arial"/>
                <w:szCs w:val="24"/>
                <w:lang w:val="en-AU"/>
              </w:rPr>
              <w:instrText xml:space="preserve">MERGEFIELD </w:instrText>
            </w:r>
            <w:r w:rsidR="00DB1D7F" w:rsidRPr="00BE10FF">
              <w:rPr>
                <w:rFonts w:ascii="Calibri" w:hAnsi="Calibri" w:cs="Arial"/>
                <w:color w:val="0F0F0F"/>
                <w:szCs w:val="24"/>
              </w:rPr>
              <w:instrText>Att.Alias</w:instrText>
            </w:r>
            <w:r w:rsidRPr="00BE10FF">
              <w:rPr>
                <w:rFonts w:ascii="Arial" w:hAnsi="Arial" w:cs="Arial"/>
                <w:szCs w:val="24"/>
                <w:lang w:val="en-AU"/>
              </w:rPr>
              <w:fldChar w:fldCharType="separate"/>
            </w:r>
            <w:r w:rsidR="00DB1D7F" w:rsidRPr="00BE10FF">
              <w:rPr>
                <w:rFonts w:ascii="Calibri" w:hAnsi="Calibri" w:cs="Arial"/>
                <w:color w:val="0F0F0F"/>
                <w:szCs w:val="24"/>
              </w:rPr>
              <w:t>doorlooptijd</w:t>
            </w:r>
            <w:r w:rsidRPr="00BE10FF">
              <w:rPr>
                <w:rFonts w:ascii="Arial" w:hAnsi="Arial" w:cs="Arial"/>
                <w:szCs w:val="24"/>
                <w:lang w:val="en-AU"/>
              </w:rPr>
              <w:fldChar w:fldCharType="end"/>
            </w:r>
          </w:p>
        </w:tc>
      </w:tr>
      <w:tr w:rsidR="00DB1D7F" w:rsidRPr="00AE6939" w14:paraId="1D26B450" w14:textId="77777777" w:rsidTr="00DB1D7F">
        <w:tc>
          <w:tcPr>
            <w:tcW w:w="3330" w:type="dxa"/>
            <w:tcBorders>
              <w:top w:val="nil"/>
              <w:left w:val="nil"/>
              <w:bottom w:val="nil"/>
              <w:right w:val="nil"/>
            </w:tcBorders>
          </w:tcPr>
          <w:p w14:paraId="7090285E"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Definitie </w:t>
            </w:r>
          </w:p>
        </w:tc>
        <w:tc>
          <w:tcPr>
            <w:tcW w:w="6030" w:type="dxa"/>
            <w:tcBorders>
              <w:top w:val="nil"/>
              <w:left w:val="nil"/>
              <w:bottom w:val="nil"/>
              <w:right w:val="nil"/>
            </w:tcBorders>
          </w:tcPr>
          <w:p w14:paraId="65698BD7" w14:textId="77777777" w:rsidR="00DB1D7F" w:rsidRPr="005561F3" w:rsidRDefault="00DA5D93" w:rsidP="004A3B10">
            <w:pPr>
              <w:widowControl w:val="0"/>
              <w:autoSpaceDE w:val="0"/>
              <w:autoSpaceDN w:val="0"/>
              <w:adjustRightInd w:val="0"/>
              <w:spacing w:line="240" w:lineRule="auto"/>
              <w:rPr>
                <w:rFonts w:ascii="Calibri" w:hAnsi="Calibri" w:cs="Arial"/>
                <w:color w:val="0F0F0F"/>
                <w:szCs w:val="24"/>
                <w:lang w:val="nl-NL"/>
              </w:rPr>
            </w:pPr>
            <w:r w:rsidRPr="00BE10FF">
              <w:rPr>
                <w:rFonts w:ascii="Arial" w:hAnsi="Arial" w:cs="Arial"/>
                <w:szCs w:val="24"/>
                <w:lang w:val="en-AU"/>
              </w:rPr>
              <w:fldChar w:fldCharType="begin" w:fldLock="1"/>
            </w:r>
            <w:r w:rsidR="00DB1D7F" w:rsidRPr="005561F3">
              <w:rPr>
                <w:rFonts w:ascii="Arial" w:hAnsi="Arial" w:cs="Arial"/>
                <w:szCs w:val="24"/>
                <w:lang w:val="nl-NL"/>
              </w:rPr>
              <w:instrText xml:space="preserve">MERGEFIELD </w:instrText>
            </w:r>
            <w:r w:rsidR="00DB1D7F" w:rsidRPr="005561F3">
              <w:rPr>
                <w:rFonts w:ascii="Calibri" w:hAnsi="Calibri" w:cs="Arial"/>
                <w:color w:val="0F0F0F"/>
                <w:szCs w:val="24"/>
                <w:lang w:val="nl-NL"/>
              </w:rPr>
              <w:instrText>Att.Notes</w:instrText>
            </w:r>
            <w:r w:rsidRPr="00BE10FF">
              <w:rPr>
                <w:rFonts w:ascii="Arial" w:hAnsi="Arial" w:cs="Arial"/>
                <w:szCs w:val="24"/>
                <w:lang w:val="en-AU"/>
              </w:rPr>
              <w:fldChar w:fldCharType="separate"/>
            </w:r>
            <w:r w:rsidR="00DB1D7F" w:rsidRPr="005561F3">
              <w:rPr>
                <w:rFonts w:ascii="Calibri" w:hAnsi="Calibri" w:cs="Arial"/>
                <w:color w:val="0F0F0F"/>
                <w:szCs w:val="24"/>
                <w:lang w:val="nl-NL"/>
              </w:rPr>
              <w:t>De periode waarbinnen volgens wet- en regelgeving een ZAAK van het ZAAKTYPE afgerond dient te zijn.</w:t>
            </w:r>
            <w:r w:rsidRPr="00BE10FF">
              <w:rPr>
                <w:rFonts w:ascii="Arial" w:hAnsi="Arial" w:cs="Arial"/>
                <w:szCs w:val="24"/>
                <w:lang w:val="en-AU"/>
              </w:rPr>
              <w:fldChar w:fldCharType="end"/>
            </w:r>
          </w:p>
        </w:tc>
      </w:tr>
      <w:tr w:rsidR="00DB1D7F" w:rsidRPr="00BE10FF" w14:paraId="6D55001B" w14:textId="77777777" w:rsidTr="00DB1D7F">
        <w:trPr>
          <w:trHeight w:val="230"/>
        </w:trPr>
        <w:tc>
          <w:tcPr>
            <w:tcW w:w="3330" w:type="dxa"/>
            <w:tcBorders>
              <w:top w:val="nil"/>
              <w:left w:val="nil"/>
              <w:bottom w:val="nil"/>
              <w:right w:val="nil"/>
            </w:tcBorders>
          </w:tcPr>
          <w:p w14:paraId="70E0288B"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Herkomst definitie </w:t>
            </w:r>
          </w:p>
        </w:tc>
        <w:tc>
          <w:tcPr>
            <w:tcW w:w="6030" w:type="dxa"/>
            <w:tcBorders>
              <w:top w:val="nil"/>
              <w:left w:val="nil"/>
              <w:bottom w:val="nil"/>
              <w:right w:val="nil"/>
            </w:tcBorders>
          </w:tcPr>
          <w:p w14:paraId="62804146"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KING</w:t>
            </w:r>
          </w:p>
        </w:tc>
      </w:tr>
      <w:tr w:rsidR="00DB1D7F" w:rsidRPr="00BE10FF" w14:paraId="71A4690F" w14:textId="77777777" w:rsidTr="00DB1D7F">
        <w:tc>
          <w:tcPr>
            <w:tcW w:w="3330" w:type="dxa"/>
            <w:tcBorders>
              <w:top w:val="nil"/>
              <w:left w:val="nil"/>
              <w:bottom w:val="nil"/>
              <w:right w:val="nil"/>
            </w:tcBorders>
          </w:tcPr>
          <w:p w14:paraId="70F1F84D"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Datum opname </w:t>
            </w:r>
          </w:p>
        </w:tc>
        <w:tc>
          <w:tcPr>
            <w:tcW w:w="6030" w:type="dxa"/>
            <w:tcBorders>
              <w:top w:val="nil"/>
              <w:left w:val="nil"/>
              <w:bottom w:val="nil"/>
              <w:right w:val="nil"/>
            </w:tcBorders>
          </w:tcPr>
          <w:p w14:paraId="0DCFA2C7"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1 juni 2008</w:t>
            </w:r>
          </w:p>
        </w:tc>
      </w:tr>
      <w:tr w:rsidR="003D5F9A" w:rsidRPr="00AE6939" w14:paraId="3D909B55" w14:textId="77777777" w:rsidTr="00DB1D7F">
        <w:tc>
          <w:tcPr>
            <w:tcW w:w="3330" w:type="dxa"/>
            <w:tcBorders>
              <w:top w:val="nil"/>
              <w:left w:val="nil"/>
              <w:bottom w:val="nil"/>
              <w:right w:val="nil"/>
            </w:tcBorders>
          </w:tcPr>
          <w:p w14:paraId="4B5F4A34" w14:textId="77777777" w:rsidR="003D5F9A" w:rsidRPr="00BE10FF" w:rsidRDefault="003D5F9A" w:rsidP="004A3B10">
            <w:pPr>
              <w:widowControl w:val="0"/>
              <w:autoSpaceDE w:val="0"/>
              <w:autoSpaceDN w:val="0"/>
              <w:adjustRightInd w:val="0"/>
              <w:spacing w:line="240" w:lineRule="auto"/>
              <w:rPr>
                <w:rFonts w:ascii="Calibri" w:hAnsi="Calibri" w:cs="Arial"/>
                <w:b/>
                <w:color w:val="000000"/>
                <w:szCs w:val="24"/>
              </w:rPr>
            </w:pPr>
            <w:r>
              <w:rPr>
                <w:rFonts w:ascii="Calibri" w:hAnsi="Calibri" w:cs="Arial"/>
                <w:b/>
                <w:color w:val="000000"/>
                <w:szCs w:val="24"/>
              </w:rPr>
              <w:t>Toelichting</w:t>
            </w:r>
          </w:p>
        </w:tc>
        <w:tc>
          <w:tcPr>
            <w:tcW w:w="6030" w:type="dxa"/>
            <w:tcBorders>
              <w:top w:val="nil"/>
              <w:left w:val="nil"/>
              <w:bottom w:val="nil"/>
              <w:right w:val="nil"/>
            </w:tcBorders>
          </w:tcPr>
          <w:p w14:paraId="21AE7A25" w14:textId="0D5A584C" w:rsidR="003D5F9A" w:rsidRPr="005561F3" w:rsidRDefault="003D5F9A" w:rsidP="002A3D94">
            <w:pPr>
              <w:widowControl w:val="0"/>
              <w:autoSpaceDE w:val="0"/>
              <w:autoSpaceDN w:val="0"/>
              <w:adjustRightInd w:val="0"/>
              <w:spacing w:line="240" w:lineRule="auto"/>
              <w:rPr>
                <w:rFonts w:ascii="Calibri" w:hAnsi="Calibri" w:cs="Arial"/>
                <w:color w:val="0F0F0F"/>
                <w:szCs w:val="24"/>
                <w:lang w:val="nl-NL"/>
              </w:rPr>
            </w:pPr>
            <w:r w:rsidRPr="005561F3">
              <w:rPr>
                <w:rFonts w:ascii="Calibri" w:hAnsi="Calibri" w:cs="Arial"/>
                <w:color w:val="0F0F0F"/>
                <w:szCs w:val="24"/>
                <w:lang w:val="nl-NL"/>
              </w:rPr>
              <w:t>De periode</w:t>
            </w:r>
            <w:r w:rsidR="002A3D94" w:rsidRPr="005561F3">
              <w:rPr>
                <w:rFonts w:ascii="Calibri" w:hAnsi="Calibri" w:cs="Arial"/>
                <w:color w:val="0F0F0F"/>
                <w:szCs w:val="24"/>
                <w:lang w:val="nl-NL"/>
              </w:rPr>
              <w:t xml:space="preserve"> wordt gespecificeerd met twee attribuutsoorten: voor de duur van de periode (bijvoorbeeld 3) en voor de eenheid waarin de duur gesteld is (bijvoorbeeld werkdagen)</w:t>
            </w:r>
            <w:r w:rsidRPr="005561F3">
              <w:rPr>
                <w:rFonts w:ascii="Calibri" w:hAnsi="Calibri" w:cs="Arial"/>
                <w:color w:val="0F0F0F"/>
                <w:szCs w:val="24"/>
                <w:lang w:val="nl-NL"/>
              </w:rPr>
              <w:t xml:space="preserve">. </w:t>
            </w:r>
            <w:r w:rsidRPr="005561F3">
              <w:rPr>
                <w:rFonts w:ascii="Calibri" w:hAnsi="Calibri" w:cs="Arial"/>
                <w:color w:val="0F0F0F"/>
                <w:szCs w:val="24"/>
                <w:lang w:val="nl-NL"/>
              </w:rPr>
              <w:br/>
              <w:t>De startdatum van de zaak markeert de eerste dag. De uiterlijke einddatum van de zaak markeert de laatste dag.</w:t>
            </w:r>
          </w:p>
        </w:tc>
      </w:tr>
      <w:tr w:rsidR="00DB1D7F" w:rsidRPr="00BE10FF" w14:paraId="1392947F" w14:textId="77777777" w:rsidTr="00DB1D7F">
        <w:trPr>
          <w:trHeight w:val="215"/>
        </w:trPr>
        <w:tc>
          <w:tcPr>
            <w:tcW w:w="3330" w:type="dxa"/>
            <w:tcBorders>
              <w:top w:val="nil"/>
              <w:left w:val="nil"/>
              <w:bottom w:val="nil"/>
              <w:right w:val="nil"/>
            </w:tcBorders>
          </w:tcPr>
          <w:p w14:paraId="60D3CA32"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materiële historie</w:t>
            </w:r>
          </w:p>
        </w:tc>
        <w:tc>
          <w:tcPr>
            <w:tcW w:w="6030" w:type="dxa"/>
            <w:tcBorders>
              <w:top w:val="nil"/>
              <w:left w:val="nil"/>
              <w:bottom w:val="nil"/>
              <w:right w:val="nil"/>
            </w:tcBorders>
          </w:tcPr>
          <w:p w14:paraId="3800D906"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Ja</w:t>
            </w:r>
          </w:p>
        </w:tc>
      </w:tr>
      <w:tr w:rsidR="00DB1D7F" w:rsidRPr="00BE10FF" w14:paraId="347EDB6E" w14:textId="77777777" w:rsidTr="00DB1D7F">
        <w:trPr>
          <w:trHeight w:val="230"/>
        </w:trPr>
        <w:tc>
          <w:tcPr>
            <w:tcW w:w="3330" w:type="dxa"/>
            <w:tcBorders>
              <w:top w:val="nil"/>
              <w:left w:val="nil"/>
              <w:bottom w:val="nil"/>
              <w:right w:val="nil"/>
            </w:tcBorders>
          </w:tcPr>
          <w:p w14:paraId="79579364"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formele historie</w:t>
            </w:r>
          </w:p>
        </w:tc>
        <w:tc>
          <w:tcPr>
            <w:tcW w:w="6030" w:type="dxa"/>
            <w:tcBorders>
              <w:top w:val="nil"/>
              <w:left w:val="nil"/>
              <w:bottom w:val="nil"/>
              <w:right w:val="nil"/>
            </w:tcBorders>
          </w:tcPr>
          <w:p w14:paraId="2FBE5991"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DB1D7F" w:rsidRPr="00BE10FF" w14:paraId="3ED80510" w14:textId="77777777" w:rsidTr="00DB1D7F">
        <w:trPr>
          <w:trHeight w:val="230"/>
        </w:trPr>
        <w:tc>
          <w:tcPr>
            <w:tcW w:w="3330" w:type="dxa"/>
            <w:tcBorders>
              <w:top w:val="nil"/>
              <w:left w:val="nil"/>
              <w:bottom w:val="nil"/>
              <w:right w:val="nil"/>
            </w:tcBorders>
          </w:tcPr>
          <w:p w14:paraId="01B4D6F1" w14:textId="77777777" w:rsidR="00DB1D7F" w:rsidRPr="00BE10FF" w:rsidRDefault="00DB1D7F" w:rsidP="004A3B10">
            <w:pPr>
              <w:widowControl w:val="0"/>
              <w:autoSpaceDE w:val="0"/>
              <w:autoSpaceDN w:val="0"/>
              <w:adjustRightInd w:val="0"/>
              <w:spacing w:line="240" w:lineRule="auto"/>
              <w:rPr>
                <w:rFonts w:ascii="Calibri" w:hAnsi="Calibri" w:cs="Arial"/>
                <w:b/>
                <w:color w:val="000000"/>
                <w:szCs w:val="24"/>
              </w:rPr>
            </w:pPr>
            <w:r w:rsidRPr="00BE10FF">
              <w:rPr>
                <w:rFonts w:ascii="Calibri" w:hAnsi="Calibri" w:cs="Arial"/>
                <w:b/>
                <w:color w:val="000000"/>
                <w:szCs w:val="24"/>
              </w:rPr>
              <w:t>Aanduiding gebeurtenis</w:t>
            </w:r>
          </w:p>
        </w:tc>
        <w:tc>
          <w:tcPr>
            <w:tcW w:w="6030" w:type="dxa"/>
            <w:tcBorders>
              <w:top w:val="nil"/>
              <w:left w:val="nil"/>
              <w:bottom w:val="nil"/>
              <w:right w:val="nil"/>
            </w:tcBorders>
          </w:tcPr>
          <w:p w14:paraId="11A69613"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DB1D7F" w:rsidRPr="00BE10FF" w14:paraId="46BAF589" w14:textId="77777777" w:rsidTr="00DB1D7F">
        <w:trPr>
          <w:trHeight w:val="230"/>
        </w:trPr>
        <w:tc>
          <w:tcPr>
            <w:tcW w:w="3330" w:type="dxa"/>
            <w:tcBorders>
              <w:top w:val="nil"/>
              <w:left w:val="nil"/>
              <w:bottom w:val="nil"/>
              <w:right w:val="nil"/>
            </w:tcBorders>
          </w:tcPr>
          <w:p w14:paraId="0046FD19"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Aanduiding brondocument</w:t>
            </w:r>
          </w:p>
        </w:tc>
        <w:tc>
          <w:tcPr>
            <w:tcW w:w="6030" w:type="dxa"/>
            <w:tcBorders>
              <w:top w:val="nil"/>
              <w:left w:val="nil"/>
              <w:bottom w:val="nil"/>
              <w:right w:val="nil"/>
            </w:tcBorders>
          </w:tcPr>
          <w:p w14:paraId="3E686A18"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p>
        </w:tc>
      </w:tr>
      <w:tr w:rsidR="00DB1D7F" w:rsidRPr="00BE10FF" w14:paraId="6C703809" w14:textId="77777777" w:rsidTr="00DB1D7F">
        <w:trPr>
          <w:trHeight w:val="230"/>
        </w:trPr>
        <w:tc>
          <w:tcPr>
            <w:tcW w:w="3330" w:type="dxa"/>
            <w:tcBorders>
              <w:top w:val="nil"/>
              <w:left w:val="nil"/>
              <w:bottom w:val="nil"/>
              <w:right w:val="nil"/>
            </w:tcBorders>
          </w:tcPr>
          <w:p w14:paraId="0D6A5054"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in onderzoek</w:t>
            </w:r>
          </w:p>
        </w:tc>
        <w:tc>
          <w:tcPr>
            <w:tcW w:w="6030" w:type="dxa"/>
            <w:tcBorders>
              <w:top w:val="nil"/>
              <w:left w:val="nil"/>
              <w:bottom w:val="nil"/>
              <w:right w:val="nil"/>
            </w:tcBorders>
          </w:tcPr>
          <w:p w14:paraId="42986BE6"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DB1D7F" w:rsidRPr="00BE10FF" w14:paraId="09D40A42" w14:textId="77777777" w:rsidTr="00DB1D7F">
        <w:tc>
          <w:tcPr>
            <w:tcW w:w="3330" w:type="dxa"/>
            <w:tcBorders>
              <w:top w:val="nil"/>
              <w:left w:val="nil"/>
              <w:bottom w:val="nil"/>
              <w:right w:val="nil"/>
            </w:tcBorders>
          </w:tcPr>
          <w:p w14:paraId="2822972C"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Aanduiding strijdigheid/nietigheid</w:t>
            </w:r>
          </w:p>
        </w:tc>
        <w:tc>
          <w:tcPr>
            <w:tcW w:w="6030" w:type="dxa"/>
            <w:tcBorders>
              <w:top w:val="nil"/>
              <w:left w:val="nil"/>
              <w:bottom w:val="nil"/>
              <w:right w:val="nil"/>
            </w:tcBorders>
          </w:tcPr>
          <w:p w14:paraId="520E4E05"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DB1D7F" w:rsidRPr="00BE10FF" w14:paraId="14D761DE" w14:textId="77777777" w:rsidTr="00DB1D7F">
        <w:trPr>
          <w:trHeight w:val="230"/>
        </w:trPr>
        <w:tc>
          <w:tcPr>
            <w:tcW w:w="3330" w:type="dxa"/>
            <w:tcBorders>
              <w:top w:val="nil"/>
              <w:left w:val="nil"/>
              <w:bottom w:val="nil"/>
              <w:right w:val="nil"/>
            </w:tcBorders>
          </w:tcPr>
          <w:p w14:paraId="269A43CB"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kardinaliteit</w:t>
            </w:r>
          </w:p>
        </w:tc>
        <w:tc>
          <w:tcPr>
            <w:tcW w:w="6030" w:type="dxa"/>
            <w:tcBorders>
              <w:top w:val="nil"/>
              <w:left w:val="nil"/>
              <w:bottom w:val="nil"/>
              <w:right w:val="nil"/>
            </w:tcBorders>
          </w:tcPr>
          <w:p w14:paraId="072796F8" w14:textId="77777777" w:rsidR="00DB1D7F" w:rsidRPr="00BE10FF" w:rsidRDefault="00DA5D93"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DB1D7F" w:rsidRPr="00BE10FF">
              <w:rPr>
                <w:rFonts w:ascii="Arial" w:hAnsi="Arial" w:cs="Arial"/>
                <w:szCs w:val="24"/>
                <w:lang w:val="en-AU"/>
              </w:rPr>
              <w:instrText xml:space="preserve">MERGEFIELD </w:instrText>
            </w:r>
            <w:r w:rsidR="00DB1D7F" w:rsidRPr="00BE10FF">
              <w:rPr>
                <w:rFonts w:ascii="Calibri" w:hAnsi="Calibri" w:cs="Arial"/>
                <w:color w:val="0F0F0F"/>
                <w:szCs w:val="24"/>
              </w:rPr>
              <w:instrText>Att.LowerBound</w:instrText>
            </w:r>
            <w:r w:rsidRPr="00BE10FF">
              <w:rPr>
                <w:rFonts w:ascii="Arial" w:hAnsi="Arial" w:cs="Arial"/>
                <w:szCs w:val="24"/>
                <w:lang w:val="en-AU"/>
              </w:rPr>
              <w:fldChar w:fldCharType="separate"/>
            </w:r>
            <w:r w:rsidR="00DB1D7F" w:rsidRPr="00BE10FF">
              <w:rPr>
                <w:rFonts w:ascii="Calibri" w:hAnsi="Calibri" w:cs="Arial"/>
                <w:color w:val="0F0F0F"/>
                <w:szCs w:val="24"/>
              </w:rPr>
              <w:t>1</w:t>
            </w:r>
            <w:r w:rsidRPr="00BE10FF">
              <w:rPr>
                <w:rFonts w:ascii="Arial" w:hAnsi="Arial" w:cs="Arial"/>
                <w:szCs w:val="24"/>
                <w:lang w:val="en-AU"/>
              </w:rPr>
              <w:fldChar w:fldCharType="end"/>
            </w:r>
            <w:r w:rsidR="00DB1D7F" w:rsidRPr="00BE10FF">
              <w:rPr>
                <w:rFonts w:ascii="Calibri" w:hAnsi="Calibri" w:cs="Arial"/>
                <w:color w:val="0F0F0F"/>
                <w:szCs w:val="24"/>
              </w:rPr>
              <w:t xml:space="preserve"> - </w:t>
            </w:r>
            <w:r w:rsidRPr="00BE10FF">
              <w:rPr>
                <w:rFonts w:ascii="Calibri" w:hAnsi="Calibri" w:cs="Arial"/>
                <w:color w:val="0F0F0F"/>
                <w:szCs w:val="24"/>
              </w:rPr>
              <w:fldChar w:fldCharType="begin" w:fldLock="1"/>
            </w:r>
            <w:r w:rsidR="00DB1D7F" w:rsidRPr="00BE10FF">
              <w:rPr>
                <w:rFonts w:ascii="Calibri" w:hAnsi="Calibri" w:cs="Arial"/>
                <w:color w:val="0F0F0F"/>
                <w:szCs w:val="24"/>
              </w:rPr>
              <w:instrText>MERGEFIELD Att.UpperBound</w:instrText>
            </w:r>
            <w:r w:rsidRPr="00BE10FF">
              <w:rPr>
                <w:rFonts w:ascii="Calibri" w:hAnsi="Calibri" w:cs="Arial"/>
                <w:color w:val="0F0F0F"/>
                <w:szCs w:val="24"/>
              </w:rPr>
              <w:fldChar w:fldCharType="separate"/>
            </w:r>
            <w:r w:rsidR="00DB1D7F" w:rsidRPr="00BE10FF">
              <w:rPr>
                <w:rFonts w:ascii="Calibri" w:hAnsi="Calibri" w:cs="Arial"/>
                <w:color w:val="0F0F0F"/>
                <w:szCs w:val="24"/>
              </w:rPr>
              <w:t>1</w:t>
            </w:r>
            <w:r w:rsidRPr="00BE10FF">
              <w:rPr>
                <w:rFonts w:ascii="Calibri" w:hAnsi="Calibri" w:cs="Arial"/>
                <w:color w:val="0F0F0F"/>
                <w:szCs w:val="24"/>
              </w:rPr>
              <w:fldChar w:fldCharType="end"/>
            </w:r>
          </w:p>
        </w:tc>
      </w:tr>
      <w:tr w:rsidR="00DB1D7F" w:rsidRPr="00BE10FF" w14:paraId="644C667B" w14:textId="77777777" w:rsidTr="003D5F9A">
        <w:trPr>
          <w:trHeight w:val="230"/>
        </w:trPr>
        <w:tc>
          <w:tcPr>
            <w:tcW w:w="3330" w:type="dxa"/>
            <w:tcBorders>
              <w:top w:val="nil"/>
              <w:left w:val="nil"/>
              <w:right w:val="nil"/>
            </w:tcBorders>
          </w:tcPr>
          <w:p w14:paraId="25D236D9"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authentiek</w:t>
            </w:r>
          </w:p>
        </w:tc>
        <w:tc>
          <w:tcPr>
            <w:tcW w:w="6030" w:type="dxa"/>
            <w:tcBorders>
              <w:top w:val="nil"/>
              <w:left w:val="nil"/>
              <w:right w:val="nil"/>
            </w:tcBorders>
          </w:tcPr>
          <w:p w14:paraId="0C8EFB53"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Gemeentelijk kerngegeven</w:t>
            </w:r>
          </w:p>
        </w:tc>
      </w:tr>
      <w:tr w:rsidR="00DB1D7F" w:rsidRPr="00AE6939" w14:paraId="7CEAA679" w14:textId="77777777" w:rsidTr="003D5F9A">
        <w:trPr>
          <w:trHeight w:val="230"/>
        </w:trPr>
        <w:tc>
          <w:tcPr>
            <w:tcW w:w="3330" w:type="dxa"/>
            <w:tcBorders>
              <w:top w:val="nil"/>
              <w:left w:val="nil"/>
              <w:bottom w:val="single" w:sz="4" w:space="0" w:color="auto"/>
              <w:right w:val="nil"/>
            </w:tcBorders>
          </w:tcPr>
          <w:p w14:paraId="620479E3" w14:textId="77777777" w:rsidR="00DB1D7F" w:rsidRPr="00BE10FF" w:rsidRDefault="00DB1D7F" w:rsidP="004A3B10">
            <w:pPr>
              <w:widowControl w:val="0"/>
              <w:autoSpaceDE w:val="0"/>
              <w:autoSpaceDN w:val="0"/>
              <w:adjustRightInd w:val="0"/>
              <w:spacing w:line="240" w:lineRule="auto"/>
              <w:rPr>
                <w:rFonts w:ascii="Calibri" w:hAnsi="Calibri" w:cs="Arial"/>
                <w:b/>
                <w:color w:val="000000"/>
                <w:szCs w:val="24"/>
              </w:rPr>
            </w:pPr>
            <w:r w:rsidRPr="00BE10FF">
              <w:rPr>
                <w:rFonts w:ascii="Calibri" w:hAnsi="Calibri" w:cs="Arial"/>
                <w:b/>
                <w:color w:val="000000"/>
                <w:szCs w:val="24"/>
              </w:rPr>
              <w:t xml:space="preserve">Regels </w:t>
            </w:r>
          </w:p>
        </w:tc>
        <w:tc>
          <w:tcPr>
            <w:tcW w:w="6030" w:type="dxa"/>
            <w:tcBorders>
              <w:top w:val="nil"/>
              <w:left w:val="nil"/>
              <w:bottom w:val="single" w:sz="4" w:space="0" w:color="auto"/>
              <w:right w:val="nil"/>
            </w:tcBorders>
          </w:tcPr>
          <w:p w14:paraId="60C4E74F" w14:textId="77777777" w:rsidR="00DB1D7F" w:rsidRPr="005561F3" w:rsidRDefault="00DB1D7F" w:rsidP="004A3B10">
            <w:pPr>
              <w:widowControl w:val="0"/>
              <w:autoSpaceDE w:val="0"/>
              <w:autoSpaceDN w:val="0"/>
              <w:adjustRightInd w:val="0"/>
              <w:spacing w:line="240" w:lineRule="auto"/>
              <w:rPr>
                <w:rFonts w:ascii="Calibri" w:hAnsi="Calibri" w:cs="Arial"/>
                <w:color w:val="0F0F0F"/>
                <w:szCs w:val="24"/>
                <w:lang w:val="nl-NL"/>
              </w:rPr>
            </w:pPr>
            <w:r w:rsidRPr="005561F3">
              <w:rPr>
                <w:rFonts w:ascii="Calibri" w:hAnsi="Calibri" w:cs="Arial"/>
                <w:color w:val="0F0F0F"/>
                <w:szCs w:val="24"/>
                <w:lang w:val="nl-NL"/>
              </w:rPr>
              <w:t>De attribuutsoort verandert alleen van waarde (materiële historie) op een datum die gelijk is aan een Versiedatum van het zaaktype.</w:t>
            </w:r>
          </w:p>
        </w:tc>
      </w:tr>
    </w:tbl>
    <w:p w14:paraId="51017BEC" w14:textId="77777777" w:rsidR="002A3D94" w:rsidRPr="0083120B" w:rsidRDefault="002A3D94" w:rsidP="002A3D94">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bookmarkStart w:id="3970" w:name="BKM_FEDE78EF_456A_4fb9_921F_3635440F8F64"/>
      <w:bookmarkEnd w:id="3970"/>
      <w:r w:rsidRPr="00CF1953">
        <w:rPr>
          <w:rFonts w:ascii="Arial" w:eastAsia="Times New Roman" w:hAnsi="Arial" w:cs="Arial"/>
          <w:b/>
          <w:bCs/>
          <w:color w:val="004080"/>
          <w:sz w:val="24"/>
          <w:szCs w:val="24"/>
        </w:rPr>
        <w:lastRenderedPageBreak/>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Periodeduur</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2A3D94" w:rsidRPr="00CD63CD" w14:paraId="6E6CA43C" w14:textId="77777777" w:rsidTr="00A044C0">
        <w:trPr>
          <w:trHeight w:val="232"/>
        </w:trPr>
        <w:tc>
          <w:tcPr>
            <w:tcW w:w="3780" w:type="dxa"/>
            <w:tcBorders>
              <w:top w:val="single" w:sz="4" w:space="0" w:color="auto"/>
              <w:left w:val="nil"/>
              <w:bottom w:val="nil"/>
              <w:right w:val="nil"/>
            </w:tcBorders>
          </w:tcPr>
          <w:p w14:paraId="40FBF243"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1C89D2E7"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Periodeduur</w:t>
            </w:r>
          </w:p>
        </w:tc>
      </w:tr>
      <w:tr w:rsidR="002A3D94" w:rsidRPr="00CD63CD" w14:paraId="2D1F2480" w14:textId="77777777" w:rsidTr="00A044C0">
        <w:trPr>
          <w:trHeight w:val="232"/>
        </w:trPr>
        <w:tc>
          <w:tcPr>
            <w:tcW w:w="3780" w:type="dxa"/>
            <w:tcBorders>
              <w:top w:val="nil"/>
              <w:left w:val="nil"/>
              <w:bottom w:val="nil"/>
              <w:right w:val="nil"/>
            </w:tcBorders>
          </w:tcPr>
          <w:p w14:paraId="58E5741A" w14:textId="77777777" w:rsidR="002A3D94" w:rsidRPr="00CD63CD" w:rsidRDefault="002A3D94"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5A3EF45"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p>
        </w:tc>
      </w:tr>
      <w:tr w:rsidR="002A3D94" w:rsidRPr="00CD63CD" w14:paraId="0246AB1F" w14:textId="77777777" w:rsidTr="00A044C0">
        <w:trPr>
          <w:trHeight w:val="232"/>
        </w:trPr>
        <w:tc>
          <w:tcPr>
            <w:tcW w:w="3780" w:type="dxa"/>
            <w:tcBorders>
              <w:top w:val="nil"/>
              <w:left w:val="nil"/>
              <w:bottom w:val="nil"/>
              <w:right w:val="nil"/>
            </w:tcBorders>
          </w:tcPr>
          <w:p w14:paraId="1EC814D9"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7CD49435"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2A3D94" w:rsidRPr="00CD63CD" w14:paraId="51E473DF" w14:textId="77777777" w:rsidTr="00A044C0">
        <w:trPr>
          <w:trHeight w:val="232"/>
        </w:trPr>
        <w:tc>
          <w:tcPr>
            <w:tcW w:w="3780" w:type="dxa"/>
            <w:tcBorders>
              <w:top w:val="nil"/>
              <w:left w:val="nil"/>
              <w:bottom w:val="nil"/>
              <w:right w:val="nil"/>
            </w:tcBorders>
          </w:tcPr>
          <w:p w14:paraId="6C1F6D18" w14:textId="77777777" w:rsidR="002A3D94" w:rsidRPr="00CD63CD" w:rsidRDefault="002A3D94"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CA931B4"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p>
        </w:tc>
      </w:tr>
      <w:tr w:rsidR="002A3D94" w:rsidRPr="00CD63CD" w14:paraId="40F9FCB7" w14:textId="77777777" w:rsidTr="00A044C0">
        <w:trPr>
          <w:trHeight w:val="232"/>
        </w:trPr>
        <w:tc>
          <w:tcPr>
            <w:tcW w:w="3780" w:type="dxa"/>
            <w:tcBorders>
              <w:top w:val="nil"/>
              <w:left w:val="nil"/>
              <w:bottom w:val="nil"/>
              <w:right w:val="nil"/>
            </w:tcBorders>
          </w:tcPr>
          <w:p w14:paraId="443E15AB"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1CD20AEE"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p>
        </w:tc>
      </w:tr>
      <w:tr w:rsidR="002A3D94" w:rsidRPr="00CD63CD" w14:paraId="10014292" w14:textId="77777777" w:rsidTr="00A044C0">
        <w:trPr>
          <w:trHeight w:val="232"/>
        </w:trPr>
        <w:tc>
          <w:tcPr>
            <w:tcW w:w="3780" w:type="dxa"/>
            <w:tcBorders>
              <w:top w:val="nil"/>
              <w:left w:val="nil"/>
              <w:bottom w:val="nil"/>
              <w:right w:val="nil"/>
            </w:tcBorders>
          </w:tcPr>
          <w:p w14:paraId="5160D16B" w14:textId="77777777" w:rsidR="002A3D94" w:rsidRPr="00CD63CD" w:rsidRDefault="002A3D94"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A4EE704"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p>
        </w:tc>
      </w:tr>
      <w:tr w:rsidR="002A3D94" w:rsidRPr="00CD63CD" w14:paraId="2F63C00B" w14:textId="77777777" w:rsidTr="00A044C0">
        <w:trPr>
          <w:trHeight w:val="232"/>
        </w:trPr>
        <w:tc>
          <w:tcPr>
            <w:tcW w:w="3780" w:type="dxa"/>
            <w:tcBorders>
              <w:top w:val="nil"/>
              <w:left w:val="nil"/>
              <w:bottom w:val="nil"/>
              <w:right w:val="nil"/>
            </w:tcBorders>
          </w:tcPr>
          <w:p w14:paraId="1B63A4C5"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58B4E937"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duur</w:t>
            </w:r>
          </w:p>
        </w:tc>
      </w:tr>
      <w:tr w:rsidR="002A3D94" w:rsidRPr="00CD63CD" w14:paraId="358B746C" w14:textId="77777777" w:rsidTr="00A044C0">
        <w:trPr>
          <w:trHeight w:val="232"/>
        </w:trPr>
        <w:tc>
          <w:tcPr>
            <w:tcW w:w="3780" w:type="dxa"/>
            <w:tcBorders>
              <w:top w:val="nil"/>
              <w:left w:val="nil"/>
              <w:bottom w:val="nil"/>
              <w:right w:val="nil"/>
            </w:tcBorders>
          </w:tcPr>
          <w:p w14:paraId="20CB3067" w14:textId="77777777" w:rsidR="002A3D94" w:rsidRPr="00CD63CD" w:rsidRDefault="002A3D94"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E0CA10E"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p>
        </w:tc>
      </w:tr>
      <w:tr w:rsidR="002A3D94" w:rsidRPr="00AE6939" w14:paraId="73915F64" w14:textId="77777777" w:rsidTr="00A044C0">
        <w:trPr>
          <w:trHeight w:val="232"/>
        </w:trPr>
        <w:tc>
          <w:tcPr>
            <w:tcW w:w="3780" w:type="dxa"/>
            <w:tcBorders>
              <w:top w:val="nil"/>
              <w:left w:val="nil"/>
              <w:bottom w:val="nil"/>
              <w:right w:val="nil"/>
            </w:tcBorders>
          </w:tcPr>
          <w:p w14:paraId="41FE2103"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4D453865" w14:textId="77777777" w:rsidR="002A3D94" w:rsidRPr="00DD0F4F" w:rsidRDefault="002A3D94" w:rsidP="00A044C0">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Het aantal tijdseenheden van de doorlooptijd van de behandeling.</w:t>
            </w:r>
          </w:p>
        </w:tc>
      </w:tr>
      <w:tr w:rsidR="002A3D94" w:rsidRPr="00AE6939" w14:paraId="0C626F88" w14:textId="77777777" w:rsidTr="00A044C0">
        <w:trPr>
          <w:trHeight w:val="232"/>
        </w:trPr>
        <w:tc>
          <w:tcPr>
            <w:tcW w:w="3780" w:type="dxa"/>
            <w:tcBorders>
              <w:top w:val="nil"/>
              <w:left w:val="nil"/>
              <w:bottom w:val="nil"/>
              <w:right w:val="nil"/>
            </w:tcBorders>
          </w:tcPr>
          <w:p w14:paraId="2B058454" w14:textId="77777777" w:rsidR="002A3D94" w:rsidRPr="00DD0F4F" w:rsidRDefault="002A3D94" w:rsidP="00A044C0">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DB24DE1" w14:textId="77777777" w:rsidR="002A3D94" w:rsidRPr="00DD0F4F" w:rsidRDefault="002A3D94" w:rsidP="00A044C0">
            <w:pPr>
              <w:autoSpaceDE w:val="0"/>
              <w:autoSpaceDN w:val="0"/>
              <w:adjustRightInd w:val="0"/>
              <w:spacing w:after="0" w:line="240" w:lineRule="auto"/>
              <w:rPr>
                <w:rFonts w:ascii="Arial" w:eastAsia="Times New Roman" w:hAnsi="Arial" w:cs="Arial"/>
                <w:color w:val="000000"/>
                <w:sz w:val="20"/>
                <w:szCs w:val="20"/>
                <w:lang w:val="nl-NL"/>
              </w:rPr>
            </w:pPr>
          </w:p>
        </w:tc>
      </w:tr>
      <w:tr w:rsidR="002A3D94" w:rsidRPr="00CD63CD" w14:paraId="11BC774C" w14:textId="77777777" w:rsidTr="00A044C0">
        <w:trPr>
          <w:trHeight w:val="232"/>
        </w:trPr>
        <w:tc>
          <w:tcPr>
            <w:tcW w:w="3780" w:type="dxa"/>
            <w:tcBorders>
              <w:top w:val="nil"/>
              <w:left w:val="nil"/>
              <w:bottom w:val="nil"/>
              <w:right w:val="nil"/>
            </w:tcBorders>
          </w:tcPr>
          <w:p w14:paraId="375D7020"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16A34C8D"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r w:rsidRPr="00717312">
              <w:rPr>
                <w:rFonts w:ascii="Arial" w:eastAsia="Times New Roman" w:hAnsi="Arial" w:cs="Arial"/>
                <w:color w:val="000000"/>
                <w:sz w:val="20"/>
                <w:szCs w:val="20"/>
              </w:rPr>
              <w:t xml:space="preserve"> </w:t>
            </w:r>
          </w:p>
        </w:tc>
      </w:tr>
      <w:tr w:rsidR="002A3D94" w:rsidRPr="00CD63CD" w14:paraId="50ABD8F0" w14:textId="77777777" w:rsidTr="00A044C0">
        <w:trPr>
          <w:trHeight w:val="232"/>
        </w:trPr>
        <w:tc>
          <w:tcPr>
            <w:tcW w:w="3780" w:type="dxa"/>
            <w:tcBorders>
              <w:top w:val="nil"/>
              <w:left w:val="nil"/>
              <w:bottom w:val="nil"/>
              <w:right w:val="nil"/>
            </w:tcBorders>
          </w:tcPr>
          <w:p w14:paraId="06394953" w14:textId="77777777" w:rsidR="002A3D94" w:rsidRPr="00CD63CD" w:rsidRDefault="002A3D94"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EBE96CB"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p>
        </w:tc>
      </w:tr>
      <w:tr w:rsidR="002A3D94" w:rsidRPr="00CD63CD" w14:paraId="02EC8779" w14:textId="77777777" w:rsidTr="00A044C0">
        <w:trPr>
          <w:trHeight w:val="232"/>
        </w:trPr>
        <w:tc>
          <w:tcPr>
            <w:tcW w:w="3780" w:type="dxa"/>
            <w:tcBorders>
              <w:top w:val="nil"/>
              <w:left w:val="nil"/>
              <w:bottom w:val="nil"/>
              <w:right w:val="nil"/>
            </w:tcBorders>
          </w:tcPr>
          <w:p w14:paraId="6BAE5E4E"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1B64BE7D"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1-</w:t>
            </w:r>
            <w:r>
              <w:rPr>
                <w:rFonts w:ascii="Arial" w:eastAsia="Times New Roman" w:hAnsi="Arial" w:cs="Arial"/>
                <w:color w:val="000000"/>
                <w:sz w:val="20"/>
                <w:szCs w:val="20"/>
              </w:rPr>
              <w:t>11</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p>
        </w:tc>
      </w:tr>
      <w:tr w:rsidR="002A3D94" w:rsidRPr="00CD63CD" w14:paraId="4D23A553" w14:textId="77777777" w:rsidTr="00A044C0">
        <w:trPr>
          <w:trHeight w:val="232"/>
        </w:trPr>
        <w:tc>
          <w:tcPr>
            <w:tcW w:w="3780" w:type="dxa"/>
            <w:tcBorders>
              <w:top w:val="nil"/>
              <w:left w:val="nil"/>
              <w:bottom w:val="nil"/>
              <w:right w:val="nil"/>
            </w:tcBorders>
          </w:tcPr>
          <w:p w14:paraId="4715DA10" w14:textId="77777777" w:rsidR="002A3D94" w:rsidRPr="00CD63CD" w:rsidRDefault="002A3D94"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C5B7EFE"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p>
        </w:tc>
      </w:tr>
      <w:tr w:rsidR="002A3D94" w:rsidRPr="005E066D" w14:paraId="6270370B" w14:textId="77777777" w:rsidTr="00A044C0">
        <w:trPr>
          <w:trHeight w:val="232"/>
        </w:trPr>
        <w:tc>
          <w:tcPr>
            <w:tcW w:w="3780" w:type="dxa"/>
            <w:tcBorders>
              <w:top w:val="nil"/>
              <w:left w:val="nil"/>
              <w:bottom w:val="nil"/>
              <w:right w:val="nil"/>
            </w:tcBorders>
          </w:tcPr>
          <w:p w14:paraId="6B8A2CD4"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2EE6AC64" w14:textId="77777777" w:rsidR="002A3D94" w:rsidRPr="00DD0F4F" w:rsidRDefault="00BC2154" w:rsidP="00A044C0">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xml:space="preserve">Afhankelijk van de waarde van ‘Periode-eenheid’ betreft dit het aantal </w:t>
            </w:r>
            <w:r w:rsidRPr="00BC2154">
              <w:rPr>
                <w:rFonts w:ascii="Arial" w:eastAsia="Times New Roman" w:hAnsi="Arial" w:cs="Arial"/>
                <w:color w:val="000000"/>
                <w:sz w:val="20"/>
                <w:szCs w:val="20"/>
                <w:lang w:val="nl-NL"/>
              </w:rPr>
              <w:t>werkdag</w:t>
            </w:r>
            <w:r>
              <w:rPr>
                <w:rFonts w:ascii="Arial" w:eastAsia="Times New Roman" w:hAnsi="Arial" w:cs="Arial"/>
                <w:color w:val="000000"/>
                <w:sz w:val="20"/>
                <w:szCs w:val="20"/>
                <w:lang w:val="nl-NL"/>
              </w:rPr>
              <w:t xml:space="preserve">en, </w:t>
            </w:r>
            <w:r w:rsidRPr="00BC2154">
              <w:rPr>
                <w:rFonts w:ascii="Arial" w:eastAsia="Times New Roman" w:hAnsi="Arial" w:cs="Arial"/>
                <w:color w:val="000000"/>
                <w:sz w:val="20"/>
                <w:szCs w:val="20"/>
                <w:lang w:val="nl-NL"/>
              </w:rPr>
              <w:t>kalenderdag</w:t>
            </w:r>
            <w:r>
              <w:rPr>
                <w:rFonts w:ascii="Arial" w:eastAsia="Times New Roman" w:hAnsi="Arial" w:cs="Arial"/>
                <w:color w:val="000000"/>
                <w:sz w:val="20"/>
                <w:szCs w:val="20"/>
                <w:lang w:val="nl-NL"/>
              </w:rPr>
              <w:t xml:space="preserve">en , weken, </w:t>
            </w:r>
            <w:r w:rsidRPr="00BC2154">
              <w:rPr>
                <w:rFonts w:ascii="Arial" w:eastAsia="Times New Roman" w:hAnsi="Arial" w:cs="Arial"/>
                <w:color w:val="000000"/>
                <w:sz w:val="20"/>
                <w:szCs w:val="20"/>
                <w:lang w:val="nl-NL"/>
              </w:rPr>
              <w:t>maand</w:t>
            </w:r>
            <w:r>
              <w:rPr>
                <w:rFonts w:ascii="Arial" w:eastAsia="Times New Roman" w:hAnsi="Arial" w:cs="Arial"/>
                <w:color w:val="000000"/>
                <w:sz w:val="20"/>
                <w:szCs w:val="20"/>
                <w:lang w:val="nl-NL"/>
              </w:rPr>
              <w:t xml:space="preserve">en of </w:t>
            </w:r>
            <w:r w:rsidRPr="00BC2154">
              <w:rPr>
                <w:rFonts w:ascii="Arial" w:eastAsia="Times New Roman" w:hAnsi="Arial" w:cs="Arial"/>
                <w:color w:val="000000"/>
                <w:sz w:val="20"/>
                <w:szCs w:val="20"/>
                <w:lang w:val="nl-NL"/>
              </w:rPr>
              <w:t>jar</w:t>
            </w:r>
            <w:r>
              <w:rPr>
                <w:rFonts w:ascii="Arial" w:eastAsia="Times New Roman" w:hAnsi="Arial" w:cs="Arial"/>
                <w:color w:val="000000"/>
                <w:sz w:val="20"/>
                <w:szCs w:val="20"/>
                <w:lang w:val="nl-NL"/>
              </w:rPr>
              <w:t>en</w:t>
            </w:r>
            <w:r w:rsidRPr="00BC2154">
              <w:rPr>
                <w:rFonts w:ascii="Arial" w:eastAsia="Times New Roman" w:hAnsi="Arial" w:cs="Arial"/>
                <w:color w:val="000000"/>
                <w:sz w:val="20"/>
                <w:szCs w:val="20"/>
                <w:lang w:val="nl-NL"/>
              </w:rPr>
              <w:t xml:space="preserve"> </w:t>
            </w:r>
            <w:r>
              <w:rPr>
                <w:rFonts w:ascii="Arial" w:eastAsia="Times New Roman" w:hAnsi="Arial" w:cs="Arial"/>
                <w:color w:val="000000"/>
                <w:sz w:val="20"/>
                <w:szCs w:val="20"/>
                <w:lang w:val="nl-NL"/>
              </w:rPr>
              <w:t xml:space="preserve">van de termijn. </w:t>
            </w:r>
            <w:r>
              <w:rPr>
                <w:rFonts w:ascii="Arial" w:eastAsia="Times New Roman" w:hAnsi="Arial" w:cs="Arial"/>
                <w:color w:val="000000"/>
                <w:sz w:val="20"/>
                <w:szCs w:val="20"/>
                <w:lang w:val="nl-NL"/>
              </w:rPr>
              <w:br/>
            </w:r>
            <w:r w:rsidR="00A044C0">
              <w:rPr>
                <w:rFonts w:ascii="Arial" w:eastAsia="Times New Roman" w:hAnsi="Arial" w:cs="Arial"/>
                <w:color w:val="000000"/>
                <w:sz w:val="20"/>
                <w:szCs w:val="20"/>
                <w:lang w:val="nl-NL"/>
              </w:rPr>
              <w:t>Het betreft een subattribuutsoort van de groepattribuutsoort ‘</w:t>
            </w:r>
            <w:r w:rsidR="00DA5D93" w:rsidRPr="00BE10FF">
              <w:rPr>
                <w:rFonts w:ascii="Arial" w:hAnsi="Arial" w:cs="Arial"/>
                <w:szCs w:val="24"/>
                <w:lang w:val="en-AU"/>
              </w:rPr>
              <w:fldChar w:fldCharType="begin" w:fldLock="1"/>
            </w:r>
            <w:r w:rsidR="00A044C0" w:rsidRPr="00BE10FF">
              <w:rPr>
                <w:rFonts w:ascii="Arial" w:hAnsi="Arial" w:cs="Arial"/>
                <w:szCs w:val="24"/>
                <w:lang w:val="en-AU"/>
              </w:rPr>
              <w:instrText xml:space="preserve">MERGEFIELD </w:instrText>
            </w:r>
            <w:r w:rsidR="00A044C0" w:rsidRPr="00BE10FF">
              <w:rPr>
                <w:rFonts w:ascii="Calibri" w:hAnsi="Calibri" w:cs="Arial"/>
                <w:color w:val="0F0F0F"/>
                <w:szCs w:val="24"/>
              </w:rPr>
              <w:instrText>Att.Name</w:instrText>
            </w:r>
            <w:r w:rsidR="00DA5D93" w:rsidRPr="00BE10FF">
              <w:rPr>
                <w:rFonts w:ascii="Arial" w:hAnsi="Arial" w:cs="Arial"/>
                <w:szCs w:val="24"/>
                <w:lang w:val="en-AU"/>
              </w:rPr>
              <w:fldChar w:fldCharType="separate"/>
            </w:r>
            <w:r w:rsidR="00A044C0" w:rsidRPr="00BE10FF">
              <w:rPr>
                <w:rFonts w:ascii="Calibri" w:hAnsi="Calibri" w:cs="Arial"/>
                <w:color w:val="0F0F0F"/>
                <w:szCs w:val="24"/>
              </w:rPr>
              <w:t>Doorlooptijd behandeling</w:t>
            </w:r>
            <w:r w:rsidR="00DA5D93" w:rsidRPr="00BE10FF">
              <w:rPr>
                <w:rFonts w:ascii="Arial" w:hAnsi="Arial" w:cs="Arial"/>
                <w:szCs w:val="24"/>
                <w:lang w:val="en-AU"/>
              </w:rPr>
              <w:fldChar w:fldCharType="end"/>
            </w:r>
            <w:r w:rsidR="00A044C0">
              <w:rPr>
                <w:rFonts w:ascii="Arial" w:hAnsi="Arial" w:cs="Arial"/>
                <w:szCs w:val="24"/>
                <w:lang w:val="en-AU"/>
              </w:rPr>
              <w:t>’</w:t>
            </w:r>
          </w:p>
        </w:tc>
      </w:tr>
      <w:tr w:rsidR="002A3D94" w:rsidRPr="005E066D" w14:paraId="1618050B" w14:textId="77777777" w:rsidTr="00A044C0">
        <w:trPr>
          <w:trHeight w:val="232"/>
        </w:trPr>
        <w:tc>
          <w:tcPr>
            <w:tcW w:w="3780" w:type="dxa"/>
            <w:tcBorders>
              <w:top w:val="nil"/>
              <w:left w:val="nil"/>
              <w:bottom w:val="nil"/>
              <w:right w:val="nil"/>
            </w:tcBorders>
          </w:tcPr>
          <w:p w14:paraId="05FC7C1D" w14:textId="77777777" w:rsidR="002A3D94" w:rsidRPr="00DD0F4F" w:rsidRDefault="002A3D94" w:rsidP="00A044C0">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42321337" w14:textId="77777777" w:rsidR="002A3D94" w:rsidRPr="00DD0F4F" w:rsidRDefault="002A3D94" w:rsidP="00A044C0">
            <w:pPr>
              <w:autoSpaceDE w:val="0"/>
              <w:autoSpaceDN w:val="0"/>
              <w:adjustRightInd w:val="0"/>
              <w:spacing w:after="0" w:line="240" w:lineRule="auto"/>
              <w:rPr>
                <w:rFonts w:ascii="Arial" w:eastAsia="Times New Roman" w:hAnsi="Arial" w:cs="Arial"/>
                <w:color w:val="000000"/>
                <w:sz w:val="20"/>
                <w:szCs w:val="20"/>
                <w:lang w:val="nl-NL"/>
              </w:rPr>
            </w:pPr>
          </w:p>
        </w:tc>
      </w:tr>
      <w:tr w:rsidR="002A3D94" w:rsidRPr="00CD63CD" w14:paraId="748D4687" w14:textId="77777777" w:rsidTr="00A044C0">
        <w:trPr>
          <w:trHeight w:val="232"/>
        </w:trPr>
        <w:tc>
          <w:tcPr>
            <w:tcW w:w="3780" w:type="dxa"/>
            <w:tcBorders>
              <w:top w:val="nil"/>
              <w:left w:val="nil"/>
              <w:bottom w:val="nil"/>
              <w:right w:val="nil"/>
            </w:tcBorders>
          </w:tcPr>
          <w:p w14:paraId="3286253A"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5F4EFEAE"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N3</w:t>
            </w:r>
          </w:p>
        </w:tc>
      </w:tr>
      <w:tr w:rsidR="002A3D94" w:rsidRPr="00CD63CD" w14:paraId="760F9763" w14:textId="77777777" w:rsidTr="00A044C0">
        <w:trPr>
          <w:trHeight w:val="232"/>
        </w:trPr>
        <w:tc>
          <w:tcPr>
            <w:tcW w:w="3780" w:type="dxa"/>
            <w:tcBorders>
              <w:top w:val="nil"/>
              <w:left w:val="nil"/>
              <w:bottom w:val="nil"/>
              <w:right w:val="nil"/>
            </w:tcBorders>
          </w:tcPr>
          <w:p w14:paraId="6AD7A9C4" w14:textId="77777777" w:rsidR="002A3D94" w:rsidRPr="00CD63CD" w:rsidRDefault="002A3D94"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E98C6CD"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p>
        </w:tc>
      </w:tr>
      <w:tr w:rsidR="002A3D94" w:rsidRPr="005E066D" w14:paraId="28C30561" w14:textId="77777777" w:rsidTr="00A044C0">
        <w:trPr>
          <w:trHeight w:val="232"/>
        </w:trPr>
        <w:tc>
          <w:tcPr>
            <w:tcW w:w="3780" w:type="dxa"/>
            <w:tcBorders>
              <w:top w:val="nil"/>
              <w:left w:val="nil"/>
              <w:bottom w:val="nil"/>
              <w:right w:val="nil"/>
            </w:tcBorders>
          </w:tcPr>
          <w:p w14:paraId="4F2FA6FA"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7225A1F4" w14:textId="77777777" w:rsidR="002A3D94" w:rsidRPr="00DD0F4F" w:rsidRDefault="002A3D94" w:rsidP="00A044C0">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1 - 999</w:t>
            </w:r>
          </w:p>
        </w:tc>
      </w:tr>
      <w:tr w:rsidR="002A3D94" w:rsidRPr="005E066D" w14:paraId="75B2ADAF" w14:textId="77777777" w:rsidTr="00A044C0">
        <w:trPr>
          <w:trHeight w:val="232"/>
        </w:trPr>
        <w:tc>
          <w:tcPr>
            <w:tcW w:w="3780" w:type="dxa"/>
            <w:tcBorders>
              <w:top w:val="nil"/>
              <w:left w:val="nil"/>
              <w:bottom w:val="nil"/>
              <w:right w:val="nil"/>
            </w:tcBorders>
          </w:tcPr>
          <w:p w14:paraId="5CB217E7" w14:textId="77777777" w:rsidR="002A3D94" w:rsidRPr="00DD0F4F" w:rsidRDefault="002A3D94" w:rsidP="00A044C0">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374BE591" w14:textId="77777777" w:rsidR="002A3D94" w:rsidRPr="00DD0F4F" w:rsidRDefault="002A3D94" w:rsidP="00A044C0">
            <w:pPr>
              <w:autoSpaceDE w:val="0"/>
              <w:autoSpaceDN w:val="0"/>
              <w:adjustRightInd w:val="0"/>
              <w:spacing w:after="0" w:line="240" w:lineRule="auto"/>
              <w:rPr>
                <w:rFonts w:ascii="Arial" w:eastAsia="Times New Roman" w:hAnsi="Arial" w:cs="Arial"/>
                <w:color w:val="000000"/>
                <w:sz w:val="20"/>
                <w:szCs w:val="20"/>
                <w:lang w:val="nl-NL"/>
              </w:rPr>
            </w:pPr>
          </w:p>
        </w:tc>
      </w:tr>
      <w:tr w:rsidR="002A3D94" w:rsidRPr="00CD63CD" w14:paraId="2FFA96B3" w14:textId="77777777" w:rsidTr="00A044C0">
        <w:trPr>
          <w:trHeight w:val="232"/>
        </w:trPr>
        <w:tc>
          <w:tcPr>
            <w:tcW w:w="3780" w:type="dxa"/>
            <w:tcBorders>
              <w:top w:val="nil"/>
              <w:left w:val="nil"/>
              <w:bottom w:val="nil"/>
              <w:right w:val="nil"/>
            </w:tcBorders>
          </w:tcPr>
          <w:p w14:paraId="62BE13C0"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31088C49"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2A3D94" w:rsidRPr="00CD63CD" w14:paraId="5490E105" w14:textId="77777777" w:rsidTr="00A044C0">
        <w:trPr>
          <w:trHeight w:val="232"/>
        </w:trPr>
        <w:tc>
          <w:tcPr>
            <w:tcW w:w="3780" w:type="dxa"/>
            <w:tcBorders>
              <w:top w:val="nil"/>
              <w:left w:val="nil"/>
              <w:bottom w:val="nil"/>
              <w:right w:val="nil"/>
            </w:tcBorders>
          </w:tcPr>
          <w:p w14:paraId="3B742420" w14:textId="77777777" w:rsidR="002A3D94" w:rsidRPr="00CD63CD" w:rsidRDefault="002A3D94"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19AA3F5"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p>
        </w:tc>
      </w:tr>
      <w:tr w:rsidR="002A3D94" w:rsidRPr="00CD63CD" w14:paraId="329990D7" w14:textId="77777777" w:rsidTr="00A044C0">
        <w:trPr>
          <w:trHeight w:val="232"/>
        </w:trPr>
        <w:tc>
          <w:tcPr>
            <w:tcW w:w="3780" w:type="dxa"/>
            <w:tcBorders>
              <w:top w:val="nil"/>
              <w:left w:val="nil"/>
              <w:bottom w:val="nil"/>
              <w:right w:val="nil"/>
            </w:tcBorders>
          </w:tcPr>
          <w:p w14:paraId="55154FC3"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2DA1C89A"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2A3D94" w:rsidRPr="00CD63CD" w14:paraId="57308324" w14:textId="77777777" w:rsidTr="00A044C0">
        <w:trPr>
          <w:trHeight w:val="232"/>
        </w:trPr>
        <w:tc>
          <w:tcPr>
            <w:tcW w:w="3780" w:type="dxa"/>
            <w:tcBorders>
              <w:top w:val="nil"/>
              <w:left w:val="nil"/>
              <w:bottom w:val="nil"/>
              <w:right w:val="nil"/>
            </w:tcBorders>
          </w:tcPr>
          <w:p w14:paraId="48565A3A" w14:textId="77777777" w:rsidR="002A3D94" w:rsidRPr="00CD63CD" w:rsidRDefault="002A3D94"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3D03FE8"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p>
        </w:tc>
      </w:tr>
      <w:tr w:rsidR="002A3D94" w:rsidRPr="00CD63CD" w14:paraId="28996EAF" w14:textId="77777777" w:rsidTr="00A044C0">
        <w:trPr>
          <w:trHeight w:val="232"/>
        </w:trPr>
        <w:tc>
          <w:tcPr>
            <w:tcW w:w="3780" w:type="dxa"/>
            <w:tcBorders>
              <w:top w:val="nil"/>
              <w:left w:val="nil"/>
              <w:bottom w:val="nil"/>
              <w:right w:val="nil"/>
            </w:tcBorders>
          </w:tcPr>
          <w:p w14:paraId="7B23F070"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2CCBFC43"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p>
        </w:tc>
      </w:tr>
      <w:tr w:rsidR="002A3D94" w:rsidRPr="00CD63CD" w14:paraId="5CC41871" w14:textId="77777777" w:rsidTr="00A044C0">
        <w:trPr>
          <w:trHeight w:val="232"/>
        </w:trPr>
        <w:tc>
          <w:tcPr>
            <w:tcW w:w="3780" w:type="dxa"/>
            <w:tcBorders>
              <w:top w:val="nil"/>
              <w:left w:val="nil"/>
              <w:bottom w:val="nil"/>
              <w:right w:val="nil"/>
            </w:tcBorders>
          </w:tcPr>
          <w:p w14:paraId="2137E8F9" w14:textId="77777777" w:rsidR="002A3D94" w:rsidRPr="00CD63CD" w:rsidRDefault="002A3D94"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8F1512D"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p>
        </w:tc>
      </w:tr>
      <w:tr w:rsidR="002A3D94" w:rsidRPr="00CD63CD" w14:paraId="203B59A7" w14:textId="77777777" w:rsidTr="00A044C0">
        <w:trPr>
          <w:trHeight w:val="232"/>
        </w:trPr>
        <w:tc>
          <w:tcPr>
            <w:tcW w:w="3780" w:type="dxa"/>
            <w:tcBorders>
              <w:top w:val="nil"/>
              <w:left w:val="nil"/>
              <w:bottom w:val="nil"/>
              <w:right w:val="nil"/>
            </w:tcBorders>
          </w:tcPr>
          <w:p w14:paraId="69EA92DF"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67115D76"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2A3D94" w:rsidRPr="00CD63CD" w14:paraId="00F371A2" w14:textId="77777777" w:rsidTr="00A044C0">
        <w:trPr>
          <w:trHeight w:val="232"/>
        </w:trPr>
        <w:tc>
          <w:tcPr>
            <w:tcW w:w="3780" w:type="dxa"/>
            <w:tcBorders>
              <w:top w:val="nil"/>
              <w:left w:val="nil"/>
              <w:bottom w:val="nil"/>
              <w:right w:val="nil"/>
            </w:tcBorders>
          </w:tcPr>
          <w:p w14:paraId="1FEB10B8" w14:textId="77777777" w:rsidR="002A3D94" w:rsidRPr="00CD63CD" w:rsidRDefault="002A3D94"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7ED2D66"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p>
        </w:tc>
      </w:tr>
      <w:tr w:rsidR="002A3D94" w:rsidRPr="00CD63CD" w14:paraId="29A1AECC" w14:textId="77777777" w:rsidTr="00A044C0">
        <w:trPr>
          <w:trHeight w:val="232"/>
        </w:trPr>
        <w:tc>
          <w:tcPr>
            <w:tcW w:w="3780" w:type="dxa"/>
            <w:tcBorders>
              <w:top w:val="nil"/>
              <w:left w:val="nil"/>
              <w:bottom w:val="nil"/>
              <w:right w:val="nil"/>
            </w:tcBorders>
          </w:tcPr>
          <w:p w14:paraId="165B0395"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3CA539A8"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2A3D94" w:rsidRPr="00CD63CD" w14:paraId="0587A886" w14:textId="77777777" w:rsidTr="00A044C0">
        <w:trPr>
          <w:trHeight w:val="232"/>
        </w:trPr>
        <w:tc>
          <w:tcPr>
            <w:tcW w:w="3780" w:type="dxa"/>
            <w:tcBorders>
              <w:top w:val="nil"/>
              <w:left w:val="nil"/>
              <w:bottom w:val="nil"/>
              <w:right w:val="nil"/>
            </w:tcBorders>
          </w:tcPr>
          <w:p w14:paraId="3ABB924A" w14:textId="77777777" w:rsidR="002A3D94" w:rsidRPr="00CD63CD" w:rsidRDefault="002A3D94"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8E7F3FA"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p>
        </w:tc>
      </w:tr>
      <w:tr w:rsidR="002A3D94" w:rsidRPr="00CD63CD" w14:paraId="32ACB786" w14:textId="77777777" w:rsidTr="00A044C0">
        <w:trPr>
          <w:trHeight w:val="232"/>
        </w:trPr>
        <w:tc>
          <w:tcPr>
            <w:tcW w:w="3780" w:type="dxa"/>
            <w:tcBorders>
              <w:top w:val="nil"/>
              <w:left w:val="nil"/>
              <w:bottom w:val="nil"/>
              <w:right w:val="nil"/>
            </w:tcBorders>
          </w:tcPr>
          <w:p w14:paraId="4058C2F8"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283C76F7" w14:textId="77777777" w:rsidR="002A3D94" w:rsidRPr="00CD63CD" w:rsidRDefault="00DA5D93"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2A3D94" w:rsidRPr="00CD63CD">
              <w:rPr>
                <w:rFonts w:ascii="Arial" w:hAnsi="Arial" w:cs="Arial"/>
                <w:sz w:val="20"/>
                <w:szCs w:val="20"/>
                <w:lang w:val="en-AU"/>
              </w:rPr>
              <w:instrText xml:space="preserve">MERGEFIELD </w:instrText>
            </w:r>
            <w:r w:rsidR="002A3D94"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2A3D94"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2A3D94"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2A3D94"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2A3D94"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p>
        </w:tc>
      </w:tr>
      <w:tr w:rsidR="002A3D94" w:rsidRPr="00CD63CD" w14:paraId="05540A82" w14:textId="77777777" w:rsidTr="00A044C0">
        <w:trPr>
          <w:trHeight w:val="232"/>
        </w:trPr>
        <w:tc>
          <w:tcPr>
            <w:tcW w:w="3780" w:type="dxa"/>
            <w:tcBorders>
              <w:top w:val="nil"/>
              <w:left w:val="nil"/>
              <w:bottom w:val="nil"/>
              <w:right w:val="nil"/>
            </w:tcBorders>
          </w:tcPr>
          <w:p w14:paraId="270968B2" w14:textId="77777777" w:rsidR="002A3D94" w:rsidRPr="00CD63CD" w:rsidRDefault="002A3D94"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F02466A"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p>
        </w:tc>
      </w:tr>
      <w:tr w:rsidR="002A3D94" w:rsidRPr="00CD63CD" w14:paraId="4B91712A" w14:textId="77777777" w:rsidTr="00A044C0">
        <w:trPr>
          <w:trHeight w:val="232"/>
        </w:trPr>
        <w:tc>
          <w:tcPr>
            <w:tcW w:w="3780" w:type="dxa"/>
            <w:tcBorders>
              <w:top w:val="nil"/>
              <w:left w:val="nil"/>
              <w:bottom w:val="nil"/>
              <w:right w:val="nil"/>
            </w:tcBorders>
          </w:tcPr>
          <w:p w14:paraId="0423C0F9"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6AAEB638"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Gemeentelijk </w:t>
            </w:r>
            <w:r>
              <w:rPr>
                <w:rFonts w:ascii="Arial" w:eastAsia="Times New Roman" w:hAnsi="Arial" w:cs="Arial"/>
                <w:color w:val="000000"/>
                <w:sz w:val="20"/>
                <w:szCs w:val="20"/>
              </w:rPr>
              <w:t>kern</w:t>
            </w:r>
            <w:r w:rsidRPr="00CD63CD">
              <w:rPr>
                <w:rFonts w:ascii="Arial" w:eastAsia="Times New Roman" w:hAnsi="Arial" w:cs="Arial"/>
                <w:color w:val="000000"/>
                <w:sz w:val="20"/>
                <w:szCs w:val="20"/>
              </w:rPr>
              <w:t>gegeven</w:t>
            </w:r>
          </w:p>
        </w:tc>
      </w:tr>
      <w:tr w:rsidR="002A3D94" w:rsidRPr="00CD63CD" w14:paraId="2A3D794B" w14:textId="77777777" w:rsidTr="00A044C0">
        <w:trPr>
          <w:trHeight w:val="232"/>
        </w:trPr>
        <w:tc>
          <w:tcPr>
            <w:tcW w:w="3780" w:type="dxa"/>
            <w:tcBorders>
              <w:top w:val="nil"/>
              <w:left w:val="nil"/>
              <w:right w:val="nil"/>
            </w:tcBorders>
          </w:tcPr>
          <w:p w14:paraId="25AF2489" w14:textId="77777777" w:rsidR="002A3D94" w:rsidRPr="00CD63CD" w:rsidRDefault="002A3D94"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4B197229" w14:textId="77777777" w:rsidR="002A3D94" w:rsidRPr="00CD63CD" w:rsidRDefault="002A3D94" w:rsidP="00A044C0">
            <w:pPr>
              <w:autoSpaceDE w:val="0"/>
              <w:autoSpaceDN w:val="0"/>
              <w:adjustRightInd w:val="0"/>
              <w:spacing w:after="0" w:line="240" w:lineRule="auto"/>
              <w:rPr>
                <w:rFonts w:ascii="Arial" w:eastAsia="Times New Roman" w:hAnsi="Arial" w:cs="Arial"/>
                <w:color w:val="000000"/>
                <w:sz w:val="20"/>
                <w:szCs w:val="20"/>
              </w:rPr>
            </w:pPr>
          </w:p>
        </w:tc>
      </w:tr>
      <w:tr w:rsidR="002A3D94" w:rsidRPr="005E066D" w14:paraId="1F086416" w14:textId="77777777" w:rsidTr="00A044C0">
        <w:trPr>
          <w:trHeight w:val="232"/>
        </w:trPr>
        <w:tc>
          <w:tcPr>
            <w:tcW w:w="3780" w:type="dxa"/>
            <w:tcBorders>
              <w:top w:val="nil"/>
              <w:left w:val="nil"/>
              <w:bottom w:val="single" w:sz="4" w:space="0" w:color="auto"/>
              <w:right w:val="nil"/>
            </w:tcBorders>
          </w:tcPr>
          <w:p w14:paraId="13630964" w14:textId="77777777" w:rsidR="002A3D94" w:rsidRPr="00CD63CD" w:rsidRDefault="002A3D94" w:rsidP="00A044C0">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596BFE52" w14:textId="77777777" w:rsidR="002A3D94" w:rsidRPr="00DD0F4F" w:rsidRDefault="00A044C0" w:rsidP="00A044C0">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w:t>
            </w:r>
          </w:p>
        </w:tc>
      </w:tr>
    </w:tbl>
    <w:p w14:paraId="1FF460BC" w14:textId="77777777" w:rsidR="00910F00" w:rsidRPr="0083120B" w:rsidRDefault="00910F00" w:rsidP="00910F0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sidR="00A044C0">
        <w:rPr>
          <w:rFonts w:ascii="Arial" w:eastAsia="Times New Roman" w:hAnsi="Arial" w:cs="Arial"/>
          <w:b/>
          <w:color w:val="004080"/>
          <w:sz w:val="24"/>
          <w:szCs w:val="24"/>
          <w:lang w:eastAsia="nl-NL"/>
        </w:rPr>
        <w:t>Suba</w:t>
      </w:r>
      <w:r>
        <w:rPr>
          <w:rFonts w:ascii="Arial" w:eastAsia="Times New Roman" w:hAnsi="Arial" w:cs="Arial"/>
          <w:b/>
          <w:color w:val="004080"/>
          <w:sz w:val="24"/>
          <w:szCs w:val="24"/>
          <w:lang w:eastAsia="nl-NL"/>
        </w:rPr>
        <w:t>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00A044C0">
        <w:rPr>
          <w:rFonts w:ascii="Arial" w:eastAsia="Times New Roman" w:hAnsi="Arial" w:cs="Arial"/>
          <w:b/>
          <w:color w:val="004080"/>
          <w:sz w:val="24"/>
          <w:szCs w:val="24"/>
          <w:lang w:eastAsia="nl-NL"/>
        </w:rPr>
        <w:t>Periode-</w:t>
      </w:r>
      <w:r w:rsidRPr="00910F00">
        <w:rPr>
          <w:rFonts w:ascii="Arial" w:eastAsia="Times New Roman" w:hAnsi="Arial" w:cs="Arial"/>
          <w:b/>
          <w:color w:val="004080"/>
          <w:sz w:val="24"/>
          <w:szCs w:val="24"/>
          <w:lang w:eastAsia="nl-NL"/>
        </w:rPr>
        <w:t>eenheid</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910F00" w:rsidRPr="00CD63CD" w14:paraId="0AD410FD" w14:textId="77777777" w:rsidTr="004A3B10">
        <w:trPr>
          <w:trHeight w:val="232"/>
        </w:trPr>
        <w:tc>
          <w:tcPr>
            <w:tcW w:w="3780" w:type="dxa"/>
            <w:tcBorders>
              <w:top w:val="single" w:sz="4" w:space="0" w:color="auto"/>
              <w:left w:val="nil"/>
              <w:bottom w:val="nil"/>
              <w:right w:val="nil"/>
            </w:tcBorders>
          </w:tcPr>
          <w:p w14:paraId="7D2FBD5F"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2B80E4BE" w14:textId="77777777" w:rsidR="00910F00" w:rsidRPr="00CD63CD" w:rsidRDefault="00A044C0" w:rsidP="004A3B10">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Periode-</w:t>
            </w:r>
            <w:r w:rsidR="00910F00" w:rsidRPr="00910F00">
              <w:rPr>
                <w:rFonts w:ascii="Arial" w:hAnsi="Arial" w:cs="Arial"/>
                <w:sz w:val="20"/>
                <w:szCs w:val="20"/>
                <w:lang w:val="en-AU"/>
              </w:rPr>
              <w:t>eenheid</w:t>
            </w:r>
          </w:p>
        </w:tc>
      </w:tr>
      <w:tr w:rsidR="00910F00" w:rsidRPr="00CD63CD" w14:paraId="6BCA2AB5" w14:textId="77777777" w:rsidTr="004A3B10">
        <w:trPr>
          <w:trHeight w:val="232"/>
        </w:trPr>
        <w:tc>
          <w:tcPr>
            <w:tcW w:w="3780" w:type="dxa"/>
            <w:tcBorders>
              <w:top w:val="nil"/>
              <w:left w:val="nil"/>
              <w:bottom w:val="nil"/>
              <w:right w:val="nil"/>
            </w:tcBorders>
          </w:tcPr>
          <w:p w14:paraId="049C63B9" w14:textId="77777777" w:rsidR="00910F00" w:rsidRPr="00CD63CD" w:rsidRDefault="00910F00" w:rsidP="004A3B1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EAA7151"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p>
        </w:tc>
      </w:tr>
      <w:tr w:rsidR="00910F00" w:rsidRPr="00CD63CD" w14:paraId="0347169A" w14:textId="77777777" w:rsidTr="004A3B10">
        <w:trPr>
          <w:trHeight w:val="232"/>
        </w:trPr>
        <w:tc>
          <w:tcPr>
            <w:tcW w:w="3780" w:type="dxa"/>
            <w:tcBorders>
              <w:top w:val="nil"/>
              <w:left w:val="nil"/>
              <w:bottom w:val="nil"/>
              <w:right w:val="nil"/>
            </w:tcBorders>
          </w:tcPr>
          <w:p w14:paraId="45D54C60"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22DFEB00"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10F00" w:rsidRPr="00CD63CD" w14:paraId="14F33A24" w14:textId="77777777" w:rsidTr="004A3B10">
        <w:trPr>
          <w:trHeight w:val="232"/>
        </w:trPr>
        <w:tc>
          <w:tcPr>
            <w:tcW w:w="3780" w:type="dxa"/>
            <w:tcBorders>
              <w:top w:val="nil"/>
              <w:left w:val="nil"/>
              <w:bottom w:val="nil"/>
              <w:right w:val="nil"/>
            </w:tcBorders>
          </w:tcPr>
          <w:p w14:paraId="593ABCE1" w14:textId="77777777" w:rsidR="00910F00" w:rsidRPr="00CD63CD" w:rsidRDefault="00910F00" w:rsidP="004A3B1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D6CE0A7"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p>
        </w:tc>
      </w:tr>
      <w:tr w:rsidR="00910F00" w:rsidRPr="00CD63CD" w14:paraId="74226CE7" w14:textId="77777777" w:rsidTr="004A3B10">
        <w:trPr>
          <w:trHeight w:val="232"/>
        </w:trPr>
        <w:tc>
          <w:tcPr>
            <w:tcW w:w="3780" w:type="dxa"/>
            <w:tcBorders>
              <w:top w:val="nil"/>
              <w:left w:val="nil"/>
              <w:bottom w:val="nil"/>
              <w:right w:val="nil"/>
            </w:tcBorders>
          </w:tcPr>
          <w:p w14:paraId="520A37E4"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6D0F043C"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p>
        </w:tc>
      </w:tr>
      <w:tr w:rsidR="00910F00" w:rsidRPr="00CD63CD" w14:paraId="07ED7194" w14:textId="77777777" w:rsidTr="004A3B10">
        <w:trPr>
          <w:trHeight w:val="232"/>
        </w:trPr>
        <w:tc>
          <w:tcPr>
            <w:tcW w:w="3780" w:type="dxa"/>
            <w:tcBorders>
              <w:top w:val="nil"/>
              <w:left w:val="nil"/>
              <w:bottom w:val="nil"/>
              <w:right w:val="nil"/>
            </w:tcBorders>
          </w:tcPr>
          <w:p w14:paraId="67B8C48A" w14:textId="77777777" w:rsidR="00910F00" w:rsidRPr="00CD63CD" w:rsidRDefault="00910F00" w:rsidP="004A3B1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658CE41"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p>
        </w:tc>
      </w:tr>
      <w:tr w:rsidR="00910F00" w:rsidRPr="00CD63CD" w14:paraId="57543A04" w14:textId="77777777" w:rsidTr="004A3B10">
        <w:trPr>
          <w:trHeight w:val="232"/>
        </w:trPr>
        <w:tc>
          <w:tcPr>
            <w:tcW w:w="3780" w:type="dxa"/>
            <w:tcBorders>
              <w:top w:val="nil"/>
              <w:left w:val="nil"/>
              <w:bottom w:val="nil"/>
              <w:right w:val="nil"/>
            </w:tcBorders>
          </w:tcPr>
          <w:p w14:paraId="3B2AE5B3"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77BAE0EF" w14:textId="77777777" w:rsidR="00910F00" w:rsidRPr="00CD63CD" w:rsidRDefault="00A044C0" w:rsidP="00910F00">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e</w:t>
            </w:r>
            <w:r w:rsidR="00910F00" w:rsidRPr="00910F00">
              <w:rPr>
                <w:rFonts w:ascii="Arial" w:hAnsi="Arial" w:cs="Arial"/>
                <w:sz w:val="20"/>
                <w:szCs w:val="20"/>
                <w:lang w:val="en-AU"/>
              </w:rPr>
              <w:t>enheid</w:t>
            </w:r>
          </w:p>
        </w:tc>
      </w:tr>
      <w:tr w:rsidR="00910F00" w:rsidRPr="00CD63CD" w14:paraId="07F0AAF7" w14:textId="77777777" w:rsidTr="004A3B10">
        <w:trPr>
          <w:trHeight w:val="232"/>
        </w:trPr>
        <w:tc>
          <w:tcPr>
            <w:tcW w:w="3780" w:type="dxa"/>
            <w:tcBorders>
              <w:top w:val="nil"/>
              <w:left w:val="nil"/>
              <w:bottom w:val="nil"/>
              <w:right w:val="nil"/>
            </w:tcBorders>
          </w:tcPr>
          <w:p w14:paraId="55429BC5" w14:textId="77777777" w:rsidR="00910F00" w:rsidRPr="00CD63CD" w:rsidRDefault="00910F00" w:rsidP="004A3B1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75EB91E"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p>
        </w:tc>
      </w:tr>
      <w:tr w:rsidR="00910F00" w:rsidRPr="00AE6939" w14:paraId="0FEB4144" w14:textId="77777777" w:rsidTr="004A3B10">
        <w:trPr>
          <w:trHeight w:val="232"/>
        </w:trPr>
        <w:tc>
          <w:tcPr>
            <w:tcW w:w="3780" w:type="dxa"/>
            <w:tcBorders>
              <w:top w:val="nil"/>
              <w:left w:val="nil"/>
              <w:bottom w:val="nil"/>
              <w:right w:val="nil"/>
            </w:tcBorders>
          </w:tcPr>
          <w:p w14:paraId="36DB6AF9"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1AA39080" w14:textId="77777777" w:rsidR="00910F00" w:rsidRPr="00DD0F4F" w:rsidRDefault="00987F6E" w:rsidP="004A3B10">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De tijdseenheid waarin de doorlooptijd van de behandeling is uitgedrukt.</w:t>
            </w:r>
          </w:p>
        </w:tc>
      </w:tr>
      <w:tr w:rsidR="00910F00" w:rsidRPr="00AE6939" w14:paraId="6EAE6ED8" w14:textId="77777777" w:rsidTr="004A3B10">
        <w:trPr>
          <w:trHeight w:val="232"/>
        </w:trPr>
        <w:tc>
          <w:tcPr>
            <w:tcW w:w="3780" w:type="dxa"/>
            <w:tcBorders>
              <w:top w:val="nil"/>
              <w:left w:val="nil"/>
              <w:bottom w:val="nil"/>
              <w:right w:val="nil"/>
            </w:tcBorders>
          </w:tcPr>
          <w:p w14:paraId="4F337B1C" w14:textId="77777777" w:rsidR="00910F00" w:rsidRPr="00DD0F4F" w:rsidRDefault="00910F00" w:rsidP="004A3B10">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506BDDD" w14:textId="77777777" w:rsidR="00910F00" w:rsidRPr="00DD0F4F" w:rsidRDefault="00910F00" w:rsidP="004A3B10">
            <w:pPr>
              <w:autoSpaceDE w:val="0"/>
              <w:autoSpaceDN w:val="0"/>
              <w:adjustRightInd w:val="0"/>
              <w:spacing w:after="0" w:line="240" w:lineRule="auto"/>
              <w:rPr>
                <w:rFonts w:ascii="Arial" w:eastAsia="Times New Roman" w:hAnsi="Arial" w:cs="Arial"/>
                <w:color w:val="000000"/>
                <w:sz w:val="20"/>
                <w:szCs w:val="20"/>
                <w:lang w:val="nl-NL"/>
              </w:rPr>
            </w:pPr>
          </w:p>
        </w:tc>
      </w:tr>
      <w:tr w:rsidR="00910F00" w:rsidRPr="00CD63CD" w14:paraId="15D4090B" w14:textId="77777777" w:rsidTr="004A3B10">
        <w:trPr>
          <w:trHeight w:val="232"/>
        </w:trPr>
        <w:tc>
          <w:tcPr>
            <w:tcW w:w="3780" w:type="dxa"/>
            <w:tcBorders>
              <w:top w:val="nil"/>
              <w:left w:val="nil"/>
              <w:bottom w:val="nil"/>
              <w:right w:val="nil"/>
            </w:tcBorders>
          </w:tcPr>
          <w:p w14:paraId="34DF5113"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76362270" w14:textId="77777777" w:rsidR="00910F00" w:rsidRPr="00CD63CD" w:rsidRDefault="00961238" w:rsidP="004A3B1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r w:rsidR="00910F00" w:rsidRPr="00717312">
              <w:rPr>
                <w:rFonts w:ascii="Arial" w:eastAsia="Times New Roman" w:hAnsi="Arial" w:cs="Arial"/>
                <w:color w:val="000000"/>
                <w:sz w:val="20"/>
                <w:szCs w:val="20"/>
              </w:rPr>
              <w:t xml:space="preserve"> </w:t>
            </w:r>
          </w:p>
        </w:tc>
      </w:tr>
      <w:tr w:rsidR="00910F00" w:rsidRPr="00CD63CD" w14:paraId="5B34C7E2" w14:textId="77777777" w:rsidTr="004A3B10">
        <w:trPr>
          <w:trHeight w:val="232"/>
        </w:trPr>
        <w:tc>
          <w:tcPr>
            <w:tcW w:w="3780" w:type="dxa"/>
            <w:tcBorders>
              <w:top w:val="nil"/>
              <w:left w:val="nil"/>
              <w:bottom w:val="nil"/>
              <w:right w:val="nil"/>
            </w:tcBorders>
          </w:tcPr>
          <w:p w14:paraId="026BA345" w14:textId="77777777" w:rsidR="00910F00" w:rsidRPr="00CD63CD" w:rsidRDefault="00910F00" w:rsidP="004A3B1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6635159"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p>
        </w:tc>
      </w:tr>
      <w:tr w:rsidR="00910F00" w:rsidRPr="00CD63CD" w14:paraId="6A9E3D78" w14:textId="77777777" w:rsidTr="004A3B10">
        <w:trPr>
          <w:trHeight w:val="232"/>
        </w:trPr>
        <w:tc>
          <w:tcPr>
            <w:tcW w:w="3780" w:type="dxa"/>
            <w:tcBorders>
              <w:top w:val="nil"/>
              <w:left w:val="nil"/>
              <w:bottom w:val="nil"/>
              <w:right w:val="nil"/>
            </w:tcBorders>
          </w:tcPr>
          <w:p w14:paraId="12E4FFF2"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763BAE65" w14:textId="77777777" w:rsidR="00910F00" w:rsidRPr="00CD63CD" w:rsidRDefault="00910F00" w:rsidP="00961238">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1-</w:t>
            </w:r>
            <w:r w:rsidR="00961238">
              <w:rPr>
                <w:rFonts w:ascii="Arial" w:eastAsia="Times New Roman" w:hAnsi="Arial" w:cs="Arial"/>
                <w:color w:val="000000"/>
                <w:sz w:val="20"/>
                <w:szCs w:val="20"/>
              </w:rPr>
              <w:t>11</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p>
        </w:tc>
      </w:tr>
      <w:tr w:rsidR="00910F00" w:rsidRPr="00CD63CD" w14:paraId="58A29FC0" w14:textId="77777777" w:rsidTr="004A3B10">
        <w:trPr>
          <w:trHeight w:val="232"/>
        </w:trPr>
        <w:tc>
          <w:tcPr>
            <w:tcW w:w="3780" w:type="dxa"/>
            <w:tcBorders>
              <w:top w:val="nil"/>
              <w:left w:val="nil"/>
              <w:bottom w:val="nil"/>
              <w:right w:val="nil"/>
            </w:tcBorders>
          </w:tcPr>
          <w:p w14:paraId="53A90A45" w14:textId="77777777" w:rsidR="00910F00" w:rsidRPr="00CD63CD" w:rsidRDefault="00910F00" w:rsidP="004A3B1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6FBE591"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p>
        </w:tc>
      </w:tr>
      <w:tr w:rsidR="00910F00" w:rsidRPr="00AE6939" w14:paraId="3938510F" w14:textId="77777777" w:rsidTr="004A3B10">
        <w:trPr>
          <w:trHeight w:val="232"/>
        </w:trPr>
        <w:tc>
          <w:tcPr>
            <w:tcW w:w="3780" w:type="dxa"/>
            <w:tcBorders>
              <w:top w:val="nil"/>
              <w:left w:val="nil"/>
              <w:bottom w:val="nil"/>
              <w:right w:val="nil"/>
            </w:tcBorders>
          </w:tcPr>
          <w:p w14:paraId="71D76BCD"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704F9C9E" w14:textId="77777777" w:rsidR="00910F00" w:rsidRPr="00DD0F4F" w:rsidRDefault="00A044C0" w:rsidP="00987F6E">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Het betreft een subattribuutsoort van de groepattribuutsoort ‘</w:t>
            </w:r>
            <w:r w:rsidR="00DA5D93" w:rsidRPr="00BE10FF">
              <w:rPr>
                <w:rFonts w:ascii="Arial" w:hAnsi="Arial" w:cs="Arial"/>
                <w:szCs w:val="24"/>
                <w:lang w:val="en-AU"/>
              </w:rPr>
              <w:fldChar w:fldCharType="begin" w:fldLock="1"/>
            </w:r>
            <w:r w:rsidRPr="005561F3">
              <w:rPr>
                <w:rFonts w:ascii="Arial" w:hAnsi="Arial" w:cs="Arial"/>
                <w:szCs w:val="24"/>
                <w:lang w:val="nl-NL"/>
              </w:rPr>
              <w:instrText xml:space="preserve">MERGEFIELD </w:instrText>
            </w:r>
            <w:r w:rsidRPr="005561F3">
              <w:rPr>
                <w:rFonts w:ascii="Calibri" w:hAnsi="Calibri" w:cs="Arial"/>
                <w:color w:val="0F0F0F"/>
                <w:szCs w:val="24"/>
                <w:lang w:val="nl-NL"/>
              </w:rPr>
              <w:instrText>Att.Name</w:instrText>
            </w:r>
            <w:r w:rsidR="00DA5D93" w:rsidRPr="00BE10FF">
              <w:rPr>
                <w:rFonts w:ascii="Arial" w:hAnsi="Arial" w:cs="Arial"/>
                <w:szCs w:val="24"/>
                <w:lang w:val="en-AU"/>
              </w:rPr>
              <w:fldChar w:fldCharType="separate"/>
            </w:r>
            <w:r w:rsidRPr="005561F3">
              <w:rPr>
                <w:rFonts w:ascii="Calibri" w:hAnsi="Calibri" w:cs="Arial"/>
                <w:color w:val="0F0F0F"/>
                <w:szCs w:val="24"/>
                <w:lang w:val="nl-NL"/>
              </w:rPr>
              <w:t>Doorlooptijd behandeling</w:t>
            </w:r>
            <w:r w:rsidR="00DA5D93" w:rsidRPr="00BE10FF">
              <w:rPr>
                <w:rFonts w:ascii="Arial" w:hAnsi="Arial" w:cs="Arial"/>
                <w:szCs w:val="24"/>
                <w:lang w:val="en-AU"/>
              </w:rPr>
              <w:fldChar w:fldCharType="end"/>
            </w:r>
            <w:r w:rsidRPr="005561F3">
              <w:rPr>
                <w:rFonts w:ascii="Arial" w:hAnsi="Arial" w:cs="Arial"/>
                <w:szCs w:val="24"/>
                <w:lang w:val="nl-NL"/>
              </w:rPr>
              <w:t>’</w:t>
            </w:r>
          </w:p>
        </w:tc>
      </w:tr>
      <w:tr w:rsidR="00910F00" w:rsidRPr="00AE6939" w14:paraId="027FFE63" w14:textId="77777777" w:rsidTr="004A3B10">
        <w:trPr>
          <w:trHeight w:val="232"/>
        </w:trPr>
        <w:tc>
          <w:tcPr>
            <w:tcW w:w="3780" w:type="dxa"/>
            <w:tcBorders>
              <w:top w:val="nil"/>
              <w:left w:val="nil"/>
              <w:bottom w:val="nil"/>
              <w:right w:val="nil"/>
            </w:tcBorders>
          </w:tcPr>
          <w:p w14:paraId="408A896F" w14:textId="77777777" w:rsidR="00910F00" w:rsidRPr="00DD0F4F" w:rsidRDefault="00910F00" w:rsidP="004A3B10">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1DC75120" w14:textId="77777777" w:rsidR="00910F00" w:rsidRPr="00DD0F4F" w:rsidRDefault="00910F00" w:rsidP="004A3B10">
            <w:pPr>
              <w:autoSpaceDE w:val="0"/>
              <w:autoSpaceDN w:val="0"/>
              <w:adjustRightInd w:val="0"/>
              <w:spacing w:after="0" w:line="240" w:lineRule="auto"/>
              <w:rPr>
                <w:rFonts w:ascii="Arial" w:eastAsia="Times New Roman" w:hAnsi="Arial" w:cs="Arial"/>
                <w:color w:val="000000"/>
                <w:sz w:val="20"/>
                <w:szCs w:val="20"/>
                <w:lang w:val="nl-NL"/>
              </w:rPr>
            </w:pPr>
          </w:p>
        </w:tc>
      </w:tr>
      <w:tr w:rsidR="00910F00" w:rsidRPr="00CD63CD" w14:paraId="494BB095" w14:textId="77777777" w:rsidTr="004A3B10">
        <w:trPr>
          <w:trHeight w:val="232"/>
        </w:trPr>
        <w:tc>
          <w:tcPr>
            <w:tcW w:w="3780" w:type="dxa"/>
            <w:tcBorders>
              <w:top w:val="nil"/>
              <w:left w:val="nil"/>
              <w:bottom w:val="nil"/>
              <w:right w:val="nil"/>
            </w:tcBorders>
          </w:tcPr>
          <w:p w14:paraId="034ED391"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02170C9E" w14:textId="77777777" w:rsidR="00910F00" w:rsidRPr="00CD63CD" w:rsidRDefault="00961238" w:rsidP="006B01A0">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A</w:t>
            </w:r>
            <w:r w:rsidR="006B01A0">
              <w:rPr>
                <w:rFonts w:ascii="Arial" w:hAnsi="Arial" w:cs="Arial"/>
                <w:sz w:val="20"/>
                <w:szCs w:val="20"/>
                <w:lang w:val="en-AU"/>
              </w:rPr>
              <w:t>11</w:t>
            </w:r>
          </w:p>
        </w:tc>
      </w:tr>
      <w:tr w:rsidR="00910F00" w:rsidRPr="00CD63CD" w14:paraId="1B2FFC24" w14:textId="77777777" w:rsidTr="004A3B10">
        <w:trPr>
          <w:trHeight w:val="232"/>
        </w:trPr>
        <w:tc>
          <w:tcPr>
            <w:tcW w:w="3780" w:type="dxa"/>
            <w:tcBorders>
              <w:top w:val="nil"/>
              <w:left w:val="nil"/>
              <w:bottom w:val="nil"/>
              <w:right w:val="nil"/>
            </w:tcBorders>
          </w:tcPr>
          <w:p w14:paraId="77C21643" w14:textId="77777777" w:rsidR="00910F00" w:rsidRPr="00CD63CD" w:rsidRDefault="00910F00" w:rsidP="004A3B1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BDD1308"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p>
        </w:tc>
      </w:tr>
      <w:tr w:rsidR="00910F00" w:rsidRPr="005E066D" w14:paraId="2987849E" w14:textId="77777777" w:rsidTr="004A3B10">
        <w:trPr>
          <w:trHeight w:val="232"/>
        </w:trPr>
        <w:tc>
          <w:tcPr>
            <w:tcW w:w="3780" w:type="dxa"/>
            <w:tcBorders>
              <w:top w:val="nil"/>
              <w:left w:val="nil"/>
              <w:bottom w:val="nil"/>
              <w:right w:val="nil"/>
            </w:tcBorders>
          </w:tcPr>
          <w:p w14:paraId="1AE8A9A7"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6AC12476" w14:textId="77777777" w:rsidR="00072690" w:rsidRDefault="00072690" w:rsidP="00072690">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“werkdag” (werkbare dagen d.w.z. alle dagen m.u.v. zaterdagen, zondagen en erkende feestdagen)</w:t>
            </w:r>
          </w:p>
          <w:p w14:paraId="0EA0B6EF" w14:textId="77777777" w:rsidR="00072690" w:rsidRDefault="00072690" w:rsidP="00072690">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“kalenderdag” (</w:t>
            </w:r>
            <w:r w:rsidRPr="003D5F9A">
              <w:rPr>
                <w:rFonts w:ascii="Arial" w:eastAsia="Times New Roman" w:hAnsi="Arial" w:cs="Arial"/>
                <w:color w:val="000000"/>
                <w:sz w:val="20"/>
                <w:szCs w:val="20"/>
                <w:lang w:val="nl-NL"/>
              </w:rPr>
              <w:t>zie voor een definitie van dit begrip de AWB</w:t>
            </w:r>
            <w:r>
              <w:rPr>
                <w:rFonts w:ascii="Arial" w:eastAsia="Times New Roman" w:hAnsi="Arial" w:cs="Arial"/>
                <w:color w:val="000000"/>
                <w:sz w:val="20"/>
                <w:szCs w:val="20"/>
                <w:lang w:val="nl-NL"/>
              </w:rPr>
              <w:t>)</w:t>
            </w:r>
          </w:p>
          <w:p w14:paraId="4696B029" w14:textId="77777777" w:rsidR="00072690" w:rsidRDefault="00072690" w:rsidP="00072690">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xml:space="preserve">- “week” (7 kalenderdagen) </w:t>
            </w:r>
          </w:p>
          <w:p w14:paraId="1DF0FDB9" w14:textId="77777777" w:rsidR="00072690" w:rsidRDefault="00072690" w:rsidP="00072690">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“maand” (28, 30 of 31 kalenderdagen)</w:t>
            </w:r>
          </w:p>
          <w:p w14:paraId="41425A1B" w14:textId="77777777" w:rsidR="00987F6E" w:rsidRPr="00DD0F4F" w:rsidRDefault="00072690" w:rsidP="00072690">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“jaar” (365 of 366 kalenderdagen)</w:t>
            </w:r>
          </w:p>
        </w:tc>
      </w:tr>
      <w:tr w:rsidR="00910F00" w:rsidRPr="005E066D" w14:paraId="14674E58" w14:textId="77777777" w:rsidTr="004A3B10">
        <w:trPr>
          <w:trHeight w:val="232"/>
        </w:trPr>
        <w:tc>
          <w:tcPr>
            <w:tcW w:w="3780" w:type="dxa"/>
            <w:tcBorders>
              <w:top w:val="nil"/>
              <w:left w:val="nil"/>
              <w:bottom w:val="nil"/>
              <w:right w:val="nil"/>
            </w:tcBorders>
          </w:tcPr>
          <w:p w14:paraId="4EF76DD3" w14:textId="77777777" w:rsidR="00910F00" w:rsidRPr="00DD0F4F" w:rsidRDefault="00910F00" w:rsidP="004A3B10">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53D1BFC" w14:textId="77777777" w:rsidR="00910F00" w:rsidRPr="00DD0F4F" w:rsidRDefault="00910F00" w:rsidP="004A3B10">
            <w:pPr>
              <w:autoSpaceDE w:val="0"/>
              <w:autoSpaceDN w:val="0"/>
              <w:adjustRightInd w:val="0"/>
              <w:spacing w:after="0" w:line="240" w:lineRule="auto"/>
              <w:rPr>
                <w:rFonts w:ascii="Arial" w:eastAsia="Times New Roman" w:hAnsi="Arial" w:cs="Arial"/>
                <w:color w:val="000000"/>
                <w:sz w:val="20"/>
                <w:szCs w:val="20"/>
                <w:lang w:val="nl-NL"/>
              </w:rPr>
            </w:pPr>
          </w:p>
        </w:tc>
      </w:tr>
      <w:tr w:rsidR="00910F00" w:rsidRPr="00CD63CD" w14:paraId="57EF1039" w14:textId="77777777" w:rsidTr="004A3B10">
        <w:trPr>
          <w:trHeight w:val="232"/>
        </w:trPr>
        <w:tc>
          <w:tcPr>
            <w:tcW w:w="3780" w:type="dxa"/>
            <w:tcBorders>
              <w:top w:val="nil"/>
              <w:left w:val="nil"/>
              <w:bottom w:val="nil"/>
              <w:right w:val="nil"/>
            </w:tcBorders>
          </w:tcPr>
          <w:p w14:paraId="5A35377F"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469EDF73" w14:textId="77777777" w:rsidR="00910F00" w:rsidRPr="00CD63CD" w:rsidRDefault="00A044C0" w:rsidP="004A3B1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910F00" w:rsidRPr="00CD63CD" w14:paraId="19EB0FFB" w14:textId="77777777" w:rsidTr="004A3B10">
        <w:trPr>
          <w:trHeight w:val="232"/>
        </w:trPr>
        <w:tc>
          <w:tcPr>
            <w:tcW w:w="3780" w:type="dxa"/>
            <w:tcBorders>
              <w:top w:val="nil"/>
              <w:left w:val="nil"/>
              <w:bottom w:val="nil"/>
              <w:right w:val="nil"/>
            </w:tcBorders>
          </w:tcPr>
          <w:p w14:paraId="094E458F" w14:textId="77777777" w:rsidR="00910F00" w:rsidRPr="00CD63CD" w:rsidRDefault="00910F00" w:rsidP="004A3B1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ACF332D"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p>
        </w:tc>
      </w:tr>
      <w:tr w:rsidR="00910F00" w:rsidRPr="00CD63CD" w14:paraId="5F2EBE60" w14:textId="77777777" w:rsidTr="004A3B10">
        <w:trPr>
          <w:trHeight w:val="232"/>
        </w:trPr>
        <w:tc>
          <w:tcPr>
            <w:tcW w:w="3780" w:type="dxa"/>
            <w:tcBorders>
              <w:top w:val="nil"/>
              <w:left w:val="nil"/>
              <w:bottom w:val="nil"/>
              <w:right w:val="nil"/>
            </w:tcBorders>
          </w:tcPr>
          <w:p w14:paraId="69D0C05C"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087081C3" w14:textId="77777777" w:rsidR="00910F00" w:rsidRPr="00CD63CD" w:rsidRDefault="00A044C0" w:rsidP="004A3B1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910F00" w:rsidRPr="00CD63CD" w14:paraId="179BB495" w14:textId="77777777" w:rsidTr="004A3B10">
        <w:trPr>
          <w:trHeight w:val="232"/>
        </w:trPr>
        <w:tc>
          <w:tcPr>
            <w:tcW w:w="3780" w:type="dxa"/>
            <w:tcBorders>
              <w:top w:val="nil"/>
              <w:left w:val="nil"/>
              <w:bottom w:val="nil"/>
              <w:right w:val="nil"/>
            </w:tcBorders>
          </w:tcPr>
          <w:p w14:paraId="1F4A4CFB" w14:textId="77777777" w:rsidR="00910F00" w:rsidRPr="00CD63CD" w:rsidRDefault="00910F00" w:rsidP="004A3B1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0780670"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p>
        </w:tc>
      </w:tr>
      <w:tr w:rsidR="00910F00" w:rsidRPr="00CD63CD" w14:paraId="6DEF26B7" w14:textId="77777777" w:rsidTr="004A3B10">
        <w:trPr>
          <w:trHeight w:val="232"/>
        </w:trPr>
        <w:tc>
          <w:tcPr>
            <w:tcW w:w="3780" w:type="dxa"/>
            <w:tcBorders>
              <w:top w:val="nil"/>
              <w:left w:val="nil"/>
              <w:bottom w:val="nil"/>
              <w:right w:val="nil"/>
            </w:tcBorders>
          </w:tcPr>
          <w:p w14:paraId="4B6B6CF4"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733FB427"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p>
        </w:tc>
      </w:tr>
      <w:tr w:rsidR="00910F00" w:rsidRPr="00CD63CD" w14:paraId="3CB9CA82" w14:textId="77777777" w:rsidTr="004A3B10">
        <w:trPr>
          <w:trHeight w:val="232"/>
        </w:trPr>
        <w:tc>
          <w:tcPr>
            <w:tcW w:w="3780" w:type="dxa"/>
            <w:tcBorders>
              <w:top w:val="nil"/>
              <w:left w:val="nil"/>
              <w:bottom w:val="nil"/>
              <w:right w:val="nil"/>
            </w:tcBorders>
          </w:tcPr>
          <w:p w14:paraId="0AAD1FB6" w14:textId="77777777" w:rsidR="00910F00" w:rsidRPr="00CD63CD" w:rsidRDefault="00910F00" w:rsidP="004A3B1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EA64BE1"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p>
        </w:tc>
      </w:tr>
      <w:tr w:rsidR="00910F00" w:rsidRPr="00CD63CD" w14:paraId="7F988E10" w14:textId="77777777" w:rsidTr="004A3B10">
        <w:trPr>
          <w:trHeight w:val="232"/>
        </w:trPr>
        <w:tc>
          <w:tcPr>
            <w:tcW w:w="3780" w:type="dxa"/>
            <w:tcBorders>
              <w:top w:val="nil"/>
              <w:left w:val="nil"/>
              <w:bottom w:val="nil"/>
              <w:right w:val="nil"/>
            </w:tcBorders>
          </w:tcPr>
          <w:p w14:paraId="3E9AB9EA"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50DB13EF" w14:textId="77777777" w:rsidR="00910F00" w:rsidRPr="00CD63CD" w:rsidRDefault="00A044C0" w:rsidP="004A3B1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910F00" w:rsidRPr="00CD63CD" w14:paraId="6EC999ED" w14:textId="77777777" w:rsidTr="004A3B10">
        <w:trPr>
          <w:trHeight w:val="232"/>
        </w:trPr>
        <w:tc>
          <w:tcPr>
            <w:tcW w:w="3780" w:type="dxa"/>
            <w:tcBorders>
              <w:top w:val="nil"/>
              <w:left w:val="nil"/>
              <w:bottom w:val="nil"/>
              <w:right w:val="nil"/>
            </w:tcBorders>
          </w:tcPr>
          <w:p w14:paraId="1A8EFEA4" w14:textId="77777777" w:rsidR="00910F00" w:rsidRPr="00CD63CD" w:rsidRDefault="00910F00" w:rsidP="004A3B1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ACB92BF"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p>
        </w:tc>
      </w:tr>
      <w:tr w:rsidR="00910F00" w:rsidRPr="00CD63CD" w14:paraId="1352BCD4" w14:textId="77777777" w:rsidTr="004A3B10">
        <w:trPr>
          <w:trHeight w:val="232"/>
        </w:trPr>
        <w:tc>
          <w:tcPr>
            <w:tcW w:w="3780" w:type="dxa"/>
            <w:tcBorders>
              <w:top w:val="nil"/>
              <w:left w:val="nil"/>
              <w:bottom w:val="nil"/>
              <w:right w:val="nil"/>
            </w:tcBorders>
          </w:tcPr>
          <w:p w14:paraId="472312B5"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27917C1A" w14:textId="77777777" w:rsidR="00910F00" w:rsidRPr="00CD63CD" w:rsidRDefault="00A044C0" w:rsidP="004A3B1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910F00" w:rsidRPr="00CD63CD" w14:paraId="623EC4E4" w14:textId="77777777" w:rsidTr="004A3B10">
        <w:trPr>
          <w:trHeight w:val="232"/>
        </w:trPr>
        <w:tc>
          <w:tcPr>
            <w:tcW w:w="3780" w:type="dxa"/>
            <w:tcBorders>
              <w:top w:val="nil"/>
              <w:left w:val="nil"/>
              <w:bottom w:val="nil"/>
              <w:right w:val="nil"/>
            </w:tcBorders>
          </w:tcPr>
          <w:p w14:paraId="6822BA26" w14:textId="77777777" w:rsidR="00910F00" w:rsidRPr="00CD63CD" w:rsidRDefault="00910F00" w:rsidP="004A3B1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74C394C"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p>
        </w:tc>
      </w:tr>
      <w:tr w:rsidR="00910F00" w:rsidRPr="00CD63CD" w14:paraId="525C5490" w14:textId="77777777" w:rsidTr="004A3B10">
        <w:trPr>
          <w:trHeight w:val="232"/>
        </w:trPr>
        <w:tc>
          <w:tcPr>
            <w:tcW w:w="3780" w:type="dxa"/>
            <w:tcBorders>
              <w:top w:val="nil"/>
              <w:left w:val="nil"/>
              <w:bottom w:val="nil"/>
              <w:right w:val="nil"/>
            </w:tcBorders>
          </w:tcPr>
          <w:p w14:paraId="1D144615"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2DD152A5" w14:textId="77777777" w:rsidR="00910F00" w:rsidRPr="00CD63CD" w:rsidRDefault="00DA5D93" w:rsidP="004A3B10">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910F00" w:rsidRPr="00CD63CD">
              <w:rPr>
                <w:rFonts w:ascii="Arial" w:hAnsi="Arial" w:cs="Arial"/>
                <w:sz w:val="20"/>
                <w:szCs w:val="20"/>
                <w:lang w:val="en-AU"/>
              </w:rPr>
              <w:instrText xml:space="preserve">MERGEFIELD </w:instrText>
            </w:r>
            <w:r w:rsidR="00910F00"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910F00"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910F00"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910F00"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910F00"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p>
        </w:tc>
      </w:tr>
      <w:tr w:rsidR="00910F00" w:rsidRPr="00CD63CD" w14:paraId="316CC791" w14:textId="77777777" w:rsidTr="004A3B10">
        <w:trPr>
          <w:trHeight w:val="232"/>
        </w:trPr>
        <w:tc>
          <w:tcPr>
            <w:tcW w:w="3780" w:type="dxa"/>
            <w:tcBorders>
              <w:top w:val="nil"/>
              <w:left w:val="nil"/>
              <w:bottom w:val="nil"/>
              <w:right w:val="nil"/>
            </w:tcBorders>
          </w:tcPr>
          <w:p w14:paraId="3B25033C" w14:textId="77777777" w:rsidR="00910F00" w:rsidRPr="00CD63CD" w:rsidRDefault="00910F00" w:rsidP="004A3B1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5F9F65B"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p>
        </w:tc>
      </w:tr>
      <w:tr w:rsidR="00910F00" w:rsidRPr="00CD63CD" w14:paraId="38FA5DC8" w14:textId="77777777" w:rsidTr="004A3B10">
        <w:trPr>
          <w:trHeight w:val="232"/>
        </w:trPr>
        <w:tc>
          <w:tcPr>
            <w:tcW w:w="3780" w:type="dxa"/>
            <w:tcBorders>
              <w:top w:val="nil"/>
              <w:left w:val="nil"/>
              <w:bottom w:val="nil"/>
              <w:right w:val="nil"/>
            </w:tcBorders>
          </w:tcPr>
          <w:p w14:paraId="3530DC98"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2E8B81AC" w14:textId="77777777" w:rsidR="00910F00" w:rsidRPr="00CD63CD" w:rsidRDefault="00910F00" w:rsidP="00207F2A">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Gemeentelijk </w:t>
            </w:r>
            <w:r w:rsidR="00207F2A">
              <w:rPr>
                <w:rFonts w:ascii="Arial" w:eastAsia="Times New Roman" w:hAnsi="Arial" w:cs="Arial"/>
                <w:color w:val="000000"/>
                <w:sz w:val="20"/>
                <w:szCs w:val="20"/>
              </w:rPr>
              <w:t>kern</w:t>
            </w:r>
            <w:r w:rsidRPr="00CD63CD">
              <w:rPr>
                <w:rFonts w:ascii="Arial" w:eastAsia="Times New Roman" w:hAnsi="Arial" w:cs="Arial"/>
                <w:color w:val="000000"/>
                <w:sz w:val="20"/>
                <w:szCs w:val="20"/>
              </w:rPr>
              <w:t>gegeven</w:t>
            </w:r>
          </w:p>
        </w:tc>
      </w:tr>
      <w:tr w:rsidR="00910F00" w:rsidRPr="00CD63CD" w14:paraId="67E3A0DB" w14:textId="77777777" w:rsidTr="004A3B10">
        <w:trPr>
          <w:trHeight w:val="232"/>
        </w:trPr>
        <w:tc>
          <w:tcPr>
            <w:tcW w:w="3780" w:type="dxa"/>
            <w:tcBorders>
              <w:top w:val="nil"/>
              <w:left w:val="nil"/>
              <w:right w:val="nil"/>
            </w:tcBorders>
          </w:tcPr>
          <w:p w14:paraId="77EC8144" w14:textId="77777777" w:rsidR="00910F00" w:rsidRPr="00CD63CD" w:rsidRDefault="00910F00" w:rsidP="004A3B1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47281613" w14:textId="77777777" w:rsidR="00910F00" w:rsidRPr="00CD63CD" w:rsidRDefault="00910F00" w:rsidP="004A3B10">
            <w:pPr>
              <w:autoSpaceDE w:val="0"/>
              <w:autoSpaceDN w:val="0"/>
              <w:adjustRightInd w:val="0"/>
              <w:spacing w:after="0" w:line="240" w:lineRule="auto"/>
              <w:rPr>
                <w:rFonts w:ascii="Arial" w:eastAsia="Times New Roman" w:hAnsi="Arial" w:cs="Arial"/>
                <w:color w:val="000000"/>
                <w:sz w:val="20"/>
                <w:szCs w:val="20"/>
              </w:rPr>
            </w:pPr>
          </w:p>
        </w:tc>
      </w:tr>
      <w:tr w:rsidR="00910F00" w:rsidRPr="005E066D" w14:paraId="191BB454" w14:textId="77777777" w:rsidTr="004A3B10">
        <w:trPr>
          <w:trHeight w:val="232"/>
        </w:trPr>
        <w:tc>
          <w:tcPr>
            <w:tcW w:w="3780" w:type="dxa"/>
            <w:tcBorders>
              <w:top w:val="nil"/>
              <w:left w:val="nil"/>
              <w:bottom w:val="single" w:sz="4" w:space="0" w:color="auto"/>
              <w:right w:val="nil"/>
            </w:tcBorders>
          </w:tcPr>
          <w:p w14:paraId="229ED61D" w14:textId="77777777" w:rsidR="00910F00" w:rsidRPr="00CD63CD" w:rsidRDefault="00910F00" w:rsidP="004A3B10">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4288E73C" w14:textId="77777777" w:rsidR="00910F00" w:rsidRPr="00DD0F4F" w:rsidRDefault="00A044C0" w:rsidP="004A3B10">
            <w:pPr>
              <w:autoSpaceDE w:val="0"/>
              <w:autoSpaceDN w:val="0"/>
              <w:adjustRightInd w:val="0"/>
              <w:spacing w:after="0" w:line="240" w:lineRule="auto"/>
              <w:rPr>
                <w:rFonts w:ascii="Arial" w:eastAsia="Times New Roman" w:hAnsi="Arial" w:cs="Arial"/>
                <w:color w:val="000000"/>
                <w:sz w:val="20"/>
                <w:szCs w:val="20"/>
                <w:lang w:val="nl-NL"/>
              </w:rPr>
            </w:pPr>
            <w:r>
              <w:rPr>
                <w:rFonts w:ascii="Calibri" w:hAnsi="Calibri" w:cs="Arial"/>
                <w:color w:val="0F0F0F"/>
                <w:szCs w:val="24"/>
              </w:rPr>
              <w:t>-</w:t>
            </w:r>
          </w:p>
        </w:tc>
      </w:tr>
    </w:tbl>
    <w:p w14:paraId="56E1B196" w14:textId="77777777" w:rsidR="00862276" w:rsidRDefault="00862276" w:rsidP="006757BE">
      <w:pPr>
        <w:rPr>
          <w:lang w:val="nl-NL"/>
        </w:rPr>
      </w:pPr>
    </w:p>
    <w:p w14:paraId="2B66B4BD" w14:textId="5DFA1A79" w:rsidR="003D5F9A" w:rsidRPr="00BE10FF" w:rsidRDefault="003D5F9A" w:rsidP="003D5F9A">
      <w:pPr>
        <w:widowControl w:val="0"/>
        <w:autoSpaceDE w:val="0"/>
        <w:autoSpaceDN w:val="0"/>
        <w:adjustRightInd w:val="0"/>
        <w:spacing w:before="240" w:after="60" w:line="240" w:lineRule="auto"/>
        <w:outlineLvl w:val="3"/>
        <w:rPr>
          <w:rFonts w:ascii="Arial" w:hAnsi="Arial" w:cs="Arial"/>
          <w:b/>
          <w:color w:val="004080"/>
          <w:sz w:val="24"/>
          <w:szCs w:val="24"/>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sidR="00A044C0">
        <w:rPr>
          <w:rFonts w:ascii="Arial" w:eastAsia="Times New Roman" w:hAnsi="Arial" w:cs="Arial"/>
          <w:b/>
          <w:color w:val="004080"/>
          <w:sz w:val="24"/>
          <w:szCs w:val="24"/>
          <w:lang w:eastAsia="nl-NL"/>
        </w:rPr>
        <w:t>Groepa</w:t>
      </w:r>
      <w:r>
        <w:rPr>
          <w:rFonts w:ascii="Arial" w:eastAsia="Times New Roman" w:hAnsi="Arial" w:cs="Arial"/>
          <w:b/>
          <w:color w:val="004080"/>
          <w:sz w:val="24"/>
          <w:szCs w:val="24"/>
          <w:lang w:eastAsia="nl-NL"/>
        </w:rPr>
        <w:t>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00DA5D93" w:rsidRPr="00BE10FF">
        <w:rPr>
          <w:rFonts w:ascii="Arial" w:hAnsi="Arial" w:cs="Arial"/>
          <w:b/>
          <w:color w:val="004080"/>
          <w:sz w:val="24"/>
          <w:szCs w:val="24"/>
        </w:rPr>
        <w:fldChar w:fldCharType="begin" w:fldLock="1"/>
      </w:r>
      <w:r w:rsidRPr="00BE10FF">
        <w:rPr>
          <w:rFonts w:ascii="Arial" w:hAnsi="Arial" w:cs="Arial"/>
          <w:b/>
          <w:color w:val="004080"/>
          <w:sz w:val="24"/>
          <w:szCs w:val="24"/>
        </w:rPr>
        <w:instrText>MERGEFIELD Att.Name</w:instrText>
      </w:r>
      <w:r w:rsidR="00DA5D93" w:rsidRPr="00BE10FF">
        <w:rPr>
          <w:rFonts w:ascii="Arial" w:hAnsi="Arial" w:cs="Arial"/>
          <w:b/>
          <w:color w:val="004080"/>
          <w:sz w:val="24"/>
          <w:szCs w:val="24"/>
        </w:rPr>
        <w:fldChar w:fldCharType="separate"/>
      </w:r>
      <w:r w:rsidRPr="00BE10FF">
        <w:rPr>
          <w:rFonts w:ascii="Arial" w:hAnsi="Arial" w:cs="Arial"/>
          <w:b/>
          <w:color w:val="004080"/>
          <w:sz w:val="24"/>
          <w:szCs w:val="24"/>
        </w:rPr>
        <w:t>Servicenorm behandeling</w:t>
      </w:r>
      <w:r w:rsidR="00DA5D93" w:rsidRPr="00BE10FF">
        <w:rPr>
          <w:rFonts w:ascii="Arial" w:hAnsi="Arial" w:cs="Arial"/>
          <w:b/>
          <w:color w:val="004080"/>
          <w:sz w:val="24"/>
          <w:szCs w:val="24"/>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3330"/>
        <w:gridCol w:w="6030"/>
      </w:tblGrid>
      <w:tr w:rsidR="003D5F9A" w:rsidRPr="00BE10FF" w14:paraId="287CEEC7" w14:textId="77777777" w:rsidTr="004A3B10">
        <w:trPr>
          <w:trHeight w:val="230"/>
        </w:trPr>
        <w:tc>
          <w:tcPr>
            <w:tcW w:w="3330" w:type="dxa"/>
            <w:tcBorders>
              <w:top w:val="nil"/>
              <w:left w:val="nil"/>
              <w:bottom w:val="nil"/>
              <w:right w:val="nil"/>
            </w:tcBorders>
          </w:tcPr>
          <w:p w14:paraId="1E308A0F"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Naam </w:t>
            </w:r>
          </w:p>
        </w:tc>
        <w:tc>
          <w:tcPr>
            <w:tcW w:w="6030" w:type="dxa"/>
            <w:tcBorders>
              <w:top w:val="nil"/>
              <w:left w:val="nil"/>
              <w:bottom w:val="nil"/>
              <w:right w:val="nil"/>
            </w:tcBorders>
          </w:tcPr>
          <w:p w14:paraId="472D1B4B" w14:textId="77777777" w:rsidR="003D5F9A" w:rsidRPr="00BE10FF" w:rsidRDefault="00DA5D93"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3D5F9A" w:rsidRPr="00BE10FF">
              <w:rPr>
                <w:rFonts w:ascii="Arial" w:hAnsi="Arial" w:cs="Arial"/>
                <w:szCs w:val="24"/>
                <w:lang w:val="en-AU"/>
              </w:rPr>
              <w:instrText xml:space="preserve">MERGEFIELD </w:instrText>
            </w:r>
            <w:r w:rsidR="003D5F9A" w:rsidRPr="00BE10FF">
              <w:rPr>
                <w:rFonts w:ascii="Calibri" w:hAnsi="Calibri" w:cs="Arial"/>
                <w:color w:val="0F0F0F"/>
                <w:szCs w:val="24"/>
              </w:rPr>
              <w:instrText>Att.Name</w:instrText>
            </w:r>
            <w:r w:rsidRPr="00BE10FF">
              <w:rPr>
                <w:rFonts w:ascii="Arial" w:hAnsi="Arial" w:cs="Arial"/>
                <w:szCs w:val="24"/>
                <w:lang w:val="en-AU"/>
              </w:rPr>
              <w:fldChar w:fldCharType="separate"/>
            </w:r>
            <w:r w:rsidR="003D5F9A" w:rsidRPr="00BE10FF">
              <w:rPr>
                <w:rFonts w:ascii="Calibri" w:hAnsi="Calibri" w:cs="Arial"/>
                <w:color w:val="0F0F0F"/>
                <w:szCs w:val="24"/>
              </w:rPr>
              <w:t>Servicenorm behandeling</w:t>
            </w:r>
            <w:r w:rsidRPr="00BE10FF">
              <w:rPr>
                <w:rFonts w:ascii="Arial" w:hAnsi="Arial" w:cs="Arial"/>
                <w:szCs w:val="24"/>
                <w:lang w:val="en-AU"/>
              </w:rPr>
              <w:fldChar w:fldCharType="end"/>
            </w:r>
          </w:p>
        </w:tc>
      </w:tr>
      <w:tr w:rsidR="003D5F9A" w:rsidRPr="00BE10FF" w14:paraId="5F15418D" w14:textId="77777777" w:rsidTr="004A3B10">
        <w:tc>
          <w:tcPr>
            <w:tcW w:w="3330" w:type="dxa"/>
            <w:tcBorders>
              <w:top w:val="nil"/>
              <w:left w:val="nil"/>
              <w:bottom w:val="nil"/>
              <w:right w:val="nil"/>
            </w:tcBorders>
          </w:tcPr>
          <w:p w14:paraId="5BE11CA9"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Herkomst </w:t>
            </w:r>
          </w:p>
        </w:tc>
        <w:tc>
          <w:tcPr>
            <w:tcW w:w="6030" w:type="dxa"/>
            <w:tcBorders>
              <w:top w:val="nil"/>
              <w:left w:val="nil"/>
              <w:bottom w:val="nil"/>
              <w:right w:val="nil"/>
            </w:tcBorders>
          </w:tcPr>
          <w:p w14:paraId="66156D76"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KING</w:t>
            </w:r>
          </w:p>
        </w:tc>
      </w:tr>
      <w:tr w:rsidR="003D5F9A" w:rsidRPr="00BE10FF" w14:paraId="71CC724F" w14:textId="77777777" w:rsidTr="004A3B10">
        <w:tc>
          <w:tcPr>
            <w:tcW w:w="3330" w:type="dxa"/>
            <w:tcBorders>
              <w:top w:val="nil"/>
              <w:left w:val="nil"/>
              <w:bottom w:val="nil"/>
              <w:right w:val="nil"/>
            </w:tcBorders>
          </w:tcPr>
          <w:p w14:paraId="4D809776"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Code </w:t>
            </w:r>
          </w:p>
        </w:tc>
        <w:tc>
          <w:tcPr>
            <w:tcW w:w="6030" w:type="dxa"/>
            <w:tcBorders>
              <w:top w:val="nil"/>
              <w:left w:val="nil"/>
              <w:bottom w:val="nil"/>
              <w:right w:val="nil"/>
            </w:tcBorders>
          </w:tcPr>
          <w:p w14:paraId="593F7085"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p>
        </w:tc>
      </w:tr>
      <w:tr w:rsidR="003D5F9A" w:rsidRPr="00BE10FF" w14:paraId="34C26491" w14:textId="77777777" w:rsidTr="004A3B10">
        <w:tc>
          <w:tcPr>
            <w:tcW w:w="3330" w:type="dxa"/>
            <w:tcBorders>
              <w:top w:val="nil"/>
              <w:left w:val="nil"/>
              <w:bottom w:val="nil"/>
              <w:right w:val="nil"/>
            </w:tcBorders>
          </w:tcPr>
          <w:p w14:paraId="4B4A324A"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XML-tag </w:t>
            </w:r>
          </w:p>
        </w:tc>
        <w:tc>
          <w:tcPr>
            <w:tcW w:w="6030" w:type="dxa"/>
            <w:tcBorders>
              <w:top w:val="nil"/>
              <w:left w:val="nil"/>
              <w:bottom w:val="nil"/>
              <w:right w:val="nil"/>
            </w:tcBorders>
          </w:tcPr>
          <w:p w14:paraId="787828CE" w14:textId="77777777" w:rsidR="003D5F9A" w:rsidRPr="00BE10FF" w:rsidRDefault="00DA5D93"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3D5F9A" w:rsidRPr="00BE10FF">
              <w:rPr>
                <w:rFonts w:ascii="Arial" w:hAnsi="Arial" w:cs="Arial"/>
                <w:szCs w:val="24"/>
                <w:lang w:val="en-AU"/>
              </w:rPr>
              <w:instrText xml:space="preserve">MERGEFIELD </w:instrText>
            </w:r>
            <w:r w:rsidR="003D5F9A" w:rsidRPr="00BE10FF">
              <w:rPr>
                <w:rFonts w:ascii="Calibri" w:hAnsi="Calibri" w:cs="Arial"/>
                <w:color w:val="0F0F0F"/>
                <w:szCs w:val="24"/>
              </w:rPr>
              <w:instrText>Att.Alias</w:instrText>
            </w:r>
            <w:r w:rsidRPr="00BE10FF">
              <w:rPr>
                <w:rFonts w:ascii="Arial" w:hAnsi="Arial" w:cs="Arial"/>
                <w:szCs w:val="24"/>
                <w:lang w:val="en-AU"/>
              </w:rPr>
              <w:fldChar w:fldCharType="separate"/>
            </w:r>
            <w:r w:rsidR="003D5F9A" w:rsidRPr="00BE10FF">
              <w:rPr>
                <w:rFonts w:ascii="Calibri" w:hAnsi="Calibri" w:cs="Arial"/>
                <w:color w:val="0F0F0F"/>
                <w:szCs w:val="24"/>
              </w:rPr>
              <w:t>servicenorm</w:t>
            </w:r>
            <w:r w:rsidRPr="00BE10FF">
              <w:rPr>
                <w:rFonts w:ascii="Arial" w:hAnsi="Arial" w:cs="Arial"/>
                <w:szCs w:val="24"/>
                <w:lang w:val="en-AU"/>
              </w:rPr>
              <w:fldChar w:fldCharType="end"/>
            </w:r>
          </w:p>
        </w:tc>
      </w:tr>
      <w:tr w:rsidR="003D5F9A" w:rsidRPr="00AE6939" w14:paraId="136D8BE3" w14:textId="77777777" w:rsidTr="004A3B10">
        <w:tc>
          <w:tcPr>
            <w:tcW w:w="3330" w:type="dxa"/>
            <w:tcBorders>
              <w:top w:val="nil"/>
              <w:left w:val="nil"/>
              <w:bottom w:val="nil"/>
              <w:right w:val="nil"/>
            </w:tcBorders>
          </w:tcPr>
          <w:p w14:paraId="2098E0B9"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Definitie </w:t>
            </w:r>
          </w:p>
        </w:tc>
        <w:tc>
          <w:tcPr>
            <w:tcW w:w="6030" w:type="dxa"/>
            <w:tcBorders>
              <w:top w:val="nil"/>
              <w:left w:val="nil"/>
              <w:bottom w:val="nil"/>
              <w:right w:val="nil"/>
            </w:tcBorders>
          </w:tcPr>
          <w:p w14:paraId="23F1EF14" w14:textId="77777777" w:rsidR="003D5F9A" w:rsidRPr="005561F3" w:rsidRDefault="00DA5D93" w:rsidP="004A3B10">
            <w:pPr>
              <w:widowControl w:val="0"/>
              <w:autoSpaceDE w:val="0"/>
              <w:autoSpaceDN w:val="0"/>
              <w:adjustRightInd w:val="0"/>
              <w:spacing w:line="240" w:lineRule="auto"/>
              <w:rPr>
                <w:rFonts w:ascii="Calibri" w:hAnsi="Calibri" w:cs="Arial"/>
                <w:color w:val="0F0F0F"/>
                <w:szCs w:val="24"/>
                <w:lang w:val="nl-NL"/>
              </w:rPr>
            </w:pPr>
            <w:r w:rsidRPr="00BE10FF">
              <w:rPr>
                <w:rFonts w:ascii="Arial" w:hAnsi="Arial" w:cs="Arial"/>
                <w:szCs w:val="24"/>
                <w:lang w:val="en-AU"/>
              </w:rPr>
              <w:fldChar w:fldCharType="begin" w:fldLock="1"/>
            </w:r>
            <w:r w:rsidR="003D5F9A" w:rsidRPr="005561F3">
              <w:rPr>
                <w:rFonts w:ascii="Arial" w:hAnsi="Arial" w:cs="Arial"/>
                <w:szCs w:val="24"/>
                <w:lang w:val="nl-NL"/>
              </w:rPr>
              <w:instrText xml:space="preserve">MERGEFIELD </w:instrText>
            </w:r>
            <w:r w:rsidR="003D5F9A" w:rsidRPr="005561F3">
              <w:rPr>
                <w:rFonts w:ascii="Calibri" w:hAnsi="Calibri" w:cs="Arial"/>
                <w:color w:val="0F0F0F"/>
                <w:szCs w:val="24"/>
                <w:lang w:val="nl-NL"/>
              </w:rPr>
              <w:instrText>Att.Notes</w:instrText>
            </w:r>
            <w:r w:rsidRPr="00BE10FF">
              <w:rPr>
                <w:rFonts w:ascii="Arial" w:hAnsi="Arial" w:cs="Arial"/>
                <w:szCs w:val="24"/>
                <w:lang w:val="en-AU"/>
              </w:rPr>
              <w:fldChar w:fldCharType="separate"/>
            </w:r>
            <w:r w:rsidR="003D5F9A" w:rsidRPr="005561F3">
              <w:rPr>
                <w:rFonts w:ascii="Calibri" w:hAnsi="Calibri" w:cs="Arial"/>
                <w:color w:val="0F0F0F"/>
                <w:szCs w:val="24"/>
                <w:lang w:val="nl-NL"/>
              </w:rPr>
              <w:t>De periode waarbinnen verwacht wordt dat een ZAAK van het ZAAKTYPE afgerond wordt conform de geldende servicenormen van de zaakbehandelende organisatie(s).</w:t>
            </w:r>
            <w:r w:rsidRPr="00BE10FF">
              <w:rPr>
                <w:rFonts w:ascii="Arial" w:hAnsi="Arial" w:cs="Arial"/>
                <w:szCs w:val="24"/>
                <w:lang w:val="en-AU"/>
              </w:rPr>
              <w:fldChar w:fldCharType="end"/>
            </w:r>
          </w:p>
        </w:tc>
      </w:tr>
      <w:tr w:rsidR="003D5F9A" w:rsidRPr="00BE10FF" w14:paraId="79D8F902" w14:textId="77777777" w:rsidTr="004A3B10">
        <w:trPr>
          <w:trHeight w:val="230"/>
        </w:trPr>
        <w:tc>
          <w:tcPr>
            <w:tcW w:w="3330" w:type="dxa"/>
            <w:tcBorders>
              <w:top w:val="nil"/>
              <w:left w:val="nil"/>
              <w:bottom w:val="nil"/>
              <w:right w:val="nil"/>
            </w:tcBorders>
          </w:tcPr>
          <w:p w14:paraId="6C9C5117"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Herkomst definitie </w:t>
            </w:r>
          </w:p>
        </w:tc>
        <w:tc>
          <w:tcPr>
            <w:tcW w:w="6030" w:type="dxa"/>
            <w:tcBorders>
              <w:top w:val="nil"/>
              <w:left w:val="nil"/>
              <w:bottom w:val="nil"/>
              <w:right w:val="nil"/>
            </w:tcBorders>
          </w:tcPr>
          <w:p w14:paraId="43DFC017"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KING</w:t>
            </w:r>
          </w:p>
        </w:tc>
      </w:tr>
      <w:tr w:rsidR="003D5F9A" w:rsidRPr="00BE10FF" w14:paraId="61DD1468" w14:textId="77777777" w:rsidTr="004A3B10">
        <w:tc>
          <w:tcPr>
            <w:tcW w:w="3330" w:type="dxa"/>
            <w:tcBorders>
              <w:top w:val="nil"/>
              <w:left w:val="nil"/>
              <w:bottom w:val="nil"/>
              <w:right w:val="nil"/>
            </w:tcBorders>
          </w:tcPr>
          <w:p w14:paraId="13D5CCF2"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Datum opname </w:t>
            </w:r>
          </w:p>
        </w:tc>
        <w:tc>
          <w:tcPr>
            <w:tcW w:w="6030" w:type="dxa"/>
            <w:tcBorders>
              <w:top w:val="nil"/>
              <w:left w:val="nil"/>
              <w:bottom w:val="nil"/>
              <w:right w:val="nil"/>
            </w:tcBorders>
          </w:tcPr>
          <w:p w14:paraId="0C242646"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1 juni 2008</w:t>
            </w:r>
          </w:p>
        </w:tc>
      </w:tr>
      <w:tr w:rsidR="003D5F9A" w:rsidRPr="00AE6939" w14:paraId="6FA13501" w14:textId="77777777" w:rsidTr="004A3B10">
        <w:tc>
          <w:tcPr>
            <w:tcW w:w="3330" w:type="dxa"/>
            <w:tcBorders>
              <w:top w:val="nil"/>
              <w:left w:val="nil"/>
              <w:bottom w:val="nil"/>
              <w:right w:val="nil"/>
            </w:tcBorders>
          </w:tcPr>
          <w:p w14:paraId="7964D6D5" w14:textId="77777777" w:rsidR="003D5F9A" w:rsidRPr="00BE10FF" w:rsidRDefault="003D5F9A" w:rsidP="004A3B10">
            <w:pPr>
              <w:widowControl w:val="0"/>
              <w:autoSpaceDE w:val="0"/>
              <w:autoSpaceDN w:val="0"/>
              <w:adjustRightInd w:val="0"/>
              <w:spacing w:line="240" w:lineRule="auto"/>
              <w:rPr>
                <w:rFonts w:ascii="Calibri" w:hAnsi="Calibri" w:cs="Arial"/>
                <w:b/>
                <w:color w:val="000000"/>
                <w:szCs w:val="24"/>
              </w:rPr>
            </w:pPr>
            <w:r>
              <w:rPr>
                <w:rFonts w:ascii="Calibri" w:hAnsi="Calibri" w:cs="Arial"/>
                <w:b/>
                <w:color w:val="000000"/>
                <w:szCs w:val="24"/>
              </w:rPr>
              <w:t>Toelichting</w:t>
            </w:r>
          </w:p>
        </w:tc>
        <w:tc>
          <w:tcPr>
            <w:tcW w:w="6030" w:type="dxa"/>
            <w:tcBorders>
              <w:top w:val="nil"/>
              <w:left w:val="nil"/>
              <w:bottom w:val="nil"/>
              <w:right w:val="nil"/>
            </w:tcBorders>
          </w:tcPr>
          <w:p w14:paraId="2C92AFA7" w14:textId="5ED67D01" w:rsidR="00A044C0" w:rsidRPr="005561F3" w:rsidRDefault="003D5F9A" w:rsidP="00A044C0">
            <w:pPr>
              <w:widowControl w:val="0"/>
              <w:autoSpaceDE w:val="0"/>
              <w:autoSpaceDN w:val="0"/>
              <w:adjustRightInd w:val="0"/>
              <w:spacing w:line="240" w:lineRule="auto"/>
              <w:rPr>
                <w:rFonts w:ascii="Calibri" w:hAnsi="Calibri" w:cs="Arial"/>
                <w:color w:val="0F0F0F"/>
                <w:szCs w:val="24"/>
                <w:lang w:val="nl-NL"/>
              </w:rPr>
            </w:pPr>
            <w:r w:rsidRPr="005561F3">
              <w:rPr>
                <w:rFonts w:ascii="Calibri" w:hAnsi="Calibri" w:cs="Arial"/>
                <w:color w:val="0F0F0F"/>
                <w:szCs w:val="24"/>
                <w:lang w:val="nl-NL"/>
              </w:rPr>
              <w:t>De periode</w:t>
            </w:r>
            <w:r w:rsidR="00A044C0" w:rsidRPr="005561F3">
              <w:rPr>
                <w:rFonts w:ascii="Calibri" w:hAnsi="Calibri" w:cs="Arial"/>
                <w:color w:val="0F0F0F"/>
                <w:szCs w:val="24"/>
                <w:lang w:val="nl-NL"/>
              </w:rPr>
              <w:t xml:space="preserve"> wordt gespecificeerd met twee attribuutsoorten: voor de duur van de periode (bijvoorbeeld 3) en voor de eenheid waarin de duur gesteld is (bijvoorbeeld werkdagen)</w:t>
            </w:r>
            <w:r w:rsidRPr="005561F3">
              <w:rPr>
                <w:rFonts w:ascii="Calibri" w:hAnsi="Calibri" w:cs="Arial"/>
                <w:color w:val="0F0F0F"/>
                <w:szCs w:val="24"/>
                <w:lang w:val="nl-NL"/>
              </w:rPr>
              <w:t xml:space="preserve">. </w:t>
            </w:r>
          </w:p>
          <w:p w14:paraId="12696054" w14:textId="77777777" w:rsidR="003D5F9A" w:rsidRPr="005561F3" w:rsidRDefault="003D5F9A" w:rsidP="00A044C0">
            <w:pPr>
              <w:widowControl w:val="0"/>
              <w:autoSpaceDE w:val="0"/>
              <w:autoSpaceDN w:val="0"/>
              <w:adjustRightInd w:val="0"/>
              <w:spacing w:line="240" w:lineRule="auto"/>
              <w:rPr>
                <w:rFonts w:ascii="Calibri" w:hAnsi="Calibri" w:cs="Arial"/>
                <w:color w:val="0F0F0F"/>
                <w:szCs w:val="24"/>
                <w:lang w:val="nl-NL"/>
              </w:rPr>
            </w:pPr>
            <w:r w:rsidRPr="005561F3">
              <w:rPr>
                <w:rFonts w:ascii="Calibri" w:hAnsi="Calibri" w:cs="Arial"/>
                <w:color w:val="0F0F0F"/>
                <w:szCs w:val="24"/>
                <w:lang w:val="nl-NL"/>
              </w:rPr>
              <w:t xml:space="preserve">De startdatum van de zaak markeert de eerste dag. De geplande </w:t>
            </w:r>
            <w:r w:rsidRPr="005561F3">
              <w:rPr>
                <w:rFonts w:ascii="Calibri" w:hAnsi="Calibri" w:cs="Arial"/>
                <w:color w:val="0F0F0F"/>
                <w:szCs w:val="24"/>
                <w:lang w:val="nl-NL"/>
              </w:rPr>
              <w:lastRenderedPageBreak/>
              <w:t>einddatum van de zaak markeert de laatste dag.</w:t>
            </w:r>
          </w:p>
        </w:tc>
      </w:tr>
      <w:tr w:rsidR="003D5F9A" w:rsidRPr="00BE10FF" w14:paraId="1D6EBC83" w14:textId="77777777" w:rsidTr="004A3B10">
        <w:trPr>
          <w:trHeight w:val="215"/>
        </w:trPr>
        <w:tc>
          <w:tcPr>
            <w:tcW w:w="3330" w:type="dxa"/>
            <w:tcBorders>
              <w:top w:val="nil"/>
              <w:left w:val="nil"/>
              <w:bottom w:val="nil"/>
              <w:right w:val="nil"/>
            </w:tcBorders>
          </w:tcPr>
          <w:p w14:paraId="4D848FD8"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lastRenderedPageBreak/>
              <w:t>Indicatie materiële historie</w:t>
            </w:r>
          </w:p>
        </w:tc>
        <w:tc>
          <w:tcPr>
            <w:tcW w:w="6030" w:type="dxa"/>
            <w:tcBorders>
              <w:top w:val="nil"/>
              <w:left w:val="nil"/>
              <w:bottom w:val="nil"/>
              <w:right w:val="nil"/>
            </w:tcBorders>
          </w:tcPr>
          <w:p w14:paraId="718F3199"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Ja</w:t>
            </w:r>
          </w:p>
        </w:tc>
      </w:tr>
      <w:tr w:rsidR="003D5F9A" w:rsidRPr="00BE10FF" w14:paraId="7356F1F8" w14:textId="77777777" w:rsidTr="004A3B10">
        <w:trPr>
          <w:trHeight w:val="230"/>
        </w:trPr>
        <w:tc>
          <w:tcPr>
            <w:tcW w:w="3330" w:type="dxa"/>
            <w:tcBorders>
              <w:top w:val="nil"/>
              <w:left w:val="nil"/>
              <w:bottom w:val="nil"/>
              <w:right w:val="nil"/>
            </w:tcBorders>
          </w:tcPr>
          <w:p w14:paraId="3C429FDE"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formele historie</w:t>
            </w:r>
          </w:p>
        </w:tc>
        <w:tc>
          <w:tcPr>
            <w:tcW w:w="6030" w:type="dxa"/>
            <w:tcBorders>
              <w:top w:val="nil"/>
              <w:left w:val="nil"/>
              <w:bottom w:val="nil"/>
              <w:right w:val="nil"/>
            </w:tcBorders>
          </w:tcPr>
          <w:p w14:paraId="62FBDCEA"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3D5F9A" w:rsidRPr="00BE10FF" w14:paraId="597D5F3D" w14:textId="77777777" w:rsidTr="004A3B10">
        <w:trPr>
          <w:trHeight w:val="230"/>
        </w:trPr>
        <w:tc>
          <w:tcPr>
            <w:tcW w:w="3330" w:type="dxa"/>
            <w:tcBorders>
              <w:top w:val="nil"/>
              <w:left w:val="nil"/>
              <w:bottom w:val="nil"/>
              <w:right w:val="nil"/>
            </w:tcBorders>
          </w:tcPr>
          <w:p w14:paraId="698DA5B0" w14:textId="77777777" w:rsidR="003D5F9A" w:rsidRPr="00BE10FF" w:rsidRDefault="003D5F9A" w:rsidP="004A3B10">
            <w:pPr>
              <w:widowControl w:val="0"/>
              <w:autoSpaceDE w:val="0"/>
              <w:autoSpaceDN w:val="0"/>
              <w:adjustRightInd w:val="0"/>
              <w:spacing w:line="240" w:lineRule="auto"/>
              <w:rPr>
                <w:rFonts w:ascii="Calibri" w:hAnsi="Calibri" w:cs="Arial"/>
                <w:b/>
                <w:color w:val="000000"/>
                <w:szCs w:val="24"/>
              </w:rPr>
            </w:pPr>
            <w:r w:rsidRPr="00BE10FF">
              <w:rPr>
                <w:rFonts w:ascii="Calibri" w:hAnsi="Calibri" w:cs="Arial"/>
                <w:b/>
                <w:color w:val="000000"/>
                <w:szCs w:val="24"/>
              </w:rPr>
              <w:t>Aanduiding gebeurtenis</w:t>
            </w:r>
          </w:p>
        </w:tc>
        <w:tc>
          <w:tcPr>
            <w:tcW w:w="6030" w:type="dxa"/>
            <w:tcBorders>
              <w:top w:val="nil"/>
              <w:left w:val="nil"/>
              <w:bottom w:val="nil"/>
              <w:right w:val="nil"/>
            </w:tcBorders>
          </w:tcPr>
          <w:p w14:paraId="7A1A2EAB"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3D5F9A" w:rsidRPr="00BE10FF" w14:paraId="707FDF21" w14:textId="77777777" w:rsidTr="004A3B10">
        <w:trPr>
          <w:trHeight w:val="230"/>
        </w:trPr>
        <w:tc>
          <w:tcPr>
            <w:tcW w:w="3330" w:type="dxa"/>
            <w:tcBorders>
              <w:top w:val="nil"/>
              <w:left w:val="nil"/>
              <w:bottom w:val="nil"/>
              <w:right w:val="nil"/>
            </w:tcBorders>
          </w:tcPr>
          <w:p w14:paraId="39BB9096"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Aanduiding brondocument</w:t>
            </w:r>
          </w:p>
        </w:tc>
        <w:tc>
          <w:tcPr>
            <w:tcW w:w="6030" w:type="dxa"/>
            <w:tcBorders>
              <w:top w:val="nil"/>
              <w:left w:val="nil"/>
              <w:bottom w:val="nil"/>
              <w:right w:val="nil"/>
            </w:tcBorders>
          </w:tcPr>
          <w:p w14:paraId="6BA693C5"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p>
        </w:tc>
      </w:tr>
      <w:tr w:rsidR="003D5F9A" w:rsidRPr="00BE10FF" w14:paraId="720E0861" w14:textId="77777777" w:rsidTr="004A3B10">
        <w:trPr>
          <w:trHeight w:val="230"/>
        </w:trPr>
        <w:tc>
          <w:tcPr>
            <w:tcW w:w="3330" w:type="dxa"/>
            <w:tcBorders>
              <w:top w:val="nil"/>
              <w:left w:val="nil"/>
              <w:bottom w:val="nil"/>
              <w:right w:val="nil"/>
            </w:tcBorders>
          </w:tcPr>
          <w:p w14:paraId="749FEAD9"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in onderzoek</w:t>
            </w:r>
          </w:p>
        </w:tc>
        <w:tc>
          <w:tcPr>
            <w:tcW w:w="6030" w:type="dxa"/>
            <w:tcBorders>
              <w:top w:val="nil"/>
              <w:left w:val="nil"/>
              <w:bottom w:val="nil"/>
              <w:right w:val="nil"/>
            </w:tcBorders>
          </w:tcPr>
          <w:p w14:paraId="36017C65"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3D5F9A" w:rsidRPr="00BE10FF" w14:paraId="689D05D9" w14:textId="77777777" w:rsidTr="004A3B10">
        <w:tc>
          <w:tcPr>
            <w:tcW w:w="3330" w:type="dxa"/>
            <w:tcBorders>
              <w:top w:val="nil"/>
              <w:left w:val="nil"/>
              <w:bottom w:val="nil"/>
              <w:right w:val="nil"/>
            </w:tcBorders>
          </w:tcPr>
          <w:p w14:paraId="1F645B57"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Aanduiding strijdigheid/nietigheid</w:t>
            </w:r>
          </w:p>
        </w:tc>
        <w:tc>
          <w:tcPr>
            <w:tcW w:w="6030" w:type="dxa"/>
            <w:tcBorders>
              <w:top w:val="nil"/>
              <w:left w:val="nil"/>
              <w:bottom w:val="nil"/>
              <w:right w:val="nil"/>
            </w:tcBorders>
          </w:tcPr>
          <w:p w14:paraId="6810D3DF"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3D5F9A" w:rsidRPr="00BE10FF" w14:paraId="0E9EDD39" w14:textId="77777777" w:rsidTr="004A3B10">
        <w:trPr>
          <w:trHeight w:val="230"/>
        </w:trPr>
        <w:tc>
          <w:tcPr>
            <w:tcW w:w="3330" w:type="dxa"/>
            <w:tcBorders>
              <w:top w:val="nil"/>
              <w:left w:val="nil"/>
              <w:bottom w:val="nil"/>
              <w:right w:val="nil"/>
            </w:tcBorders>
          </w:tcPr>
          <w:p w14:paraId="6AF64EFD"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kardinaliteit</w:t>
            </w:r>
          </w:p>
        </w:tc>
        <w:tc>
          <w:tcPr>
            <w:tcW w:w="6030" w:type="dxa"/>
            <w:tcBorders>
              <w:top w:val="nil"/>
              <w:left w:val="nil"/>
              <w:bottom w:val="nil"/>
              <w:right w:val="nil"/>
            </w:tcBorders>
          </w:tcPr>
          <w:p w14:paraId="0641351A" w14:textId="77777777" w:rsidR="003D5F9A" w:rsidRPr="00BE10FF" w:rsidRDefault="00DA5D93"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3D5F9A" w:rsidRPr="00BE10FF">
              <w:rPr>
                <w:rFonts w:ascii="Arial" w:hAnsi="Arial" w:cs="Arial"/>
                <w:szCs w:val="24"/>
                <w:lang w:val="en-AU"/>
              </w:rPr>
              <w:instrText xml:space="preserve">MERGEFIELD </w:instrText>
            </w:r>
            <w:r w:rsidR="003D5F9A" w:rsidRPr="00BE10FF">
              <w:rPr>
                <w:rFonts w:ascii="Calibri" w:hAnsi="Calibri" w:cs="Arial"/>
                <w:color w:val="0F0F0F"/>
                <w:szCs w:val="24"/>
              </w:rPr>
              <w:instrText>Att.LowerBound</w:instrText>
            </w:r>
            <w:r w:rsidRPr="00BE10FF">
              <w:rPr>
                <w:rFonts w:ascii="Arial" w:hAnsi="Arial" w:cs="Arial"/>
                <w:szCs w:val="24"/>
                <w:lang w:val="en-AU"/>
              </w:rPr>
              <w:fldChar w:fldCharType="separate"/>
            </w:r>
            <w:r w:rsidR="003D5F9A" w:rsidRPr="00BE10FF">
              <w:rPr>
                <w:rFonts w:ascii="Calibri" w:hAnsi="Calibri" w:cs="Arial"/>
                <w:color w:val="0F0F0F"/>
                <w:szCs w:val="24"/>
              </w:rPr>
              <w:t>0</w:t>
            </w:r>
            <w:r w:rsidRPr="00BE10FF">
              <w:rPr>
                <w:rFonts w:ascii="Arial" w:hAnsi="Arial" w:cs="Arial"/>
                <w:szCs w:val="24"/>
                <w:lang w:val="en-AU"/>
              </w:rPr>
              <w:fldChar w:fldCharType="end"/>
            </w:r>
            <w:r w:rsidR="003D5F9A" w:rsidRPr="00BE10FF">
              <w:rPr>
                <w:rFonts w:ascii="Calibri" w:hAnsi="Calibri" w:cs="Arial"/>
                <w:color w:val="0F0F0F"/>
                <w:szCs w:val="24"/>
              </w:rPr>
              <w:t xml:space="preserve"> - </w:t>
            </w:r>
            <w:r w:rsidRPr="00BE10FF">
              <w:rPr>
                <w:rFonts w:ascii="Calibri" w:hAnsi="Calibri" w:cs="Arial"/>
                <w:color w:val="0F0F0F"/>
                <w:szCs w:val="24"/>
              </w:rPr>
              <w:fldChar w:fldCharType="begin" w:fldLock="1"/>
            </w:r>
            <w:r w:rsidR="003D5F9A" w:rsidRPr="00BE10FF">
              <w:rPr>
                <w:rFonts w:ascii="Calibri" w:hAnsi="Calibri" w:cs="Arial"/>
                <w:color w:val="0F0F0F"/>
                <w:szCs w:val="24"/>
              </w:rPr>
              <w:instrText>MERGEFIELD Att.UpperBound</w:instrText>
            </w:r>
            <w:r w:rsidRPr="00BE10FF">
              <w:rPr>
                <w:rFonts w:ascii="Calibri" w:hAnsi="Calibri" w:cs="Arial"/>
                <w:color w:val="0F0F0F"/>
                <w:szCs w:val="24"/>
              </w:rPr>
              <w:fldChar w:fldCharType="separate"/>
            </w:r>
            <w:r w:rsidR="003D5F9A" w:rsidRPr="00BE10FF">
              <w:rPr>
                <w:rFonts w:ascii="Calibri" w:hAnsi="Calibri" w:cs="Arial"/>
                <w:color w:val="0F0F0F"/>
                <w:szCs w:val="24"/>
              </w:rPr>
              <w:t>1</w:t>
            </w:r>
            <w:r w:rsidRPr="00BE10FF">
              <w:rPr>
                <w:rFonts w:ascii="Calibri" w:hAnsi="Calibri" w:cs="Arial"/>
                <w:color w:val="0F0F0F"/>
                <w:szCs w:val="24"/>
              </w:rPr>
              <w:fldChar w:fldCharType="end"/>
            </w:r>
          </w:p>
        </w:tc>
      </w:tr>
      <w:tr w:rsidR="003D5F9A" w:rsidRPr="00BE10FF" w14:paraId="7829A634" w14:textId="77777777" w:rsidTr="003D5F9A">
        <w:trPr>
          <w:trHeight w:val="230"/>
        </w:trPr>
        <w:tc>
          <w:tcPr>
            <w:tcW w:w="3330" w:type="dxa"/>
            <w:tcBorders>
              <w:top w:val="nil"/>
              <w:left w:val="nil"/>
              <w:right w:val="nil"/>
            </w:tcBorders>
          </w:tcPr>
          <w:p w14:paraId="7F997EB6"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authentiek</w:t>
            </w:r>
          </w:p>
        </w:tc>
        <w:tc>
          <w:tcPr>
            <w:tcW w:w="6030" w:type="dxa"/>
            <w:tcBorders>
              <w:top w:val="nil"/>
              <w:left w:val="nil"/>
              <w:right w:val="nil"/>
            </w:tcBorders>
          </w:tcPr>
          <w:p w14:paraId="3E9F165C"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Gemeentelijk kerngegeven</w:t>
            </w:r>
          </w:p>
        </w:tc>
      </w:tr>
      <w:tr w:rsidR="003D5F9A" w:rsidRPr="00AE6939" w14:paraId="418D51B2" w14:textId="77777777" w:rsidTr="003D5F9A">
        <w:trPr>
          <w:trHeight w:val="230"/>
        </w:trPr>
        <w:tc>
          <w:tcPr>
            <w:tcW w:w="3330" w:type="dxa"/>
            <w:tcBorders>
              <w:top w:val="nil"/>
              <w:left w:val="nil"/>
              <w:bottom w:val="single" w:sz="4" w:space="0" w:color="auto"/>
              <w:right w:val="nil"/>
            </w:tcBorders>
          </w:tcPr>
          <w:p w14:paraId="70DA1079" w14:textId="77777777" w:rsidR="003D5F9A" w:rsidRPr="00BE10FF" w:rsidRDefault="003D5F9A" w:rsidP="004A3B10">
            <w:pPr>
              <w:widowControl w:val="0"/>
              <w:autoSpaceDE w:val="0"/>
              <w:autoSpaceDN w:val="0"/>
              <w:adjustRightInd w:val="0"/>
              <w:spacing w:line="240" w:lineRule="auto"/>
              <w:rPr>
                <w:rFonts w:ascii="Calibri" w:hAnsi="Calibri" w:cs="Arial"/>
                <w:b/>
                <w:color w:val="000000"/>
                <w:szCs w:val="24"/>
              </w:rPr>
            </w:pPr>
            <w:r w:rsidRPr="00BE10FF">
              <w:rPr>
                <w:rFonts w:ascii="Calibri" w:hAnsi="Calibri" w:cs="Arial"/>
                <w:b/>
                <w:color w:val="000000"/>
                <w:szCs w:val="24"/>
              </w:rPr>
              <w:t xml:space="preserve">Regels </w:t>
            </w:r>
          </w:p>
        </w:tc>
        <w:tc>
          <w:tcPr>
            <w:tcW w:w="6030" w:type="dxa"/>
            <w:tcBorders>
              <w:top w:val="nil"/>
              <w:left w:val="nil"/>
              <w:bottom w:val="single" w:sz="4" w:space="0" w:color="auto"/>
              <w:right w:val="nil"/>
            </w:tcBorders>
          </w:tcPr>
          <w:p w14:paraId="78B6EE43" w14:textId="77777777" w:rsidR="003D5F9A" w:rsidRPr="005561F3" w:rsidRDefault="003D5F9A" w:rsidP="004A3B10">
            <w:pPr>
              <w:widowControl w:val="0"/>
              <w:autoSpaceDE w:val="0"/>
              <w:autoSpaceDN w:val="0"/>
              <w:adjustRightInd w:val="0"/>
              <w:spacing w:line="240" w:lineRule="auto"/>
              <w:rPr>
                <w:rFonts w:ascii="Calibri" w:hAnsi="Calibri" w:cs="Arial"/>
                <w:color w:val="0F0F0F"/>
                <w:szCs w:val="24"/>
                <w:lang w:val="nl-NL"/>
              </w:rPr>
            </w:pPr>
            <w:r w:rsidRPr="005561F3">
              <w:rPr>
                <w:rFonts w:ascii="Calibri" w:hAnsi="Calibri" w:cs="Arial"/>
                <w:color w:val="0F0F0F"/>
                <w:szCs w:val="24"/>
                <w:lang w:val="nl-NL"/>
              </w:rPr>
              <w:t xml:space="preserve">Deze periode mag niet langer zijn dan de periode van Doorlooptijd behandeling. </w:t>
            </w:r>
          </w:p>
          <w:p w14:paraId="1CDF675E" w14:textId="77777777" w:rsidR="003D5F9A" w:rsidRPr="005561F3" w:rsidRDefault="003D5F9A" w:rsidP="004A3B10">
            <w:pPr>
              <w:widowControl w:val="0"/>
              <w:autoSpaceDE w:val="0"/>
              <w:autoSpaceDN w:val="0"/>
              <w:adjustRightInd w:val="0"/>
              <w:spacing w:line="240" w:lineRule="auto"/>
              <w:rPr>
                <w:rFonts w:ascii="Calibri" w:hAnsi="Calibri" w:cs="Arial"/>
                <w:color w:val="0F0F0F"/>
                <w:szCs w:val="24"/>
                <w:lang w:val="nl-NL"/>
              </w:rPr>
            </w:pPr>
            <w:r w:rsidRPr="005561F3">
              <w:rPr>
                <w:rFonts w:ascii="Calibri" w:hAnsi="Calibri" w:cs="Arial"/>
                <w:color w:val="0F0F0F"/>
                <w:szCs w:val="24"/>
                <w:lang w:val="nl-NL"/>
              </w:rPr>
              <w:t>De attribuutsoort verandert alleen van waarde (materiële historie) op een datum die gelijk is aan een Versiedatum van het zaaktype.</w:t>
            </w:r>
          </w:p>
        </w:tc>
      </w:tr>
    </w:tbl>
    <w:p w14:paraId="6583FD9E" w14:textId="77777777" w:rsidR="00A044C0" w:rsidRPr="0083120B" w:rsidRDefault="00A044C0" w:rsidP="00A044C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Periodeduur</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A044C0" w:rsidRPr="00CD63CD" w14:paraId="648F107E" w14:textId="77777777" w:rsidTr="00A044C0">
        <w:trPr>
          <w:trHeight w:val="232"/>
        </w:trPr>
        <w:tc>
          <w:tcPr>
            <w:tcW w:w="3780" w:type="dxa"/>
            <w:tcBorders>
              <w:top w:val="single" w:sz="4" w:space="0" w:color="auto"/>
              <w:left w:val="nil"/>
              <w:bottom w:val="nil"/>
              <w:right w:val="nil"/>
            </w:tcBorders>
          </w:tcPr>
          <w:p w14:paraId="13A57C14"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4E95D166"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Periodeduur</w:t>
            </w:r>
          </w:p>
        </w:tc>
      </w:tr>
      <w:tr w:rsidR="00A044C0" w:rsidRPr="00CD63CD" w14:paraId="0184F4B3" w14:textId="77777777" w:rsidTr="00A044C0">
        <w:trPr>
          <w:trHeight w:val="232"/>
        </w:trPr>
        <w:tc>
          <w:tcPr>
            <w:tcW w:w="3780" w:type="dxa"/>
            <w:tcBorders>
              <w:top w:val="nil"/>
              <w:left w:val="nil"/>
              <w:bottom w:val="nil"/>
              <w:right w:val="nil"/>
            </w:tcBorders>
          </w:tcPr>
          <w:p w14:paraId="5F7894D4"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FF267CD"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5154B24F" w14:textId="77777777" w:rsidTr="00A044C0">
        <w:trPr>
          <w:trHeight w:val="232"/>
        </w:trPr>
        <w:tc>
          <w:tcPr>
            <w:tcW w:w="3780" w:type="dxa"/>
            <w:tcBorders>
              <w:top w:val="nil"/>
              <w:left w:val="nil"/>
              <w:bottom w:val="nil"/>
              <w:right w:val="nil"/>
            </w:tcBorders>
          </w:tcPr>
          <w:p w14:paraId="64AC269B"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3B51EF43"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A044C0" w:rsidRPr="00CD63CD" w14:paraId="687A6251" w14:textId="77777777" w:rsidTr="00A044C0">
        <w:trPr>
          <w:trHeight w:val="232"/>
        </w:trPr>
        <w:tc>
          <w:tcPr>
            <w:tcW w:w="3780" w:type="dxa"/>
            <w:tcBorders>
              <w:top w:val="nil"/>
              <w:left w:val="nil"/>
              <w:bottom w:val="nil"/>
              <w:right w:val="nil"/>
            </w:tcBorders>
          </w:tcPr>
          <w:p w14:paraId="394959CA"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E067319"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048F81B4" w14:textId="77777777" w:rsidTr="00A044C0">
        <w:trPr>
          <w:trHeight w:val="232"/>
        </w:trPr>
        <w:tc>
          <w:tcPr>
            <w:tcW w:w="3780" w:type="dxa"/>
            <w:tcBorders>
              <w:top w:val="nil"/>
              <w:left w:val="nil"/>
              <w:bottom w:val="nil"/>
              <w:right w:val="nil"/>
            </w:tcBorders>
          </w:tcPr>
          <w:p w14:paraId="3A1AAE45"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2C9C55AC"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15EA2B3D" w14:textId="77777777" w:rsidTr="00A044C0">
        <w:trPr>
          <w:trHeight w:val="232"/>
        </w:trPr>
        <w:tc>
          <w:tcPr>
            <w:tcW w:w="3780" w:type="dxa"/>
            <w:tcBorders>
              <w:top w:val="nil"/>
              <w:left w:val="nil"/>
              <w:bottom w:val="nil"/>
              <w:right w:val="nil"/>
            </w:tcBorders>
          </w:tcPr>
          <w:p w14:paraId="106F7E2E"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0486F7F"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7270DA1F" w14:textId="77777777" w:rsidTr="00A044C0">
        <w:trPr>
          <w:trHeight w:val="232"/>
        </w:trPr>
        <w:tc>
          <w:tcPr>
            <w:tcW w:w="3780" w:type="dxa"/>
            <w:tcBorders>
              <w:top w:val="nil"/>
              <w:left w:val="nil"/>
              <w:bottom w:val="nil"/>
              <w:right w:val="nil"/>
            </w:tcBorders>
          </w:tcPr>
          <w:p w14:paraId="53897D4E"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5C98F160"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duur</w:t>
            </w:r>
          </w:p>
        </w:tc>
      </w:tr>
      <w:tr w:rsidR="00A044C0" w:rsidRPr="00CD63CD" w14:paraId="5818A086" w14:textId="77777777" w:rsidTr="00A044C0">
        <w:trPr>
          <w:trHeight w:val="232"/>
        </w:trPr>
        <w:tc>
          <w:tcPr>
            <w:tcW w:w="3780" w:type="dxa"/>
            <w:tcBorders>
              <w:top w:val="nil"/>
              <w:left w:val="nil"/>
              <w:bottom w:val="nil"/>
              <w:right w:val="nil"/>
            </w:tcBorders>
          </w:tcPr>
          <w:p w14:paraId="6E6CC6D4"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E149EB0"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AE6939" w14:paraId="717BF483" w14:textId="77777777" w:rsidTr="00A044C0">
        <w:trPr>
          <w:trHeight w:val="232"/>
        </w:trPr>
        <w:tc>
          <w:tcPr>
            <w:tcW w:w="3780" w:type="dxa"/>
            <w:tcBorders>
              <w:top w:val="nil"/>
              <w:left w:val="nil"/>
              <w:bottom w:val="nil"/>
              <w:right w:val="nil"/>
            </w:tcBorders>
          </w:tcPr>
          <w:p w14:paraId="43D325AC"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16590E08" w14:textId="77777777" w:rsidR="00A044C0" w:rsidRPr="00DD0F4F" w:rsidRDefault="00A044C0" w:rsidP="00A044C0">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Het aantal tijdseenheden van de termijn van de servicenorm.</w:t>
            </w:r>
          </w:p>
        </w:tc>
      </w:tr>
      <w:tr w:rsidR="00A044C0" w:rsidRPr="00AE6939" w14:paraId="2D41B419" w14:textId="77777777" w:rsidTr="00A044C0">
        <w:trPr>
          <w:trHeight w:val="232"/>
        </w:trPr>
        <w:tc>
          <w:tcPr>
            <w:tcW w:w="3780" w:type="dxa"/>
            <w:tcBorders>
              <w:top w:val="nil"/>
              <w:left w:val="nil"/>
              <w:bottom w:val="nil"/>
              <w:right w:val="nil"/>
            </w:tcBorders>
          </w:tcPr>
          <w:p w14:paraId="3B603ADA" w14:textId="77777777" w:rsidR="00A044C0" w:rsidRPr="00DD0F4F" w:rsidRDefault="00A044C0" w:rsidP="00A044C0">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5BEA15F" w14:textId="77777777" w:rsidR="00A044C0" w:rsidRPr="00DD0F4F" w:rsidRDefault="00A044C0" w:rsidP="00A044C0">
            <w:pPr>
              <w:autoSpaceDE w:val="0"/>
              <w:autoSpaceDN w:val="0"/>
              <w:adjustRightInd w:val="0"/>
              <w:spacing w:after="0" w:line="240" w:lineRule="auto"/>
              <w:rPr>
                <w:rFonts w:ascii="Arial" w:eastAsia="Times New Roman" w:hAnsi="Arial" w:cs="Arial"/>
                <w:color w:val="000000"/>
                <w:sz w:val="20"/>
                <w:szCs w:val="20"/>
                <w:lang w:val="nl-NL"/>
              </w:rPr>
            </w:pPr>
          </w:p>
        </w:tc>
      </w:tr>
      <w:tr w:rsidR="00A044C0" w:rsidRPr="00CD63CD" w14:paraId="400654F8" w14:textId="77777777" w:rsidTr="00A044C0">
        <w:trPr>
          <w:trHeight w:val="232"/>
        </w:trPr>
        <w:tc>
          <w:tcPr>
            <w:tcW w:w="3780" w:type="dxa"/>
            <w:tcBorders>
              <w:top w:val="nil"/>
              <w:left w:val="nil"/>
              <w:bottom w:val="nil"/>
              <w:right w:val="nil"/>
            </w:tcBorders>
          </w:tcPr>
          <w:p w14:paraId="4CA6DCDA"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387372C2"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r w:rsidRPr="00717312">
              <w:rPr>
                <w:rFonts w:ascii="Arial" w:eastAsia="Times New Roman" w:hAnsi="Arial" w:cs="Arial"/>
                <w:color w:val="000000"/>
                <w:sz w:val="20"/>
                <w:szCs w:val="20"/>
              </w:rPr>
              <w:t xml:space="preserve"> </w:t>
            </w:r>
          </w:p>
        </w:tc>
      </w:tr>
      <w:tr w:rsidR="00A044C0" w:rsidRPr="00CD63CD" w14:paraId="3F218F88" w14:textId="77777777" w:rsidTr="00A044C0">
        <w:trPr>
          <w:trHeight w:val="232"/>
        </w:trPr>
        <w:tc>
          <w:tcPr>
            <w:tcW w:w="3780" w:type="dxa"/>
            <w:tcBorders>
              <w:top w:val="nil"/>
              <w:left w:val="nil"/>
              <w:bottom w:val="nil"/>
              <w:right w:val="nil"/>
            </w:tcBorders>
          </w:tcPr>
          <w:p w14:paraId="4DF6756D"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303AD72"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52A53BAC" w14:textId="77777777" w:rsidTr="00A044C0">
        <w:trPr>
          <w:trHeight w:val="232"/>
        </w:trPr>
        <w:tc>
          <w:tcPr>
            <w:tcW w:w="3780" w:type="dxa"/>
            <w:tcBorders>
              <w:top w:val="nil"/>
              <w:left w:val="nil"/>
              <w:bottom w:val="nil"/>
              <w:right w:val="nil"/>
            </w:tcBorders>
          </w:tcPr>
          <w:p w14:paraId="058C3931"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6F7ABCAD"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1-</w:t>
            </w:r>
            <w:r>
              <w:rPr>
                <w:rFonts w:ascii="Arial" w:eastAsia="Times New Roman" w:hAnsi="Arial" w:cs="Arial"/>
                <w:color w:val="000000"/>
                <w:sz w:val="20"/>
                <w:szCs w:val="20"/>
              </w:rPr>
              <w:t>11</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p>
        </w:tc>
      </w:tr>
      <w:tr w:rsidR="00A044C0" w:rsidRPr="00CD63CD" w14:paraId="79AC4BBB" w14:textId="77777777" w:rsidTr="00A044C0">
        <w:trPr>
          <w:trHeight w:val="232"/>
        </w:trPr>
        <w:tc>
          <w:tcPr>
            <w:tcW w:w="3780" w:type="dxa"/>
            <w:tcBorders>
              <w:top w:val="nil"/>
              <w:left w:val="nil"/>
              <w:bottom w:val="nil"/>
              <w:right w:val="nil"/>
            </w:tcBorders>
          </w:tcPr>
          <w:p w14:paraId="27EF1505"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A062B00"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5E066D" w14:paraId="60B3F5BB" w14:textId="77777777" w:rsidTr="00A044C0">
        <w:trPr>
          <w:trHeight w:val="232"/>
        </w:trPr>
        <w:tc>
          <w:tcPr>
            <w:tcW w:w="3780" w:type="dxa"/>
            <w:tcBorders>
              <w:top w:val="nil"/>
              <w:left w:val="nil"/>
              <w:bottom w:val="nil"/>
              <w:right w:val="nil"/>
            </w:tcBorders>
          </w:tcPr>
          <w:p w14:paraId="61E22FA1"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3D4A2681" w14:textId="77777777" w:rsidR="00A044C0" w:rsidRPr="00DD0F4F" w:rsidRDefault="00BC2154" w:rsidP="00A044C0">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xml:space="preserve">Afhankelijk van de waarde van ‘Periode-eenheid’ betreft dit het aantal </w:t>
            </w:r>
            <w:r w:rsidRPr="00BC2154">
              <w:rPr>
                <w:rFonts w:ascii="Arial" w:eastAsia="Times New Roman" w:hAnsi="Arial" w:cs="Arial"/>
                <w:color w:val="000000"/>
                <w:sz w:val="20"/>
                <w:szCs w:val="20"/>
                <w:lang w:val="nl-NL"/>
              </w:rPr>
              <w:t>werkdag</w:t>
            </w:r>
            <w:r>
              <w:rPr>
                <w:rFonts w:ascii="Arial" w:eastAsia="Times New Roman" w:hAnsi="Arial" w:cs="Arial"/>
                <w:color w:val="000000"/>
                <w:sz w:val="20"/>
                <w:szCs w:val="20"/>
                <w:lang w:val="nl-NL"/>
              </w:rPr>
              <w:t xml:space="preserve">en, </w:t>
            </w:r>
            <w:r w:rsidRPr="00BC2154">
              <w:rPr>
                <w:rFonts w:ascii="Arial" w:eastAsia="Times New Roman" w:hAnsi="Arial" w:cs="Arial"/>
                <w:color w:val="000000"/>
                <w:sz w:val="20"/>
                <w:szCs w:val="20"/>
                <w:lang w:val="nl-NL"/>
              </w:rPr>
              <w:t>kalenderdag</w:t>
            </w:r>
            <w:r>
              <w:rPr>
                <w:rFonts w:ascii="Arial" w:eastAsia="Times New Roman" w:hAnsi="Arial" w:cs="Arial"/>
                <w:color w:val="000000"/>
                <w:sz w:val="20"/>
                <w:szCs w:val="20"/>
                <w:lang w:val="nl-NL"/>
              </w:rPr>
              <w:t xml:space="preserve">en , weken, </w:t>
            </w:r>
            <w:r w:rsidRPr="00BC2154">
              <w:rPr>
                <w:rFonts w:ascii="Arial" w:eastAsia="Times New Roman" w:hAnsi="Arial" w:cs="Arial"/>
                <w:color w:val="000000"/>
                <w:sz w:val="20"/>
                <w:szCs w:val="20"/>
                <w:lang w:val="nl-NL"/>
              </w:rPr>
              <w:t>maand</w:t>
            </w:r>
            <w:r>
              <w:rPr>
                <w:rFonts w:ascii="Arial" w:eastAsia="Times New Roman" w:hAnsi="Arial" w:cs="Arial"/>
                <w:color w:val="000000"/>
                <w:sz w:val="20"/>
                <w:szCs w:val="20"/>
                <w:lang w:val="nl-NL"/>
              </w:rPr>
              <w:t xml:space="preserve">en of </w:t>
            </w:r>
            <w:r w:rsidRPr="00BC2154">
              <w:rPr>
                <w:rFonts w:ascii="Arial" w:eastAsia="Times New Roman" w:hAnsi="Arial" w:cs="Arial"/>
                <w:color w:val="000000"/>
                <w:sz w:val="20"/>
                <w:szCs w:val="20"/>
                <w:lang w:val="nl-NL"/>
              </w:rPr>
              <w:t>jar</w:t>
            </w:r>
            <w:r>
              <w:rPr>
                <w:rFonts w:ascii="Arial" w:eastAsia="Times New Roman" w:hAnsi="Arial" w:cs="Arial"/>
                <w:color w:val="000000"/>
                <w:sz w:val="20"/>
                <w:szCs w:val="20"/>
                <w:lang w:val="nl-NL"/>
              </w:rPr>
              <w:t>en</w:t>
            </w:r>
            <w:r w:rsidRPr="00BC2154">
              <w:rPr>
                <w:rFonts w:ascii="Arial" w:eastAsia="Times New Roman" w:hAnsi="Arial" w:cs="Arial"/>
                <w:color w:val="000000"/>
                <w:sz w:val="20"/>
                <w:szCs w:val="20"/>
                <w:lang w:val="nl-NL"/>
              </w:rPr>
              <w:t xml:space="preserve"> </w:t>
            </w:r>
            <w:r>
              <w:rPr>
                <w:rFonts w:ascii="Arial" w:eastAsia="Times New Roman" w:hAnsi="Arial" w:cs="Arial"/>
                <w:color w:val="000000"/>
                <w:sz w:val="20"/>
                <w:szCs w:val="20"/>
                <w:lang w:val="nl-NL"/>
              </w:rPr>
              <w:t xml:space="preserve">van de termijn. </w:t>
            </w:r>
            <w:r>
              <w:rPr>
                <w:rFonts w:ascii="Arial" w:eastAsia="Times New Roman" w:hAnsi="Arial" w:cs="Arial"/>
                <w:color w:val="000000"/>
                <w:sz w:val="20"/>
                <w:szCs w:val="20"/>
                <w:lang w:val="nl-NL"/>
              </w:rPr>
              <w:br/>
            </w:r>
            <w:r w:rsidR="00A044C0">
              <w:rPr>
                <w:rFonts w:ascii="Arial" w:eastAsia="Times New Roman" w:hAnsi="Arial" w:cs="Arial"/>
                <w:color w:val="000000"/>
                <w:sz w:val="20"/>
                <w:szCs w:val="20"/>
                <w:lang w:val="nl-NL"/>
              </w:rPr>
              <w:t>Het betreft een subattribuutsoort van de groepattribuutsoort ‘</w:t>
            </w:r>
            <w:r w:rsidR="00DA5D93" w:rsidRPr="00BE10FF">
              <w:rPr>
                <w:rFonts w:ascii="Arial" w:hAnsi="Arial" w:cs="Arial"/>
                <w:szCs w:val="24"/>
                <w:lang w:val="en-AU"/>
              </w:rPr>
              <w:fldChar w:fldCharType="begin" w:fldLock="1"/>
            </w:r>
            <w:r w:rsidR="00A044C0" w:rsidRPr="00BE10FF">
              <w:rPr>
                <w:rFonts w:ascii="Arial" w:hAnsi="Arial" w:cs="Arial"/>
                <w:szCs w:val="24"/>
                <w:lang w:val="en-AU"/>
              </w:rPr>
              <w:instrText xml:space="preserve">MERGEFIELD </w:instrText>
            </w:r>
            <w:r w:rsidR="00A044C0" w:rsidRPr="00BE10FF">
              <w:rPr>
                <w:rFonts w:ascii="Calibri" w:hAnsi="Calibri" w:cs="Arial"/>
                <w:color w:val="0F0F0F"/>
                <w:szCs w:val="24"/>
              </w:rPr>
              <w:instrText>Att.Name</w:instrText>
            </w:r>
            <w:r w:rsidR="00DA5D93" w:rsidRPr="00BE10FF">
              <w:rPr>
                <w:rFonts w:ascii="Arial" w:hAnsi="Arial" w:cs="Arial"/>
                <w:szCs w:val="24"/>
                <w:lang w:val="en-AU"/>
              </w:rPr>
              <w:fldChar w:fldCharType="separate"/>
            </w:r>
            <w:r w:rsidR="00A044C0">
              <w:rPr>
                <w:rFonts w:ascii="Calibri" w:hAnsi="Calibri" w:cs="Arial"/>
                <w:color w:val="0F0F0F"/>
                <w:szCs w:val="24"/>
              </w:rPr>
              <w:t>Servicenorm</w:t>
            </w:r>
            <w:r w:rsidR="00A044C0" w:rsidRPr="00BE10FF">
              <w:rPr>
                <w:rFonts w:ascii="Calibri" w:hAnsi="Calibri" w:cs="Arial"/>
                <w:color w:val="0F0F0F"/>
                <w:szCs w:val="24"/>
              </w:rPr>
              <w:t xml:space="preserve"> behandeling</w:t>
            </w:r>
            <w:r w:rsidR="00DA5D93" w:rsidRPr="00BE10FF">
              <w:rPr>
                <w:rFonts w:ascii="Arial" w:hAnsi="Arial" w:cs="Arial"/>
                <w:szCs w:val="24"/>
                <w:lang w:val="en-AU"/>
              </w:rPr>
              <w:fldChar w:fldCharType="end"/>
            </w:r>
            <w:r w:rsidR="00A044C0">
              <w:rPr>
                <w:rFonts w:ascii="Arial" w:hAnsi="Arial" w:cs="Arial"/>
                <w:szCs w:val="24"/>
                <w:lang w:val="en-AU"/>
              </w:rPr>
              <w:t>’</w:t>
            </w:r>
            <w:r>
              <w:rPr>
                <w:rFonts w:ascii="Arial" w:hAnsi="Arial" w:cs="Arial"/>
                <w:szCs w:val="24"/>
                <w:lang w:val="en-AU"/>
              </w:rPr>
              <w:t>.</w:t>
            </w:r>
          </w:p>
        </w:tc>
      </w:tr>
      <w:tr w:rsidR="00A044C0" w:rsidRPr="005E066D" w14:paraId="5CC0A842" w14:textId="77777777" w:rsidTr="00A044C0">
        <w:trPr>
          <w:trHeight w:val="232"/>
        </w:trPr>
        <w:tc>
          <w:tcPr>
            <w:tcW w:w="3780" w:type="dxa"/>
            <w:tcBorders>
              <w:top w:val="nil"/>
              <w:left w:val="nil"/>
              <w:bottom w:val="nil"/>
              <w:right w:val="nil"/>
            </w:tcBorders>
          </w:tcPr>
          <w:p w14:paraId="72E70316" w14:textId="77777777" w:rsidR="00A044C0" w:rsidRPr="00DD0F4F" w:rsidRDefault="00A044C0" w:rsidP="00A044C0">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236E625F" w14:textId="77777777" w:rsidR="00A044C0" w:rsidRPr="00DD0F4F" w:rsidRDefault="00A044C0" w:rsidP="00A044C0">
            <w:pPr>
              <w:autoSpaceDE w:val="0"/>
              <w:autoSpaceDN w:val="0"/>
              <w:adjustRightInd w:val="0"/>
              <w:spacing w:after="0" w:line="240" w:lineRule="auto"/>
              <w:rPr>
                <w:rFonts w:ascii="Arial" w:eastAsia="Times New Roman" w:hAnsi="Arial" w:cs="Arial"/>
                <w:color w:val="000000"/>
                <w:sz w:val="20"/>
                <w:szCs w:val="20"/>
                <w:lang w:val="nl-NL"/>
              </w:rPr>
            </w:pPr>
          </w:p>
        </w:tc>
      </w:tr>
      <w:tr w:rsidR="00A044C0" w:rsidRPr="00CD63CD" w14:paraId="5DB32775" w14:textId="77777777" w:rsidTr="00A044C0">
        <w:trPr>
          <w:trHeight w:val="232"/>
        </w:trPr>
        <w:tc>
          <w:tcPr>
            <w:tcW w:w="3780" w:type="dxa"/>
            <w:tcBorders>
              <w:top w:val="nil"/>
              <w:left w:val="nil"/>
              <w:bottom w:val="nil"/>
              <w:right w:val="nil"/>
            </w:tcBorders>
          </w:tcPr>
          <w:p w14:paraId="6603CC55"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3AC2C959"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N3</w:t>
            </w:r>
          </w:p>
        </w:tc>
      </w:tr>
      <w:tr w:rsidR="00A044C0" w:rsidRPr="00CD63CD" w14:paraId="33EE505B" w14:textId="77777777" w:rsidTr="00A044C0">
        <w:trPr>
          <w:trHeight w:val="232"/>
        </w:trPr>
        <w:tc>
          <w:tcPr>
            <w:tcW w:w="3780" w:type="dxa"/>
            <w:tcBorders>
              <w:top w:val="nil"/>
              <w:left w:val="nil"/>
              <w:bottom w:val="nil"/>
              <w:right w:val="nil"/>
            </w:tcBorders>
          </w:tcPr>
          <w:p w14:paraId="3CFDA253"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949166D"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5E066D" w14:paraId="218D9D47" w14:textId="77777777" w:rsidTr="00A044C0">
        <w:trPr>
          <w:trHeight w:val="232"/>
        </w:trPr>
        <w:tc>
          <w:tcPr>
            <w:tcW w:w="3780" w:type="dxa"/>
            <w:tcBorders>
              <w:top w:val="nil"/>
              <w:left w:val="nil"/>
              <w:bottom w:val="nil"/>
              <w:right w:val="nil"/>
            </w:tcBorders>
          </w:tcPr>
          <w:p w14:paraId="588D7718"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461EAADC" w14:textId="77777777" w:rsidR="00A044C0" w:rsidRPr="00DD0F4F" w:rsidRDefault="00A044C0" w:rsidP="00A044C0">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1 - 999</w:t>
            </w:r>
          </w:p>
        </w:tc>
      </w:tr>
      <w:tr w:rsidR="00A044C0" w:rsidRPr="005E066D" w14:paraId="29F64029" w14:textId="77777777" w:rsidTr="00A044C0">
        <w:trPr>
          <w:trHeight w:val="232"/>
        </w:trPr>
        <w:tc>
          <w:tcPr>
            <w:tcW w:w="3780" w:type="dxa"/>
            <w:tcBorders>
              <w:top w:val="nil"/>
              <w:left w:val="nil"/>
              <w:bottom w:val="nil"/>
              <w:right w:val="nil"/>
            </w:tcBorders>
          </w:tcPr>
          <w:p w14:paraId="50D78116" w14:textId="77777777" w:rsidR="00A044C0" w:rsidRPr="00DD0F4F" w:rsidRDefault="00A044C0" w:rsidP="00A044C0">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6801017" w14:textId="77777777" w:rsidR="00A044C0" w:rsidRPr="00DD0F4F" w:rsidRDefault="00A044C0" w:rsidP="00A044C0">
            <w:pPr>
              <w:autoSpaceDE w:val="0"/>
              <w:autoSpaceDN w:val="0"/>
              <w:adjustRightInd w:val="0"/>
              <w:spacing w:after="0" w:line="240" w:lineRule="auto"/>
              <w:rPr>
                <w:rFonts w:ascii="Arial" w:eastAsia="Times New Roman" w:hAnsi="Arial" w:cs="Arial"/>
                <w:color w:val="000000"/>
                <w:sz w:val="20"/>
                <w:szCs w:val="20"/>
                <w:lang w:val="nl-NL"/>
              </w:rPr>
            </w:pPr>
          </w:p>
        </w:tc>
      </w:tr>
      <w:tr w:rsidR="00A044C0" w:rsidRPr="00CD63CD" w14:paraId="2095A3CC" w14:textId="77777777" w:rsidTr="00A044C0">
        <w:trPr>
          <w:trHeight w:val="232"/>
        </w:trPr>
        <w:tc>
          <w:tcPr>
            <w:tcW w:w="3780" w:type="dxa"/>
            <w:tcBorders>
              <w:top w:val="nil"/>
              <w:left w:val="nil"/>
              <w:bottom w:val="nil"/>
              <w:right w:val="nil"/>
            </w:tcBorders>
          </w:tcPr>
          <w:p w14:paraId="67083DD5"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42390585"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A044C0" w:rsidRPr="00CD63CD" w14:paraId="490CF62D" w14:textId="77777777" w:rsidTr="00A044C0">
        <w:trPr>
          <w:trHeight w:val="232"/>
        </w:trPr>
        <w:tc>
          <w:tcPr>
            <w:tcW w:w="3780" w:type="dxa"/>
            <w:tcBorders>
              <w:top w:val="nil"/>
              <w:left w:val="nil"/>
              <w:bottom w:val="nil"/>
              <w:right w:val="nil"/>
            </w:tcBorders>
          </w:tcPr>
          <w:p w14:paraId="27B992D7"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54311C2"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1E2A1316" w14:textId="77777777" w:rsidTr="00A044C0">
        <w:trPr>
          <w:trHeight w:val="232"/>
        </w:trPr>
        <w:tc>
          <w:tcPr>
            <w:tcW w:w="3780" w:type="dxa"/>
            <w:tcBorders>
              <w:top w:val="nil"/>
              <w:left w:val="nil"/>
              <w:bottom w:val="nil"/>
              <w:right w:val="nil"/>
            </w:tcBorders>
          </w:tcPr>
          <w:p w14:paraId="114CE6C1"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4E3D3BC0"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A044C0" w:rsidRPr="00CD63CD" w14:paraId="28BD48B8" w14:textId="77777777" w:rsidTr="00A044C0">
        <w:trPr>
          <w:trHeight w:val="232"/>
        </w:trPr>
        <w:tc>
          <w:tcPr>
            <w:tcW w:w="3780" w:type="dxa"/>
            <w:tcBorders>
              <w:top w:val="nil"/>
              <w:left w:val="nil"/>
              <w:bottom w:val="nil"/>
              <w:right w:val="nil"/>
            </w:tcBorders>
          </w:tcPr>
          <w:p w14:paraId="4F2B00C4"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FC94DDF"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0B192E44" w14:textId="77777777" w:rsidTr="00A044C0">
        <w:trPr>
          <w:trHeight w:val="232"/>
        </w:trPr>
        <w:tc>
          <w:tcPr>
            <w:tcW w:w="3780" w:type="dxa"/>
            <w:tcBorders>
              <w:top w:val="nil"/>
              <w:left w:val="nil"/>
              <w:bottom w:val="nil"/>
              <w:right w:val="nil"/>
            </w:tcBorders>
          </w:tcPr>
          <w:p w14:paraId="009B731E"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669C092F"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61A75233" w14:textId="77777777" w:rsidTr="00A044C0">
        <w:trPr>
          <w:trHeight w:val="232"/>
        </w:trPr>
        <w:tc>
          <w:tcPr>
            <w:tcW w:w="3780" w:type="dxa"/>
            <w:tcBorders>
              <w:top w:val="nil"/>
              <w:left w:val="nil"/>
              <w:bottom w:val="nil"/>
              <w:right w:val="nil"/>
            </w:tcBorders>
          </w:tcPr>
          <w:p w14:paraId="60108BA4"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5CA0178"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08002FC9" w14:textId="77777777" w:rsidTr="00A044C0">
        <w:trPr>
          <w:trHeight w:val="232"/>
        </w:trPr>
        <w:tc>
          <w:tcPr>
            <w:tcW w:w="3780" w:type="dxa"/>
            <w:tcBorders>
              <w:top w:val="nil"/>
              <w:left w:val="nil"/>
              <w:bottom w:val="nil"/>
              <w:right w:val="nil"/>
            </w:tcBorders>
          </w:tcPr>
          <w:p w14:paraId="6B09673C"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62CA5A89"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A044C0" w:rsidRPr="00CD63CD" w14:paraId="5F2949E3" w14:textId="77777777" w:rsidTr="00A044C0">
        <w:trPr>
          <w:trHeight w:val="232"/>
        </w:trPr>
        <w:tc>
          <w:tcPr>
            <w:tcW w:w="3780" w:type="dxa"/>
            <w:tcBorders>
              <w:top w:val="nil"/>
              <w:left w:val="nil"/>
              <w:bottom w:val="nil"/>
              <w:right w:val="nil"/>
            </w:tcBorders>
          </w:tcPr>
          <w:p w14:paraId="0A35E8B9"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12DA53F"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4A49EC8E" w14:textId="77777777" w:rsidTr="00A044C0">
        <w:trPr>
          <w:trHeight w:val="232"/>
        </w:trPr>
        <w:tc>
          <w:tcPr>
            <w:tcW w:w="3780" w:type="dxa"/>
            <w:tcBorders>
              <w:top w:val="nil"/>
              <w:left w:val="nil"/>
              <w:bottom w:val="nil"/>
              <w:right w:val="nil"/>
            </w:tcBorders>
          </w:tcPr>
          <w:p w14:paraId="4E0467CD"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1A0EF140"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A044C0" w:rsidRPr="00CD63CD" w14:paraId="1554DA9B" w14:textId="77777777" w:rsidTr="00A044C0">
        <w:trPr>
          <w:trHeight w:val="232"/>
        </w:trPr>
        <w:tc>
          <w:tcPr>
            <w:tcW w:w="3780" w:type="dxa"/>
            <w:tcBorders>
              <w:top w:val="nil"/>
              <w:left w:val="nil"/>
              <w:bottom w:val="nil"/>
              <w:right w:val="nil"/>
            </w:tcBorders>
          </w:tcPr>
          <w:p w14:paraId="1104E84B"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4503D85"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607AE459" w14:textId="77777777" w:rsidTr="00A044C0">
        <w:trPr>
          <w:trHeight w:val="232"/>
        </w:trPr>
        <w:tc>
          <w:tcPr>
            <w:tcW w:w="3780" w:type="dxa"/>
            <w:tcBorders>
              <w:top w:val="nil"/>
              <w:left w:val="nil"/>
              <w:bottom w:val="nil"/>
              <w:right w:val="nil"/>
            </w:tcBorders>
          </w:tcPr>
          <w:p w14:paraId="73532421"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579DEC30" w14:textId="77777777" w:rsidR="00A044C0" w:rsidRPr="00CD63CD" w:rsidRDefault="00DA5D93"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A044C0" w:rsidRPr="00CD63CD">
              <w:rPr>
                <w:rFonts w:ascii="Arial" w:hAnsi="Arial" w:cs="Arial"/>
                <w:sz w:val="20"/>
                <w:szCs w:val="20"/>
                <w:lang w:val="en-AU"/>
              </w:rPr>
              <w:instrText xml:space="preserve">MERGEFIELD </w:instrText>
            </w:r>
            <w:r w:rsidR="00A044C0"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A044C0"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A044C0"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A044C0"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A044C0"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p>
        </w:tc>
      </w:tr>
      <w:tr w:rsidR="00A044C0" w:rsidRPr="00CD63CD" w14:paraId="377126A9" w14:textId="77777777" w:rsidTr="00A044C0">
        <w:trPr>
          <w:trHeight w:val="232"/>
        </w:trPr>
        <w:tc>
          <w:tcPr>
            <w:tcW w:w="3780" w:type="dxa"/>
            <w:tcBorders>
              <w:top w:val="nil"/>
              <w:left w:val="nil"/>
              <w:bottom w:val="nil"/>
              <w:right w:val="nil"/>
            </w:tcBorders>
          </w:tcPr>
          <w:p w14:paraId="65970E49"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F0BEC32"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01106A1D" w14:textId="77777777" w:rsidTr="00A044C0">
        <w:trPr>
          <w:trHeight w:val="232"/>
        </w:trPr>
        <w:tc>
          <w:tcPr>
            <w:tcW w:w="3780" w:type="dxa"/>
            <w:tcBorders>
              <w:top w:val="nil"/>
              <w:left w:val="nil"/>
              <w:bottom w:val="nil"/>
              <w:right w:val="nil"/>
            </w:tcBorders>
          </w:tcPr>
          <w:p w14:paraId="0AE4FBD6"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0D9DFD70"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Gemeentelijk </w:t>
            </w:r>
            <w:r>
              <w:rPr>
                <w:rFonts w:ascii="Arial" w:eastAsia="Times New Roman" w:hAnsi="Arial" w:cs="Arial"/>
                <w:color w:val="000000"/>
                <w:sz w:val="20"/>
                <w:szCs w:val="20"/>
              </w:rPr>
              <w:t>kern</w:t>
            </w:r>
            <w:r w:rsidRPr="00CD63CD">
              <w:rPr>
                <w:rFonts w:ascii="Arial" w:eastAsia="Times New Roman" w:hAnsi="Arial" w:cs="Arial"/>
                <w:color w:val="000000"/>
                <w:sz w:val="20"/>
                <w:szCs w:val="20"/>
              </w:rPr>
              <w:t>gegeven</w:t>
            </w:r>
          </w:p>
        </w:tc>
      </w:tr>
      <w:tr w:rsidR="00A044C0" w:rsidRPr="00CD63CD" w14:paraId="5DD2BE6A" w14:textId="77777777" w:rsidTr="00A044C0">
        <w:trPr>
          <w:trHeight w:val="232"/>
        </w:trPr>
        <w:tc>
          <w:tcPr>
            <w:tcW w:w="3780" w:type="dxa"/>
            <w:tcBorders>
              <w:top w:val="nil"/>
              <w:left w:val="nil"/>
              <w:right w:val="nil"/>
            </w:tcBorders>
          </w:tcPr>
          <w:p w14:paraId="6DC38564"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00E149A4"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5E066D" w14:paraId="5BB6EF2F" w14:textId="77777777" w:rsidTr="00A044C0">
        <w:trPr>
          <w:trHeight w:val="232"/>
        </w:trPr>
        <w:tc>
          <w:tcPr>
            <w:tcW w:w="3780" w:type="dxa"/>
            <w:tcBorders>
              <w:top w:val="nil"/>
              <w:left w:val="nil"/>
              <w:bottom w:val="single" w:sz="4" w:space="0" w:color="auto"/>
              <w:right w:val="nil"/>
            </w:tcBorders>
          </w:tcPr>
          <w:p w14:paraId="78DFDE4B"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3F5FDD3B" w14:textId="77777777" w:rsidR="00A044C0" w:rsidRPr="00DD0F4F" w:rsidRDefault="00A044C0" w:rsidP="00A044C0">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w:t>
            </w:r>
          </w:p>
        </w:tc>
      </w:tr>
    </w:tbl>
    <w:p w14:paraId="1402B43F" w14:textId="77777777" w:rsidR="00A044C0" w:rsidRPr="0083120B" w:rsidRDefault="00A044C0" w:rsidP="00A044C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Periode-</w:t>
      </w:r>
      <w:r w:rsidRPr="00910F00">
        <w:rPr>
          <w:rFonts w:ascii="Arial" w:eastAsia="Times New Roman" w:hAnsi="Arial" w:cs="Arial"/>
          <w:b/>
          <w:color w:val="004080"/>
          <w:sz w:val="24"/>
          <w:szCs w:val="24"/>
          <w:lang w:eastAsia="nl-NL"/>
        </w:rPr>
        <w:t>eenheid</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A044C0" w:rsidRPr="00CD63CD" w14:paraId="462C493C" w14:textId="77777777" w:rsidTr="00A044C0">
        <w:trPr>
          <w:trHeight w:val="232"/>
        </w:trPr>
        <w:tc>
          <w:tcPr>
            <w:tcW w:w="3780" w:type="dxa"/>
            <w:tcBorders>
              <w:top w:val="single" w:sz="4" w:space="0" w:color="auto"/>
              <w:left w:val="nil"/>
              <w:bottom w:val="nil"/>
              <w:right w:val="nil"/>
            </w:tcBorders>
          </w:tcPr>
          <w:p w14:paraId="46C98404"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3BDA70F5"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Periode-</w:t>
            </w:r>
            <w:r w:rsidRPr="00910F00">
              <w:rPr>
                <w:rFonts w:ascii="Arial" w:hAnsi="Arial" w:cs="Arial"/>
                <w:sz w:val="20"/>
                <w:szCs w:val="20"/>
                <w:lang w:val="en-AU"/>
              </w:rPr>
              <w:t>eenheid</w:t>
            </w:r>
          </w:p>
        </w:tc>
      </w:tr>
      <w:tr w:rsidR="00A044C0" w:rsidRPr="00CD63CD" w14:paraId="4B1E5687" w14:textId="77777777" w:rsidTr="00A044C0">
        <w:trPr>
          <w:trHeight w:val="232"/>
        </w:trPr>
        <w:tc>
          <w:tcPr>
            <w:tcW w:w="3780" w:type="dxa"/>
            <w:tcBorders>
              <w:top w:val="nil"/>
              <w:left w:val="nil"/>
              <w:bottom w:val="nil"/>
              <w:right w:val="nil"/>
            </w:tcBorders>
          </w:tcPr>
          <w:p w14:paraId="2C0261A8"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2694238"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2420EEA4" w14:textId="77777777" w:rsidTr="00A044C0">
        <w:trPr>
          <w:trHeight w:val="232"/>
        </w:trPr>
        <w:tc>
          <w:tcPr>
            <w:tcW w:w="3780" w:type="dxa"/>
            <w:tcBorders>
              <w:top w:val="nil"/>
              <w:left w:val="nil"/>
              <w:bottom w:val="nil"/>
              <w:right w:val="nil"/>
            </w:tcBorders>
          </w:tcPr>
          <w:p w14:paraId="65EA605E"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6B7FE27E"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A044C0" w:rsidRPr="00CD63CD" w14:paraId="59F21D48" w14:textId="77777777" w:rsidTr="00A044C0">
        <w:trPr>
          <w:trHeight w:val="232"/>
        </w:trPr>
        <w:tc>
          <w:tcPr>
            <w:tcW w:w="3780" w:type="dxa"/>
            <w:tcBorders>
              <w:top w:val="nil"/>
              <w:left w:val="nil"/>
              <w:bottom w:val="nil"/>
              <w:right w:val="nil"/>
            </w:tcBorders>
          </w:tcPr>
          <w:p w14:paraId="1E6FCE97"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255357F"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54A16B12" w14:textId="77777777" w:rsidTr="00A044C0">
        <w:trPr>
          <w:trHeight w:val="232"/>
        </w:trPr>
        <w:tc>
          <w:tcPr>
            <w:tcW w:w="3780" w:type="dxa"/>
            <w:tcBorders>
              <w:top w:val="nil"/>
              <w:left w:val="nil"/>
              <w:bottom w:val="nil"/>
              <w:right w:val="nil"/>
            </w:tcBorders>
          </w:tcPr>
          <w:p w14:paraId="385A2C52"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76632578"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0A9C86ED" w14:textId="77777777" w:rsidTr="00A044C0">
        <w:trPr>
          <w:trHeight w:val="232"/>
        </w:trPr>
        <w:tc>
          <w:tcPr>
            <w:tcW w:w="3780" w:type="dxa"/>
            <w:tcBorders>
              <w:top w:val="nil"/>
              <w:left w:val="nil"/>
              <w:bottom w:val="nil"/>
              <w:right w:val="nil"/>
            </w:tcBorders>
          </w:tcPr>
          <w:p w14:paraId="4F9582C1"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5C61190"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1F1B249E" w14:textId="77777777" w:rsidTr="00A044C0">
        <w:trPr>
          <w:trHeight w:val="232"/>
        </w:trPr>
        <w:tc>
          <w:tcPr>
            <w:tcW w:w="3780" w:type="dxa"/>
            <w:tcBorders>
              <w:top w:val="nil"/>
              <w:left w:val="nil"/>
              <w:bottom w:val="nil"/>
              <w:right w:val="nil"/>
            </w:tcBorders>
          </w:tcPr>
          <w:p w14:paraId="31F0DBC2"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002B7B05"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e</w:t>
            </w:r>
            <w:r w:rsidRPr="00910F00">
              <w:rPr>
                <w:rFonts w:ascii="Arial" w:hAnsi="Arial" w:cs="Arial"/>
                <w:sz w:val="20"/>
                <w:szCs w:val="20"/>
                <w:lang w:val="en-AU"/>
              </w:rPr>
              <w:t>enheid</w:t>
            </w:r>
          </w:p>
        </w:tc>
      </w:tr>
      <w:tr w:rsidR="00A044C0" w:rsidRPr="00CD63CD" w14:paraId="54B61C85" w14:textId="77777777" w:rsidTr="00A044C0">
        <w:trPr>
          <w:trHeight w:val="232"/>
        </w:trPr>
        <w:tc>
          <w:tcPr>
            <w:tcW w:w="3780" w:type="dxa"/>
            <w:tcBorders>
              <w:top w:val="nil"/>
              <w:left w:val="nil"/>
              <w:bottom w:val="nil"/>
              <w:right w:val="nil"/>
            </w:tcBorders>
          </w:tcPr>
          <w:p w14:paraId="6F5884E8"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1EFB9C2"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AE6939" w14:paraId="36721D35" w14:textId="77777777" w:rsidTr="00A044C0">
        <w:trPr>
          <w:trHeight w:val="232"/>
        </w:trPr>
        <w:tc>
          <w:tcPr>
            <w:tcW w:w="3780" w:type="dxa"/>
            <w:tcBorders>
              <w:top w:val="nil"/>
              <w:left w:val="nil"/>
              <w:bottom w:val="nil"/>
              <w:right w:val="nil"/>
            </w:tcBorders>
          </w:tcPr>
          <w:p w14:paraId="6970FA5F"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2E420978" w14:textId="77777777" w:rsidR="00A044C0" w:rsidRPr="00DD0F4F" w:rsidRDefault="00A044C0" w:rsidP="00A044C0">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De tijdseenheid waarin de termijn van de servicenorm is uitgedrukt.</w:t>
            </w:r>
          </w:p>
        </w:tc>
      </w:tr>
      <w:tr w:rsidR="00A044C0" w:rsidRPr="00AE6939" w14:paraId="02930F46" w14:textId="77777777" w:rsidTr="00A044C0">
        <w:trPr>
          <w:trHeight w:val="232"/>
        </w:trPr>
        <w:tc>
          <w:tcPr>
            <w:tcW w:w="3780" w:type="dxa"/>
            <w:tcBorders>
              <w:top w:val="nil"/>
              <w:left w:val="nil"/>
              <w:bottom w:val="nil"/>
              <w:right w:val="nil"/>
            </w:tcBorders>
          </w:tcPr>
          <w:p w14:paraId="52D74136" w14:textId="77777777" w:rsidR="00A044C0" w:rsidRPr="00DD0F4F" w:rsidRDefault="00A044C0" w:rsidP="00A044C0">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26ED8EFC" w14:textId="77777777" w:rsidR="00A044C0" w:rsidRPr="00DD0F4F" w:rsidRDefault="00A044C0" w:rsidP="00A044C0">
            <w:pPr>
              <w:autoSpaceDE w:val="0"/>
              <w:autoSpaceDN w:val="0"/>
              <w:adjustRightInd w:val="0"/>
              <w:spacing w:after="0" w:line="240" w:lineRule="auto"/>
              <w:rPr>
                <w:rFonts w:ascii="Arial" w:eastAsia="Times New Roman" w:hAnsi="Arial" w:cs="Arial"/>
                <w:color w:val="000000"/>
                <w:sz w:val="20"/>
                <w:szCs w:val="20"/>
                <w:lang w:val="nl-NL"/>
              </w:rPr>
            </w:pPr>
          </w:p>
        </w:tc>
      </w:tr>
      <w:tr w:rsidR="00A044C0" w:rsidRPr="00CD63CD" w14:paraId="2C1CA9CE" w14:textId="77777777" w:rsidTr="00A044C0">
        <w:trPr>
          <w:trHeight w:val="232"/>
        </w:trPr>
        <w:tc>
          <w:tcPr>
            <w:tcW w:w="3780" w:type="dxa"/>
            <w:tcBorders>
              <w:top w:val="nil"/>
              <w:left w:val="nil"/>
              <w:bottom w:val="nil"/>
              <w:right w:val="nil"/>
            </w:tcBorders>
          </w:tcPr>
          <w:p w14:paraId="5EBDACF8"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2DA19D4F"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r w:rsidRPr="00717312">
              <w:rPr>
                <w:rFonts w:ascii="Arial" w:eastAsia="Times New Roman" w:hAnsi="Arial" w:cs="Arial"/>
                <w:color w:val="000000"/>
                <w:sz w:val="20"/>
                <w:szCs w:val="20"/>
              </w:rPr>
              <w:t xml:space="preserve"> </w:t>
            </w:r>
          </w:p>
        </w:tc>
      </w:tr>
      <w:tr w:rsidR="00A044C0" w:rsidRPr="00CD63CD" w14:paraId="53D4E0B7" w14:textId="77777777" w:rsidTr="00A044C0">
        <w:trPr>
          <w:trHeight w:val="232"/>
        </w:trPr>
        <w:tc>
          <w:tcPr>
            <w:tcW w:w="3780" w:type="dxa"/>
            <w:tcBorders>
              <w:top w:val="nil"/>
              <w:left w:val="nil"/>
              <w:bottom w:val="nil"/>
              <w:right w:val="nil"/>
            </w:tcBorders>
          </w:tcPr>
          <w:p w14:paraId="62AB0FF6"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7903F2F"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370DA649" w14:textId="77777777" w:rsidTr="00A044C0">
        <w:trPr>
          <w:trHeight w:val="232"/>
        </w:trPr>
        <w:tc>
          <w:tcPr>
            <w:tcW w:w="3780" w:type="dxa"/>
            <w:tcBorders>
              <w:top w:val="nil"/>
              <w:left w:val="nil"/>
              <w:bottom w:val="nil"/>
              <w:right w:val="nil"/>
            </w:tcBorders>
          </w:tcPr>
          <w:p w14:paraId="28BDA2E0"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0E1E2F6A"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1-</w:t>
            </w:r>
            <w:r>
              <w:rPr>
                <w:rFonts w:ascii="Arial" w:eastAsia="Times New Roman" w:hAnsi="Arial" w:cs="Arial"/>
                <w:color w:val="000000"/>
                <w:sz w:val="20"/>
                <w:szCs w:val="20"/>
              </w:rPr>
              <w:t>11</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p>
        </w:tc>
      </w:tr>
      <w:tr w:rsidR="00A044C0" w:rsidRPr="00CD63CD" w14:paraId="366F2139" w14:textId="77777777" w:rsidTr="00A044C0">
        <w:trPr>
          <w:trHeight w:val="232"/>
        </w:trPr>
        <w:tc>
          <w:tcPr>
            <w:tcW w:w="3780" w:type="dxa"/>
            <w:tcBorders>
              <w:top w:val="nil"/>
              <w:left w:val="nil"/>
              <w:bottom w:val="nil"/>
              <w:right w:val="nil"/>
            </w:tcBorders>
          </w:tcPr>
          <w:p w14:paraId="21B121E0"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36D62AC"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AE6939" w14:paraId="7176434B" w14:textId="77777777" w:rsidTr="00A044C0">
        <w:trPr>
          <w:trHeight w:val="232"/>
        </w:trPr>
        <w:tc>
          <w:tcPr>
            <w:tcW w:w="3780" w:type="dxa"/>
            <w:tcBorders>
              <w:top w:val="nil"/>
              <w:left w:val="nil"/>
              <w:bottom w:val="nil"/>
              <w:right w:val="nil"/>
            </w:tcBorders>
          </w:tcPr>
          <w:p w14:paraId="605A5F26"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06010DAC" w14:textId="77777777" w:rsidR="00A044C0" w:rsidRPr="00DD0F4F" w:rsidRDefault="00A044C0" w:rsidP="00A044C0">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Het betreft een subattribuutsoort van de groepattribuutsoort ‘</w:t>
            </w:r>
            <w:r w:rsidR="00DA5D93" w:rsidRPr="00BE10FF">
              <w:rPr>
                <w:rFonts w:ascii="Arial" w:hAnsi="Arial" w:cs="Arial"/>
                <w:szCs w:val="24"/>
                <w:lang w:val="en-AU"/>
              </w:rPr>
              <w:fldChar w:fldCharType="begin" w:fldLock="1"/>
            </w:r>
            <w:r w:rsidRPr="005561F3">
              <w:rPr>
                <w:rFonts w:ascii="Arial" w:hAnsi="Arial" w:cs="Arial"/>
                <w:szCs w:val="24"/>
                <w:lang w:val="nl-NL"/>
              </w:rPr>
              <w:instrText xml:space="preserve">MERGEFIELD </w:instrText>
            </w:r>
            <w:r w:rsidRPr="005561F3">
              <w:rPr>
                <w:rFonts w:ascii="Calibri" w:hAnsi="Calibri" w:cs="Arial"/>
                <w:color w:val="0F0F0F"/>
                <w:szCs w:val="24"/>
                <w:lang w:val="nl-NL"/>
              </w:rPr>
              <w:instrText>Att.Name</w:instrText>
            </w:r>
            <w:r w:rsidR="00DA5D93" w:rsidRPr="00BE10FF">
              <w:rPr>
                <w:rFonts w:ascii="Arial" w:hAnsi="Arial" w:cs="Arial"/>
                <w:szCs w:val="24"/>
                <w:lang w:val="en-AU"/>
              </w:rPr>
              <w:fldChar w:fldCharType="separate"/>
            </w:r>
            <w:r w:rsidRPr="005561F3">
              <w:rPr>
                <w:rFonts w:ascii="Calibri" w:hAnsi="Calibri" w:cs="Arial"/>
                <w:color w:val="0F0F0F"/>
                <w:szCs w:val="24"/>
                <w:lang w:val="nl-NL"/>
              </w:rPr>
              <w:t>Servicenorm behandeling</w:t>
            </w:r>
            <w:r w:rsidR="00DA5D93" w:rsidRPr="00BE10FF">
              <w:rPr>
                <w:rFonts w:ascii="Arial" w:hAnsi="Arial" w:cs="Arial"/>
                <w:szCs w:val="24"/>
                <w:lang w:val="en-AU"/>
              </w:rPr>
              <w:fldChar w:fldCharType="end"/>
            </w:r>
            <w:r w:rsidRPr="005561F3">
              <w:rPr>
                <w:rFonts w:ascii="Arial" w:hAnsi="Arial" w:cs="Arial"/>
                <w:szCs w:val="24"/>
                <w:lang w:val="nl-NL"/>
              </w:rPr>
              <w:t>’</w:t>
            </w:r>
          </w:p>
        </w:tc>
      </w:tr>
      <w:tr w:rsidR="00A044C0" w:rsidRPr="00AE6939" w14:paraId="3D0AB69C" w14:textId="77777777" w:rsidTr="00A044C0">
        <w:trPr>
          <w:trHeight w:val="232"/>
        </w:trPr>
        <w:tc>
          <w:tcPr>
            <w:tcW w:w="3780" w:type="dxa"/>
            <w:tcBorders>
              <w:top w:val="nil"/>
              <w:left w:val="nil"/>
              <w:bottom w:val="nil"/>
              <w:right w:val="nil"/>
            </w:tcBorders>
          </w:tcPr>
          <w:p w14:paraId="61007CD8" w14:textId="77777777" w:rsidR="00A044C0" w:rsidRPr="00DD0F4F" w:rsidRDefault="00A044C0" w:rsidP="00A044C0">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6AC25A2F" w14:textId="77777777" w:rsidR="00A044C0" w:rsidRPr="00DD0F4F" w:rsidRDefault="00A044C0" w:rsidP="00A044C0">
            <w:pPr>
              <w:autoSpaceDE w:val="0"/>
              <w:autoSpaceDN w:val="0"/>
              <w:adjustRightInd w:val="0"/>
              <w:spacing w:after="0" w:line="240" w:lineRule="auto"/>
              <w:rPr>
                <w:rFonts w:ascii="Arial" w:eastAsia="Times New Roman" w:hAnsi="Arial" w:cs="Arial"/>
                <w:color w:val="000000"/>
                <w:sz w:val="20"/>
                <w:szCs w:val="20"/>
                <w:lang w:val="nl-NL"/>
              </w:rPr>
            </w:pPr>
          </w:p>
        </w:tc>
      </w:tr>
      <w:tr w:rsidR="00A044C0" w:rsidRPr="00CD63CD" w14:paraId="1B3F83F1" w14:textId="77777777" w:rsidTr="00A044C0">
        <w:trPr>
          <w:trHeight w:val="232"/>
        </w:trPr>
        <w:tc>
          <w:tcPr>
            <w:tcW w:w="3780" w:type="dxa"/>
            <w:tcBorders>
              <w:top w:val="nil"/>
              <w:left w:val="nil"/>
              <w:bottom w:val="nil"/>
              <w:right w:val="nil"/>
            </w:tcBorders>
          </w:tcPr>
          <w:p w14:paraId="5F0C49F9"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757EC459"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A11</w:t>
            </w:r>
          </w:p>
        </w:tc>
      </w:tr>
      <w:tr w:rsidR="00A044C0" w:rsidRPr="00CD63CD" w14:paraId="699BD079" w14:textId="77777777" w:rsidTr="00A044C0">
        <w:trPr>
          <w:trHeight w:val="232"/>
        </w:trPr>
        <w:tc>
          <w:tcPr>
            <w:tcW w:w="3780" w:type="dxa"/>
            <w:tcBorders>
              <w:top w:val="nil"/>
              <w:left w:val="nil"/>
              <w:bottom w:val="nil"/>
              <w:right w:val="nil"/>
            </w:tcBorders>
          </w:tcPr>
          <w:p w14:paraId="6EB586E5"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504F0EF"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5E066D" w14:paraId="4ADFB5CF" w14:textId="77777777" w:rsidTr="00A044C0">
        <w:trPr>
          <w:trHeight w:val="232"/>
        </w:trPr>
        <w:tc>
          <w:tcPr>
            <w:tcW w:w="3780" w:type="dxa"/>
            <w:tcBorders>
              <w:top w:val="nil"/>
              <w:left w:val="nil"/>
              <w:bottom w:val="nil"/>
              <w:right w:val="nil"/>
            </w:tcBorders>
          </w:tcPr>
          <w:p w14:paraId="19998F05"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33107D39" w14:textId="77777777" w:rsidR="00072690" w:rsidRDefault="00072690" w:rsidP="00072690">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“werkdag” (werkbare dagen d.w.z. alle dagen m.u.v. zaterdagen, zondagen en erkende feestdagen)</w:t>
            </w:r>
          </w:p>
          <w:p w14:paraId="1AA0B559" w14:textId="77777777" w:rsidR="00072690" w:rsidRDefault="00072690" w:rsidP="00072690">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“kalenderdag” (</w:t>
            </w:r>
            <w:r w:rsidRPr="003D5F9A">
              <w:rPr>
                <w:rFonts w:ascii="Arial" w:eastAsia="Times New Roman" w:hAnsi="Arial" w:cs="Arial"/>
                <w:color w:val="000000"/>
                <w:sz w:val="20"/>
                <w:szCs w:val="20"/>
                <w:lang w:val="nl-NL"/>
              </w:rPr>
              <w:t>zie voor een definitie van dit begrip de AWB</w:t>
            </w:r>
            <w:r>
              <w:rPr>
                <w:rFonts w:ascii="Arial" w:eastAsia="Times New Roman" w:hAnsi="Arial" w:cs="Arial"/>
                <w:color w:val="000000"/>
                <w:sz w:val="20"/>
                <w:szCs w:val="20"/>
                <w:lang w:val="nl-NL"/>
              </w:rPr>
              <w:t>)</w:t>
            </w:r>
          </w:p>
          <w:p w14:paraId="2259CF4E" w14:textId="77777777" w:rsidR="00072690" w:rsidRDefault="00072690" w:rsidP="00072690">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xml:space="preserve">- “week” (7 kalenderdagen) </w:t>
            </w:r>
          </w:p>
          <w:p w14:paraId="6A72B11C" w14:textId="77777777" w:rsidR="00072690" w:rsidRDefault="00072690" w:rsidP="00072690">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“maand” (28, 30 of 31 kalenderdagen)</w:t>
            </w:r>
          </w:p>
          <w:p w14:paraId="4D016DD7" w14:textId="77777777" w:rsidR="00A044C0" w:rsidRPr="00DD0F4F" w:rsidRDefault="00072690" w:rsidP="00072690">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 “jaar” (365 of 366 kalenderdagen)</w:t>
            </w:r>
          </w:p>
        </w:tc>
      </w:tr>
      <w:tr w:rsidR="00A044C0" w:rsidRPr="005E066D" w14:paraId="25C80FBB" w14:textId="77777777" w:rsidTr="00A044C0">
        <w:trPr>
          <w:trHeight w:val="232"/>
        </w:trPr>
        <w:tc>
          <w:tcPr>
            <w:tcW w:w="3780" w:type="dxa"/>
            <w:tcBorders>
              <w:top w:val="nil"/>
              <w:left w:val="nil"/>
              <w:bottom w:val="nil"/>
              <w:right w:val="nil"/>
            </w:tcBorders>
          </w:tcPr>
          <w:p w14:paraId="034EA4D6" w14:textId="77777777" w:rsidR="00A044C0" w:rsidRPr="00DD0F4F" w:rsidRDefault="00A044C0" w:rsidP="00A044C0">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B166906" w14:textId="77777777" w:rsidR="00A044C0" w:rsidRPr="00DD0F4F" w:rsidRDefault="00A044C0" w:rsidP="00A044C0">
            <w:pPr>
              <w:autoSpaceDE w:val="0"/>
              <w:autoSpaceDN w:val="0"/>
              <w:adjustRightInd w:val="0"/>
              <w:spacing w:after="0" w:line="240" w:lineRule="auto"/>
              <w:rPr>
                <w:rFonts w:ascii="Arial" w:eastAsia="Times New Roman" w:hAnsi="Arial" w:cs="Arial"/>
                <w:color w:val="000000"/>
                <w:sz w:val="20"/>
                <w:szCs w:val="20"/>
                <w:lang w:val="nl-NL"/>
              </w:rPr>
            </w:pPr>
          </w:p>
        </w:tc>
      </w:tr>
      <w:tr w:rsidR="00A044C0" w:rsidRPr="00CD63CD" w14:paraId="537B2CB5" w14:textId="77777777" w:rsidTr="00A044C0">
        <w:trPr>
          <w:trHeight w:val="232"/>
        </w:trPr>
        <w:tc>
          <w:tcPr>
            <w:tcW w:w="3780" w:type="dxa"/>
            <w:tcBorders>
              <w:top w:val="nil"/>
              <w:left w:val="nil"/>
              <w:bottom w:val="nil"/>
              <w:right w:val="nil"/>
            </w:tcBorders>
          </w:tcPr>
          <w:p w14:paraId="07104FC7"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17D14CC7"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A044C0" w:rsidRPr="00CD63CD" w14:paraId="1CDB8A0E" w14:textId="77777777" w:rsidTr="00A044C0">
        <w:trPr>
          <w:trHeight w:val="232"/>
        </w:trPr>
        <w:tc>
          <w:tcPr>
            <w:tcW w:w="3780" w:type="dxa"/>
            <w:tcBorders>
              <w:top w:val="nil"/>
              <w:left w:val="nil"/>
              <w:bottom w:val="nil"/>
              <w:right w:val="nil"/>
            </w:tcBorders>
          </w:tcPr>
          <w:p w14:paraId="376F015C"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893E596"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1777FB0A" w14:textId="77777777" w:rsidTr="00A044C0">
        <w:trPr>
          <w:trHeight w:val="232"/>
        </w:trPr>
        <w:tc>
          <w:tcPr>
            <w:tcW w:w="3780" w:type="dxa"/>
            <w:tcBorders>
              <w:top w:val="nil"/>
              <w:left w:val="nil"/>
              <w:bottom w:val="nil"/>
              <w:right w:val="nil"/>
            </w:tcBorders>
          </w:tcPr>
          <w:p w14:paraId="2D4BF768"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565F0CB9"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A044C0" w:rsidRPr="00CD63CD" w14:paraId="24DC675B" w14:textId="77777777" w:rsidTr="00A044C0">
        <w:trPr>
          <w:trHeight w:val="232"/>
        </w:trPr>
        <w:tc>
          <w:tcPr>
            <w:tcW w:w="3780" w:type="dxa"/>
            <w:tcBorders>
              <w:top w:val="nil"/>
              <w:left w:val="nil"/>
              <w:bottom w:val="nil"/>
              <w:right w:val="nil"/>
            </w:tcBorders>
          </w:tcPr>
          <w:p w14:paraId="70E65C56"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07147CD"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1A438956" w14:textId="77777777" w:rsidTr="00A044C0">
        <w:trPr>
          <w:trHeight w:val="232"/>
        </w:trPr>
        <w:tc>
          <w:tcPr>
            <w:tcW w:w="3780" w:type="dxa"/>
            <w:tcBorders>
              <w:top w:val="nil"/>
              <w:left w:val="nil"/>
              <w:bottom w:val="nil"/>
              <w:right w:val="nil"/>
            </w:tcBorders>
          </w:tcPr>
          <w:p w14:paraId="3675C668"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5F494E09"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7895B9C1" w14:textId="77777777" w:rsidTr="00A044C0">
        <w:trPr>
          <w:trHeight w:val="232"/>
        </w:trPr>
        <w:tc>
          <w:tcPr>
            <w:tcW w:w="3780" w:type="dxa"/>
            <w:tcBorders>
              <w:top w:val="nil"/>
              <w:left w:val="nil"/>
              <w:bottom w:val="nil"/>
              <w:right w:val="nil"/>
            </w:tcBorders>
          </w:tcPr>
          <w:p w14:paraId="2BF86875"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3CC1D87"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06E5B635" w14:textId="77777777" w:rsidTr="00A044C0">
        <w:trPr>
          <w:trHeight w:val="232"/>
        </w:trPr>
        <w:tc>
          <w:tcPr>
            <w:tcW w:w="3780" w:type="dxa"/>
            <w:tcBorders>
              <w:top w:val="nil"/>
              <w:left w:val="nil"/>
              <w:bottom w:val="nil"/>
              <w:right w:val="nil"/>
            </w:tcBorders>
          </w:tcPr>
          <w:p w14:paraId="230408BE"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6CD01C97"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A044C0" w:rsidRPr="00CD63CD" w14:paraId="26DC3AD5" w14:textId="77777777" w:rsidTr="00A044C0">
        <w:trPr>
          <w:trHeight w:val="232"/>
        </w:trPr>
        <w:tc>
          <w:tcPr>
            <w:tcW w:w="3780" w:type="dxa"/>
            <w:tcBorders>
              <w:top w:val="nil"/>
              <w:left w:val="nil"/>
              <w:bottom w:val="nil"/>
              <w:right w:val="nil"/>
            </w:tcBorders>
          </w:tcPr>
          <w:p w14:paraId="358BD1B7"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FF937BD"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78BED569" w14:textId="77777777" w:rsidTr="00A044C0">
        <w:trPr>
          <w:trHeight w:val="232"/>
        </w:trPr>
        <w:tc>
          <w:tcPr>
            <w:tcW w:w="3780" w:type="dxa"/>
            <w:tcBorders>
              <w:top w:val="nil"/>
              <w:left w:val="nil"/>
              <w:bottom w:val="nil"/>
              <w:right w:val="nil"/>
            </w:tcBorders>
          </w:tcPr>
          <w:p w14:paraId="69C9C9CE"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7D4FC829"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Zie groep</w:t>
            </w:r>
          </w:p>
        </w:tc>
      </w:tr>
      <w:tr w:rsidR="00A044C0" w:rsidRPr="00CD63CD" w14:paraId="44643F3F" w14:textId="77777777" w:rsidTr="00A044C0">
        <w:trPr>
          <w:trHeight w:val="232"/>
        </w:trPr>
        <w:tc>
          <w:tcPr>
            <w:tcW w:w="3780" w:type="dxa"/>
            <w:tcBorders>
              <w:top w:val="nil"/>
              <w:left w:val="nil"/>
              <w:bottom w:val="nil"/>
              <w:right w:val="nil"/>
            </w:tcBorders>
          </w:tcPr>
          <w:p w14:paraId="4C0E1B8C"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443B42F"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6C830E03" w14:textId="77777777" w:rsidTr="00A044C0">
        <w:trPr>
          <w:trHeight w:val="232"/>
        </w:trPr>
        <w:tc>
          <w:tcPr>
            <w:tcW w:w="3780" w:type="dxa"/>
            <w:tcBorders>
              <w:top w:val="nil"/>
              <w:left w:val="nil"/>
              <w:bottom w:val="nil"/>
              <w:right w:val="nil"/>
            </w:tcBorders>
          </w:tcPr>
          <w:p w14:paraId="54DB3B5D"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798132B4" w14:textId="77777777" w:rsidR="00A044C0" w:rsidRPr="00CD63CD" w:rsidRDefault="00DA5D93"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A044C0" w:rsidRPr="00CD63CD">
              <w:rPr>
                <w:rFonts w:ascii="Arial" w:hAnsi="Arial" w:cs="Arial"/>
                <w:sz w:val="20"/>
                <w:szCs w:val="20"/>
                <w:lang w:val="en-AU"/>
              </w:rPr>
              <w:instrText xml:space="preserve">MERGEFIELD </w:instrText>
            </w:r>
            <w:r w:rsidR="00A044C0"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A044C0"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A044C0"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A044C0"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A044C0"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p>
        </w:tc>
      </w:tr>
      <w:tr w:rsidR="00A044C0" w:rsidRPr="00CD63CD" w14:paraId="1742BD03" w14:textId="77777777" w:rsidTr="00A044C0">
        <w:trPr>
          <w:trHeight w:val="232"/>
        </w:trPr>
        <w:tc>
          <w:tcPr>
            <w:tcW w:w="3780" w:type="dxa"/>
            <w:tcBorders>
              <w:top w:val="nil"/>
              <w:left w:val="nil"/>
              <w:bottom w:val="nil"/>
              <w:right w:val="nil"/>
            </w:tcBorders>
          </w:tcPr>
          <w:p w14:paraId="7ABD7535"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14676A7"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CD63CD" w14:paraId="4A804029" w14:textId="77777777" w:rsidTr="00A044C0">
        <w:trPr>
          <w:trHeight w:val="232"/>
        </w:trPr>
        <w:tc>
          <w:tcPr>
            <w:tcW w:w="3780" w:type="dxa"/>
            <w:tcBorders>
              <w:top w:val="nil"/>
              <w:left w:val="nil"/>
              <w:bottom w:val="nil"/>
              <w:right w:val="nil"/>
            </w:tcBorders>
          </w:tcPr>
          <w:p w14:paraId="7659D57B"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6F5FD521"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Gemeentelijk </w:t>
            </w:r>
            <w:r>
              <w:rPr>
                <w:rFonts w:ascii="Arial" w:eastAsia="Times New Roman" w:hAnsi="Arial" w:cs="Arial"/>
                <w:color w:val="000000"/>
                <w:sz w:val="20"/>
                <w:szCs w:val="20"/>
              </w:rPr>
              <w:t>kern</w:t>
            </w:r>
            <w:r w:rsidRPr="00CD63CD">
              <w:rPr>
                <w:rFonts w:ascii="Arial" w:eastAsia="Times New Roman" w:hAnsi="Arial" w:cs="Arial"/>
                <w:color w:val="000000"/>
                <w:sz w:val="20"/>
                <w:szCs w:val="20"/>
              </w:rPr>
              <w:t>gegeven</w:t>
            </w:r>
          </w:p>
        </w:tc>
      </w:tr>
      <w:tr w:rsidR="00A044C0" w:rsidRPr="00CD63CD" w14:paraId="119EF9F3" w14:textId="77777777" w:rsidTr="00A044C0">
        <w:trPr>
          <w:trHeight w:val="232"/>
        </w:trPr>
        <w:tc>
          <w:tcPr>
            <w:tcW w:w="3780" w:type="dxa"/>
            <w:tcBorders>
              <w:top w:val="nil"/>
              <w:left w:val="nil"/>
              <w:right w:val="nil"/>
            </w:tcBorders>
          </w:tcPr>
          <w:p w14:paraId="352A3166"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2EB5DAFD" w14:textId="77777777" w:rsidR="00A044C0" w:rsidRPr="00CD63CD" w:rsidRDefault="00A044C0" w:rsidP="00A044C0">
            <w:pPr>
              <w:autoSpaceDE w:val="0"/>
              <w:autoSpaceDN w:val="0"/>
              <w:adjustRightInd w:val="0"/>
              <w:spacing w:after="0" w:line="240" w:lineRule="auto"/>
              <w:rPr>
                <w:rFonts w:ascii="Arial" w:eastAsia="Times New Roman" w:hAnsi="Arial" w:cs="Arial"/>
                <w:color w:val="000000"/>
                <w:sz w:val="20"/>
                <w:szCs w:val="20"/>
              </w:rPr>
            </w:pPr>
          </w:p>
        </w:tc>
      </w:tr>
      <w:tr w:rsidR="00A044C0" w:rsidRPr="005E066D" w14:paraId="243793B5" w14:textId="77777777" w:rsidTr="00A044C0">
        <w:trPr>
          <w:trHeight w:val="232"/>
        </w:trPr>
        <w:tc>
          <w:tcPr>
            <w:tcW w:w="3780" w:type="dxa"/>
            <w:tcBorders>
              <w:top w:val="nil"/>
              <w:left w:val="nil"/>
              <w:bottom w:val="single" w:sz="4" w:space="0" w:color="auto"/>
              <w:right w:val="nil"/>
            </w:tcBorders>
          </w:tcPr>
          <w:p w14:paraId="1AE7912F" w14:textId="77777777" w:rsidR="00A044C0" w:rsidRPr="00CD63CD" w:rsidRDefault="00A044C0" w:rsidP="00A044C0">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lastRenderedPageBreak/>
              <w:t>Regels attribuutsoort</w:t>
            </w:r>
          </w:p>
        </w:tc>
        <w:tc>
          <w:tcPr>
            <w:tcW w:w="5580" w:type="dxa"/>
            <w:tcBorders>
              <w:top w:val="nil"/>
              <w:left w:val="nil"/>
              <w:bottom w:val="single" w:sz="4" w:space="0" w:color="auto"/>
              <w:right w:val="nil"/>
            </w:tcBorders>
          </w:tcPr>
          <w:p w14:paraId="40B96A80" w14:textId="77777777" w:rsidR="00A044C0" w:rsidRPr="00DD0F4F" w:rsidRDefault="00A044C0" w:rsidP="00A044C0">
            <w:pPr>
              <w:autoSpaceDE w:val="0"/>
              <w:autoSpaceDN w:val="0"/>
              <w:adjustRightInd w:val="0"/>
              <w:spacing w:after="0" w:line="240" w:lineRule="auto"/>
              <w:rPr>
                <w:rFonts w:ascii="Arial" w:eastAsia="Times New Roman" w:hAnsi="Arial" w:cs="Arial"/>
                <w:color w:val="000000"/>
                <w:sz w:val="20"/>
                <w:szCs w:val="20"/>
                <w:lang w:val="nl-NL"/>
              </w:rPr>
            </w:pPr>
            <w:r>
              <w:rPr>
                <w:rFonts w:ascii="Calibri" w:hAnsi="Calibri" w:cs="Arial"/>
                <w:color w:val="0F0F0F"/>
                <w:szCs w:val="24"/>
              </w:rPr>
              <w:t>-</w:t>
            </w:r>
          </w:p>
        </w:tc>
      </w:tr>
    </w:tbl>
    <w:p w14:paraId="032A4D1E" w14:textId="77777777" w:rsidR="003D5F9A" w:rsidRPr="00DD0F4F" w:rsidRDefault="003D5F9A" w:rsidP="006757BE">
      <w:pPr>
        <w:rPr>
          <w:lang w:val="nl-NL"/>
        </w:rPr>
      </w:pPr>
    </w:p>
    <w:p w14:paraId="08DD1A85" w14:textId="77777777" w:rsidR="00D2012E" w:rsidRDefault="00D2012E" w:rsidP="00D2012E">
      <w:pPr>
        <w:pStyle w:val="Kop2"/>
        <w:rPr>
          <w:noProof/>
        </w:rPr>
      </w:pPr>
      <w:bookmarkStart w:id="3971" w:name="_Toc493816615"/>
      <w:bookmarkStart w:id="3972" w:name="_Toc493816723"/>
      <w:r>
        <w:rPr>
          <w:noProof/>
        </w:rPr>
        <w:t>ZAAK</w:t>
      </w:r>
      <w:r w:rsidR="005D1B2A">
        <w:rPr>
          <w:noProof/>
        </w:rPr>
        <w:t>-INFORMATIE</w:t>
      </w:r>
      <w:r>
        <w:rPr>
          <w:noProof/>
        </w:rPr>
        <w:t>OBJECT</w:t>
      </w:r>
      <w:bookmarkEnd w:id="3971"/>
      <w:bookmarkEnd w:id="3972"/>
    </w:p>
    <w:p w14:paraId="254F10A6" w14:textId="2B8026C9" w:rsidR="00D2012E" w:rsidRDefault="00D2012E" w:rsidP="00F64D19">
      <w:pPr>
        <w:rPr>
          <w:noProof/>
          <w:lang w:val="nl-NL"/>
        </w:rPr>
      </w:pPr>
      <w:r w:rsidRPr="00DD0F4F">
        <w:rPr>
          <w:noProof/>
          <w:lang w:val="nl-NL"/>
        </w:rPr>
        <w:t xml:space="preserve">Teneinde in lijn te blijven met de Baseline Informatiehuishoiding en aan te sluiten bij </w:t>
      </w:r>
      <w:r w:rsidR="00EE16DA" w:rsidRPr="00DD0F4F">
        <w:rPr>
          <w:noProof/>
          <w:lang w:val="nl-NL"/>
        </w:rPr>
        <w:t xml:space="preserve">de </w:t>
      </w:r>
      <w:r w:rsidRPr="00DD0F4F">
        <w:rPr>
          <w:noProof/>
          <w:lang w:val="nl-NL"/>
        </w:rPr>
        <w:t>steeds gangbaardere terminogie in de documentaire informatiehuishouding en de ‘archiefwereld’, hebben we de term ‘document’ conseq</w:t>
      </w:r>
      <w:r w:rsidR="005D1B2A" w:rsidRPr="00DD0F4F">
        <w:rPr>
          <w:noProof/>
          <w:lang w:val="nl-NL"/>
        </w:rPr>
        <w:t>uent vervangen door ‘informatie</w:t>
      </w:r>
      <w:r w:rsidRPr="00DD0F4F">
        <w:rPr>
          <w:noProof/>
          <w:lang w:val="nl-NL"/>
        </w:rPr>
        <w:t xml:space="preserve">object’. </w:t>
      </w:r>
    </w:p>
    <w:p w14:paraId="6E5CB420" w14:textId="4A6281BD" w:rsidR="00BE528D" w:rsidRPr="00BE528D" w:rsidRDefault="00BE528D" w:rsidP="00F64D19">
      <w:pPr>
        <w:rPr>
          <w:ins w:id="3973" w:author="Arjan Kloosterboer" w:date="2017-09-22T04:10:00Z"/>
          <w:noProof/>
          <w:lang w:val="nl-NL"/>
        </w:rPr>
      </w:pPr>
      <w:ins w:id="3974" w:author="Arjan Kloosterboer" w:date="2017-09-22T04:10:00Z">
        <w:r>
          <w:rPr>
            <w:lang w:val="nl-NL"/>
          </w:rPr>
          <w:t>Het archiefregime van de zaak met al haar informatie, waarnder de bijbehorende informatieobjecten, wordt bepaald op zaak-niveau d.w.z. geldt voor het gehele ‘zaakdossier’. O</w:t>
        </w:r>
        <w:r w:rsidRPr="00BE528D">
          <w:rPr>
            <w:lang w:val="nl-NL"/>
          </w:rPr>
          <w:t xml:space="preserve">m redenen van privacy of anderszins </w:t>
        </w:r>
        <w:r>
          <w:rPr>
            <w:lang w:val="nl-NL"/>
          </w:rPr>
          <w:t xml:space="preserve">kan het evenwel </w:t>
        </w:r>
        <w:r w:rsidRPr="00BE528D">
          <w:rPr>
            <w:lang w:val="nl-NL"/>
          </w:rPr>
          <w:t xml:space="preserve">van belang zijn bepaalde informatieobjecten te vernietigen binnen de archiefactietermijn d.w.z. voor de vernietigings- of overbrengingsdatum van het zaakdossier. </w:t>
        </w:r>
        <w:r w:rsidR="00B372EF">
          <w:rPr>
            <w:lang w:val="nl-NL"/>
          </w:rPr>
          <w:t>Hietoe is</w:t>
        </w:r>
        <w:r w:rsidRPr="00BE528D">
          <w:rPr>
            <w:lang w:val="nl-NL"/>
          </w:rPr>
          <w:t xml:space="preserve"> de attribuutsoort’Vernietigingsdatum’ toe</w:t>
        </w:r>
        <w:r w:rsidR="00B372EF">
          <w:rPr>
            <w:lang w:val="nl-NL"/>
          </w:rPr>
          <w:t>ge</w:t>
        </w:r>
        <w:r w:rsidRPr="00BE528D">
          <w:rPr>
            <w:lang w:val="nl-NL"/>
          </w:rPr>
          <w:t>voeg</w:t>
        </w:r>
        <w:r w:rsidR="00B372EF">
          <w:rPr>
            <w:lang w:val="nl-NL"/>
          </w:rPr>
          <w:t>d</w:t>
        </w:r>
        <w:r w:rsidRPr="00BE528D">
          <w:rPr>
            <w:lang w:val="nl-NL"/>
          </w:rPr>
          <w:t xml:space="preserve"> aan de relatieklasse ZAAK-INFORMATIEOBJECT-TYPE. </w:t>
        </w:r>
      </w:ins>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D2012E" w:rsidRPr="00D2012E" w14:paraId="52A39944" w14:textId="77777777" w:rsidTr="0034071F">
        <w:tc>
          <w:tcPr>
            <w:tcW w:w="3600" w:type="dxa"/>
            <w:tcBorders>
              <w:top w:val="single" w:sz="4" w:space="0" w:color="auto"/>
              <w:left w:val="nil"/>
              <w:bottom w:val="nil"/>
              <w:right w:val="nil"/>
            </w:tcBorders>
          </w:tcPr>
          <w:p w14:paraId="653E80D7"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14:paraId="29E1B32D" w14:textId="65868287" w:rsidR="00D2012E" w:rsidRPr="00D2012E" w:rsidRDefault="00DA5D93"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Element.Name</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ZAAK</w:t>
            </w:r>
            <w:r w:rsidRPr="00D2012E">
              <w:rPr>
                <w:rFonts w:ascii="Arial" w:hAnsi="Arial" w:cs="Arial"/>
                <w:sz w:val="20"/>
                <w:szCs w:val="20"/>
                <w:lang w:val="en-AU"/>
              </w:rPr>
              <w:fldChar w:fldCharType="end"/>
            </w:r>
            <w:r w:rsidR="005D1B2A">
              <w:rPr>
                <w:rFonts w:ascii="Arial" w:hAnsi="Arial" w:cs="Arial"/>
                <w:sz w:val="20"/>
                <w:szCs w:val="20"/>
                <w:lang w:val="en-AU"/>
              </w:rPr>
              <w:t>-INFORMATIE</w:t>
            </w:r>
            <w:r w:rsidR="00D2012E">
              <w:rPr>
                <w:rFonts w:ascii="Arial" w:hAnsi="Arial" w:cs="Arial"/>
                <w:sz w:val="20"/>
                <w:szCs w:val="20"/>
                <w:lang w:val="en-AU"/>
              </w:rPr>
              <w:t>OBJECT</w:t>
            </w:r>
          </w:p>
        </w:tc>
      </w:tr>
      <w:tr w:rsidR="00D2012E" w:rsidRPr="00D2012E" w14:paraId="37C01785" w14:textId="77777777" w:rsidTr="0034071F">
        <w:tc>
          <w:tcPr>
            <w:tcW w:w="3600" w:type="dxa"/>
            <w:tcBorders>
              <w:top w:val="nil"/>
              <w:left w:val="nil"/>
              <w:bottom w:val="nil"/>
              <w:right w:val="nil"/>
            </w:tcBorders>
          </w:tcPr>
          <w:p w14:paraId="693BB053"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1E84C33"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27AD47BC" w14:textId="77777777" w:rsidTr="0034071F">
        <w:tc>
          <w:tcPr>
            <w:tcW w:w="3600" w:type="dxa"/>
            <w:tcBorders>
              <w:top w:val="nil"/>
              <w:left w:val="nil"/>
              <w:bottom w:val="nil"/>
              <w:right w:val="nil"/>
            </w:tcBorders>
          </w:tcPr>
          <w:p w14:paraId="5F531EBC"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14:paraId="12CEEED6" w14:textId="77777777" w:rsidR="00D2012E" w:rsidRPr="00D2012E" w:rsidRDefault="00DA5D93"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Element.Alias</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ZDC</w:t>
            </w:r>
            <w:r w:rsidRPr="00D2012E">
              <w:rPr>
                <w:rFonts w:ascii="Arial" w:hAnsi="Arial" w:cs="Arial"/>
                <w:sz w:val="20"/>
                <w:szCs w:val="20"/>
                <w:lang w:val="en-AU"/>
              </w:rPr>
              <w:fldChar w:fldCharType="end"/>
            </w:r>
          </w:p>
        </w:tc>
      </w:tr>
      <w:tr w:rsidR="00D2012E" w:rsidRPr="00D2012E" w14:paraId="08C3758F" w14:textId="77777777" w:rsidTr="0034071F">
        <w:tc>
          <w:tcPr>
            <w:tcW w:w="3600" w:type="dxa"/>
            <w:tcBorders>
              <w:top w:val="nil"/>
              <w:left w:val="nil"/>
              <w:bottom w:val="nil"/>
              <w:right w:val="nil"/>
            </w:tcBorders>
          </w:tcPr>
          <w:p w14:paraId="3DA5AF6B"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8477796"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7A7CAA81" w14:textId="77777777" w:rsidTr="0034071F">
        <w:tc>
          <w:tcPr>
            <w:tcW w:w="3600" w:type="dxa"/>
            <w:tcBorders>
              <w:top w:val="nil"/>
              <w:left w:val="nil"/>
              <w:bottom w:val="nil"/>
              <w:right w:val="nil"/>
            </w:tcBorders>
          </w:tcPr>
          <w:p w14:paraId="4D81AE0A"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14:paraId="02FE8D3A"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3E1A5AB6" w14:textId="77777777" w:rsidTr="0034071F">
        <w:trPr>
          <w:trHeight w:val="230"/>
        </w:trPr>
        <w:tc>
          <w:tcPr>
            <w:tcW w:w="3600" w:type="dxa"/>
            <w:tcBorders>
              <w:top w:val="nil"/>
              <w:left w:val="nil"/>
              <w:bottom w:val="nil"/>
              <w:right w:val="nil"/>
            </w:tcBorders>
          </w:tcPr>
          <w:p w14:paraId="1BA61F2A"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F0641E2"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6BA44BEB" w14:textId="77777777" w:rsidTr="0034071F">
        <w:trPr>
          <w:trHeight w:val="230"/>
        </w:trPr>
        <w:tc>
          <w:tcPr>
            <w:tcW w:w="3600" w:type="dxa"/>
            <w:tcBorders>
              <w:top w:val="nil"/>
              <w:left w:val="nil"/>
              <w:bottom w:val="nil"/>
              <w:right w:val="nil"/>
            </w:tcBorders>
          </w:tcPr>
          <w:p w14:paraId="1416C944"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14:paraId="493404AD"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53DBEFAC" w14:textId="77777777" w:rsidTr="0034071F">
        <w:trPr>
          <w:trHeight w:val="230"/>
        </w:trPr>
        <w:tc>
          <w:tcPr>
            <w:tcW w:w="3600" w:type="dxa"/>
            <w:tcBorders>
              <w:top w:val="nil"/>
              <w:left w:val="nil"/>
              <w:bottom w:val="nil"/>
              <w:right w:val="nil"/>
            </w:tcBorders>
          </w:tcPr>
          <w:p w14:paraId="190165DE"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5ADB3E9"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AE6939" w14:paraId="70A066F5" w14:textId="77777777" w:rsidTr="0034071F">
        <w:trPr>
          <w:trHeight w:val="230"/>
        </w:trPr>
        <w:tc>
          <w:tcPr>
            <w:tcW w:w="3600" w:type="dxa"/>
            <w:tcBorders>
              <w:top w:val="nil"/>
              <w:left w:val="nil"/>
              <w:bottom w:val="nil"/>
              <w:right w:val="nil"/>
            </w:tcBorders>
          </w:tcPr>
          <w:p w14:paraId="37868741"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14:paraId="3EFFA66D" w14:textId="549BCE3A" w:rsidR="00D2012E" w:rsidRPr="00DD0F4F" w:rsidRDefault="00650FA0" w:rsidP="00650FA0">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hAnsi="Arial" w:cs="Arial"/>
                <w:sz w:val="20"/>
                <w:szCs w:val="20"/>
                <w:lang w:val="nl-NL"/>
              </w:rPr>
              <w:t xml:space="preserve">De relatie tussen </w:t>
            </w:r>
            <w:r w:rsidR="00DA5D93" w:rsidRPr="00D2012E">
              <w:rPr>
                <w:rFonts w:ascii="Arial" w:hAnsi="Arial" w:cs="Arial"/>
                <w:sz w:val="20"/>
                <w:szCs w:val="20"/>
                <w:lang w:val="en-AU"/>
              </w:rPr>
              <w:fldChar w:fldCharType="begin" w:fldLock="1"/>
            </w:r>
            <w:r w:rsidRPr="00DD0F4F">
              <w:rPr>
                <w:rFonts w:ascii="Arial" w:hAnsi="Arial" w:cs="Arial"/>
                <w:sz w:val="20"/>
                <w:szCs w:val="20"/>
                <w:lang w:val="nl-NL"/>
              </w:rPr>
              <w:instrText xml:space="preserve">MERGEFIELD </w:instrText>
            </w:r>
            <w:r w:rsidRPr="00DD0F4F">
              <w:rPr>
                <w:rFonts w:ascii="Arial" w:eastAsia="Times New Roman" w:hAnsi="Arial" w:cs="Arial"/>
                <w:color w:val="000000"/>
                <w:sz w:val="20"/>
                <w:szCs w:val="20"/>
                <w:lang w:val="nl-NL"/>
              </w:rPr>
              <w:instrText>Element.Notes</w:instrText>
            </w:r>
            <w:r w:rsidR="00DA5D93" w:rsidRPr="00D2012E">
              <w:rPr>
                <w:rFonts w:ascii="Arial" w:hAnsi="Arial" w:cs="Arial"/>
                <w:sz w:val="20"/>
                <w:szCs w:val="20"/>
                <w:lang w:val="en-AU"/>
              </w:rPr>
              <w:fldChar w:fldCharType="end"/>
            </w:r>
            <w:r w:rsidRPr="00DD0F4F">
              <w:rPr>
                <w:rFonts w:ascii="Arial" w:eastAsia="Times New Roman" w:hAnsi="Arial" w:cs="Arial"/>
                <w:color w:val="610E6A"/>
                <w:sz w:val="20"/>
                <w:szCs w:val="20"/>
                <w:lang w:val="nl-NL"/>
              </w:rPr>
              <w:t xml:space="preserve">een ZAAK en een </w:t>
            </w:r>
            <w:r w:rsidR="005D1B2A" w:rsidRPr="00DD0F4F">
              <w:rPr>
                <w:rFonts w:ascii="Arial" w:eastAsia="Times New Roman" w:hAnsi="Arial" w:cs="Arial"/>
                <w:color w:val="610E6A"/>
                <w:sz w:val="20"/>
                <w:szCs w:val="20"/>
                <w:lang w:val="nl-NL"/>
              </w:rPr>
              <w:t>INFORMATIE</w:t>
            </w:r>
            <w:r w:rsidR="00D2012E" w:rsidRPr="00DD0F4F">
              <w:rPr>
                <w:rFonts w:ascii="Arial" w:eastAsia="Times New Roman" w:hAnsi="Arial" w:cs="Arial"/>
                <w:color w:val="610E6A"/>
                <w:sz w:val="20"/>
                <w:szCs w:val="20"/>
                <w:lang w:val="nl-NL"/>
              </w:rPr>
              <w:t>OBJECT dat relevant is voor de behandeling van d</w:t>
            </w:r>
            <w:r w:rsidRPr="00DD0F4F">
              <w:rPr>
                <w:rFonts w:ascii="Arial" w:eastAsia="Times New Roman" w:hAnsi="Arial" w:cs="Arial"/>
                <w:color w:val="610E6A"/>
                <w:sz w:val="20"/>
                <w:szCs w:val="20"/>
                <w:lang w:val="nl-NL"/>
              </w:rPr>
              <w:t>i</w:t>
            </w:r>
            <w:r w:rsidR="00D2012E" w:rsidRPr="00DD0F4F">
              <w:rPr>
                <w:rFonts w:ascii="Arial" w:eastAsia="Times New Roman" w:hAnsi="Arial" w:cs="Arial"/>
                <w:color w:val="610E6A"/>
                <w:sz w:val="20"/>
                <w:szCs w:val="20"/>
                <w:lang w:val="nl-NL"/>
              </w:rPr>
              <w:t>e ZAAK en/of gecreëerd is in het kader van de behandeling van d</w:t>
            </w:r>
            <w:r w:rsidRPr="00DD0F4F">
              <w:rPr>
                <w:rFonts w:ascii="Arial" w:eastAsia="Times New Roman" w:hAnsi="Arial" w:cs="Arial"/>
                <w:color w:val="610E6A"/>
                <w:sz w:val="20"/>
                <w:szCs w:val="20"/>
                <w:lang w:val="nl-NL"/>
              </w:rPr>
              <w:t>i</w:t>
            </w:r>
            <w:r w:rsidR="00D2012E" w:rsidRPr="00DD0F4F">
              <w:rPr>
                <w:rFonts w:ascii="Arial" w:eastAsia="Times New Roman" w:hAnsi="Arial" w:cs="Arial"/>
                <w:color w:val="610E6A"/>
                <w:sz w:val="20"/>
                <w:szCs w:val="20"/>
                <w:lang w:val="nl-NL"/>
              </w:rPr>
              <w:t>e ZAAK</w:t>
            </w:r>
          </w:p>
        </w:tc>
      </w:tr>
      <w:tr w:rsidR="00D2012E" w:rsidRPr="00AE6939" w14:paraId="3136F1B3" w14:textId="77777777" w:rsidTr="0034071F">
        <w:tc>
          <w:tcPr>
            <w:tcW w:w="3600" w:type="dxa"/>
            <w:tcBorders>
              <w:top w:val="nil"/>
              <w:left w:val="nil"/>
              <w:bottom w:val="nil"/>
              <w:right w:val="nil"/>
            </w:tcBorders>
          </w:tcPr>
          <w:p w14:paraId="549AAA28" w14:textId="77777777" w:rsidR="00D2012E" w:rsidRPr="00DD0F4F" w:rsidRDefault="00D2012E" w:rsidP="00D2012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4C7EA2C3"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r>
      <w:tr w:rsidR="00D2012E" w:rsidRPr="00D2012E" w14:paraId="4D8AC895" w14:textId="77777777" w:rsidTr="0034071F">
        <w:tc>
          <w:tcPr>
            <w:tcW w:w="3600" w:type="dxa"/>
            <w:tcBorders>
              <w:top w:val="nil"/>
              <w:left w:val="nil"/>
              <w:bottom w:val="nil"/>
              <w:right w:val="nil"/>
            </w:tcBorders>
          </w:tcPr>
          <w:p w14:paraId="23E33838"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14:paraId="5EF08E2A"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6F51CF95" w14:textId="77777777" w:rsidTr="0034071F">
        <w:trPr>
          <w:trHeight w:val="230"/>
        </w:trPr>
        <w:tc>
          <w:tcPr>
            <w:tcW w:w="3600" w:type="dxa"/>
            <w:tcBorders>
              <w:top w:val="nil"/>
              <w:left w:val="nil"/>
              <w:bottom w:val="nil"/>
              <w:right w:val="nil"/>
            </w:tcBorders>
          </w:tcPr>
          <w:p w14:paraId="603DE879"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20C5CD3"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20FA995D" w14:textId="77777777" w:rsidTr="0034071F">
        <w:tc>
          <w:tcPr>
            <w:tcW w:w="3600" w:type="dxa"/>
            <w:tcBorders>
              <w:top w:val="nil"/>
              <w:left w:val="nil"/>
              <w:bottom w:val="nil"/>
              <w:right w:val="nil"/>
            </w:tcBorders>
          </w:tcPr>
          <w:p w14:paraId="30958B87"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14:paraId="74169261"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717EF89B" w14:textId="77777777" w:rsidTr="0034071F">
        <w:trPr>
          <w:trHeight w:val="260"/>
        </w:trPr>
        <w:tc>
          <w:tcPr>
            <w:tcW w:w="3600" w:type="dxa"/>
            <w:tcBorders>
              <w:top w:val="nil"/>
              <w:left w:val="nil"/>
              <w:bottom w:val="nil"/>
              <w:right w:val="nil"/>
            </w:tcBorders>
          </w:tcPr>
          <w:p w14:paraId="48DA3DA8"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777C2AB2"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AE6939" w14:paraId="4510BC01" w14:textId="77777777" w:rsidTr="0034071F">
        <w:tc>
          <w:tcPr>
            <w:tcW w:w="3600" w:type="dxa"/>
            <w:tcBorders>
              <w:top w:val="nil"/>
              <w:left w:val="nil"/>
              <w:bottom w:val="nil"/>
              <w:right w:val="nil"/>
            </w:tcBorders>
          </w:tcPr>
          <w:p w14:paraId="2F143B96"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363EA4E9"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Dit is de relatieklasse behorende bij de relatiesoort ‘ZAAK kent INFORMATIEOBJECT’. Met de relatiesoort geven we aan welke INFORMATIEOBJECTen voor een bepaalde ZAAK relevant zijn en omgekeerd voor welke ZAAKen een bepaald </w:t>
            </w:r>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 relevant is. De relatieklasse maakt het mogelijk om eigenschappen van deze relatiesoort te modelleren.</w:t>
            </w:r>
          </w:p>
          <w:p w14:paraId="1C495A0F"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Meerdere </w:t>
            </w:r>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 xml:space="preserve">objecten kunnen relevant zijn voor een zaak en/of gedurende de behandeling daarvan gecreëerd zijn. Omgekeerd kan een </w:t>
            </w:r>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 xml:space="preserve">object relevant zijn voor meerdere zaken. Zo ontstaan n:m-relaties tussen zaken en </w:t>
            </w:r>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 xml:space="preserve">objecten. Aangezien er eigenschappen zijn die niet bij alleen ZAAK of alleen </w:t>
            </w:r>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 xml:space="preserve">OBJECT behoren (zoals bijvoorbeeld de Registratiedatum) maar behoren bij de unieke combinatie van een zaak met een </w:t>
            </w:r>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 modelleren we deze relatie met ZAAK</w:t>
            </w:r>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 xml:space="preserve">OBJECT: de verwijzing naar de </w:t>
            </w:r>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 xml:space="preserve">objecten die bij een zaak behoren en de verwijzing naar de zaken waarvoor een </w:t>
            </w:r>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 relevant is</w:t>
            </w:r>
          </w:p>
        </w:tc>
      </w:tr>
      <w:tr w:rsidR="00D2012E" w:rsidRPr="00AE6939" w14:paraId="33811AAF" w14:textId="77777777" w:rsidTr="0034071F">
        <w:tc>
          <w:tcPr>
            <w:tcW w:w="3600" w:type="dxa"/>
            <w:tcBorders>
              <w:top w:val="nil"/>
              <w:left w:val="nil"/>
              <w:bottom w:val="nil"/>
              <w:right w:val="nil"/>
            </w:tcBorders>
          </w:tcPr>
          <w:p w14:paraId="2E0941F0" w14:textId="77777777" w:rsidR="00D2012E" w:rsidRPr="00DD0F4F" w:rsidRDefault="00D2012E" w:rsidP="00D2012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34336A48"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r>
      <w:tr w:rsidR="00D2012E" w:rsidRPr="00D2012E" w14:paraId="108BE31E" w14:textId="77777777" w:rsidTr="0034071F">
        <w:tc>
          <w:tcPr>
            <w:tcW w:w="3600" w:type="dxa"/>
            <w:tcBorders>
              <w:top w:val="nil"/>
              <w:left w:val="nil"/>
              <w:bottom w:val="nil"/>
              <w:right w:val="nil"/>
            </w:tcBorders>
          </w:tcPr>
          <w:p w14:paraId="7AE96CD5"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14:paraId="68012F99"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0125373C" w14:textId="77777777" w:rsidTr="0034071F">
        <w:tc>
          <w:tcPr>
            <w:tcW w:w="3600" w:type="dxa"/>
            <w:tcBorders>
              <w:top w:val="nil"/>
              <w:left w:val="nil"/>
              <w:bottom w:val="nil"/>
              <w:right w:val="nil"/>
            </w:tcBorders>
          </w:tcPr>
          <w:p w14:paraId="6194A3E7"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E60C2FD"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r>
      <w:tr w:rsidR="00D2012E" w:rsidRPr="00D2012E" w14:paraId="0326E114" w14:textId="77777777" w:rsidTr="0034071F">
        <w:tc>
          <w:tcPr>
            <w:tcW w:w="3600" w:type="dxa"/>
            <w:tcBorders>
              <w:top w:val="nil"/>
              <w:left w:val="nil"/>
              <w:bottom w:val="nil"/>
              <w:right w:val="nil"/>
            </w:tcBorders>
          </w:tcPr>
          <w:p w14:paraId="0BC4ABAD"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bookmarkStart w:id="3975" w:name="BKM_415A17E8_19FE_4d07_A35E_BAA137939F6E"/>
            <w:bookmarkEnd w:id="3975"/>
            <w:r w:rsidRPr="00D2012E">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12FACC24"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Code</w:t>
            </w:r>
          </w:p>
        </w:tc>
        <w:tc>
          <w:tcPr>
            <w:tcW w:w="3330" w:type="dxa"/>
            <w:tcBorders>
              <w:top w:val="nil"/>
              <w:left w:val="nil"/>
              <w:bottom w:val="nil"/>
              <w:right w:val="nil"/>
            </w:tcBorders>
          </w:tcPr>
          <w:p w14:paraId="3A763A36"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64A4037E"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Herkomst</w:t>
            </w:r>
          </w:p>
        </w:tc>
      </w:tr>
      <w:tr w:rsidR="00D2012E" w:rsidRPr="00AE6939" w14:paraId="146DC88B" w14:textId="77777777" w:rsidTr="0034071F">
        <w:tc>
          <w:tcPr>
            <w:tcW w:w="3600" w:type="dxa"/>
            <w:tcBorders>
              <w:top w:val="nil"/>
              <w:left w:val="nil"/>
              <w:bottom w:val="nil"/>
              <w:right w:val="nil"/>
            </w:tcBorders>
          </w:tcPr>
          <w:p w14:paraId="059569C0"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006A80B"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2A698ECC" w14:textId="682392CE" w:rsidR="00D2012E" w:rsidRPr="00D2012E" w:rsidRDefault="00DA5D93" w:rsidP="003F455D">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r w:rsidR="00A02BEA">
              <w:rPr>
                <w:rFonts w:ascii="Arial" w:eastAsia="Times New Roman" w:hAnsi="Arial" w:cs="Arial"/>
                <w:color w:val="000000"/>
                <w:sz w:val="20"/>
                <w:szCs w:val="20"/>
              </w:rPr>
              <w:t>T</w:t>
            </w:r>
            <w:r w:rsidR="00D2012E" w:rsidRPr="00D2012E">
              <w:rPr>
                <w:rFonts w:ascii="Arial" w:eastAsia="Times New Roman" w:hAnsi="Arial" w:cs="Arial"/>
                <w:color w:val="000000"/>
                <w:sz w:val="20"/>
                <w:szCs w:val="20"/>
              </w:rPr>
              <w:t>itel</w:t>
            </w:r>
            <w:r w:rsidRPr="00D2012E">
              <w:rPr>
                <w:rFonts w:ascii="Arial" w:hAnsi="Arial" w:cs="Arial"/>
                <w:sz w:val="20"/>
                <w:szCs w:val="20"/>
                <w:lang w:val="en-AU"/>
              </w:rPr>
              <w:fldChar w:fldCharType="end"/>
            </w:r>
          </w:p>
        </w:tc>
        <w:tc>
          <w:tcPr>
            <w:tcW w:w="1350" w:type="dxa"/>
            <w:tcBorders>
              <w:top w:val="nil"/>
              <w:left w:val="nil"/>
              <w:bottom w:val="nil"/>
              <w:right w:val="nil"/>
            </w:tcBorders>
          </w:tcPr>
          <w:p w14:paraId="2E97E660"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D2012E" w:rsidRPr="00AE6939" w14:paraId="73AB7022" w14:textId="77777777" w:rsidTr="0034071F">
        <w:tc>
          <w:tcPr>
            <w:tcW w:w="3600" w:type="dxa"/>
            <w:tcBorders>
              <w:top w:val="nil"/>
              <w:left w:val="nil"/>
              <w:bottom w:val="nil"/>
              <w:right w:val="nil"/>
            </w:tcBorders>
          </w:tcPr>
          <w:p w14:paraId="52B343E7"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bookmarkStart w:id="3976" w:name="BKM_F0798A2E_D492_4e27_B638_8484CA18D4D7"/>
            <w:bookmarkEnd w:id="3976"/>
          </w:p>
        </w:tc>
        <w:tc>
          <w:tcPr>
            <w:tcW w:w="1080" w:type="dxa"/>
            <w:tcBorders>
              <w:top w:val="nil"/>
              <w:left w:val="nil"/>
              <w:bottom w:val="nil"/>
              <w:right w:val="nil"/>
            </w:tcBorders>
          </w:tcPr>
          <w:p w14:paraId="4240D2BA"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4BE1134B" w14:textId="66079C1C" w:rsidR="00D2012E" w:rsidRPr="00D2012E" w:rsidRDefault="00DA5D93" w:rsidP="003F455D">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r w:rsidR="00A02BEA">
              <w:rPr>
                <w:rFonts w:ascii="Arial" w:eastAsia="Times New Roman" w:hAnsi="Arial" w:cs="Arial"/>
                <w:color w:val="000000"/>
                <w:sz w:val="20"/>
                <w:szCs w:val="20"/>
              </w:rPr>
              <w:t>B</w:t>
            </w:r>
            <w:r w:rsidR="00D2012E" w:rsidRPr="00D2012E">
              <w:rPr>
                <w:rFonts w:ascii="Arial" w:eastAsia="Times New Roman" w:hAnsi="Arial" w:cs="Arial"/>
                <w:color w:val="000000"/>
                <w:sz w:val="20"/>
                <w:szCs w:val="20"/>
              </w:rPr>
              <w:t>eschrijving</w:t>
            </w:r>
            <w:r w:rsidRPr="00D2012E">
              <w:rPr>
                <w:rFonts w:ascii="Arial" w:hAnsi="Arial" w:cs="Arial"/>
                <w:sz w:val="20"/>
                <w:szCs w:val="20"/>
                <w:lang w:val="en-AU"/>
              </w:rPr>
              <w:fldChar w:fldCharType="end"/>
            </w:r>
          </w:p>
        </w:tc>
        <w:tc>
          <w:tcPr>
            <w:tcW w:w="1350" w:type="dxa"/>
            <w:tcBorders>
              <w:top w:val="nil"/>
              <w:left w:val="nil"/>
              <w:bottom w:val="nil"/>
              <w:right w:val="nil"/>
            </w:tcBorders>
          </w:tcPr>
          <w:p w14:paraId="14AE0967"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D2012E" w:rsidRPr="00D2012E" w14:paraId="31EE0FB8" w14:textId="77777777" w:rsidTr="0034071F">
        <w:tc>
          <w:tcPr>
            <w:tcW w:w="3600" w:type="dxa"/>
            <w:tcBorders>
              <w:top w:val="nil"/>
              <w:left w:val="nil"/>
              <w:bottom w:val="nil"/>
              <w:right w:val="nil"/>
            </w:tcBorders>
          </w:tcPr>
          <w:p w14:paraId="12F9BFA4"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bookmarkStart w:id="3977" w:name="BKM_475B40D7_121E_4f33_B22A_86609FFC33E5"/>
            <w:bookmarkEnd w:id="3977"/>
          </w:p>
        </w:tc>
        <w:tc>
          <w:tcPr>
            <w:tcW w:w="1080" w:type="dxa"/>
            <w:tcBorders>
              <w:top w:val="nil"/>
              <w:left w:val="nil"/>
              <w:bottom w:val="nil"/>
              <w:right w:val="nil"/>
            </w:tcBorders>
          </w:tcPr>
          <w:p w14:paraId="1239B0A7"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4A3AA160" w14:textId="1A9E698D" w:rsidR="00D2012E" w:rsidRPr="00D2012E" w:rsidRDefault="00DA5D93" w:rsidP="00A02BEA">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r w:rsidR="00A02BEA">
              <w:rPr>
                <w:rFonts w:ascii="Arial" w:eastAsia="Times New Roman" w:hAnsi="Arial" w:cs="Arial"/>
                <w:color w:val="000000"/>
                <w:sz w:val="20"/>
                <w:szCs w:val="20"/>
              </w:rPr>
              <w:t>R</w:t>
            </w:r>
            <w:r w:rsidR="00D2012E" w:rsidRPr="00D2012E">
              <w:rPr>
                <w:rFonts w:ascii="Arial" w:eastAsia="Times New Roman" w:hAnsi="Arial" w:cs="Arial"/>
                <w:color w:val="000000"/>
                <w:sz w:val="20"/>
                <w:szCs w:val="20"/>
              </w:rPr>
              <w:t>egistratiedatum</w:t>
            </w:r>
            <w:r w:rsidRPr="00D2012E">
              <w:rPr>
                <w:rFonts w:ascii="Arial" w:hAnsi="Arial" w:cs="Arial"/>
                <w:sz w:val="20"/>
                <w:szCs w:val="20"/>
                <w:lang w:val="en-AU"/>
              </w:rPr>
              <w:fldChar w:fldCharType="end"/>
            </w:r>
          </w:p>
        </w:tc>
        <w:tc>
          <w:tcPr>
            <w:tcW w:w="1350" w:type="dxa"/>
            <w:tcBorders>
              <w:top w:val="nil"/>
              <w:left w:val="nil"/>
              <w:bottom w:val="nil"/>
              <w:right w:val="nil"/>
            </w:tcBorders>
          </w:tcPr>
          <w:p w14:paraId="464DCE3F"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color w:val="000000"/>
                <w:sz w:val="20"/>
                <w:szCs w:val="20"/>
              </w:rPr>
              <w:t>KING</w:t>
            </w:r>
          </w:p>
        </w:tc>
      </w:tr>
      <w:tr w:rsidR="00BE528D" w:rsidRPr="00D2012E" w14:paraId="43D868AB" w14:textId="77777777" w:rsidTr="0034071F">
        <w:trPr>
          <w:ins w:id="3978" w:author="Arjan Kloosterboer" w:date="2017-09-22T04:10:00Z"/>
        </w:trPr>
        <w:tc>
          <w:tcPr>
            <w:tcW w:w="3600" w:type="dxa"/>
            <w:tcBorders>
              <w:top w:val="nil"/>
              <w:left w:val="nil"/>
              <w:bottom w:val="nil"/>
              <w:right w:val="nil"/>
            </w:tcBorders>
          </w:tcPr>
          <w:p w14:paraId="263D0574" w14:textId="77777777" w:rsidR="00BE528D" w:rsidRPr="00DD0F4F" w:rsidRDefault="00BE528D" w:rsidP="00D2012E">
            <w:pPr>
              <w:autoSpaceDE w:val="0"/>
              <w:autoSpaceDN w:val="0"/>
              <w:adjustRightInd w:val="0"/>
              <w:spacing w:after="0" w:line="240" w:lineRule="auto"/>
              <w:rPr>
                <w:ins w:id="3979" w:author="Arjan Kloosterboer" w:date="2017-09-22T04:10:00Z"/>
                <w:rFonts w:ascii="Arial" w:eastAsia="Times New Roman" w:hAnsi="Arial" w:cs="Arial"/>
                <w:color w:val="000000"/>
                <w:sz w:val="20"/>
                <w:szCs w:val="20"/>
                <w:lang w:val="nl-NL"/>
              </w:rPr>
            </w:pPr>
          </w:p>
        </w:tc>
        <w:tc>
          <w:tcPr>
            <w:tcW w:w="1080" w:type="dxa"/>
            <w:tcBorders>
              <w:top w:val="nil"/>
              <w:left w:val="nil"/>
              <w:bottom w:val="nil"/>
              <w:right w:val="nil"/>
            </w:tcBorders>
          </w:tcPr>
          <w:p w14:paraId="0E06F0F6" w14:textId="77777777" w:rsidR="00BE528D" w:rsidRPr="00DD0F4F" w:rsidRDefault="00BE528D" w:rsidP="00D2012E">
            <w:pPr>
              <w:autoSpaceDE w:val="0"/>
              <w:autoSpaceDN w:val="0"/>
              <w:adjustRightInd w:val="0"/>
              <w:spacing w:after="0" w:line="240" w:lineRule="auto"/>
              <w:rPr>
                <w:ins w:id="3980" w:author="Arjan Kloosterboer" w:date="2017-09-22T04:10:00Z"/>
                <w:rFonts w:ascii="Arial" w:eastAsia="Times New Roman" w:hAnsi="Arial" w:cs="Arial"/>
                <w:color w:val="000000"/>
                <w:sz w:val="20"/>
                <w:szCs w:val="20"/>
                <w:lang w:val="nl-NL"/>
              </w:rPr>
            </w:pPr>
          </w:p>
        </w:tc>
        <w:tc>
          <w:tcPr>
            <w:tcW w:w="3330" w:type="dxa"/>
            <w:tcBorders>
              <w:top w:val="nil"/>
              <w:left w:val="nil"/>
              <w:bottom w:val="nil"/>
              <w:right w:val="nil"/>
            </w:tcBorders>
          </w:tcPr>
          <w:p w14:paraId="3B56BB39" w14:textId="401805E3" w:rsidR="00BE528D" w:rsidRPr="00D2012E" w:rsidRDefault="00BE528D" w:rsidP="00A02BEA">
            <w:pPr>
              <w:autoSpaceDE w:val="0"/>
              <w:autoSpaceDN w:val="0"/>
              <w:adjustRightInd w:val="0"/>
              <w:spacing w:after="0" w:line="240" w:lineRule="auto"/>
              <w:rPr>
                <w:ins w:id="3981" w:author="Arjan Kloosterboer" w:date="2017-09-22T04:10:00Z"/>
                <w:rFonts w:ascii="Arial" w:hAnsi="Arial" w:cs="Arial"/>
                <w:sz w:val="20"/>
                <w:szCs w:val="20"/>
                <w:lang w:val="en-AU"/>
              </w:rPr>
            </w:pPr>
            <w:ins w:id="3982" w:author="Arjan Kloosterboer" w:date="2017-09-22T04:10:00Z">
              <w:r>
                <w:rPr>
                  <w:rFonts w:ascii="Arial" w:hAnsi="Arial" w:cs="Arial"/>
                  <w:sz w:val="20"/>
                  <w:szCs w:val="20"/>
                  <w:lang w:val="en-AU"/>
                </w:rPr>
                <w:t>Vernietigingsdatum</w:t>
              </w:r>
            </w:ins>
          </w:p>
        </w:tc>
        <w:tc>
          <w:tcPr>
            <w:tcW w:w="1350" w:type="dxa"/>
            <w:tcBorders>
              <w:top w:val="nil"/>
              <w:left w:val="nil"/>
              <w:bottom w:val="nil"/>
              <w:right w:val="nil"/>
            </w:tcBorders>
          </w:tcPr>
          <w:p w14:paraId="095959D8" w14:textId="32C100CF" w:rsidR="00BE528D" w:rsidRPr="00D2012E" w:rsidRDefault="00BE528D" w:rsidP="00D2012E">
            <w:pPr>
              <w:autoSpaceDE w:val="0"/>
              <w:autoSpaceDN w:val="0"/>
              <w:adjustRightInd w:val="0"/>
              <w:spacing w:after="0" w:line="240" w:lineRule="auto"/>
              <w:rPr>
                <w:ins w:id="3983" w:author="Arjan Kloosterboer" w:date="2017-09-22T04:10:00Z"/>
                <w:rFonts w:ascii="Arial" w:eastAsia="Times New Roman" w:hAnsi="Arial" w:cs="Arial"/>
                <w:color w:val="000000"/>
                <w:sz w:val="20"/>
                <w:szCs w:val="20"/>
              </w:rPr>
            </w:pPr>
            <w:ins w:id="3984" w:author="Arjan Kloosterboer" w:date="2017-09-22T04:10:00Z">
              <w:r>
                <w:rPr>
                  <w:rFonts w:ascii="Arial" w:eastAsia="Times New Roman" w:hAnsi="Arial" w:cs="Arial"/>
                  <w:color w:val="000000"/>
                  <w:sz w:val="20"/>
                  <w:szCs w:val="20"/>
                </w:rPr>
                <w:t>KING</w:t>
              </w:r>
            </w:ins>
          </w:p>
        </w:tc>
      </w:tr>
      <w:tr w:rsidR="00D2012E" w:rsidRPr="00D2012E" w14:paraId="3688E3CA" w14:textId="77777777" w:rsidTr="0034071F">
        <w:tc>
          <w:tcPr>
            <w:tcW w:w="3600" w:type="dxa"/>
            <w:tcBorders>
              <w:top w:val="nil"/>
              <w:left w:val="nil"/>
              <w:right w:val="nil"/>
            </w:tcBorders>
          </w:tcPr>
          <w:p w14:paraId="14DDCE9A"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14:paraId="1C4BABBC"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14:paraId="1E081135"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Herkomst</w:t>
            </w:r>
          </w:p>
        </w:tc>
      </w:tr>
      <w:tr w:rsidR="00D2012E" w:rsidRPr="00D2012E" w14:paraId="0CB4854C" w14:textId="77777777" w:rsidTr="0034071F">
        <w:tc>
          <w:tcPr>
            <w:tcW w:w="3600" w:type="dxa"/>
            <w:tcBorders>
              <w:top w:val="nil"/>
              <w:left w:val="nil"/>
              <w:bottom w:val="single" w:sz="4" w:space="0" w:color="auto"/>
              <w:right w:val="nil"/>
            </w:tcBorders>
          </w:tcPr>
          <w:p w14:paraId="3C978570"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14:paraId="1BE6F75A" w14:textId="77777777" w:rsidR="00D2012E" w:rsidRPr="00D2012E" w:rsidRDefault="00DA5D93"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Connector.Name</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is relevant voor</w:t>
            </w:r>
            <w:r w:rsidRPr="00D2012E">
              <w:rPr>
                <w:rFonts w:ascii="Arial" w:hAnsi="Arial" w:cs="Arial"/>
                <w:sz w:val="20"/>
                <w:szCs w:val="20"/>
                <w:lang w:val="en-AU"/>
              </w:rPr>
              <w:fldChar w:fldCharType="end"/>
            </w:r>
            <w:r w:rsidR="00D2012E" w:rsidRPr="00D2012E">
              <w:rPr>
                <w:rFonts w:ascii="Arial" w:eastAsia="Times New Roman" w:hAnsi="Arial" w:cs="Arial"/>
                <w:color w:val="000000"/>
                <w:sz w:val="20"/>
                <w:szCs w:val="20"/>
              </w:rPr>
              <w:t xml:space="preserve">   </w:t>
            </w:r>
            <w:r w:rsidRPr="00D2012E">
              <w:rPr>
                <w:rFonts w:ascii="Arial" w:eastAsia="Times New Roman" w:hAnsi="Arial" w:cs="Arial"/>
                <w:color w:val="000000"/>
                <w:sz w:val="20"/>
                <w:szCs w:val="20"/>
              </w:rPr>
              <w:fldChar w:fldCharType="begin" w:fldLock="1"/>
            </w:r>
            <w:r w:rsidR="00D2012E" w:rsidRPr="00D2012E">
              <w:rPr>
                <w:rFonts w:ascii="Arial" w:eastAsia="Times New Roman" w:hAnsi="Arial" w:cs="Arial"/>
                <w:color w:val="000000"/>
                <w:sz w:val="20"/>
                <w:szCs w:val="20"/>
              </w:rPr>
              <w:instrText>MERGEFIELD Element.Name</w:instrText>
            </w:r>
            <w:r w:rsidRPr="00D2012E">
              <w:rPr>
                <w:rFonts w:ascii="Arial" w:eastAsia="Times New Roman" w:hAnsi="Arial" w:cs="Arial"/>
                <w:color w:val="000000"/>
                <w:sz w:val="20"/>
                <w:szCs w:val="20"/>
              </w:rPr>
              <w:fldChar w:fldCharType="separate"/>
            </w:r>
            <w:r w:rsidR="00D2012E" w:rsidRPr="00D2012E">
              <w:rPr>
                <w:rFonts w:ascii="Arial" w:eastAsia="Times New Roman" w:hAnsi="Arial" w:cs="Arial"/>
                <w:color w:val="000000"/>
                <w:sz w:val="20"/>
                <w:szCs w:val="20"/>
              </w:rPr>
              <w:t>STATUS</w:t>
            </w:r>
            <w:r w:rsidRPr="00D2012E">
              <w:rPr>
                <w:rFonts w:ascii="Arial" w:eastAsia="Times New Roman" w:hAnsi="Arial" w:cs="Arial"/>
                <w:color w:val="000000"/>
                <w:sz w:val="20"/>
                <w:szCs w:val="20"/>
              </w:rPr>
              <w:fldChar w:fldCharType="end"/>
            </w:r>
            <w:r w:rsidR="00D2012E" w:rsidRPr="00D2012E">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14:paraId="06ABED1F"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color w:val="000000"/>
                <w:sz w:val="20"/>
                <w:szCs w:val="20"/>
              </w:rPr>
              <w:t>KING</w:t>
            </w:r>
          </w:p>
        </w:tc>
      </w:tr>
    </w:tbl>
    <w:p w14:paraId="046A6F95" w14:textId="2374AC0F" w:rsidR="00D2012E" w:rsidRDefault="00D2012E" w:rsidP="00F64D19">
      <w:pPr>
        <w:rPr>
          <w:noProof/>
        </w:rPr>
      </w:pPr>
    </w:p>
    <w:p w14:paraId="75DB2770" w14:textId="77777777" w:rsidR="00A02BEA" w:rsidRDefault="00A02BEA" w:rsidP="00A02BEA">
      <w:pPr>
        <w:pStyle w:val="Kop3"/>
        <w:rPr>
          <w:del w:id="3985" w:author="Arjan Kloosterboer" w:date="2017-09-22T04:10:00Z"/>
          <w:noProof/>
        </w:rPr>
      </w:pPr>
      <w:bookmarkStart w:id="3986" w:name="_Toc493816724"/>
      <w:del w:id="3987" w:author="Arjan Kloosterboer" w:date="2017-09-22T04:10:00Z">
        <w:r>
          <w:rPr>
            <w:noProof/>
          </w:rPr>
          <w:delText>Titel</w:delText>
        </w:r>
        <w:bookmarkEnd w:id="3986"/>
      </w:del>
    </w:p>
    <w:p w14:paraId="024758BC" w14:textId="2C45BAF4" w:rsidR="00A02BEA" w:rsidRPr="00047A77" w:rsidRDefault="00047A77" w:rsidP="00047A77">
      <w:pPr>
        <w:widowControl w:val="0"/>
        <w:autoSpaceDE w:val="0"/>
        <w:autoSpaceDN w:val="0"/>
        <w:adjustRightInd w:val="0"/>
        <w:spacing w:before="240" w:after="60" w:line="240" w:lineRule="auto"/>
        <w:outlineLvl w:val="3"/>
        <w:rPr>
          <w:ins w:id="3988" w:author="Arjan Kloosterboer" w:date="2017-09-22T04:10:00Z"/>
          <w:rFonts w:ascii="Arial" w:eastAsia="Times New Roman" w:hAnsi="Arial" w:cs="Arial"/>
          <w:b/>
          <w:color w:val="004080"/>
          <w:sz w:val="24"/>
          <w:szCs w:val="24"/>
          <w:lang w:eastAsia="nl-NL"/>
        </w:rPr>
      </w:pPr>
      <w:ins w:id="3989" w:author="Arjan Kloosterboer" w:date="2017-09-22T04:10:00Z">
        <w:r w:rsidRPr="00BE528D">
          <w:rPr>
            <w:rFonts w:ascii="Arial" w:eastAsia="Times New Roman" w:hAnsi="Arial" w:cs="Arial"/>
            <w:b/>
            <w:color w:val="004080"/>
            <w:sz w:val="24"/>
            <w:szCs w:val="24"/>
            <w:lang w:eastAsia="nl-NL"/>
          </w:rPr>
          <w:t>«</w:t>
        </w:r>
        <w:r w:rsidRPr="00BE528D">
          <w:rPr>
            <w:rFonts w:ascii="Arial" w:eastAsia="Times New Roman" w:hAnsi="Arial" w:cs="Arial"/>
            <w:b/>
            <w:color w:val="004080"/>
            <w:sz w:val="24"/>
            <w:szCs w:val="24"/>
            <w:lang w:eastAsia="nl-NL"/>
          </w:rPr>
          <w:fldChar w:fldCharType="begin" w:fldLock="1"/>
        </w:r>
        <w:r w:rsidRPr="00BE528D">
          <w:rPr>
            <w:rFonts w:ascii="Arial" w:eastAsia="Times New Roman" w:hAnsi="Arial" w:cs="Arial"/>
            <w:b/>
            <w:color w:val="004080"/>
            <w:sz w:val="24"/>
            <w:szCs w:val="24"/>
            <w:lang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BE528D">
          <w:rPr>
            <w:rFonts w:ascii="Arial" w:eastAsia="Times New Roman" w:hAnsi="Arial" w:cs="Arial"/>
            <w:b/>
            <w:color w:val="004080"/>
            <w:sz w:val="24"/>
            <w:szCs w:val="24"/>
            <w:lang w:eastAsia="nl-NL"/>
          </w:rPr>
          <w:fldChar w:fldCharType="separate"/>
        </w:r>
        <w:r>
          <w:rPr>
            <w:rFonts w:ascii="Arial" w:eastAsia="Times New Roman" w:hAnsi="Arial" w:cs="Arial"/>
            <w:b/>
            <w:color w:val="004080"/>
            <w:sz w:val="24"/>
            <w:szCs w:val="24"/>
            <w:lang w:eastAsia="nl-NL"/>
          </w:rPr>
          <w:t>Attribuutsoort</w:t>
        </w:r>
        <w:r w:rsidRPr="00BE528D">
          <w:rPr>
            <w:rFonts w:ascii="Arial" w:eastAsia="Times New Roman" w:hAnsi="Arial" w:cs="Arial"/>
            <w:b/>
            <w:color w:val="004080"/>
            <w:sz w:val="24"/>
            <w:szCs w:val="24"/>
            <w:lang w:eastAsia="nl-NL"/>
          </w:rPr>
          <w:fldChar w:fldCharType="end"/>
        </w:r>
        <w:r w:rsidRPr="00BE528D">
          <w:rPr>
            <w:rFonts w:ascii="Arial" w:eastAsia="Times New Roman" w:hAnsi="Arial" w:cs="Arial"/>
            <w:b/>
            <w:color w:val="004080"/>
            <w:sz w:val="24"/>
            <w:szCs w:val="24"/>
            <w:lang w:eastAsia="nl-NL"/>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Titel</w:t>
        </w:r>
      </w:ins>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2517B3" w:rsidRPr="002517B3" w14:paraId="3FA85A8D" w14:textId="77777777" w:rsidTr="00AB019F">
        <w:trPr>
          <w:trHeight w:val="215"/>
        </w:trPr>
        <w:tc>
          <w:tcPr>
            <w:tcW w:w="3690" w:type="dxa"/>
            <w:tcBorders>
              <w:top w:val="single" w:sz="4" w:space="0" w:color="auto"/>
              <w:left w:val="nil"/>
              <w:bottom w:val="nil"/>
              <w:right w:val="nil"/>
            </w:tcBorders>
          </w:tcPr>
          <w:p w14:paraId="0623E138"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14:paraId="2983C84F" w14:textId="4A440AEE" w:rsidR="002517B3" w:rsidRPr="002517B3" w:rsidRDefault="00DA5D93" w:rsidP="003F455D">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r w:rsidR="003F455D">
              <w:rPr>
                <w:rFonts w:ascii="Arial" w:eastAsia="Times New Roman" w:hAnsi="Arial" w:cs="Arial"/>
                <w:color w:val="000000"/>
                <w:sz w:val="20"/>
                <w:szCs w:val="20"/>
              </w:rPr>
              <w:t>t</w:t>
            </w:r>
            <w:r w:rsidR="002517B3" w:rsidRPr="002517B3">
              <w:rPr>
                <w:rFonts w:ascii="Arial" w:eastAsia="Times New Roman" w:hAnsi="Arial" w:cs="Arial"/>
                <w:color w:val="000000"/>
                <w:sz w:val="20"/>
                <w:szCs w:val="20"/>
              </w:rPr>
              <w:t>itel</w:t>
            </w:r>
            <w:r w:rsidRPr="002517B3">
              <w:rPr>
                <w:rFonts w:ascii="Arial" w:hAnsi="Arial" w:cs="Arial"/>
                <w:sz w:val="20"/>
                <w:szCs w:val="20"/>
                <w:lang w:val="en-AU"/>
              </w:rPr>
              <w:fldChar w:fldCharType="end"/>
            </w:r>
          </w:p>
        </w:tc>
      </w:tr>
      <w:tr w:rsidR="002517B3" w:rsidRPr="002517B3" w14:paraId="21CB0F0C" w14:textId="77777777" w:rsidTr="00AB019F">
        <w:tc>
          <w:tcPr>
            <w:tcW w:w="3690" w:type="dxa"/>
            <w:tcBorders>
              <w:top w:val="nil"/>
              <w:left w:val="nil"/>
              <w:bottom w:val="nil"/>
              <w:right w:val="nil"/>
            </w:tcBorders>
          </w:tcPr>
          <w:p w14:paraId="38A6B857"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EFAACFB"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AE6939" w14:paraId="62B64071" w14:textId="77777777" w:rsidTr="00AB019F">
        <w:tc>
          <w:tcPr>
            <w:tcW w:w="3690" w:type="dxa"/>
            <w:tcBorders>
              <w:top w:val="nil"/>
              <w:left w:val="nil"/>
              <w:bottom w:val="nil"/>
              <w:right w:val="nil"/>
            </w:tcBorders>
          </w:tcPr>
          <w:p w14:paraId="060D0E90"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3DF45D90" w14:textId="77777777" w:rsidR="002517B3" w:rsidRPr="00DD0F4F" w:rsidRDefault="002517B3" w:rsidP="002517B3">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2517B3" w:rsidRPr="00AE6939" w14:paraId="00EEA082" w14:textId="77777777" w:rsidTr="00AB019F">
        <w:tc>
          <w:tcPr>
            <w:tcW w:w="3690" w:type="dxa"/>
            <w:tcBorders>
              <w:top w:val="nil"/>
              <w:left w:val="nil"/>
              <w:bottom w:val="nil"/>
              <w:right w:val="nil"/>
            </w:tcBorders>
          </w:tcPr>
          <w:p w14:paraId="04D314CF"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30D1EFF0"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35BE39AC" w14:textId="77777777" w:rsidTr="00AB019F">
        <w:tc>
          <w:tcPr>
            <w:tcW w:w="3690" w:type="dxa"/>
            <w:tcBorders>
              <w:top w:val="nil"/>
              <w:left w:val="nil"/>
              <w:bottom w:val="nil"/>
              <w:right w:val="nil"/>
            </w:tcBorders>
          </w:tcPr>
          <w:p w14:paraId="5D90584B"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05981084"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53D664B1" w14:textId="77777777" w:rsidTr="00AB019F">
        <w:tc>
          <w:tcPr>
            <w:tcW w:w="3690" w:type="dxa"/>
            <w:tcBorders>
              <w:top w:val="nil"/>
              <w:left w:val="nil"/>
              <w:bottom w:val="nil"/>
              <w:right w:val="nil"/>
            </w:tcBorders>
          </w:tcPr>
          <w:p w14:paraId="5DB74B48"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BCFF427"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6EA1E161" w14:textId="77777777" w:rsidTr="00AB019F">
        <w:tc>
          <w:tcPr>
            <w:tcW w:w="3690" w:type="dxa"/>
            <w:tcBorders>
              <w:top w:val="nil"/>
              <w:left w:val="nil"/>
              <w:bottom w:val="nil"/>
              <w:right w:val="nil"/>
            </w:tcBorders>
          </w:tcPr>
          <w:p w14:paraId="62E1C30C"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0A04A105" w14:textId="77777777" w:rsidR="002517B3" w:rsidRPr="002517B3" w:rsidRDefault="00DA5D9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titel</w:t>
            </w:r>
            <w:r w:rsidRPr="002517B3">
              <w:rPr>
                <w:rFonts w:ascii="Arial" w:hAnsi="Arial" w:cs="Arial"/>
                <w:sz w:val="20"/>
                <w:szCs w:val="20"/>
                <w:lang w:val="en-AU"/>
              </w:rPr>
              <w:fldChar w:fldCharType="end"/>
            </w:r>
          </w:p>
        </w:tc>
      </w:tr>
      <w:tr w:rsidR="002517B3" w:rsidRPr="002517B3" w14:paraId="04930C97" w14:textId="77777777" w:rsidTr="00AB019F">
        <w:trPr>
          <w:trHeight w:val="260"/>
        </w:trPr>
        <w:tc>
          <w:tcPr>
            <w:tcW w:w="3690" w:type="dxa"/>
            <w:tcBorders>
              <w:top w:val="nil"/>
              <w:left w:val="nil"/>
              <w:bottom w:val="nil"/>
              <w:right w:val="nil"/>
            </w:tcBorders>
          </w:tcPr>
          <w:p w14:paraId="535038A7"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79A4698"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AE6939" w14:paraId="0156E835" w14:textId="77777777" w:rsidTr="00AB019F">
        <w:tc>
          <w:tcPr>
            <w:tcW w:w="3690" w:type="dxa"/>
            <w:tcBorders>
              <w:top w:val="nil"/>
              <w:left w:val="nil"/>
              <w:bottom w:val="nil"/>
              <w:right w:val="nil"/>
            </w:tcBorders>
          </w:tcPr>
          <w:p w14:paraId="1856A864"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4F86CC42" w14:textId="2F643BF5" w:rsidR="002517B3" w:rsidRPr="00DD0F4F" w:rsidRDefault="00DA5D93" w:rsidP="003F455D">
            <w:pPr>
              <w:autoSpaceDE w:val="0"/>
              <w:autoSpaceDN w:val="0"/>
              <w:adjustRightInd w:val="0"/>
              <w:spacing w:after="0" w:line="240" w:lineRule="auto"/>
              <w:rPr>
                <w:rFonts w:ascii="Arial" w:eastAsia="Times New Roman" w:hAnsi="Arial" w:cs="Arial"/>
                <w:color w:val="000000"/>
                <w:sz w:val="20"/>
                <w:szCs w:val="20"/>
                <w:lang w:val="nl-NL"/>
              </w:rPr>
            </w:pPr>
            <w:r w:rsidRPr="002517B3">
              <w:rPr>
                <w:rFonts w:ascii="Arial" w:hAnsi="Arial" w:cs="Arial"/>
                <w:sz w:val="20"/>
                <w:szCs w:val="20"/>
                <w:lang w:val="en-AU"/>
              </w:rPr>
              <w:fldChar w:fldCharType="begin" w:fldLock="1"/>
            </w:r>
            <w:r w:rsidR="002517B3" w:rsidRPr="00DD0F4F">
              <w:rPr>
                <w:rFonts w:ascii="Arial" w:hAnsi="Arial" w:cs="Arial"/>
                <w:sz w:val="20"/>
                <w:szCs w:val="20"/>
                <w:lang w:val="nl-NL"/>
              </w:rPr>
              <w:instrText xml:space="preserve">MERGEFIELD </w:instrText>
            </w:r>
            <w:r w:rsidR="002517B3" w:rsidRPr="00DD0F4F">
              <w:rPr>
                <w:rFonts w:ascii="Arial" w:eastAsia="Times New Roman" w:hAnsi="Arial" w:cs="Arial"/>
                <w:color w:val="000000"/>
                <w:sz w:val="20"/>
                <w:szCs w:val="20"/>
                <w:lang w:val="nl-NL"/>
              </w:rPr>
              <w:instrText>Att.Notes</w:instrText>
            </w:r>
            <w:r w:rsidRPr="002517B3">
              <w:rPr>
                <w:rFonts w:ascii="Arial" w:hAnsi="Arial" w:cs="Arial"/>
                <w:sz w:val="20"/>
                <w:szCs w:val="20"/>
                <w:lang w:val="en-AU"/>
              </w:rPr>
              <w:fldChar w:fldCharType="end"/>
            </w:r>
            <w:r w:rsidR="002517B3" w:rsidRPr="00DD0F4F">
              <w:rPr>
                <w:rFonts w:ascii="Arial" w:eastAsia="Times New Roman" w:hAnsi="Arial" w:cs="Arial"/>
                <w:color w:val="610E6A"/>
                <w:sz w:val="20"/>
                <w:szCs w:val="20"/>
                <w:lang w:val="nl-NL"/>
              </w:rPr>
              <w:t xml:space="preserve">De naam waaronder het </w:t>
            </w:r>
            <w:r w:rsidR="005D1B2A" w:rsidRPr="00DD0F4F">
              <w:rPr>
                <w:rFonts w:ascii="Arial" w:eastAsia="Times New Roman" w:hAnsi="Arial" w:cs="Arial"/>
                <w:color w:val="610E6A"/>
                <w:sz w:val="20"/>
                <w:szCs w:val="20"/>
                <w:lang w:val="nl-NL"/>
              </w:rPr>
              <w:t>informatie</w:t>
            </w:r>
            <w:r w:rsidR="003F455D" w:rsidRPr="00DD0F4F">
              <w:rPr>
                <w:rFonts w:ascii="Arial" w:eastAsia="Times New Roman" w:hAnsi="Arial" w:cs="Arial"/>
                <w:color w:val="610E6A"/>
                <w:sz w:val="20"/>
                <w:szCs w:val="20"/>
                <w:lang w:val="nl-NL"/>
              </w:rPr>
              <w:t xml:space="preserve">object </w:t>
            </w:r>
            <w:r w:rsidR="002517B3" w:rsidRPr="00DD0F4F">
              <w:rPr>
                <w:rFonts w:ascii="Arial" w:eastAsia="Times New Roman" w:hAnsi="Arial" w:cs="Arial"/>
                <w:color w:val="610E6A"/>
                <w:sz w:val="20"/>
                <w:szCs w:val="20"/>
                <w:lang w:val="nl-NL"/>
              </w:rPr>
              <w:t>binnen de zaak bekend is.</w:t>
            </w:r>
          </w:p>
        </w:tc>
      </w:tr>
      <w:tr w:rsidR="002517B3" w:rsidRPr="00AE6939" w14:paraId="0389F73B" w14:textId="77777777" w:rsidTr="00AB019F">
        <w:trPr>
          <w:trHeight w:val="230"/>
        </w:trPr>
        <w:tc>
          <w:tcPr>
            <w:tcW w:w="3690" w:type="dxa"/>
            <w:tcBorders>
              <w:top w:val="nil"/>
              <w:left w:val="nil"/>
              <w:bottom w:val="nil"/>
              <w:right w:val="nil"/>
            </w:tcBorders>
          </w:tcPr>
          <w:p w14:paraId="7E16DFC3"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4E9349FB"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AE6939" w14:paraId="62A1CABD" w14:textId="77777777" w:rsidTr="00AB019F">
        <w:trPr>
          <w:trHeight w:val="230"/>
        </w:trPr>
        <w:tc>
          <w:tcPr>
            <w:tcW w:w="3690" w:type="dxa"/>
            <w:tcBorders>
              <w:top w:val="nil"/>
              <w:left w:val="nil"/>
              <w:bottom w:val="nil"/>
              <w:right w:val="nil"/>
            </w:tcBorders>
          </w:tcPr>
          <w:p w14:paraId="5EDE4C20"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111B6296" w14:textId="77777777" w:rsidR="002517B3" w:rsidRPr="00DD0F4F" w:rsidRDefault="002517B3" w:rsidP="002517B3">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2517B3" w:rsidRPr="00AE6939" w14:paraId="12FF7B19" w14:textId="77777777" w:rsidTr="00AB019F">
        <w:tc>
          <w:tcPr>
            <w:tcW w:w="3690" w:type="dxa"/>
            <w:tcBorders>
              <w:top w:val="nil"/>
              <w:left w:val="nil"/>
              <w:bottom w:val="nil"/>
              <w:right w:val="nil"/>
            </w:tcBorders>
          </w:tcPr>
          <w:p w14:paraId="73EBA1FA"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31B1F48C"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148975AA" w14:textId="77777777" w:rsidTr="00AB019F">
        <w:tc>
          <w:tcPr>
            <w:tcW w:w="3690" w:type="dxa"/>
            <w:tcBorders>
              <w:top w:val="nil"/>
              <w:left w:val="nil"/>
              <w:bottom w:val="nil"/>
              <w:right w:val="nil"/>
            </w:tcBorders>
          </w:tcPr>
          <w:p w14:paraId="6E22388F"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31E0B4EB"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14:paraId="57BA96F2" w14:textId="77777777" w:rsidTr="00AB019F">
        <w:tc>
          <w:tcPr>
            <w:tcW w:w="3690" w:type="dxa"/>
            <w:tcBorders>
              <w:top w:val="nil"/>
              <w:left w:val="nil"/>
              <w:bottom w:val="nil"/>
              <w:right w:val="nil"/>
            </w:tcBorders>
          </w:tcPr>
          <w:p w14:paraId="7873A983"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83AED9F"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AE6939" w14:paraId="2F522BA6" w14:textId="77777777" w:rsidTr="00AB019F">
        <w:tc>
          <w:tcPr>
            <w:tcW w:w="3690" w:type="dxa"/>
            <w:tcBorders>
              <w:top w:val="nil"/>
              <w:left w:val="nil"/>
              <w:bottom w:val="nil"/>
              <w:right w:val="nil"/>
            </w:tcBorders>
          </w:tcPr>
          <w:p w14:paraId="2C3DA5DF"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54111B53" w14:textId="4033B033" w:rsidR="002517B3" w:rsidRPr="00DD0F4F" w:rsidRDefault="003C0548" w:rsidP="00EF201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naam waaronder een informatieobject bekend is, wordt vastgelegd bij het informatieobject. Als een informatieobject voor meerdere zaken relevant is, kan het voor komen dat het niet in elke gerelateerde zaak dezelfde naam heeft. Dit attribuutsoort geeft de mogelijkheid om de naam van het informatieobject te variëren naar gelang de gerelateerde zaak. </w:t>
            </w:r>
            <w:r w:rsidR="002517B3" w:rsidRPr="00DD0F4F">
              <w:rPr>
                <w:rFonts w:ascii="Arial" w:eastAsia="Times New Roman" w:hAnsi="Arial" w:cs="Arial"/>
                <w:color w:val="000000"/>
                <w:sz w:val="20"/>
                <w:szCs w:val="20"/>
                <w:lang w:val="nl-NL"/>
              </w:rPr>
              <w:t xml:space="preserve">De naam zal veelal gelijk zijn aan of afgeleid zijn van de naam </w:t>
            </w:r>
            <w:r w:rsidR="00EF2016">
              <w:rPr>
                <w:rFonts w:ascii="Arial" w:eastAsia="Times New Roman" w:hAnsi="Arial" w:cs="Arial"/>
                <w:color w:val="000000"/>
                <w:sz w:val="20"/>
                <w:szCs w:val="20"/>
                <w:lang w:val="nl-NL"/>
              </w:rPr>
              <w:t xml:space="preserve">(titel) </w:t>
            </w:r>
            <w:r w:rsidR="002517B3" w:rsidRPr="00DD0F4F">
              <w:rPr>
                <w:rFonts w:ascii="Arial" w:eastAsia="Times New Roman" w:hAnsi="Arial" w:cs="Arial"/>
                <w:color w:val="000000"/>
                <w:sz w:val="20"/>
                <w:szCs w:val="20"/>
                <w:lang w:val="nl-NL"/>
              </w:rPr>
              <w:t xml:space="preserve">van het </w:t>
            </w:r>
            <w:r w:rsidR="00EF2016">
              <w:rPr>
                <w:rFonts w:ascii="Arial" w:eastAsia="Times New Roman" w:hAnsi="Arial" w:cs="Arial"/>
                <w:color w:val="000000"/>
                <w:sz w:val="20"/>
                <w:szCs w:val="20"/>
                <w:lang w:val="nl-NL"/>
              </w:rPr>
              <w:t xml:space="preserve">desbetreffende </w:t>
            </w:r>
            <w:r w:rsidR="005D1B2A" w:rsidRPr="00DD0F4F">
              <w:rPr>
                <w:rFonts w:ascii="Arial" w:eastAsia="Times New Roman" w:hAnsi="Arial" w:cs="Arial"/>
                <w:color w:val="610E6A"/>
                <w:sz w:val="20"/>
                <w:szCs w:val="20"/>
                <w:lang w:val="nl-NL"/>
              </w:rPr>
              <w:t>informatie</w:t>
            </w:r>
            <w:r w:rsidR="003F455D" w:rsidRPr="00DD0F4F">
              <w:rPr>
                <w:rFonts w:ascii="Arial" w:eastAsia="Times New Roman" w:hAnsi="Arial" w:cs="Arial"/>
                <w:color w:val="610E6A"/>
                <w:sz w:val="20"/>
                <w:szCs w:val="20"/>
                <w:lang w:val="nl-NL"/>
              </w:rPr>
              <w:t>object</w:t>
            </w:r>
            <w:r w:rsidR="003F455D" w:rsidRPr="00DD0F4F">
              <w:rPr>
                <w:rFonts w:ascii="Arial" w:eastAsia="Times New Roman" w:hAnsi="Arial" w:cs="Arial"/>
                <w:color w:val="000000"/>
                <w:sz w:val="20"/>
                <w:szCs w:val="20"/>
                <w:lang w:val="nl-NL"/>
              </w:rPr>
              <w:t xml:space="preserve"> </w:t>
            </w:r>
            <w:r w:rsidR="002517B3" w:rsidRPr="00DD0F4F">
              <w:rPr>
                <w:rFonts w:ascii="Arial" w:eastAsia="Times New Roman" w:hAnsi="Arial" w:cs="Arial"/>
                <w:color w:val="000000"/>
                <w:sz w:val="20"/>
                <w:szCs w:val="20"/>
                <w:lang w:val="nl-NL"/>
              </w:rPr>
              <w:t>(bij</w:t>
            </w:r>
            <w:r w:rsidR="005D1B2A" w:rsidRPr="00DD0F4F">
              <w:rPr>
                <w:rFonts w:ascii="Arial" w:eastAsia="Times New Roman" w:hAnsi="Arial" w:cs="Arial"/>
                <w:color w:val="000000"/>
                <w:sz w:val="20"/>
                <w:szCs w:val="20"/>
                <w:lang w:val="nl-NL"/>
              </w:rPr>
              <w:t>INFORMATIE</w:t>
            </w:r>
            <w:r w:rsidR="003F455D" w:rsidRPr="00DD0F4F">
              <w:rPr>
                <w:rFonts w:ascii="Arial" w:eastAsia="Times New Roman" w:hAnsi="Arial" w:cs="Arial"/>
                <w:color w:val="000000"/>
                <w:sz w:val="20"/>
                <w:szCs w:val="20"/>
                <w:lang w:val="nl-NL"/>
              </w:rPr>
              <w:t>OBJECT</w:t>
            </w:r>
            <w:r w:rsidR="002517B3" w:rsidRPr="00DD0F4F">
              <w:rPr>
                <w:rFonts w:ascii="Arial" w:eastAsia="Times New Roman" w:hAnsi="Arial" w:cs="Arial"/>
                <w:color w:val="000000"/>
                <w:sz w:val="20"/>
                <w:szCs w:val="20"/>
                <w:lang w:val="nl-NL"/>
              </w:rPr>
              <w:t>).</w:t>
            </w:r>
          </w:p>
        </w:tc>
      </w:tr>
      <w:tr w:rsidR="002517B3" w:rsidRPr="00AE6939" w14:paraId="1CE22B34" w14:textId="77777777" w:rsidTr="00AB019F">
        <w:tc>
          <w:tcPr>
            <w:tcW w:w="3690" w:type="dxa"/>
            <w:tcBorders>
              <w:top w:val="nil"/>
              <w:left w:val="nil"/>
              <w:bottom w:val="nil"/>
              <w:right w:val="nil"/>
            </w:tcBorders>
          </w:tcPr>
          <w:p w14:paraId="7E6159BD"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77BCB113"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0F29C9CF" w14:textId="77777777" w:rsidTr="00AB019F">
        <w:tc>
          <w:tcPr>
            <w:tcW w:w="3690" w:type="dxa"/>
            <w:tcBorders>
              <w:top w:val="nil"/>
              <w:left w:val="nil"/>
              <w:bottom w:val="nil"/>
              <w:right w:val="nil"/>
            </w:tcBorders>
          </w:tcPr>
          <w:p w14:paraId="2BA022C3"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39626782" w14:textId="77777777" w:rsidR="002517B3" w:rsidRPr="002517B3" w:rsidRDefault="00DA5D9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AN200</w:t>
            </w:r>
            <w:r w:rsidRPr="002517B3">
              <w:rPr>
                <w:rFonts w:ascii="Arial" w:hAnsi="Arial" w:cs="Arial"/>
                <w:sz w:val="20"/>
                <w:szCs w:val="20"/>
                <w:lang w:val="en-AU"/>
              </w:rPr>
              <w:fldChar w:fldCharType="end"/>
            </w:r>
          </w:p>
        </w:tc>
      </w:tr>
      <w:tr w:rsidR="002517B3" w:rsidRPr="002517B3" w14:paraId="06CEFE4C" w14:textId="77777777" w:rsidTr="00AB019F">
        <w:trPr>
          <w:trHeight w:val="230"/>
        </w:trPr>
        <w:tc>
          <w:tcPr>
            <w:tcW w:w="3690" w:type="dxa"/>
            <w:tcBorders>
              <w:top w:val="nil"/>
              <w:left w:val="nil"/>
              <w:bottom w:val="nil"/>
              <w:right w:val="nil"/>
            </w:tcBorders>
          </w:tcPr>
          <w:p w14:paraId="512FCD09"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1D9AD02"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68532DFC" w14:textId="77777777" w:rsidTr="00AB019F">
        <w:trPr>
          <w:trHeight w:val="230"/>
        </w:trPr>
        <w:tc>
          <w:tcPr>
            <w:tcW w:w="3690" w:type="dxa"/>
            <w:tcBorders>
              <w:top w:val="nil"/>
              <w:left w:val="nil"/>
              <w:bottom w:val="nil"/>
              <w:right w:val="nil"/>
            </w:tcBorders>
          </w:tcPr>
          <w:p w14:paraId="4DFE518C"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308B3A95"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alle alfanumerieke tekens</w:t>
            </w:r>
          </w:p>
        </w:tc>
      </w:tr>
      <w:tr w:rsidR="002517B3" w:rsidRPr="002517B3" w14:paraId="2BA40AC8" w14:textId="77777777" w:rsidTr="00AB019F">
        <w:trPr>
          <w:trHeight w:val="215"/>
        </w:trPr>
        <w:tc>
          <w:tcPr>
            <w:tcW w:w="3690" w:type="dxa"/>
            <w:tcBorders>
              <w:top w:val="nil"/>
              <w:left w:val="nil"/>
              <w:bottom w:val="nil"/>
              <w:right w:val="nil"/>
            </w:tcBorders>
          </w:tcPr>
          <w:p w14:paraId="5A17FDCD"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57098D5"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7851A264" w14:textId="77777777" w:rsidTr="00AB019F">
        <w:trPr>
          <w:trHeight w:val="215"/>
        </w:trPr>
        <w:tc>
          <w:tcPr>
            <w:tcW w:w="3690" w:type="dxa"/>
            <w:tcBorders>
              <w:top w:val="nil"/>
              <w:left w:val="nil"/>
              <w:bottom w:val="nil"/>
              <w:right w:val="nil"/>
            </w:tcBorders>
          </w:tcPr>
          <w:p w14:paraId="4F3E679B"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2819940E"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14:paraId="60581EBF" w14:textId="77777777" w:rsidTr="00AB019F">
        <w:trPr>
          <w:trHeight w:val="230"/>
        </w:trPr>
        <w:tc>
          <w:tcPr>
            <w:tcW w:w="3690" w:type="dxa"/>
            <w:tcBorders>
              <w:top w:val="nil"/>
              <w:left w:val="nil"/>
              <w:bottom w:val="nil"/>
              <w:right w:val="nil"/>
            </w:tcBorders>
          </w:tcPr>
          <w:p w14:paraId="6ECFD734"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67FCFEA"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7CA61B45" w14:textId="77777777" w:rsidTr="00AB019F">
        <w:trPr>
          <w:trHeight w:val="230"/>
        </w:trPr>
        <w:tc>
          <w:tcPr>
            <w:tcW w:w="3690" w:type="dxa"/>
            <w:tcBorders>
              <w:top w:val="nil"/>
              <w:left w:val="nil"/>
              <w:bottom w:val="nil"/>
              <w:right w:val="nil"/>
            </w:tcBorders>
          </w:tcPr>
          <w:p w14:paraId="2FA05DF4"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364127F1"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14:paraId="5F672429" w14:textId="77777777" w:rsidTr="00AB019F">
        <w:trPr>
          <w:trHeight w:val="230"/>
        </w:trPr>
        <w:tc>
          <w:tcPr>
            <w:tcW w:w="3690" w:type="dxa"/>
            <w:tcBorders>
              <w:top w:val="nil"/>
              <w:left w:val="nil"/>
              <w:bottom w:val="nil"/>
              <w:right w:val="nil"/>
            </w:tcBorders>
          </w:tcPr>
          <w:p w14:paraId="0B71144A"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C2415DB"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3BDF2CB5" w14:textId="77777777" w:rsidTr="00AB019F">
        <w:trPr>
          <w:trHeight w:val="230"/>
        </w:trPr>
        <w:tc>
          <w:tcPr>
            <w:tcW w:w="3690" w:type="dxa"/>
            <w:tcBorders>
              <w:top w:val="nil"/>
              <w:left w:val="nil"/>
              <w:bottom w:val="nil"/>
              <w:right w:val="nil"/>
            </w:tcBorders>
          </w:tcPr>
          <w:p w14:paraId="12E31C2D"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2DBCB7AD"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35734B57" w14:textId="77777777" w:rsidTr="00AB019F">
        <w:trPr>
          <w:trHeight w:val="230"/>
        </w:trPr>
        <w:tc>
          <w:tcPr>
            <w:tcW w:w="3690" w:type="dxa"/>
            <w:tcBorders>
              <w:top w:val="nil"/>
              <w:left w:val="nil"/>
              <w:bottom w:val="nil"/>
              <w:right w:val="nil"/>
            </w:tcBorders>
          </w:tcPr>
          <w:p w14:paraId="7BC2F2D1"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0EA3EAE"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30C1639A" w14:textId="77777777" w:rsidTr="00AB019F">
        <w:trPr>
          <w:trHeight w:val="230"/>
        </w:trPr>
        <w:tc>
          <w:tcPr>
            <w:tcW w:w="3690" w:type="dxa"/>
            <w:tcBorders>
              <w:top w:val="nil"/>
              <w:left w:val="nil"/>
              <w:bottom w:val="nil"/>
              <w:right w:val="nil"/>
            </w:tcBorders>
          </w:tcPr>
          <w:p w14:paraId="231E0FF1"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53564C7E"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787FBA1B" w14:textId="77777777" w:rsidTr="00AB019F">
        <w:trPr>
          <w:trHeight w:val="230"/>
        </w:trPr>
        <w:tc>
          <w:tcPr>
            <w:tcW w:w="3690" w:type="dxa"/>
            <w:tcBorders>
              <w:top w:val="nil"/>
              <w:left w:val="nil"/>
              <w:bottom w:val="nil"/>
              <w:right w:val="nil"/>
            </w:tcBorders>
          </w:tcPr>
          <w:p w14:paraId="0616DF05"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6766EA6"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13701F2A" w14:textId="77777777" w:rsidTr="00AB019F">
        <w:trPr>
          <w:trHeight w:val="230"/>
        </w:trPr>
        <w:tc>
          <w:tcPr>
            <w:tcW w:w="3690" w:type="dxa"/>
            <w:tcBorders>
              <w:top w:val="nil"/>
              <w:left w:val="nil"/>
              <w:bottom w:val="nil"/>
              <w:right w:val="nil"/>
            </w:tcBorders>
          </w:tcPr>
          <w:p w14:paraId="57139BE9"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26512E76"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270AF7C6" w14:textId="77777777" w:rsidTr="00AB019F">
        <w:trPr>
          <w:trHeight w:val="230"/>
        </w:trPr>
        <w:tc>
          <w:tcPr>
            <w:tcW w:w="3690" w:type="dxa"/>
            <w:tcBorders>
              <w:top w:val="nil"/>
              <w:left w:val="nil"/>
              <w:bottom w:val="nil"/>
              <w:right w:val="nil"/>
            </w:tcBorders>
          </w:tcPr>
          <w:p w14:paraId="4F684DDF"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F804604"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19EBA0F0" w14:textId="77777777" w:rsidTr="00AB019F">
        <w:trPr>
          <w:trHeight w:val="230"/>
        </w:trPr>
        <w:tc>
          <w:tcPr>
            <w:tcW w:w="3690" w:type="dxa"/>
            <w:tcBorders>
              <w:top w:val="nil"/>
              <w:left w:val="nil"/>
              <w:bottom w:val="nil"/>
              <w:right w:val="nil"/>
            </w:tcBorders>
          </w:tcPr>
          <w:p w14:paraId="6AD02531"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4E2FC6D4" w14:textId="77777777" w:rsidR="002517B3" w:rsidRPr="002517B3" w:rsidRDefault="00DA5D9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1</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14:paraId="2E370A4C" w14:textId="77777777" w:rsidTr="00AB019F">
        <w:trPr>
          <w:trHeight w:val="230"/>
        </w:trPr>
        <w:tc>
          <w:tcPr>
            <w:tcW w:w="3690" w:type="dxa"/>
            <w:tcBorders>
              <w:top w:val="nil"/>
              <w:left w:val="nil"/>
              <w:bottom w:val="nil"/>
              <w:right w:val="nil"/>
            </w:tcBorders>
          </w:tcPr>
          <w:p w14:paraId="7F89DC91"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6DFAE85"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2512333B" w14:textId="77777777" w:rsidTr="00AB019F">
        <w:trPr>
          <w:trHeight w:val="230"/>
        </w:trPr>
        <w:tc>
          <w:tcPr>
            <w:tcW w:w="3690" w:type="dxa"/>
            <w:tcBorders>
              <w:top w:val="nil"/>
              <w:left w:val="nil"/>
              <w:bottom w:val="nil"/>
              <w:right w:val="nil"/>
            </w:tcBorders>
          </w:tcPr>
          <w:p w14:paraId="1092C141"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690CA491"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14:paraId="2B9BF32D" w14:textId="77777777" w:rsidTr="00AB019F">
        <w:trPr>
          <w:trHeight w:val="230"/>
        </w:trPr>
        <w:tc>
          <w:tcPr>
            <w:tcW w:w="3690" w:type="dxa"/>
            <w:tcBorders>
              <w:top w:val="nil"/>
              <w:left w:val="nil"/>
              <w:right w:val="nil"/>
            </w:tcBorders>
          </w:tcPr>
          <w:p w14:paraId="46442F22"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14:paraId="40D0F6E1"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08AF933A" w14:textId="77777777" w:rsidTr="00AB019F">
        <w:trPr>
          <w:trHeight w:val="230"/>
        </w:trPr>
        <w:tc>
          <w:tcPr>
            <w:tcW w:w="3690" w:type="dxa"/>
            <w:tcBorders>
              <w:top w:val="nil"/>
              <w:left w:val="nil"/>
              <w:bottom w:val="single" w:sz="4" w:space="0" w:color="auto"/>
              <w:right w:val="nil"/>
            </w:tcBorders>
          </w:tcPr>
          <w:p w14:paraId="18CCCC3C"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14:paraId="03C3C6D5"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14:paraId="52AFD43D" w14:textId="5D4A47A1" w:rsidR="00A02BEA" w:rsidRDefault="00A02BEA" w:rsidP="00A02BEA">
      <w:pPr>
        <w:rPr>
          <w:noProof/>
        </w:rPr>
      </w:pPr>
    </w:p>
    <w:p w14:paraId="3E6DFC88" w14:textId="7E9F86F6" w:rsidR="00A02BEA" w:rsidRPr="00BE528D" w:rsidRDefault="00BE528D" w:rsidP="00BE528D">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ins w:id="3990" w:author="Arjan Kloosterboer" w:date="2017-09-22T04:10:00Z">
        <w:r w:rsidRPr="00CF1953">
          <w:rPr>
            <w:rFonts w:ascii="Arial" w:eastAsia="Times New Roman" w:hAnsi="Arial" w:cs="Arial"/>
            <w:b/>
            <w:bCs/>
            <w:color w:val="004080"/>
            <w:sz w:val="24"/>
            <w:szCs w:val="24"/>
          </w:rPr>
          <w:t>«</w:t>
        </w:r>
        <w:r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bookmarkStart w:id="3991" w:name="_Toc493816725"/>
      <w:r>
        <w:rPr>
          <w:rFonts w:ascii="Arial" w:eastAsia="Times New Roman" w:hAnsi="Arial" w:cs="Arial"/>
          <w:b/>
          <w:color w:val="004080"/>
          <w:sz w:val="24"/>
          <w:szCs w:val="24"/>
          <w:lang w:eastAsia="nl-NL"/>
        </w:rPr>
        <w:t>Beschrijving</w:t>
      </w:r>
      <w:bookmarkEnd w:id="3991"/>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2517B3" w:rsidRPr="002517B3" w14:paraId="352066CD" w14:textId="77777777" w:rsidTr="00AB019F">
        <w:trPr>
          <w:trHeight w:val="215"/>
        </w:trPr>
        <w:tc>
          <w:tcPr>
            <w:tcW w:w="3690" w:type="dxa"/>
            <w:tcBorders>
              <w:top w:val="single" w:sz="4" w:space="0" w:color="auto"/>
              <w:left w:val="nil"/>
              <w:bottom w:val="nil"/>
              <w:right w:val="nil"/>
            </w:tcBorders>
          </w:tcPr>
          <w:p w14:paraId="1C7DB51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14:paraId="1D99ECDC" w14:textId="19FB7E41" w:rsidR="002517B3" w:rsidRPr="002517B3" w:rsidRDefault="00DA5D9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r w:rsidR="002517B3">
              <w:rPr>
                <w:rFonts w:ascii="Arial" w:eastAsia="Times New Roman" w:hAnsi="Arial" w:cs="Arial"/>
                <w:color w:val="000000"/>
                <w:sz w:val="20"/>
                <w:szCs w:val="20"/>
              </w:rPr>
              <w:t>B</w:t>
            </w:r>
            <w:r w:rsidR="002517B3" w:rsidRPr="002517B3">
              <w:rPr>
                <w:rFonts w:ascii="Arial" w:eastAsia="Times New Roman" w:hAnsi="Arial" w:cs="Arial"/>
                <w:color w:val="000000"/>
                <w:sz w:val="20"/>
                <w:szCs w:val="20"/>
              </w:rPr>
              <w:t>eschrijving</w:t>
            </w:r>
            <w:r w:rsidRPr="002517B3">
              <w:rPr>
                <w:rFonts w:ascii="Arial" w:hAnsi="Arial" w:cs="Arial"/>
                <w:sz w:val="20"/>
                <w:szCs w:val="20"/>
                <w:lang w:val="en-AU"/>
              </w:rPr>
              <w:fldChar w:fldCharType="end"/>
            </w:r>
          </w:p>
        </w:tc>
      </w:tr>
      <w:tr w:rsidR="002517B3" w:rsidRPr="002517B3" w14:paraId="17466EF9" w14:textId="77777777" w:rsidTr="00AB019F">
        <w:tc>
          <w:tcPr>
            <w:tcW w:w="3690" w:type="dxa"/>
            <w:tcBorders>
              <w:top w:val="nil"/>
              <w:left w:val="nil"/>
              <w:bottom w:val="nil"/>
              <w:right w:val="nil"/>
            </w:tcBorders>
          </w:tcPr>
          <w:p w14:paraId="371486C3"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982BAD6"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AE6939" w14:paraId="5757FFF8" w14:textId="77777777" w:rsidTr="00AB019F">
        <w:tc>
          <w:tcPr>
            <w:tcW w:w="3690" w:type="dxa"/>
            <w:tcBorders>
              <w:top w:val="nil"/>
              <w:left w:val="nil"/>
              <w:bottom w:val="nil"/>
              <w:right w:val="nil"/>
            </w:tcBorders>
          </w:tcPr>
          <w:p w14:paraId="041C0806"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426C7F2F" w14:textId="77777777" w:rsidR="002517B3" w:rsidRPr="00DD0F4F" w:rsidRDefault="002517B3"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2517B3" w:rsidRPr="00AE6939" w14:paraId="7158FDAD" w14:textId="77777777" w:rsidTr="00AB019F">
        <w:tc>
          <w:tcPr>
            <w:tcW w:w="3690" w:type="dxa"/>
            <w:tcBorders>
              <w:top w:val="nil"/>
              <w:left w:val="nil"/>
              <w:bottom w:val="nil"/>
              <w:right w:val="nil"/>
            </w:tcBorders>
          </w:tcPr>
          <w:p w14:paraId="6603BB63"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3838AD31"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57D73DAB" w14:textId="77777777" w:rsidTr="00AB019F">
        <w:tc>
          <w:tcPr>
            <w:tcW w:w="3690" w:type="dxa"/>
            <w:tcBorders>
              <w:top w:val="nil"/>
              <w:left w:val="nil"/>
              <w:bottom w:val="nil"/>
              <w:right w:val="nil"/>
            </w:tcBorders>
          </w:tcPr>
          <w:p w14:paraId="7E08BD9F"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305F6CA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2A459F30" w14:textId="77777777" w:rsidTr="00AB019F">
        <w:tc>
          <w:tcPr>
            <w:tcW w:w="3690" w:type="dxa"/>
            <w:tcBorders>
              <w:top w:val="nil"/>
              <w:left w:val="nil"/>
              <w:bottom w:val="nil"/>
              <w:right w:val="nil"/>
            </w:tcBorders>
          </w:tcPr>
          <w:p w14:paraId="7765B983"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48AC21D"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66DD75C9" w14:textId="77777777" w:rsidTr="00AB019F">
        <w:tc>
          <w:tcPr>
            <w:tcW w:w="3690" w:type="dxa"/>
            <w:tcBorders>
              <w:top w:val="nil"/>
              <w:left w:val="nil"/>
              <w:bottom w:val="nil"/>
              <w:right w:val="nil"/>
            </w:tcBorders>
          </w:tcPr>
          <w:p w14:paraId="4BF8C74F"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2202F77F"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beschrijving</w:t>
            </w:r>
            <w:r w:rsidRPr="002517B3">
              <w:rPr>
                <w:rFonts w:ascii="Arial" w:hAnsi="Arial" w:cs="Arial"/>
                <w:sz w:val="20"/>
                <w:szCs w:val="20"/>
                <w:lang w:val="en-AU"/>
              </w:rPr>
              <w:fldChar w:fldCharType="end"/>
            </w:r>
          </w:p>
        </w:tc>
      </w:tr>
      <w:tr w:rsidR="002517B3" w:rsidRPr="002517B3" w14:paraId="584AC26F" w14:textId="77777777" w:rsidTr="00AB019F">
        <w:trPr>
          <w:trHeight w:val="260"/>
        </w:trPr>
        <w:tc>
          <w:tcPr>
            <w:tcW w:w="3690" w:type="dxa"/>
            <w:tcBorders>
              <w:top w:val="nil"/>
              <w:left w:val="nil"/>
              <w:bottom w:val="nil"/>
              <w:right w:val="nil"/>
            </w:tcBorders>
          </w:tcPr>
          <w:p w14:paraId="58FC9821"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D650A5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AE6939" w14:paraId="07C655C6" w14:textId="77777777" w:rsidTr="00AB019F">
        <w:tc>
          <w:tcPr>
            <w:tcW w:w="3690" w:type="dxa"/>
            <w:tcBorders>
              <w:top w:val="nil"/>
              <w:left w:val="nil"/>
              <w:bottom w:val="nil"/>
              <w:right w:val="nil"/>
            </w:tcBorders>
          </w:tcPr>
          <w:p w14:paraId="47120EE4"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1AD21041" w14:textId="60274267" w:rsidR="002517B3" w:rsidRPr="00DD0F4F" w:rsidRDefault="00DA5D93" w:rsidP="002517B3">
            <w:pPr>
              <w:autoSpaceDE w:val="0"/>
              <w:autoSpaceDN w:val="0"/>
              <w:adjustRightInd w:val="0"/>
              <w:spacing w:after="0" w:line="240" w:lineRule="auto"/>
              <w:rPr>
                <w:rFonts w:ascii="Arial" w:eastAsia="Times New Roman" w:hAnsi="Arial" w:cs="Arial"/>
                <w:color w:val="000000"/>
                <w:sz w:val="20"/>
                <w:szCs w:val="20"/>
                <w:lang w:val="nl-NL"/>
              </w:rPr>
            </w:pPr>
            <w:r w:rsidRPr="002517B3">
              <w:rPr>
                <w:rFonts w:ascii="Arial" w:hAnsi="Arial" w:cs="Arial"/>
                <w:sz w:val="20"/>
                <w:szCs w:val="20"/>
                <w:lang w:val="en-AU"/>
              </w:rPr>
              <w:fldChar w:fldCharType="begin" w:fldLock="1"/>
            </w:r>
            <w:r w:rsidR="002517B3" w:rsidRPr="00DD0F4F">
              <w:rPr>
                <w:rFonts w:ascii="Arial" w:hAnsi="Arial" w:cs="Arial"/>
                <w:sz w:val="20"/>
                <w:szCs w:val="20"/>
                <w:lang w:val="nl-NL"/>
              </w:rPr>
              <w:instrText xml:space="preserve">MERGEFIELD </w:instrText>
            </w:r>
            <w:r w:rsidR="002517B3" w:rsidRPr="00DD0F4F">
              <w:rPr>
                <w:rFonts w:ascii="Arial" w:eastAsia="Times New Roman" w:hAnsi="Arial" w:cs="Arial"/>
                <w:color w:val="000000"/>
                <w:sz w:val="20"/>
                <w:szCs w:val="20"/>
                <w:lang w:val="nl-NL"/>
              </w:rPr>
              <w:instrText>Att.Notes</w:instrText>
            </w:r>
            <w:r w:rsidRPr="002517B3">
              <w:rPr>
                <w:rFonts w:ascii="Arial" w:hAnsi="Arial" w:cs="Arial"/>
                <w:sz w:val="20"/>
                <w:szCs w:val="20"/>
                <w:lang w:val="en-AU"/>
              </w:rPr>
              <w:fldChar w:fldCharType="end"/>
            </w:r>
            <w:r w:rsidR="002517B3" w:rsidRPr="00DD0F4F">
              <w:rPr>
                <w:rFonts w:ascii="Arial" w:eastAsia="Times New Roman" w:hAnsi="Arial" w:cs="Arial"/>
                <w:color w:val="610E6A"/>
                <w:sz w:val="20"/>
                <w:szCs w:val="20"/>
                <w:lang w:val="nl-NL"/>
              </w:rPr>
              <w:t>Een op de zaak gerichte beschrijving van de inhoud van het</w:t>
            </w:r>
            <w:r w:rsidR="005D1B2A" w:rsidRPr="00DD0F4F">
              <w:rPr>
                <w:rFonts w:ascii="Arial" w:eastAsia="Times New Roman" w:hAnsi="Arial" w:cs="Arial"/>
                <w:color w:val="610E6A"/>
                <w:sz w:val="20"/>
                <w:szCs w:val="20"/>
                <w:lang w:val="nl-NL"/>
              </w:rPr>
              <w:t>informatie</w:t>
            </w:r>
            <w:r w:rsidR="002517B3" w:rsidRPr="00DD0F4F">
              <w:rPr>
                <w:rFonts w:ascii="Arial" w:eastAsia="Times New Roman" w:hAnsi="Arial" w:cs="Arial"/>
                <w:color w:val="610E6A"/>
                <w:sz w:val="20"/>
                <w:szCs w:val="20"/>
                <w:lang w:val="nl-NL"/>
              </w:rPr>
              <w:t>object.</w:t>
            </w:r>
          </w:p>
        </w:tc>
      </w:tr>
      <w:tr w:rsidR="002517B3" w:rsidRPr="00AE6939" w14:paraId="2821F104" w14:textId="77777777" w:rsidTr="00AB019F">
        <w:trPr>
          <w:trHeight w:val="230"/>
        </w:trPr>
        <w:tc>
          <w:tcPr>
            <w:tcW w:w="3690" w:type="dxa"/>
            <w:tcBorders>
              <w:top w:val="nil"/>
              <w:left w:val="nil"/>
              <w:bottom w:val="nil"/>
              <w:right w:val="nil"/>
            </w:tcBorders>
          </w:tcPr>
          <w:p w14:paraId="5ED53D55"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359ECCC2"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AE6939" w14:paraId="5A643E1F" w14:textId="77777777" w:rsidTr="00AB019F">
        <w:trPr>
          <w:trHeight w:val="230"/>
        </w:trPr>
        <w:tc>
          <w:tcPr>
            <w:tcW w:w="3690" w:type="dxa"/>
            <w:tcBorders>
              <w:top w:val="nil"/>
              <w:left w:val="nil"/>
              <w:bottom w:val="nil"/>
              <w:right w:val="nil"/>
            </w:tcBorders>
          </w:tcPr>
          <w:p w14:paraId="3927E55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4A953D7A" w14:textId="77777777" w:rsidR="002517B3" w:rsidRPr="00DD0F4F" w:rsidRDefault="002517B3"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2517B3" w:rsidRPr="00AE6939" w14:paraId="15C7381F" w14:textId="77777777" w:rsidTr="00AB019F">
        <w:tc>
          <w:tcPr>
            <w:tcW w:w="3690" w:type="dxa"/>
            <w:tcBorders>
              <w:top w:val="nil"/>
              <w:left w:val="nil"/>
              <w:bottom w:val="nil"/>
              <w:right w:val="nil"/>
            </w:tcBorders>
          </w:tcPr>
          <w:p w14:paraId="52B00C11"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46CBDC17"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0CE21461" w14:textId="77777777" w:rsidTr="00AB019F">
        <w:tc>
          <w:tcPr>
            <w:tcW w:w="3690" w:type="dxa"/>
            <w:tcBorders>
              <w:top w:val="nil"/>
              <w:left w:val="nil"/>
              <w:bottom w:val="nil"/>
              <w:right w:val="nil"/>
            </w:tcBorders>
          </w:tcPr>
          <w:p w14:paraId="16C0C7F8"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7CC42C3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14:paraId="271BCEDE" w14:textId="77777777" w:rsidTr="00AB019F">
        <w:tc>
          <w:tcPr>
            <w:tcW w:w="3690" w:type="dxa"/>
            <w:tcBorders>
              <w:top w:val="nil"/>
              <w:left w:val="nil"/>
              <w:bottom w:val="nil"/>
              <w:right w:val="nil"/>
            </w:tcBorders>
          </w:tcPr>
          <w:p w14:paraId="58347639"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FA85041"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AE6939" w14:paraId="588E84B2" w14:textId="77777777" w:rsidTr="00AB019F">
        <w:tc>
          <w:tcPr>
            <w:tcW w:w="3690" w:type="dxa"/>
            <w:tcBorders>
              <w:top w:val="nil"/>
              <w:left w:val="nil"/>
              <w:bottom w:val="nil"/>
              <w:right w:val="nil"/>
            </w:tcBorders>
          </w:tcPr>
          <w:p w14:paraId="70DBDADC"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5E395569" w14:textId="2B12502C" w:rsidR="002517B3" w:rsidRPr="00DD0F4F" w:rsidRDefault="00D44BF1" w:rsidP="005D1B2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beschrijving van de inhoud van een informatieobject wordt vastgelegd bij het informatieobject. Als een informatieobject voor meerdere zaken relevant is, kan het voor komen dat de beschrijving specifiek gericht wordt op de gerelateerde zaak. Dit attribuutsoort geeft de mogelijkheid om de beschrijving van de inhoud van het informatieobject te variëren naar gelang de gerelateerde zaak. </w:t>
            </w:r>
            <w:r w:rsidR="002517B3" w:rsidRPr="00DD0F4F">
              <w:rPr>
                <w:rFonts w:ascii="Arial" w:eastAsia="Times New Roman" w:hAnsi="Arial" w:cs="Arial"/>
                <w:color w:val="000000"/>
                <w:sz w:val="20"/>
                <w:szCs w:val="20"/>
                <w:lang w:val="nl-NL"/>
              </w:rPr>
              <w:t xml:space="preserve">De beschrijving zal veelal gelijk zijn aan of afgeleid zijn van de generieke beschrijving van de inhoud van het </w:t>
            </w:r>
            <w:r w:rsidR="005D1B2A" w:rsidRPr="00DD0F4F">
              <w:rPr>
                <w:rFonts w:ascii="Arial" w:eastAsia="Times New Roman" w:hAnsi="Arial" w:cs="Arial"/>
                <w:color w:val="610E6A"/>
                <w:sz w:val="20"/>
                <w:szCs w:val="20"/>
                <w:lang w:val="nl-NL"/>
              </w:rPr>
              <w:t>informatie</w:t>
            </w:r>
            <w:r w:rsidR="002517B3" w:rsidRPr="00DD0F4F">
              <w:rPr>
                <w:rFonts w:ascii="Arial" w:eastAsia="Times New Roman" w:hAnsi="Arial" w:cs="Arial"/>
                <w:color w:val="610E6A"/>
                <w:sz w:val="20"/>
                <w:szCs w:val="20"/>
                <w:lang w:val="nl-NL"/>
              </w:rPr>
              <w:t>object</w:t>
            </w:r>
            <w:r w:rsidR="002517B3" w:rsidRPr="00DD0F4F">
              <w:rPr>
                <w:rFonts w:ascii="Arial" w:eastAsia="Times New Roman" w:hAnsi="Arial" w:cs="Arial"/>
                <w:color w:val="000000"/>
                <w:sz w:val="20"/>
                <w:szCs w:val="20"/>
                <w:lang w:val="nl-NL"/>
              </w:rPr>
              <w:t xml:space="preserve"> (bijINFORMATIEOBJECT).</w:t>
            </w:r>
          </w:p>
        </w:tc>
      </w:tr>
      <w:tr w:rsidR="002517B3" w:rsidRPr="00AE6939" w14:paraId="1B2BC3A1" w14:textId="77777777" w:rsidTr="00AB019F">
        <w:tc>
          <w:tcPr>
            <w:tcW w:w="3690" w:type="dxa"/>
            <w:tcBorders>
              <w:top w:val="nil"/>
              <w:left w:val="nil"/>
              <w:bottom w:val="nil"/>
              <w:right w:val="nil"/>
            </w:tcBorders>
          </w:tcPr>
          <w:p w14:paraId="6E857B8D"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11E1B6BA"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2F2AC332" w14:textId="77777777" w:rsidTr="00AB019F">
        <w:tc>
          <w:tcPr>
            <w:tcW w:w="3690" w:type="dxa"/>
            <w:tcBorders>
              <w:top w:val="nil"/>
              <w:left w:val="nil"/>
              <w:bottom w:val="nil"/>
              <w:right w:val="nil"/>
            </w:tcBorders>
          </w:tcPr>
          <w:p w14:paraId="78FCCAF5"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1503002F"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AN1000</w:t>
            </w:r>
            <w:r w:rsidRPr="002517B3">
              <w:rPr>
                <w:rFonts w:ascii="Arial" w:hAnsi="Arial" w:cs="Arial"/>
                <w:sz w:val="20"/>
                <w:szCs w:val="20"/>
                <w:lang w:val="en-AU"/>
              </w:rPr>
              <w:fldChar w:fldCharType="end"/>
            </w:r>
          </w:p>
        </w:tc>
      </w:tr>
      <w:tr w:rsidR="002517B3" w:rsidRPr="002517B3" w14:paraId="1D9388EE" w14:textId="77777777" w:rsidTr="00AB019F">
        <w:trPr>
          <w:trHeight w:val="230"/>
        </w:trPr>
        <w:tc>
          <w:tcPr>
            <w:tcW w:w="3690" w:type="dxa"/>
            <w:tcBorders>
              <w:top w:val="nil"/>
              <w:left w:val="nil"/>
              <w:bottom w:val="nil"/>
              <w:right w:val="nil"/>
            </w:tcBorders>
          </w:tcPr>
          <w:p w14:paraId="168F30E1"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E52E7CE"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2C19BD98" w14:textId="77777777" w:rsidTr="00AB019F">
        <w:trPr>
          <w:trHeight w:val="230"/>
        </w:trPr>
        <w:tc>
          <w:tcPr>
            <w:tcW w:w="3690" w:type="dxa"/>
            <w:tcBorders>
              <w:top w:val="nil"/>
              <w:left w:val="nil"/>
              <w:bottom w:val="nil"/>
              <w:right w:val="nil"/>
            </w:tcBorders>
          </w:tcPr>
          <w:p w14:paraId="3FF8C3B0"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45781DB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alle alfanumerieke tekens</w:t>
            </w:r>
          </w:p>
        </w:tc>
      </w:tr>
      <w:tr w:rsidR="002517B3" w:rsidRPr="002517B3" w14:paraId="452B9D13" w14:textId="77777777" w:rsidTr="00AB019F">
        <w:trPr>
          <w:trHeight w:val="215"/>
        </w:trPr>
        <w:tc>
          <w:tcPr>
            <w:tcW w:w="3690" w:type="dxa"/>
            <w:tcBorders>
              <w:top w:val="nil"/>
              <w:left w:val="nil"/>
              <w:bottom w:val="nil"/>
              <w:right w:val="nil"/>
            </w:tcBorders>
          </w:tcPr>
          <w:p w14:paraId="728B3334"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1383A90"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195B22A2" w14:textId="77777777" w:rsidTr="00AB019F">
        <w:trPr>
          <w:trHeight w:val="215"/>
        </w:trPr>
        <w:tc>
          <w:tcPr>
            <w:tcW w:w="3690" w:type="dxa"/>
            <w:tcBorders>
              <w:top w:val="nil"/>
              <w:left w:val="nil"/>
              <w:bottom w:val="nil"/>
              <w:right w:val="nil"/>
            </w:tcBorders>
          </w:tcPr>
          <w:p w14:paraId="3535B7EC"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68DDA04A"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14:paraId="02BEF7AE" w14:textId="77777777" w:rsidTr="00AB019F">
        <w:trPr>
          <w:trHeight w:val="230"/>
        </w:trPr>
        <w:tc>
          <w:tcPr>
            <w:tcW w:w="3690" w:type="dxa"/>
            <w:tcBorders>
              <w:top w:val="nil"/>
              <w:left w:val="nil"/>
              <w:bottom w:val="nil"/>
              <w:right w:val="nil"/>
            </w:tcBorders>
          </w:tcPr>
          <w:p w14:paraId="584C5BF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4711F00"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27CA763B" w14:textId="77777777" w:rsidTr="00AB019F">
        <w:trPr>
          <w:trHeight w:val="230"/>
        </w:trPr>
        <w:tc>
          <w:tcPr>
            <w:tcW w:w="3690" w:type="dxa"/>
            <w:tcBorders>
              <w:top w:val="nil"/>
              <w:left w:val="nil"/>
              <w:bottom w:val="nil"/>
              <w:right w:val="nil"/>
            </w:tcBorders>
          </w:tcPr>
          <w:p w14:paraId="733075EC"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2528C2EB"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14:paraId="03EE6AE2" w14:textId="77777777" w:rsidTr="00AB019F">
        <w:trPr>
          <w:trHeight w:val="230"/>
        </w:trPr>
        <w:tc>
          <w:tcPr>
            <w:tcW w:w="3690" w:type="dxa"/>
            <w:tcBorders>
              <w:top w:val="nil"/>
              <w:left w:val="nil"/>
              <w:bottom w:val="nil"/>
              <w:right w:val="nil"/>
            </w:tcBorders>
          </w:tcPr>
          <w:p w14:paraId="1D268C81"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AE8E6E2"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5C12556B" w14:textId="77777777" w:rsidTr="00AB019F">
        <w:trPr>
          <w:trHeight w:val="230"/>
        </w:trPr>
        <w:tc>
          <w:tcPr>
            <w:tcW w:w="3690" w:type="dxa"/>
            <w:tcBorders>
              <w:top w:val="nil"/>
              <w:left w:val="nil"/>
              <w:bottom w:val="nil"/>
              <w:right w:val="nil"/>
            </w:tcBorders>
          </w:tcPr>
          <w:p w14:paraId="6C872076"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16F5503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16AF5956" w14:textId="77777777" w:rsidTr="00AB019F">
        <w:trPr>
          <w:trHeight w:val="230"/>
        </w:trPr>
        <w:tc>
          <w:tcPr>
            <w:tcW w:w="3690" w:type="dxa"/>
            <w:tcBorders>
              <w:top w:val="nil"/>
              <w:left w:val="nil"/>
              <w:bottom w:val="nil"/>
              <w:right w:val="nil"/>
            </w:tcBorders>
          </w:tcPr>
          <w:p w14:paraId="4663E01C"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0995DC7"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38441626" w14:textId="77777777" w:rsidTr="00AB019F">
        <w:trPr>
          <w:trHeight w:val="230"/>
        </w:trPr>
        <w:tc>
          <w:tcPr>
            <w:tcW w:w="3690" w:type="dxa"/>
            <w:tcBorders>
              <w:top w:val="nil"/>
              <w:left w:val="nil"/>
              <w:bottom w:val="nil"/>
              <w:right w:val="nil"/>
            </w:tcBorders>
          </w:tcPr>
          <w:p w14:paraId="6002FB0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6D6434A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3D839A4D" w14:textId="77777777" w:rsidTr="00AB019F">
        <w:trPr>
          <w:trHeight w:val="230"/>
        </w:trPr>
        <w:tc>
          <w:tcPr>
            <w:tcW w:w="3690" w:type="dxa"/>
            <w:tcBorders>
              <w:top w:val="nil"/>
              <w:left w:val="nil"/>
              <w:bottom w:val="nil"/>
              <w:right w:val="nil"/>
            </w:tcBorders>
          </w:tcPr>
          <w:p w14:paraId="27128DD7"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DD84960"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701F3197" w14:textId="77777777" w:rsidTr="00AB019F">
        <w:trPr>
          <w:trHeight w:val="230"/>
        </w:trPr>
        <w:tc>
          <w:tcPr>
            <w:tcW w:w="3690" w:type="dxa"/>
            <w:tcBorders>
              <w:top w:val="nil"/>
              <w:left w:val="nil"/>
              <w:bottom w:val="nil"/>
              <w:right w:val="nil"/>
            </w:tcBorders>
          </w:tcPr>
          <w:p w14:paraId="7CC35F2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6E272E1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401B6BE9" w14:textId="77777777" w:rsidTr="00AB019F">
        <w:trPr>
          <w:trHeight w:val="230"/>
        </w:trPr>
        <w:tc>
          <w:tcPr>
            <w:tcW w:w="3690" w:type="dxa"/>
            <w:tcBorders>
              <w:top w:val="nil"/>
              <w:left w:val="nil"/>
              <w:bottom w:val="nil"/>
              <w:right w:val="nil"/>
            </w:tcBorders>
          </w:tcPr>
          <w:p w14:paraId="77BE71F3"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026807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6D5F9BAC" w14:textId="77777777" w:rsidTr="00AB019F">
        <w:trPr>
          <w:trHeight w:val="230"/>
        </w:trPr>
        <w:tc>
          <w:tcPr>
            <w:tcW w:w="3690" w:type="dxa"/>
            <w:tcBorders>
              <w:top w:val="nil"/>
              <w:left w:val="nil"/>
              <w:bottom w:val="nil"/>
              <w:right w:val="nil"/>
            </w:tcBorders>
          </w:tcPr>
          <w:p w14:paraId="7707AE3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7CB2AB39"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0</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14:paraId="287A5863" w14:textId="77777777" w:rsidTr="00AB019F">
        <w:trPr>
          <w:trHeight w:val="230"/>
        </w:trPr>
        <w:tc>
          <w:tcPr>
            <w:tcW w:w="3690" w:type="dxa"/>
            <w:tcBorders>
              <w:top w:val="nil"/>
              <w:left w:val="nil"/>
              <w:bottom w:val="nil"/>
              <w:right w:val="nil"/>
            </w:tcBorders>
          </w:tcPr>
          <w:p w14:paraId="07E3F9F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FF94289"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7BE56D13" w14:textId="77777777" w:rsidTr="00AB019F">
        <w:trPr>
          <w:trHeight w:val="230"/>
        </w:trPr>
        <w:tc>
          <w:tcPr>
            <w:tcW w:w="3690" w:type="dxa"/>
            <w:tcBorders>
              <w:top w:val="nil"/>
              <w:left w:val="nil"/>
              <w:bottom w:val="nil"/>
              <w:right w:val="nil"/>
            </w:tcBorders>
          </w:tcPr>
          <w:p w14:paraId="789DA6E7"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5318DD0F"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14:paraId="4C62D3FC" w14:textId="77777777" w:rsidTr="00AB019F">
        <w:trPr>
          <w:trHeight w:val="230"/>
        </w:trPr>
        <w:tc>
          <w:tcPr>
            <w:tcW w:w="3690" w:type="dxa"/>
            <w:tcBorders>
              <w:top w:val="nil"/>
              <w:left w:val="nil"/>
              <w:right w:val="nil"/>
            </w:tcBorders>
          </w:tcPr>
          <w:p w14:paraId="2B966FEF"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14:paraId="4550EB61"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76758673" w14:textId="77777777" w:rsidTr="00AB019F">
        <w:trPr>
          <w:trHeight w:val="230"/>
        </w:trPr>
        <w:tc>
          <w:tcPr>
            <w:tcW w:w="3690" w:type="dxa"/>
            <w:tcBorders>
              <w:top w:val="nil"/>
              <w:left w:val="nil"/>
              <w:bottom w:val="single" w:sz="4" w:space="0" w:color="auto"/>
              <w:right w:val="nil"/>
            </w:tcBorders>
          </w:tcPr>
          <w:p w14:paraId="066B4C0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14:paraId="5D508E72"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14:paraId="15B3DE38" w14:textId="7FAEE6E4" w:rsidR="00A02BEA" w:rsidRDefault="00A02BEA" w:rsidP="00A02BEA">
      <w:pPr>
        <w:rPr>
          <w:noProof/>
        </w:rPr>
      </w:pPr>
    </w:p>
    <w:p w14:paraId="3060C850" w14:textId="0CBE23C8" w:rsidR="00A02BEA" w:rsidRPr="00BE528D" w:rsidRDefault="00BE528D" w:rsidP="00BE528D">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ins w:id="3992" w:author="Arjan Kloosterboer" w:date="2017-09-22T04:10:00Z">
        <w:r w:rsidRPr="00CF1953">
          <w:rPr>
            <w:rFonts w:ascii="Arial" w:eastAsia="Times New Roman" w:hAnsi="Arial" w:cs="Arial"/>
            <w:b/>
            <w:bCs/>
            <w:color w:val="004080"/>
            <w:sz w:val="24"/>
            <w:szCs w:val="24"/>
          </w:rPr>
          <w:lastRenderedPageBreak/>
          <w:t>«</w:t>
        </w:r>
        <w:r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bookmarkStart w:id="3993" w:name="_Toc493816726"/>
      <w:r>
        <w:rPr>
          <w:rFonts w:ascii="Arial" w:eastAsia="Times New Roman" w:hAnsi="Arial" w:cs="Arial"/>
          <w:b/>
          <w:color w:val="004080"/>
          <w:sz w:val="24"/>
          <w:szCs w:val="24"/>
          <w:lang w:eastAsia="nl-NL"/>
        </w:rPr>
        <w:t>Registratiedatum</w:t>
      </w:r>
      <w:bookmarkEnd w:id="3993"/>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2517B3" w:rsidRPr="002517B3" w14:paraId="762EDD16" w14:textId="77777777" w:rsidTr="00AB019F">
        <w:trPr>
          <w:trHeight w:val="215"/>
        </w:trPr>
        <w:tc>
          <w:tcPr>
            <w:tcW w:w="3690" w:type="dxa"/>
            <w:tcBorders>
              <w:top w:val="single" w:sz="4" w:space="0" w:color="auto"/>
              <w:left w:val="nil"/>
              <w:bottom w:val="nil"/>
              <w:right w:val="nil"/>
            </w:tcBorders>
          </w:tcPr>
          <w:p w14:paraId="0BF160DC"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14:paraId="461D8973" w14:textId="789A70D0" w:rsidR="002517B3" w:rsidRPr="002517B3" w:rsidRDefault="00DA5D9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r w:rsidR="002517B3">
              <w:rPr>
                <w:rFonts w:ascii="Arial" w:eastAsia="Times New Roman" w:hAnsi="Arial" w:cs="Arial"/>
                <w:color w:val="000000"/>
                <w:sz w:val="20"/>
                <w:szCs w:val="20"/>
              </w:rPr>
              <w:t>R</w:t>
            </w:r>
            <w:r w:rsidR="002517B3" w:rsidRPr="002517B3">
              <w:rPr>
                <w:rFonts w:ascii="Arial" w:eastAsia="Times New Roman" w:hAnsi="Arial" w:cs="Arial"/>
                <w:color w:val="000000"/>
                <w:sz w:val="20"/>
                <w:szCs w:val="20"/>
              </w:rPr>
              <w:t>egistratiedatum</w:t>
            </w:r>
            <w:r w:rsidRPr="002517B3">
              <w:rPr>
                <w:rFonts w:ascii="Arial" w:hAnsi="Arial" w:cs="Arial"/>
                <w:sz w:val="20"/>
                <w:szCs w:val="20"/>
                <w:lang w:val="en-AU"/>
              </w:rPr>
              <w:fldChar w:fldCharType="end"/>
            </w:r>
          </w:p>
        </w:tc>
      </w:tr>
      <w:tr w:rsidR="002517B3" w:rsidRPr="002517B3" w14:paraId="44F62753" w14:textId="77777777" w:rsidTr="00AB019F">
        <w:tc>
          <w:tcPr>
            <w:tcW w:w="3690" w:type="dxa"/>
            <w:tcBorders>
              <w:top w:val="nil"/>
              <w:left w:val="nil"/>
              <w:bottom w:val="nil"/>
              <w:right w:val="nil"/>
            </w:tcBorders>
          </w:tcPr>
          <w:p w14:paraId="7EE48CCD"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0FA7F66"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2BB6AE58" w14:textId="77777777" w:rsidTr="00AB019F">
        <w:tc>
          <w:tcPr>
            <w:tcW w:w="3690" w:type="dxa"/>
            <w:tcBorders>
              <w:top w:val="nil"/>
              <w:left w:val="nil"/>
              <w:bottom w:val="nil"/>
              <w:right w:val="nil"/>
            </w:tcBorders>
          </w:tcPr>
          <w:p w14:paraId="324F68A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2B6DBB49"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14:paraId="2390AC98" w14:textId="77777777" w:rsidTr="00AB019F">
        <w:tc>
          <w:tcPr>
            <w:tcW w:w="3690" w:type="dxa"/>
            <w:tcBorders>
              <w:top w:val="nil"/>
              <w:left w:val="nil"/>
              <w:bottom w:val="nil"/>
              <w:right w:val="nil"/>
            </w:tcBorders>
          </w:tcPr>
          <w:p w14:paraId="1A4B431B"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45A342E"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57278B86" w14:textId="77777777" w:rsidTr="00AB019F">
        <w:tc>
          <w:tcPr>
            <w:tcW w:w="3690" w:type="dxa"/>
            <w:tcBorders>
              <w:top w:val="nil"/>
              <w:left w:val="nil"/>
              <w:bottom w:val="nil"/>
              <w:right w:val="nil"/>
            </w:tcBorders>
          </w:tcPr>
          <w:p w14:paraId="0039FB9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4B74B3EE"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19F277B9" w14:textId="77777777" w:rsidTr="00AB019F">
        <w:tc>
          <w:tcPr>
            <w:tcW w:w="3690" w:type="dxa"/>
            <w:tcBorders>
              <w:top w:val="nil"/>
              <w:left w:val="nil"/>
              <w:bottom w:val="nil"/>
              <w:right w:val="nil"/>
            </w:tcBorders>
          </w:tcPr>
          <w:p w14:paraId="232088A5"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226EA2C"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48CFA144" w14:textId="77777777" w:rsidTr="00AB019F">
        <w:tc>
          <w:tcPr>
            <w:tcW w:w="3690" w:type="dxa"/>
            <w:tcBorders>
              <w:top w:val="nil"/>
              <w:left w:val="nil"/>
              <w:bottom w:val="nil"/>
              <w:right w:val="nil"/>
            </w:tcBorders>
          </w:tcPr>
          <w:p w14:paraId="05E7B09A"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246EC6DC"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registratiedatum</w:t>
            </w:r>
            <w:r w:rsidRPr="002517B3">
              <w:rPr>
                <w:rFonts w:ascii="Arial" w:hAnsi="Arial" w:cs="Arial"/>
                <w:sz w:val="20"/>
                <w:szCs w:val="20"/>
                <w:lang w:val="en-AU"/>
              </w:rPr>
              <w:fldChar w:fldCharType="end"/>
            </w:r>
          </w:p>
        </w:tc>
      </w:tr>
      <w:tr w:rsidR="002517B3" w:rsidRPr="002517B3" w14:paraId="0371CFE3" w14:textId="77777777" w:rsidTr="00AB019F">
        <w:trPr>
          <w:trHeight w:val="260"/>
        </w:trPr>
        <w:tc>
          <w:tcPr>
            <w:tcW w:w="3690" w:type="dxa"/>
            <w:tcBorders>
              <w:top w:val="nil"/>
              <w:left w:val="nil"/>
              <w:bottom w:val="nil"/>
              <w:right w:val="nil"/>
            </w:tcBorders>
          </w:tcPr>
          <w:p w14:paraId="606A8225"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10FBA7A"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AE6939" w14:paraId="58831D50" w14:textId="77777777" w:rsidTr="00AB019F">
        <w:tc>
          <w:tcPr>
            <w:tcW w:w="3690" w:type="dxa"/>
            <w:tcBorders>
              <w:top w:val="nil"/>
              <w:left w:val="nil"/>
              <w:bottom w:val="nil"/>
              <w:right w:val="nil"/>
            </w:tcBorders>
          </w:tcPr>
          <w:p w14:paraId="4040EACB"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157C317C" w14:textId="57E6CAAE" w:rsidR="002517B3" w:rsidRPr="00DD0F4F" w:rsidRDefault="00DA5D93" w:rsidP="002517B3">
            <w:pPr>
              <w:autoSpaceDE w:val="0"/>
              <w:autoSpaceDN w:val="0"/>
              <w:adjustRightInd w:val="0"/>
              <w:spacing w:after="0" w:line="240" w:lineRule="auto"/>
              <w:rPr>
                <w:rFonts w:ascii="Arial" w:eastAsia="Times New Roman" w:hAnsi="Arial" w:cs="Arial"/>
                <w:color w:val="000000"/>
                <w:sz w:val="20"/>
                <w:szCs w:val="20"/>
                <w:lang w:val="nl-NL"/>
              </w:rPr>
            </w:pPr>
            <w:r w:rsidRPr="002517B3">
              <w:rPr>
                <w:rFonts w:ascii="Arial" w:hAnsi="Arial" w:cs="Arial"/>
                <w:sz w:val="20"/>
                <w:szCs w:val="20"/>
                <w:lang w:val="en-AU"/>
              </w:rPr>
              <w:fldChar w:fldCharType="begin" w:fldLock="1"/>
            </w:r>
            <w:r w:rsidR="002517B3" w:rsidRPr="00DD0F4F">
              <w:rPr>
                <w:rFonts w:ascii="Arial" w:hAnsi="Arial" w:cs="Arial"/>
                <w:sz w:val="20"/>
                <w:szCs w:val="20"/>
                <w:lang w:val="nl-NL"/>
              </w:rPr>
              <w:instrText xml:space="preserve">MERGEFIELD </w:instrText>
            </w:r>
            <w:r w:rsidR="002517B3" w:rsidRPr="00DD0F4F">
              <w:rPr>
                <w:rFonts w:ascii="Arial" w:eastAsia="Times New Roman" w:hAnsi="Arial" w:cs="Arial"/>
                <w:color w:val="000000"/>
                <w:sz w:val="20"/>
                <w:szCs w:val="20"/>
                <w:lang w:val="nl-NL"/>
              </w:rPr>
              <w:instrText>Att.Notes</w:instrText>
            </w:r>
            <w:r w:rsidRPr="002517B3">
              <w:rPr>
                <w:rFonts w:ascii="Arial" w:hAnsi="Arial" w:cs="Arial"/>
                <w:sz w:val="20"/>
                <w:szCs w:val="20"/>
                <w:lang w:val="en-AU"/>
              </w:rPr>
              <w:fldChar w:fldCharType="end"/>
            </w:r>
            <w:r w:rsidR="002517B3" w:rsidRPr="00DD0F4F">
              <w:rPr>
                <w:rFonts w:ascii="Arial" w:eastAsia="Times New Roman" w:hAnsi="Arial" w:cs="Arial"/>
                <w:color w:val="610E6A"/>
                <w:sz w:val="20"/>
                <w:szCs w:val="20"/>
                <w:lang w:val="nl-NL"/>
              </w:rPr>
              <w:t xml:space="preserve">De datum waarop de zaakbehandelende organisatie het </w:t>
            </w:r>
            <w:r w:rsidR="005D1B2A" w:rsidRPr="00DD0F4F">
              <w:rPr>
                <w:rFonts w:ascii="Arial" w:eastAsia="Times New Roman" w:hAnsi="Arial" w:cs="Arial"/>
                <w:color w:val="610E6A"/>
                <w:sz w:val="20"/>
                <w:szCs w:val="20"/>
                <w:lang w:val="nl-NL"/>
              </w:rPr>
              <w:t>INFORMATIE</w:t>
            </w:r>
            <w:r w:rsidR="002517B3" w:rsidRPr="00DD0F4F">
              <w:rPr>
                <w:rFonts w:ascii="Arial" w:eastAsia="Times New Roman" w:hAnsi="Arial" w:cs="Arial"/>
                <w:color w:val="610E6A"/>
                <w:sz w:val="20"/>
                <w:szCs w:val="20"/>
                <w:lang w:val="nl-NL"/>
              </w:rPr>
              <w:t>OBJECT heeft geregistreerd bij de ZAAK.</w:t>
            </w:r>
          </w:p>
        </w:tc>
      </w:tr>
      <w:tr w:rsidR="002517B3" w:rsidRPr="00AE6939" w14:paraId="55FFEC4E" w14:textId="77777777" w:rsidTr="00AB019F">
        <w:trPr>
          <w:trHeight w:val="230"/>
        </w:trPr>
        <w:tc>
          <w:tcPr>
            <w:tcW w:w="3690" w:type="dxa"/>
            <w:tcBorders>
              <w:top w:val="nil"/>
              <w:left w:val="nil"/>
              <w:bottom w:val="nil"/>
              <w:right w:val="nil"/>
            </w:tcBorders>
          </w:tcPr>
          <w:p w14:paraId="390879E7"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153965B7"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49291265" w14:textId="77777777" w:rsidTr="00AB019F">
        <w:trPr>
          <w:trHeight w:val="230"/>
        </w:trPr>
        <w:tc>
          <w:tcPr>
            <w:tcW w:w="3690" w:type="dxa"/>
            <w:tcBorders>
              <w:top w:val="nil"/>
              <w:left w:val="nil"/>
              <w:bottom w:val="nil"/>
              <w:right w:val="nil"/>
            </w:tcBorders>
          </w:tcPr>
          <w:p w14:paraId="56194979"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23247855"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14:paraId="3374788D" w14:textId="77777777" w:rsidTr="00AB019F">
        <w:tc>
          <w:tcPr>
            <w:tcW w:w="3690" w:type="dxa"/>
            <w:tcBorders>
              <w:top w:val="nil"/>
              <w:left w:val="nil"/>
              <w:bottom w:val="nil"/>
              <w:right w:val="nil"/>
            </w:tcBorders>
          </w:tcPr>
          <w:p w14:paraId="47B38B67"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DF7B8AC"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6FC25DD4" w14:textId="77777777" w:rsidTr="00AB019F">
        <w:tc>
          <w:tcPr>
            <w:tcW w:w="3690" w:type="dxa"/>
            <w:tcBorders>
              <w:top w:val="nil"/>
              <w:left w:val="nil"/>
              <w:bottom w:val="nil"/>
              <w:right w:val="nil"/>
            </w:tcBorders>
          </w:tcPr>
          <w:p w14:paraId="16417970"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68DC8AB6"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14:paraId="6C59388E" w14:textId="77777777" w:rsidTr="00AB019F">
        <w:tc>
          <w:tcPr>
            <w:tcW w:w="3690" w:type="dxa"/>
            <w:tcBorders>
              <w:top w:val="nil"/>
              <w:left w:val="nil"/>
              <w:bottom w:val="nil"/>
              <w:right w:val="nil"/>
            </w:tcBorders>
          </w:tcPr>
          <w:p w14:paraId="0E967592"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D2916B7"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5317513D" w14:textId="77777777" w:rsidTr="00AB019F">
        <w:tc>
          <w:tcPr>
            <w:tcW w:w="3690" w:type="dxa"/>
            <w:tcBorders>
              <w:top w:val="nil"/>
              <w:left w:val="nil"/>
              <w:bottom w:val="nil"/>
              <w:right w:val="nil"/>
            </w:tcBorders>
          </w:tcPr>
          <w:p w14:paraId="35DB83C4"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415ACA7F"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298E5360" w14:textId="77777777" w:rsidTr="00AB019F">
        <w:tc>
          <w:tcPr>
            <w:tcW w:w="3690" w:type="dxa"/>
            <w:tcBorders>
              <w:top w:val="nil"/>
              <w:left w:val="nil"/>
              <w:bottom w:val="nil"/>
              <w:right w:val="nil"/>
            </w:tcBorders>
          </w:tcPr>
          <w:p w14:paraId="4094689A"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87DB4D0"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528EA6FF" w14:textId="77777777" w:rsidTr="00AB019F">
        <w:tc>
          <w:tcPr>
            <w:tcW w:w="3690" w:type="dxa"/>
            <w:tcBorders>
              <w:top w:val="nil"/>
              <w:left w:val="nil"/>
              <w:bottom w:val="nil"/>
              <w:right w:val="nil"/>
            </w:tcBorders>
          </w:tcPr>
          <w:p w14:paraId="54214C1C"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1C71BDE4"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datum (JJJJMMDD)</w:t>
            </w:r>
            <w:r w:rsidRPr="002517B3">
              <w:rPr>
                <w:rFonts w:ascii="Arial" w:hAnsi="Arial" w:cs="Arial"/>
                <w:sz w:val="20"/>
                <w:szCs w:val="20"/>
                <w:lang w:val="en-AU"/>
              </w:rPr>
              <w:fldChar w:fldCharType="end"/>
            </w:r>
          </w:p>
        </w:tc>
      </w:tr>
      <w:tr w:rsidR="002517B3" w:rsidRPr="002517B3" w14:paraId="6D0D55E4" w14:textId="77777777" w:rsidTr="00AB019F">
        <w:trPr>
          <w:trHeight w:val="230"/>
        </w:trPr>
        <w:tc>
          <w:tcPr>
            <w:tcW w:w="3690" w:type="dxa"/>
            <w:tcBorders>
              <w:top w:val="nil"/>
              <w:left w:val="nil"/>
              <w:bottom w:val="nil"/>
              <w:right w:val="nil"/>
            </w:tcBorders>
          </w:tcPr>
          <w:p w14:paraId="45A9764E"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12C56DF"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AE6939" w14:paraId="5C82DFF0" w14:textId="77777777" w:rsidTr="00AB019F">
        <w:trPr>
          <w:trHeight w:val="230"/>
        </w:trPr>
        <w:tc>
          <w:tcPr>
            <w:tcW w:w="3690" w:type="dxa"/>
            <w:tcBorders>
              <w:top w:val="nil"/>
              <w:left w:val="nil"/>
              <w:bottom w:val="nil"/>
              <w:right w:val="nil"/>
            </w:tcBorders>
          </w:tcPr>
          <w:p w14:paraId="33A50477"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5CA90DCA" w14:textId="77777777" w:rsidR="002517B3" w:rsidRPr="00DD0F4F" w:rsidRDefault="002517B3"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geldige datums gelegen op of voor de huidige datum en tijd</w:t>
            </w:r>
          </w:p>
        </w:tc>
      </w:tr>
      <w:tr w:rsidR="002517B3" w:rsidRPr="00AE6939" w14:paraId="1457419A" w14:textId="77777777" w:rsidTr="00AB019F">
        <w:trPr>
          <w:trHeight w:val="215"/>
        </w:trPr>
        <w:tc>
          <w:tcPr>
            <w:tcW w:w="3690" w:type="dxa"/>
            <w:tcBorders>
              <w:top w:val="nil"/>
              <w:left w:val="nil"/>
              <w:bottom w:val="nil"/>
              <w:right w:val="nil"/>
            </w:tcBorders>
          </w:tcPr>
          <w:p w14:paraId="23D5E70F"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600E015D"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4B3EC5CC" w14:textId="77777777" w:rsidTr="00AB019F">
        <w:trPr>
          <w:trHeight w:val="215"/>
        </w:trPr>
        <w:tc>
          <w:tcPr>
            <w:tcW w:w="3690" w:type="dxa"/>
            <w:tcBorders>
              <w:top w:val="nil"/>
              <w:left w:val="nil"/>
              <w:bottom w:val="nil"/>
              <w:right w:val="nil"/>
            </w:tcBorders>
          </w:tcPr>
          <w:p w14:paraId="727C6B3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2A2AE924"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215255AE" w14:textId="77777777" w:rsidTr="00AB019F">
        <w:trPr>
          <w:trHeight w:val="230"/>
        </w:trPr>
        <w:tc>
          <w:tcPr>
            <w:tcW w:w="3690" w:type="dxa"/>
            <w:tcBorders>
              <w:top w:val="nil"/>
              <w:left w:val="nil"/>
              <w:bottom w:val="nil"/>
              <w:right w:val="nil"/>
            </w:tcBorders>
          </w:tcPr>
          <w:p w14:paraId="4236F40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13CB757"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04A77C1B" w14:textId="77777777" w:rsidTr="00AB019F">
        <w:trPr>
          <w:trHeight w:val="230"/>
        </w:trPr>
        <w:tc>
          <w:tcPr>
            <w:tcW w:w="3690" w:type="dxa"/>
            <w:tcBorders>
              <w:top w:val="nil"/>
              <w:left w:val="nil"/>
              <w:bottom w:val="nil"/>
              <w:right w:val="nil"/>
            </w:tcBorders>
          </w:tcPr>
          <w:p w14:paraId="6EADBC37"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1A1A792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02590F50" w14:textId="77777777" w:rsidTr="00AB019F">
        <w:trPr>
          <w:trHeight w:val="230"/>
        </w:trPr>
        <w:tc>
          <w:tcPr>
            <w:tcW w:w="3690" w:type="dxa"/>
            <w:tcBorders>
              <w:top w:val="nil"/>
              <w:left w:val="nil"/>
              <w:bottom w:val="nil"/>
              <w:right w:val="nil"/>
            </w:tcBorders>
          </w:tcPr>
          <w:p w14:paraId="2850D999"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0B8887E"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3E5BC5B8" w14:textId="77777777" w:rsidTr="00AB019F">
        <w:trPr>
          <w:trHeight w:val="230"/>
        </w:trPr>
        <w:tc>
          <w:tcPr>
            <w:tcW w:w="3690" w:type="dxa"/>
            <w:tcBorders>
              <w:top w:val="nil"/>
              <w:left w:val="nil"/>
              <w:bottom w:val="nil"/>
              <w:right w:val="nil"/>
            </w:tcBorders>
          </w:tcPr>
          <w:p w14:paraId="2DAD12C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63B553C6"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1994D6F9" w14:textId="77777777" w:rsidTr="00AB019F">
        <w:trPr>
          <w:trHeight w:val="230"/>
        </w:trPr>
        <w:tc>
          <w:tcPr>
            <w:tcW w:w="3690" w:type="dxa"/>
            <w:tcBorders>
              <w:top w:val="nil"/>
              <w:left w:val="nil"/>
              <w:bottom w:val="nil"/>
              <w:right w:val="nil"/>
            </w:tcBorders>
          </w:tcPr>
          <w:p w14:paraId="61BD082C"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BEF6224"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177DEAFF" w14:textId="77777777" w:rsidTr="00AB019F">
        <w:trPr>
          <w:trHeight w:val="230"/>
        </w:trPr>
        <w:tc>
          <w:tcPr>
            <w:tcW w:w="3690" w:type="dxa"/>
            <w:tcBorders>
              <w:top w:val="nil"/>
              <w:left w:val="nil"/>
              <w:bottom w:val="nil"/>
              <w:right w:val="nil"/>
            </w:tcBorders>
          </w:tcPr>
          <w:p w14:paraId="7E07C467"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0B069B3B"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14E2F362" w14:textId="77777777" w:rsidTr="00AB019F">
        <w:trPr>
          <w:trHeight w:val="230"/>
        </w:trPr>
        <w:tc>
          <w:tcPr>
            <w:tcW w:w="3690" w:type="dxa"/>
            <w:tcBorders>
              <w:top w:val="nil"/>
              <w:left w:val="nil"/>
              <w:bottom w:val="nil"/>
              <w:right w:val="nil"/>
            </w:tcBorders>
          </w:tcPr>
          <w:p w14:paraId="54ACF3D4"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A12F8E4"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38B2C337" w14:textId="77777777" w:rsidTr="00AB019F">
        <w:trPr>
          <w:trHeight w:val="230"/>
        </w:trPr>
        <w:tc>
          <w:tcPr>
            <w:tcW w:w="3690" w:type="dxa"/>
            <w:tcBorders>
              <w:top w:val="nil"/>
              <w:left w:val="nil"/>
              <w:bottom w:val="nil"/>
              <w:right w:val="nil"/>
            </w:tcBorders>
          </w:tcPr>
          <w:p w14:paraId="619FC50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4957646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7C792FD6" w14:textId="77777777" w:rsidTr="00AB019F">
        <w:trPr>
          <w:trHeight w:val="230"/>
        </w:trPr>
        <w:tc>
          <w:tcPr>
            <w:tcW w:w="3690" w:type="dxa"/>
            <w:tcBorders>
              <w:top w:val="nil"/>
              <w:left w:val="nil"/>
              <w:bottom w:val="nil"/>
              <w:right w:val="nil"/>
            </w:tcBorders>
          </w:tcPr>
          <w:p w14:paraId="3CF7F6FD"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FCB11DE"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5A8FA217" w14:textId="77777777" w:rsidTr="00AB019F">
        <w:trPr>
          <w:trHeight w:val="230"/>
        </w:trPr>
        <w:tc>
          <w:tcPr>
            <w:tcW w:w="3690" w:type="dxa"/>
            <w:tcBorders>
              <w:top w:val="nil"/>
              <w:left w:val="nil"/>
              <w:bottom w:val="nil"/>
              <w:right w:val="nil"/>
            </w:tcBorders>
          </w:tcPr>
          <w:p w14:paraId="502D1BC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6D907970"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1</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14:paraId="52A9D5D3" w14:textId="77777777" w:rsidTr="00AB019F">
        <w:trPr>
          <w:trHeight w:val="230"/>
        </w:trPr>
        <w:tc>
          <w:tcPr>
            <w:tcW w:w="3690" w:type="dxa"/>
            <w:tcBorders>
              <w:top w:val="nil"/>
              <w:left w:val="nil"/>
              <w:bottom w:val="nil"/>
              <w:right w:val="nil"/>
            </w:tcBorders>
          </w:tcPr>
          <w:p w14:paraId="534A357B"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0F28374"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46875A35" w14:textId="77777777" w:rsidTr="00AB019F">
        <w:trPr>
          <w:trHeight w:val="230"/>
        </w:trPr>
        <w:tc>
          <w:tcPr>
            <w:tcW w:w="3690" w:type="dxa"/>
            <w:tcBorders>
              <w:top w:val="nil"/>
              <w:left w:val="nil"/>
              <w:bottom w:val="nil"/>
              <w:right w:val="nil"/>
            </w:tcBorders>
          </w:tcPr>
          <w:p w14:paraId="587CF3F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4CA73ACB"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14:paraId="1F5018A1" w14:textId="77777777" w:rsidTr="00AB019F">
        <w:trPr>
          <w:trHeight w:val="230"/>
        </w:trPr>
        <w:tc>
          <w:tcPr>
            <w:tcW w:w="3690" w:type="dxa"/>
            <w:tcBorders>
              <w:top w:val="nil"/>
              <w:left w:val="nil"/>
              <w:right w:val="nil"/>
            </w:tcBorders>
          </w:tcPr>
          <w:p w14:paraId="519C82A3"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14:paraId="7C4C89D1"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513F2531" w14:textId="77777777" w:rsidTr="00AB019F">
        <w:trPr>
          <w:trHeight w:val="230"/>
        </w:trPr>
        <w:tc>
          <w:tcPr>
            <w:tcW w:w="3690" w:type="dxa"/>
            <w:tcBorders>
              <w:top w:val="nil"/>
              <w:left w:val="nil"/>
              <w:bottom w:val="single" w:sz="4" w:space="0" w:color="auto"/>
              <w:right w:val="nil"/>
            </w:tcBorders>
          </w:tcPr>
          <w:p w14:paraId="5ECD9C26"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14:paraId="10EC3879"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14:paraId="15370BC7" w14:textId="77777777" w:rsidR="00AB0B92" w:rsidRDefault="00AB0B92">
      <w:pPr>
        <w:rPr>
          <w:rFonts w:ascii="Arial" w:eastAsia="Times New Roman" w:hAnsi="Arial" w:cs="Arial"/>
          <w:b/>
          <w:bCs/>
          <w:color w:val="004080"/>
          <w:sz w:val="24"/>
          <w:szCs w:val="24"/>
        </w:rPr>
      </w:pPr>
    </w:p>
    <w:p w14:paraId="243263BF" w14:textId="32D7A08D" w:rsidR="00AB0B92" w:rsidRDefault="00AB0B92">
      <w:ins w:id="3994" w:author="Arjan Kloosterboer" w:date="2017-09-22T04:10:00Z">
        <w:r w:rsidRPr="00CF1953">
          <w:rPr>
            <w:rFonts w:ascii="Arial" w:eastAsia="Times New Roman" w:hAnsi="Arial" w:cs="Arial"/>
            <w:b/>
            <w:bCs/>
            <w:color w:val="004080"/>
            <w:sz w:val="24"/>
            <w:szCs w:val="24"/>
          </w:rPr>
          <w:t>«</w:t>
        </w:r>
        <w:r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Vernietigingsdatum</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BE528D" w14:paraId="45E06380" w14:textId="77777777" w:rsidTr="00BE528D">
        <w:trPr>
          <w:ins w:id="3995"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06A55522" w14:textId="3808599C" w:rsidR="00BE528D" w:rsidRDefault="00BE528D" w:rsidP="00BE528D">
            <w:pPr>
              <w:spacing w:after="0"/>
              <w:rPr>
                <w:ins w:id="3996" w:author="Arjan Kloosterboer" w:date="2017-09-22T04:10:00Z"/>
                <w:rFonts w:ascii="Calibri" w:eastAsia="Times New Roman" w:hAnsi="Calibri" w:cs="Calibri"/>
                <w:color w:val="000000"/>
              </w:rPr>
            </w:pPr>
            <w:ins w:id="3997" w:author="Arjan Kloosterboer" w:date="2017-09-22T04:10:00Z">
              <w:r>
                <w:rPr>
                  <w:rFonts w:ascii="Calibri" w:eastAsia="Times New Roman"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0FBFA317" w14:textId="77777777" w:rsidR="00BE528D" w:rsidRDefault="00BE528D" w:rsidP="00BE528D">
            <w:pPr>
              <w:spacing w:after="0"/>
              <w:rPr>
                <w:ins w:id="3998" w:author="Arjan Kloosterboer" w:date="2017-09-22T04:10:00Z"/>
                <w:rFonts w:ascii="Calibri" w:eastAsia="Times New Roman" w:hAnsi="Calibri" w:cs="Calibri"/>
                <w:color w:val="000000"/>
              </w:rPr>
            </w:pPr>
            <w:ins w:id="3999" w:author="Arjan Kloosterboer" w:date="2017-09-22T04:10:00Z">
              <w:r>
                <w:rPr>
                  <w:rFonts w:ascii="Calibri" w:eastAsia="Times New Roman" w:hAnsi="Calibri" w:cs="Calibri"/>
                  <w:color w:val="000000"/>
                </w:rPr>
                <w:t>Vernietigingsdatum</w:t>
              </w:r>
            </w:ins>
          </w:p>
        </w:tc>
      </w:tr>
      <w:tr w:rsidR="00BE528D" w14:paraId="212C55CF" w14:textId="77777777" w:rsidTr="00BE528D">
        <w:trPr>
          <w:ins w:id="4000"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4C55FD8A" w14:textId="77777777" w:rsidR="00BE528D" w:rsidRDefault="00BE528D" w:rsidP="00BE528D">
            <w:pPr>
              <w:spacing w:after="0"/>
              <w:rPr>
                <w:ins w:id="4001" w:author="Arjan Kloosterboer" w:date="2017-09-22T04:10:00Z"/>
                <w:rFonts w:ascii="Calibri" w:eastAsia="Times New Roman" w:hAnsi="Calibri" w:cs="Calibri"/>
                <w:color w:val="000000"/>
              </w:rPr>
            </w:pPr>
            <w:ins w:id="4002" w:author="Arjan Kloosterboer" w:date="2017-09-22T04:10:00Z">
              <w:r>
                <w:rPr>
                  <w:rFonts w:ascii="Calibri" w:eastAsia="Times New Roman"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19EC8162" w14:textId="77777777" w:rsidR="00BE528D" w:rsidRDefault="00BE528D" w:rsidP="00BE528D">
            <w:pPr>
              <w:spacing w:after="0"/>
              <w:rPr>
                <w:ins w:id="4003" w:author="Arjan Kloosterboer" w:date="2017-09-22T04:10:00Z"/>
                <w:rFonts w:ascii="Calibri" w:eastAsia="Times New Roman" w:hAnsi="Calibri" w:cs="Calibri"/>
                <w:color w:val="000000"/>
              </w:rPr>
            </w:pPr>
            <w:ins w:id="4004" w:author="Arjan Kloosterboer" w:date="2017-09-22T04:10:00Z">
              <w:r>
                <w:rPr>
                  <w:rFonts w:ascii="Calibri" w:eastAsia="Times New Roman" w:hAnsi="Calibri" w:cs="Calibri"/>
                  <w:color w:val="000000"/>
                </w:rPr>
                <w:t>KING</w:t>
              </w:r>
            </w:ins>
          </w:p>
        </w:tc>
      </w:tr>
      <w:tr w:rsidR="00BE528D" w14:paraId="0B08F6CC" w14:textId="77777777" w:rsidTr="00BE528D">
        <w:trPr>
          <w:trHeight w:val="268"/>
          <w:ins w:id="4005"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3CE4AB6F" w14:textId="77777777" w:rsidR="00BE528D" w:rsidRDefault="00BE528D" w:rsidP="00BE528D">
            <w:pPr>
              <w:spacing w:after="0"/>
              <w:rPr>
                <w:ins w:id="4006" w:author="Arjan Kloosterboer" w:date="2017-09-22T04:10:00Z"/>
                <w:rFonts w:ascii="Calibri" w:eastAsia="Times New Roman" w:hAnsi="Calibri" w:cs="Calibri"/>
                <w:color w:val="000000"/>
              </w:rPr>
            </w:pPr>
            <w:ins w:id="4007" w:author="Arjan Kloosterboer" w:date="2017-09-22T04:10:00Z">
              <w:r>
                <w:rPr>
                  <w:rFonts w:ascii="Calibri" w:eastAsia="Times New Roman"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2B9194DF" w14:textId="77777777" w:rsidR="00BE528D" w:rsidRDefault="00BE528D" w:rsidP="00BE528D">
            <w:pPr>
              <w:spacing w:after="0"/>
              <w:rPr>
                <w:ins w:id="4008" w:author="Arjan Kloosterboer" w:date="2017-09-22T04:10:00Z"/>
                <w:rFonts w:ascii="Calibri" w:eastAsia="Times New Roman" w:hAnsi="Calibri" w:cs="Calibri"/>
                <w:color w:val="000000"/>
              </w:rPr>
            </w:pPr>
          </w:p>
        </w:tc>
      </w:tr>
      <w:tr w:rsidR="00BE528D" w:rsidRPr="00AE6939" w14:paraId="051B36FF" w14:textId="77777777" w:rsidTr="00BE528D">
        <w:trPr>
          <w:ins w:id="4009"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71F0A408" w14:textId="77777777" w:rsidR="00BE528D" w:rsidRDefault="00BE528D" w:rsidP="00BE528D">
            <w:pPr>
              <w:spacing w:after="0"/>
              <w:rPr>
                <w:ins w:id="4010" w:author="Arjan Kloosterboer" w:date="2017-09-22T04:10:00Z"/>
                <w:rFonts w:ascii="Calibri" w:eastAsia="Times New Roman" w:hAnsi="Calibri" w:cs="Calibri"/>
                <w:color w:val="000000"/>
              </w:rPr>
            </w:pPr>
            <w:ins w:id="4011" w:author="Arjan Kloosterboer" w:date="2017-09-22T04:10:00Z">
              <w:r>
                <w:rPr>
                  <w:rFonts w:ascii="Calibri" w:eastAsia="Times New Roman"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37D1C264" w14:textId="77777777" w:rsidR="00BE528D" w:rsidRPr="00BE528D" w:rsidRDefault="00BE528D" w:rsidP="00BE528D">
            <w:pPr>
              <w:spacing w:after="0"/>
              <w:rPr>
                <w:ins w:id="4012" w:author="Arjan Kloosterboer" w:date="2017-09-22T04:10:00Z"/>
                <w:rFonts w:ascii="Calibri" w:eastAsia="Times New Roman" w:hAnsi="Calibri" w:cs="Calibri"/>
                <w:color w:val="000000"/>
                <w:lang w:val="nl-NL"/>
              </w:rPr>
            </w:pPr>
            <w:ins w:id="4013" w:author="Arjan Kloosterboer" w:date="2017-09-22T04:10:00Z">
              <w:r w:rsidRPr="00BE528D">
                <w:rPr>
                  <w:rFonts w:ascii="Calibri" w:eastAsia="Times New Roman" w:hAnsi="Calibri" w:cs="Calibri"/>
                  <w:color w:val="000000"/>
                  <w:lang w:val="nl-NL"/>
                </w:rPr>
                <w:t>De datum waarop het informatieobject uit het zaakdossier  verwijderd moet worden.</w:t>
              </w:r>
            </w:ins>
          </w:p>
        </w:tc>
      </w:tr>
      <w:tr w:rsidR="00BE528D" w14:paraId="099F2051" w14:textId="77777777" w:rsidTr="00BE528D">
        <w:trPr>
          <w:ins w:id="4014"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00197EC0" w14:textId="77777777" w:rsidR="00BE528D" w:rsidRDefault="00BE528D" w:rsidP="00BE528D">
            <w:pPr>
              <w:spacing w:after="0"/>
              <w:rPr>
                <w:ins w:id="4015" w:author="Arjan Kloosterboer" w:date="2017-09-22T04:10:00Z"/>
                <w:rFonts w:ascii="Calibri" w:eastAsia="Times New Roman" w:hAnsi="Calibri" w:cs="Calibri"/>
                <w:color w:val="000000"/>
              </w:rPr>
            </w:pPr>
            <w:ins w:id="4016" w:author="Arjan Kloosterboer" w:date="2017-09-22T04:10:00Z">
              <w:r>
                <w:rPr>
                  <w:rFonts w:ascii="Calibri" w:eastAsia="Times New Roman" w:hAnsi="Calibri" w:cs="Calibri"/>
                  <w:b/>
                  <w:bCs/>
                  <w:color w:val="000000"/>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6D20425F" w14:textId="77777777" w:rsidR="00BE528D" w:rsidRDefault="00BE528D" w:rsidP="00BE528D">
            <w:pPr>
              <w:spacing w:after="0"/>
              <w:rPr>
                <w:ins w:id="4017" w:author="Arjan Kloosterboer" w:date="2017-09-22T04:10:00Z"/>
                <w:rFonts w:ascii="Calibri" w:eastAsia="Times New Roman" w:hAnsi="Calibri" w:cs="Calibri"/>
                <w:color w:val="000000"/>
              </w:rPr>
            </w:pPr>
            <w:ins w:id="4018" w:author="Arjan Kloosterboer" w:date="2017-09-22T04:10:00Z">
              <w:r>
                <w:rPr>
                  <w:rFonts w:ascii="Calibri" w:eastAsia="Times New Roman" w:hAnsi="Calibri" w:cs="Calibri"/>
                  <w:color w:val="000000"/>
                </w:rPr>
                <w:t>KING</w:t>
              </w:r>
            </w:ins>
          </w:p>
        </w:tc>
      </w:tr>
      <w:tr w:rsidR="00BE528D" w14:paraId="7E57B46D" w14:textId="77777777" w:rsidTr="00BE528D">
        <w:trPr>
          <w:ins w:id="4019"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38A7709C" w14:textId="77777777" w:rsidR="00BE528D" w:rsidRDefault="00BE528D" w:rsidP="00BE528D">
            <w:pPr>
              <w:spacing w:after="0"/>
              <w:rPr>
                <w:ins w:id="4020" w:author="Arjan Kloosterboer" w:date="2017-09-22T04:10:00Z"/>
                <w:rFonts w:ascii="Calibri" w:eastAsia="Times New Roman" w:hAnsi="Calibri" w:cs="Calibri"/>
                <w:color w:val="000000"/>
              </w:rPr>
            </w:pPr>
            <w:ins w:id="4021" w:author="Arjan Kloosterboer" w:date="2017-09-22T04:10:00Z">
              <w:r>
                <w:rPr>
                  <w:rFonts w:ascii="Calibri" w:eastAsia="Times New Roman"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0A97D875" w14:textId="77777777" w:rsidR="00BE528D" w:rsidRDefault="00BE528D" w:rsidP="00BE528D">
            <w:pPr>
              <w:spacing w:after="0"/>
              <w:rPr>
                <w:ins w:id="4022" w:author="Arjan Kloosterboer" w:date="2017-09-22T04:10:00Z"/>
                <w:rFonts w:ascii="Calibri" w:eastAsia="Times New Roman" w:hAnsi="Calibri" w:cs="Calibri"/>
                <w:color w:val="000000"/>
              </w:rPr>
            </w:pPr>
            <w:ins w:id="4023" w:author="Arjan Kloosterboer" w:date="2017-09-22T04:10:00Z">
              <w:r>
                <w:rPr>
                  <w:rFonts w:ascii="Calibri" w:eastAsia="Times New Roman" w:hAnsi="Calibri" w:cs="Calibri"/>
                  <w:color w:val="000000"/>
                </w:rPr>
                <w:t>1 september 2017</w:t>
              </w:r>
            </w:ins>
          </w:p>
        </w:tc>
      </w:tr>
      <w:tr w:rsidR="00BE528D" w14:paraId="022AB8B9" w14:textId="77777777" w:rsidTr="00BE528D">
        <w:trPr>
          <w:ins w:id="4024"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05B1B515" w14:textId="77777777" w:rsidR="00BE528D" w:rsidRDefault="00BE528D" w:rsidP="00BE528D">
            <w:pPr>
              <w:spacing w:after="0"/>
              <w:rPr>
                <w:ins w:id="4025" w:author="Arjan Kloosterboer" w:date="2017-09-22T04:10:00Z"/>
                <w:rFonts w:ascii="Calibri" w:eastAsia="Times New Roman" w:hAnsi="Calibri" w:cs="Calibri"/>
                <w:color w:val="000000"/>
              </w:rPr>
            </w:pPr>
            <w:ins w:id="4026" w:author="Arjan Kloosterboer" w:date="2017-09-22T04:10:00Z">
              <w:r>
                <w:rPr>
                  <w:rFonts w:ascii="Calibri" w:eastAsia="Times New Roman" w:hAnsi="Calibri" w:cs="Calibri"/>
                  <w:b/>
                  <w:bCs/>
                  <w:color w:val="000000"/>
                </w:rPr>
                <w:t xml:space="preserve">Formaat </w:t>
              </w:r>
            </w:ins>
          </w:p>
        </w:tc>
        <w:tc>
          <w:tcPr>
            <w:tcW w:w="5670" w:type="dxa"/>
            <w:tcBorders>
              <w:top w:val="nil"/>
              <w:left w:val="nil"/>
              <w:bottom w:val="nil"/>
              <w:right w:val="nil"/>
            </w:tcBorders>
            <w:tcMar>
              <w:top w:w="0" w:type="dxa"/>
              <w:left w:w="60" w:type="dxa"/>
              <w:bottom w:w="0" w:type="dxa"/>
              <w:right w:w="60" w:type="dxa"/>
            </w:tcMar>
          </w:tcPr>
          <w:p w14:paraId="0D7CA74C" w14:textId="77777777" w:rsidR="00BE528D" w:rsidRDefault="00BE528D" w:rsidP="00BE528D">
            <w:pPr>
              <w:spacing w:after="0"/>
              <w:rPr>
                <w:ins w:id="4027" w:author="Arjan Kloosterboer" w:date="2017-09-22T04:10:00Z"/>
                <w:rFonts w:ascii="Calibri" w:eastAsia="Times New Roman" w:hAnsi="Calibri" w:cs="Calibri"/>
                <w:color w:val="000000"/>
              </w:rPr>
            </w:pPr>
            <w:ins w:id="4028" w:author="Arjan Kloosterboer" w:date="2017-09-22T04:10:00Z">
              <w:r>
                <w:rPr>
                  <w:rFonts w:ascii="Calibri" w:eastAsia="Times New Roman" w:hAnsi="Calibri" w:cs="Calibri"/>
                  <w:color w:val="000000"/>
                </w:rPr>
                <w:t>DATUM</w:t>
              </w:r>
            </w:ins>
          </w:p>
        </w:tc>
      </w:tr>
      <w:tr w:rsidR="00BE528D" w14:paraId="2C8323B0" w14:textId="77777777" w:rsidTr="00BE528D">
        <w:trPr>
          <w:ins w:id="4029"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3BFD47D5" w14:textId="77777777" w:rsidR="00BE528D" w:rsidRDefault="00BE528D" w:rsidP="00BE528D">
            <w:pPr>
              <w:spacing w:after="0"/>
              <w:rPr>
                <w:ins w:id="4030" w:author="Arjan Kloosterboer" w:date="2017-09-22T04:10:00Z"/>
                <w:rFonts w:ascii="Calibri" w:eastAsia="Times New Roman" w:hAnsi="Calibri" w:cs="Calibri"/>
                <w:color w:val="000000"/>
              </w:rPr>
            </w:pPr>
            <w:ins w:id="4031" w:author="Arjan Kloosterboer" w:date="2017-09-22T04:10:00Z">
              <w:r>
                <w:rPr>
                  <w:rFonts w:ascii="Calibri" w:eastAsia="Times New Roman" w:hAnsi="Calibri" w:cs="Calibri"/>
                  <w:b/>
                  <w:bCs/>
                  <w:color w:val="000000"/>
                </w:rPr>
                <w:t>Waardenverzameling</w:t>
              </w:r>
            </w:ins>
          </w:p>
        </w:tc>
        <w:tc>
          <w:tcPr>
            <w:tcW w:w="5670" w:type="dxa"/>
            <w:tcBorders>
              <w:top w:val="nil"/>
              <w:left w:val="nil"/>
              <w:bottom w:val="nil"/>
              <w:right w:val="nil"/>
            </w:tcBorders>
            <w:tcMar>
              <w:top w:w="0" w:type="dxa"/>
              <w:left w:w="60" w:type="dxa"/>
              <w:bottom w:w="0" w:type="dxa"/>
              <w:right w:w="60" w:type="dxa"/>
            </w:tcMar>
          </w:tcPr>
          <w:p w14:paraId="7EB979D0" w14:textId="77777777" w:rsidR="00BE528D" w:rsidRDefault="00BE528D" w:rsidP="00BE528D">
            <w:pPr>
              <w:spacing w:after="0"/>
              <w:rPr>
                <w:ins w:id="4032" w:author="Arjan Kloosterboer" w:date="2017-09-22T04:10:00Z"/>
                <w:rFonts w:ascii="Calibri" w:eastAsia="Times New Roman" w:hAnsi="Calibri" w:cs="Calibri"/>
                <w:color w:val="000000"/>
              </w:rPr>
            </w:pPr>
          </w:p>
        </w:tc>
      </w:tr>
      <w:tr w:rsidR="00BE528D" w14:paraId="350F0B1E" w14:textId="77777777" w:rsidTr="00BE528D">
        <w:trPr>
          <w:ins w:id="4033"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3DFCEBFB" w14:textId="77777777" w:rsidR="00BE528D" w:rsidRDefault="00BE528D" w:rsidP="00BE528D">
            <w:pPr>
              <w:spacing w:after="0"/>
              <w:rPr>
                <w:ins w:id="4034" w:author="Arjan Kloosterboer" w:date="2017-09-22T04:10:00Z"/>
                <w:rFonts w:ascii="Calibri" w:eastAsia="Times New Roman" w:hAnsi="Calibri" w:cs="Calibri"/>
                <w:b/>
                <w:bCs/>
                <w:color w:val="000000"/>
              </w:rPr>
            </w:pPr>
            <w:ins w:id="4035" w:author="Arjan Kloosterboer" w:date="2017-09-22T04:10:00Z">
              <w:r>
                <w:rPr>
                  <w:rFonts w:ascii="Calibri" w:eastAsia="Times New Roman" w:hAnsi="Calibri" w:cs="Calibri"/>
                  <w:b/>
                  <w:bCs/>
                  <w:color w:val="000000"/>
                </w:rPr>
                <w:t xml:space="preserve">Indicatie </w:t>
              </w:r>
              <w:r>
                <w:rPr>
                  <w:rFonts w:ascii="Calibri" w:eastAsia="Times New Roman" w:hAnsi="Calibri" w:cs="Calibri"/>
                  <w:b/>
                  <w:bCs/>
                  <w:color w:val="000000"/>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2AF5DC3E" w14:textId="77777777" w:rsidR="00BE528D" w:rsidRDefault="00BE528D" w:rsidP="00BE528D">
            <w:pPr>
              <w:spacing w:after="0"/>
              <w:rPr>
                <w:ins w:id="4036" w:author="Arjan Kloosterboer" w:date="2017-09-22T04:10:00Z"/>
                <w:rFonts w:ascii="Calibri" w:eastAsia="Times New Roman" w:hAnsi="Calibri" w:cs="Calibri"/>
                <w:color w:val="000000"/>
              </w:rPr>
            </w:pPr>
            <w:ins w:id="4037" w:author="Arjan Kloosterboer" w:date="2017-09-22T04:10:00Z">
              <w:r>
                <w:rPr>
                  <w:rFonts w:ascii="Calibri" w:eastAsia="Times New Roman" w:hAnsi="Calibri" w:cs="Calibri"/>
                  <w:color w:val="000000"/>
                </w:rPr>
                <w:t>Nee</w:t>
              </w:r>
            </w:ins>
          </w:p>
        </w:tc>
      </w:tr>
      <w:tr w:rsidR="00BE528D" w14:paraId="160A473A" w14:textId="77777777" w:rsidTr="00BE528D">
        <w:trPr>
          <w:ins w:id="4038"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1D2A5A83" w14:textId="77777777" w:rsidR="00BE528D" w:rsidRDefault="00BE528D" w:rsidP="00BE528D">
            <w:pPr>
              <w:spacing w:after="0"/>
              <w:rPr>
                <w:ins w:id="4039" w:author="Arjan Kloosterboer" w:date="2017-09-22T04:10:00Z"/>
                <w:rFonts w:ascii="Calibri" w:eastAsia="Times New Roman" w:hAnsi="Calibri" w:cs="Calibri"/>
                <w:b/>
                <w:bCs/>
                <w:color w:val="000000"/>
              </w:rPr>
            </w:pPr>
            <w:ins w:id="4040" w:author="Arjan Kloosterboer" w:date="2017-09-22T04:10:00Z">
              <w:r>
                <w:rPr>
                  <w:rFonts w:ascii="Calibri" w:eastAsia="Times New Roman" w:hAnsi="Calibri" w:cs="Calibri"/>
                  <w:b/>
                  <w:bCs/>
                  <w:color w:val="000000"/>
                  <w:lang w:val="en-AU"/>
                </w:rPr>
                <w:lastRenderedPageBreak/>
                <w:t>Indicatie formele historie</w:t>
              </w:r>
            </w:ins>
          </w:p>
        </w:tc>
        <w:tc>
          <w:tcPr>
            <w:tcW w:w="5670" w:type="dxa"/>
            <w:tcBorders>
              <w:top w:val="nil"/>
              <w:left w:val="nil"/>
              <w:bottom w:val="nil"/>
              <w:right w:val="nil"/>
            </w:tcBorders>
            <w:tcMar>
              <w:top w:w="0" w:type="dxa"/>
              <w:left w:w="60" w:type="dxa"/>
              <w:bottom w:w="0" w:type="dxa"/>
              <w:right w:w="60" w:type="dxa"/>
            </w:tcMar>
          </w:tcPr>
          <w:p w14:paraId="7CDF1A8B" w14:textId="77777777" w:rsidR="00BE528D" w:rsidRDefault="00BE528D" w:rsidP="00BE528D">
            <w:pPr>
              <w:spacing w:after="0"/>
              <w:rPr>
                <w:ins w:id="4041" w:author="Arjan Kloosterboer" w:date="2017-09-22T04:10:00Z"/>
                <w:rFonts w:ascii="Calibri" w:eastAsia="Times New Roman" w:hAnsi="Calibri" w:cs="Calibri"/>
                <w:color w:val="000000"/>
              </w:rPr>
            </w:pPr>
            <w:ins w:id="4042" w:author="Arjan Kloosterboer" w:date="2017-09-22T04:10:00Z">
              <w:r>
                <w:rPr>
                  <w:rFonts w:ascii="Calibri" w:eastAsia="Times New Roman" w:hAnsi="Calibri" w:cs="Calibri"/>
                  <w:color w:val="000000"/>
                </w:rPr>
                <w:t>Ja</w:t>
              </w:r>
            </w:ins>
          </w:p>
        </w:tc>
      </w:tr>
      <w:tr w:rsidR="00BE528D" w14:paraId="68C87A4B" w14:textId="77777777" w:rsidTr="00BE528D">
        <w:trPr>
          <w:ins w:id="4043"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235B31F2" w14:textId="77777777" w:rsidR="00BE528D" w:rsidRDefault="00BE528D" w:rsidP="00BE528D">
            <w:pPr>
              <w:spacing w:after="0"/>
              <w:rPr>
                <w:ins w:id="4044" w:author="Arjan Kloosterboer" w:date="2017-09-22T04:10:00Z"/>
                <w:rFonts w:ascii="Calibri" w:eastAsia="Times New Roman" w:hAnsi="Calibri" w:cs="Calibri"/>
                <w:b/>
                <w:bCs/>
                <w:color w:val="000000"/>
              </w:rPr>
            </w:pPr>
            <w:ins w:id="4045" w:author="Arjan Kloosterboer" w:date="2017-09-22T04:10:00Z">
              <w:r>
                <w:rPr>
                  <w:rFonts w:ascii="Calibri" w:eastAsia="Times New Roman" w:hAnsi="Calibri" w:cs="Calibri"/>
                  <w:b/>
                  <w:bCs/>
                  <w:color w:val="000000"/>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7C97DB64" w14:textId="77777777" w:rsidR="00BE528D" w:rsidRDefault="00BE528D" w:rsidP="00BE528D">
            <w:pPr>
              <w:spacing w:after="0"/>
              <w:rPr>
                <w:ins w:id="4046" w:author="Arjan Kloosterboer" w:date="2017-09-22T04:10:00Z"/>
                <w:rFonts w:ascii="Calibri" w:eastAsia="Times New Roman" w:hAnsi="Calibri" w:cs="Calibri"/>
                <w:color w:val="000000"/>
              </w:rPr>
            </w:pPr>
            <w:ins w:id="4047" w:author="Arjan Kloosterboer" w:date="2017-09-22T04:10:00Z">
              <w:r>
                <w:rPr>
                  <w:rFonts w:ascii="Calibri" w:eastAsia="Times New Roman" w:hAnsi="Calibri" w:cs="Calibri"/>
                  <w:color w:val="000000"/>
                </w:rPr>
                <w:t>Nee</w:t>
              </w:r>
            </w:ins>
          </w:p>
        </w:tc>
      </w:tr>
      <w:tr w:rsidR="00BE528D" w14:paraId="67E89082" w14:textId="77777777" w:rsidTr="00BE528D">
        <w:trPr>
          <w:ins w:id="4048"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6E088FE5" w14:textId="77777777" w:rsidR="00BE528D" w:rsidRDefault="00BE528D" w:rsidP="00BE528D">
            <w:pPr>
              <w:spacing w:after="0"/>
              <w:rPr>
                <w:ins w:id="4049" w:author="Arjan Kloosterboer" w:date="2017-09-22T04:10:00Z"/>
                <w:rFonts w:ascii="Calibri" w:eastAsia="Times New Roman" w:hAnsi="Calibri" w:cs="Calibri"/>
                <w:b/>
                <w:bCs/>
                <w:color w:val="000000"/>
              </w:rPr>
            </w:pPr>
            <w:ins w:id="4050" w:author="Arjan Kloosterboer" w:date="2017-09-22T04:10:00Z">
              <w:r>
                <w:rPr>
                  <w:rFonts w:ascii="Calibri" w:eastAsia="Times New Roman" w:hAnsi="Calibri" w:cs="Calibri"/>
                  <w:b/>
                  <w:bCs/>
                  <w:color w:val="000000"/>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59853FAC" w14:textId="77777777" w:rsidR="00BE528D" w:rsidRDefault="00BE528D" w:rsidP="00BE528D">
            <w:pPr>
              <w:spacing w:after="0"/>
              <w:rPr>
                <w:ins w:id="4051" w:author="Arjan Kloosterboer" w:date="2017-09-22T04:10:00Z"/>
                <w:rFonts w:ascii="Calibri" w:eastAsia="Times New Roman" w:hAnsi="Calibri" w:cs="Calibri"/>
                <w:color w:val="000000"/>
              </w:rPr>
            </w:pPr>
            <w:ins w:id="4052" w:author="Arjan Kloosterboer" w:date="2017-09-22T04:10:00Z">
              <w:r>
                <w:rPr>
                  <w:rFonts w:ascii="Calibri" w:eastAsia="Times New Roman" w:hAnsi="Calibri" w:cs="Calibri"/>
                  <w:color w:val="000000"/>
                </w:rPr>
                <w:t>Nee</w:t>
              </w:r>
            </w:ins>
          </w:p>
        </w:tc>
      </w:tr>
      <w:tr w:rsidR="00BE528D" w14:paraId="6A30C7E8" w14:textId="77777777" w:rsidTr="00BE528D">
        <w:trPr>
          <w:ins w:id="4053"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5FFCC210" w14:textId="77777777" w:rsidR="00BE528D" w:rsidRDefault="00BE528D" w:rsidP="00BE528D">
            <w:pPr>
              <w:spacing w:after="0"/>
              <w:rPr>
                <w:ins w:id="4054" w:author="Arjan Kloosterboer" w:date="2017-09-22T04:10:00Z"/>
                <w:rFonts w:ascii="Calibri" w:eastAsia="Times New Roman" w:hAnsi="Calibri" w:cs="Calibri"/>
                <w:color w:val="000000"/>
              </w:rPr>
            </w:pPr>
            <w:ins w:id="4055" w:author="Arjan Kloosterboer" w:date="2017-09-22T04:10:00Z">
              <w:r>
                <w:rPr>
                  <w:rFonts w:ascii="Calibri" w:eastAsia="Times New Roman"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7EADBCCC" w14:textId="77777777" w:rsidR="00BE528D" w:rsidRDefault="00BE528D" w:rsidP="00BE528D">
            <w:pPr>
              <w:spacing w:after="0"/>
              <w:rPr>
                <w:ins w:id="4056" w:author="Arjan Kloosterboer" w:date="2017-09-22T04:10:00Z"/>
                <w:rFonts w:ascii="Calibri" w:eastAsia="Times New Roman" w:hAnsi="Calibri" w:cs="Calibri"/>
                <w:color w:val="000000"/>
              </w:rPr>
            </w:pPr>
            <w:ins w:id="4057" w:author="Arjan Kloosterboer" w:date="2017-09-22T04:10:00Z">
              <w:r>
                <w:rPr>
                  <w:rFonts w:ascii="Calibri" w:eastAsia="Times New Roman" w:hAnsi="Calibri" w:cs="Calibri"/>
                  <w:color w:val="000000"/>
                </w:rPr>
                <w:t>0 - 1</w:t>
              </w:r>
            </w:ins>
          </w:p>
        </w:tc>
      </w:tr>
      <w:tr w:rsidR="00BE528D" w14:paraId="389E66B0" w14:textId="77777777" w:rsidTr="00BE528D">
        <w:trPr>
          <w:ins w:id="4058"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6C71FB66" w14:textId="77777777" w:rsidR="00BE528D" w:rsidRDefault="00BE528D" w:rsidP="00BE528D">
            <w:pPr>
              <w:spacing w:after="0"/>
              <w:rPr>
                <w:ins w:id="4059" w:author="Arjan Kloosterboer" w:date="2017-09-22T04:10:00Z"/>
                <w:rFonts w:ascii="Calibri" w:eastAsia="Times New Roman" w:hAnsi="Calibri" w:cs="Calibri"/>
                <w:color w:val="000000"/>
              </w:rPr>
            </w:pPr>
            <w:ins w:id="4060" w:author="Arjan Kloosterboer" w:date="2017-09-22T04:10:00Z">
              <w:r>
                <w:rPr>
                  <w:rFonts w:ascii="Calibri" w:eastAsia="Times New Roman"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6BC67C60" w14:textId="77777777" w:rsidR="00BE528D" w:rsidRDefault="00BE528D" w:rsidP="00BE528D">
            <w:pPr>
              <w:spacing w:after="0"/>
              <w:rPr>
                <w:ins w:id="4061" w:author="Arjan Kloosterboer" w:date="2017-09-22T04:10:00Z"/>
                <w:rFonts w:ascii="Calibri" w:eastAsia="Times New Roman" w:hAnsi="Calibri" w:cs="Calibri"/>
                <w:color w:val="000000"/>
              </w:rPr>
            </w:pPr>
            <w:ins w:id="4062" w:author="Arjan Kloosterboer" w:date="2017-09-22T04:10:00Z">
              <w:r>
                <w:rPr>
                  <w:rFonts w:ascii="Calibri" w:eastAsia="Times New Roman" w:hAnsi="Calibri" w:cs="Calibri"/>
                  <w:color w:val="000000"/>
                </w:rPr>
                <w:t>Gemeentelijk kerngegeven</w:t>
              </w:r>
            </w:ins>
          </w:p>
        </w:tc>
      </w:tr>
      <w:tr w:rsidR="00BE528D" w:rsidRPr="00AE6939" w14:paraId="326C5A2C" w14:textId="77777777" w:rsidTr="00BE528D">
        <w:trPr>
          <w:ins w:id="4063" w:author="Arjan Kloosterboer" w:date="2017-09-22T04:10:00Z"/>
        </w:trPr>
        <w:tc>
          <w:tcPr>
            <w:tcW w:w="3690" w:type="dxa"/>
            <w:gridSpan w:val="2"/>
            <w:tcBorders>
              <w:top w:val="nil"/>
              <w:left w:val="nil"/>
              <w:bottom w:val="nil"/>
              <w:right w:val="nil"/>
            </w:tcBorders>
            <w:tcMar>
              <w:top w:w="0" w:type="dxa"/>
              <w:left w:w="60" w:type="dxa"/>
              <w:bottom w:w="0" w:type="dxa"/>
              <w:right w:w="60" w:type="dxa"/>
            </w:tcMar>
          </w:tcPr>
          <w:p w14:paraId="2FD63280" w14:textId="77777777" w:rsidR="00BE528D" w:rsidRDefault="00BE528D" w:rsidP="00BE528D">
            <w:pPr>
              <w:spacing w:after="0"/>
              <w:rPr>
                <w:ins w:id="4064" w:author="Arjan Kloosterboer" w:date="2017-09-22T04:10:00Z"/>
                <w:rFonts w:ascii="Calibri" w:eastAsia="Times New Roman" w:hAnsi="Calibri" w:cs="Calibri"/>
                <w:color w:val="000000"/>
              </w:rPr>
            </w:pPr>
            <w:ins w:id="4065" w:author="Arjan Kloosterboer" w:date="2017-09-22T04:10:00Z">
              <w:r>
                <w:rPr>
                  <w:rFonts w:ascii="Calibri" w:eastAsia="Times New Roman"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475C13B1" w14:textId="77777777" w:rsidR="00BE528D" w:rsidRPr="00BE528D" w:rsidRDefault="00BE528D" w:rsidP="00BE528D">
            <w:pPr>
              <w:spacing w:after="0"/>
              <w:rPr>
                <w:ins w:id="4066" w:author="Arjan Kloosterboer" w:date="2017-09-22T04:10:00Z"/>
                <w:rFonts w:ascii="Calibri" w:eastAsia="Times New Roman" w:hAnsi="Calibri" w:cs="Calibri"/>
                <w:color w:val="000000"/>
                <w:lang w:val="nl-NL"/>
              </w:rPr>
            </w:pPr>
            <w:ins w:id="4067" w:author="Arjan Kloosterboer" w:date="2017-09-22T04:10:00Z">
              <w:r w:rsidRPr="00BE528D">
                <w:rPr>
                  <w:rFonts w:ascii="Calibri" w:eastAsia="Times New Roman" w:hAnsi="Calibri" w:cs="Calibri"/>
                  <w:color w:val="000000"/>
                  <w:lang w:val="nl-NL"/>
                </w:rPr>
                <w:t>1) Indien van een waarde voorzien, dient die datum te liggen voor de datum van de attribuutsoort Archiefactiedatum van de gerelateerde ZAAK.</w:t>
              </w:r>
            </w:ins>
          </w:p>
        </w:tc>
      </w:tr>
      <w:tr w:rsidR="00BE528D" w14:paraId="0F170C5F" w14:textId="77777777" w:rsidTr="00BE528D">
        <w:trPr>
          <w:ins w:id="4068" w:author="Arjan Kloosterboer" w:date="2017-09-22T04:10:00Z"/>
        </w:trPr>
        <w:tc>
          <w:tcPr>
            <w:tcW w:w="9360" w:type="dxa"/>
            <w:gridSpan w:val="3"/>
            <w:tcBorders>
              <w:top w:val="nil"/>
              <w:left w:val="nil"/>
              <w:bottom w:val="nil"/>
              <w:right w:val="nil"/>
            </w:tcBorders>
            <w:tcMar>
              <w:top w:w="0" w:type="dxa"/>
              <w:left w:w="60" w:type="dxa"/>
              <w:bottom w:w="0" w:type="dxa"/>
              <w:right w:w="60" w:type="dxa"/>
            </w:tcMar>
          </w:tcPr>
          <w:p w14:paraId="01CC20E8" w14:textId="77777777" w:rsidR="00BE528D" w:rsidRDefault="00BE528D" w:rsidP="00BE528D">
            <w:pPr>
              <w:spacing w:after="0"/>
              <w:rPr>
                <w:ins w:id="4069" w:author="Arjan Kloosterboer" w:date="2017-09-22T04:10:00Z"/>
                <w:rFonts w:ascii="Calibri" w:eastAsia="Times New Roman" w:hAnsi="Calibri" w:cs="Calibri"/>
                <w:color w:val="0F0F0F"/>
              </w:rPr>
            </w:pPr>
            <w:ins w:id="4070" w:author="Arjan Kloosterboer" w:date="2017-09-22T04:10:00Z">
              <w:r>
                <w:rPr>
                  <w:rFonts w:ascii="Calibri" w:eastAsia="Times New Roman" w:hAnsi="Calibri" w:cs="Calibri"/>
                  <w:b/>
                  <w:bCs/>
                  <w:color w:val="0F0F0F"/>
                </w:rPr>
                <w:t>Toelichting</w:t>
              </w:r>
            </w:ins>
          </w:p>
        </w:tc>
      </w:tr>
      <w:tr w:rsidR="00BE528D" w:rsidRPr="00AE6939" w14:paraId="67391BDE" w14:textId="77777777" w:rsidTr="00BE528D">
        <w:trPr>
          <w:ins w:id="4071" w:author="Arjan Kloosterboer" w:date="2017-09-22T04:10:00Z"/>
        </w:trPr>
        <w:tc>
          <w:tcPr>
            <w:tcW w:w="450" w:type="dxa"/>
            <w:tcBorders>
              <w:top w:val="nil"/>
              <w:left w:val="nil"/>
              <w:bottom w:val="nil"/>
              <w:right w:val="nil"/>
            </w:tcBorders>
            <w:tcMar>
              <w:top w:w="0" w:type="dxa"/>
              <w:left w:w="60" w:type="dxa"/>
              <w:bottom w:w="0" w:type="dxa"/>
              <w:right w:w="60" w:type="dxa"/>
            </w:tcMar>
          </w:tcPr>
          <w:p w14:paraId="024252D0" w14:textId="77777777" w:rsidR="00BE528D" w:rsidRDefault="00BE528D" w:rsidP="00BE528D">
            <w:pPr>
              <w:spacing w:after="0"/>
              <w:rPr>
                <w:ins w:id="4072" w:author="Arjan Kloosterboer" w:date="2017-09-22T04:10:00Z"/>
                <w:rFonts w:ascii="Calibri" w:eastAsia="Times New Roman"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456FA5D1" w14:textId="77777777" w:rsidR="00BE528D" w:rsidRPr="00BE528D" w:rsidRDefault="00BE528D" w:rsidP="00BE528D">
            <w:pPr>
              <w:spacing w:after="0"/>
              <w:rPr>
                <w:ins w:id="4073" w:author="Arjan Kloosterboer" w:date="2017-09-22T04:10:00Z"/>
                <w:rFonts w:ascii="Calibri" w:eastAsia="Times New Roman" w:hAnsi="Calibri" w:cs="Calibri"/>
                <w:color w:val="0F0F0F"/>
                <w:lang w:val="nl-NL"/>
              </w:rPr>
            </w:pPr>
            <w:ins w:id="4074" w:author="Arjan Kloosterboer" w:date="2017-09-22T04:10:00Z">
              <w:r w:rsidRPr="00BE528D">
                <w:rPr>
                  <w:rFonts w:ascii="Calibri" w:eastAsia="Times New Roman" w:hAnsi="Calibri" w:cs="Calibri"/>
                  <w:color w:val="0F0F0F"/>
                  <w:lang w:val="nl-NL"/>
                </w:rPr>
                <w:t>De vernietiging of overbrenging van de zaak met al haar gegevens en informatieobjecten vindt plaats op de datumwaarde van de attribuutsoort Archiefactiedatum van de gerelateerde zaak. Om redenen van privacy of anderszins kan het van belang zijn om bepaald informatieobjecten eerder uit het zaakdossier te verwijderen (en te vernietigen indien het informatieobject daarna van geen enkele zaakdossier meer deel uit maakt). Voor informatieobjecten waarvoor dit geldt, wordt met deze attribuutsoort de vernietigingsdatum vastgelegd. Dit wordt ontleend aan de relatiesoort 'RESULTAATTYPE bepaalt afwijkende vernietigingstermijn van ZAAK-INFORMATIEOBJECT-TYPE' in een ImZTC-conforme zaaktypecatalogus.</w:t>
              </w:r>
            </w:ins>
          </w:p>
        </w:tc>
      </w:tr>
    </w:tbl>
    <w:p w14:paraId="29B86704" w14:textId="77777777" w:rsidR="00BE528D" w:rsidRDefault="00BE528D" w:rsidP="00BE528D">
      <w:pPr>
        <w:rPr>
          <w:ins w:id="4075" w:author="Arjan Kloosterboer" w:date="2017-09-22T04:10:00Z"/>
          <w:rFonts w:eastAsia="Times New Roman"/>
          <w:lang w:val="nl-NL"/>
        </w:rPr>
      </w:pPr>
    </w:p>
    <w:p w14:paraId="7389AC0D" w14:textId="352F164C" w:rsidR="002517B3" w:rsidRPr="00BE528D" w:rsidRDefault="00BE528D" w:rsidP="00BE528D">
      <w:pPr>
        <w:widowControl w:val="0"/>
        <w:autoSpaceDE w:val="0"/>
        <w:autoSpaceDN w:val="0"/>
        <w:adjustRightInd w:val="0"/>
        <w:spacing w:before="240" w:after="60" w:line="240" w:lineRule="auto"/>
        <w:outlineLvl w:val="3"/>
        <w:rPr>
          <w:rFonts w:ascii="Arial" w:eastAsia="Times New Roman" w:hAnsi="Arial" w:cs="Arial"/>
          <w:b/>
          <w:color w:val="004080"/>
          <w:sz w:val="24"/>
          <w:szCs w:val="24"/>
          <w:lang w:val="nl-NL" w:eastAsia="nl-NL"/>
        </w:rPr>
      </w:pPr>
      <w:ins w:id="4076" w:author="Arjan Kloosterboer" w:date="2017-09-22T04:10:00Z">
        <w:r w:rsidRPr="00BE528D">
          <w:rPr>
            <w:rFonts w:ascii="Arial" w:eastAsia="Times New Roman" w:hAnsi="Arial" w:cs="Arial"/>
            <w:b/>
            <w:bCs/>
            <w:color w:val="004080"/>
            <w:sz w:val="24"/>
            <w:szCs w:val="24"/>
            <w:lang w:val="nl-NL"/>
          </w:rPr>
          <w:t>«</w:t>
        </w:r>
        <w:r w:rsidRPr="00C13AFC">
          <w:rPr>
            <w:rFonts w:ascii="Arial" w:hAnsi="Arial" w:cs="Arial"/>
            <w:sz w:val="20"/>
            <w:szCs w:val="24"/>
            <w:lang w:val="en-AU" w:eastAsia="nl-NL"/>
          </w:rPr>
          <w:fldChar w:fldCharType="begin" w:fldLock="1"/>
        </w:r>
        <w:r w:rsidRPr="00BE528D">
          <w:rPr>
            <w:rFonts w:ascii="Arial" w:hAnsi="Arial" w:cs="Arial"/>
            <w:sz w:val="20"/>
            <w:szCs w:val="24"/>
            <w:lang w:val="nl-NL" w:eastAsia="nl-NL"/>
          </w:rPr>
          <w:instrText xml:space="preserve">MERGEFIELD </w:instrText>
        </w:r>
        <w:r w:rsidRPr="00BE528D">
          <w:rPr>
            <w:rFonts w:ascii="Arial" w:eastAsia="Times New Roman" w:hAnsi="Arial" w:cs="Arial"/>
            <w:b/>
            <w:color w:val="004080"/>
            <w:sz w:val="24"/>
            <w:szCs w:val="24"/>
            <w:lang w:val="nl-NL" w:eastAsia="nl-NL"/>
          </w:rPr>
          <w:instrText>Att.Stereotype</w:instrText>
        </w:r>
        <w:r w:rsidRPr="00C13AFC">
          <w:rPr>
            <w:rFonts w:ascii="Arial" w:hAnsi="Arial" w:cs="Arial"/>
            <w:sz w:val="20"/>
            <w:szCs w:val="24"/>
            <w:lang w:val="en-AU" w:eastAsia="nl-NL"/>
          </w:rPr>
          <w:fldChar w:fldCharType="separate"/>
        </w:r>
        <w:r w:rsidRPr="00BE528D">
          <w:rPr>
            <w:rFonts w:ascii="Arial" w:eastAsia="Times New Roman" w:hAnsi="Arial" w:cs="Arial"/>
            <w:b/>
            <w:color w:val="004080"/>
            <w:sz w:val="24"/>
            <w:szCs w:val="24"/>
            <w:lang w:val="nl-NL" w:eastAsia="nl-NL"/>
          </w:rPr>
          <w:t>Relatiesoort</w:t>
        </w:r>
        <w:r w:rsidRPr="00C13AFC">
          <w:rPr>
            <w:rFonts w:ascii="Arial" w:hAnsi="Arial" w:cs="Arial"/>
            <w:sz w:val="20"/>
            <w:szCs w:val="24"/>
            <w:lang w:val="en-AU" w:eastAsia="nl-NL"/>
          </w:rPr>
          <w:fldChar w:fldCharType="end"/>
        </w:r>
        <w:r w:rsidRPr="00BE528D">
          <w:rPr>
            <w:rFonts w:ascii="Arial" w:eastAsia="Times New Roman" w:hAnsi="Arial" w:cs="Arial"/>
            <w:b/>
            <w:bCs/>
            <w:color w:val="004080"/>
            <w:sz w:val="24"/>
            <w:szCs w:val="24"/>
            <w:lang w:val="nl-NL"/>
          </w:rPr>
          <w:t>»</w:t>
        </w:r>
        <w:r w:rsidRPr="00BE528D">
          <w:rPr>
            <w:rFonts w:ascii="Arial" w:eastAsia="Times New Roman" w:hAnsi="Arial" w:cs="Arial"/>
            <w:b/>
            <w:color w:val="004080"/>
            <w:sz w:val="24"/>
            <w:szCs w:val="24"/>
            <w:lang w:val="nl-NL" w:eastAsia="nl-NL"/>
          </w:rPr>
          <w:t xml:space="preserve"> </w:t>
        </w:r>
      </w:ins>
      <w:bookmarkStart w:id="4077" w:name="_Toc493816727"/>
      <w:r w:rsidRPr="00BE528D">
        <w:rPr>
          <w:rFonts w:ascii="Arial" w:eastAsia="Times New Roman" w:hAnsi="Arial" w:cs="Arial"/>
          <w:b/>
          <w:color w:val="004080"/>
          <w:sz w:val="24"/>
          <w:szCs w:val="24"/>
          <w:lang w:val="nl-NL" w:eastAsia="nl-NL"/>
        </w:rPr>
        <w:t>ZAAK-INFORMATIEOBJECT is relevant voor STATUS</w:t>
      </w:r>
      <w:bookmarkEnd w:id="4077"/>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2517B3" w:rsidRPr="00AE6939" w14:paraId="5D0112D1" w14:textId="77777777" w:rsidTr="00AB019F">
        <w:trPr>
          <w:trHeight w:val="230"/>
        </w:trPr>
        <w:tc>
          <w:tcPr>
            <w:tcW w:w="3690" w:type="dxa"/>
            <w:tcBorders>
              <w:top w:val="single" w:sz="4" w:space="0" w:color="auto"/>
              <w:left w:val="nil"/>
              <w:bottom w:val="nil"/>
              <w:right w:val="nil"/>
            </w:tcBorders>
          </w:tcPr>
          <w:p w14:paraId="039A608B"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relatiesoort</w:t>
            </w:r>
          </w:p>
        </w:tc>
        <w:tc>
          <w:tcPr>
            <w:tcW w:w="5670" w:type="dxa"/>
            <w:tcBorders>
              <w:top w:val="single" w:sz="4" w:space="0" w:color="auto"/>
              <w:left w:val="nil"/>
              <w:bottom w:val="nil"/>
              <w:right w:val="nil"/>
            </w:tcBorders>
          </w:tcPr>
          <w:p w14:paraId="547664AD" w14:textId="77777777" w:rsidR="002517B3" w:rsidRPr="00DD0F4F" w:rsidRDefault="00BB768B"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hAnsi="Arial" w:cs="Arial"/>
                <w:sz w:val="20"/>
                <w:szCs w:val="20"/>
                <w:lang w:val="nl-NL"/>
              </w:rPr>
              <w:t xml:space="preserve">ZAAK-INFORMATIEOBJECT </w:t>
            </w:r>
            <w:r w:rsidR="00DA5D93" w:rsidRPr="002517B3">
              <w:rPr>
                <w:rFonts w:ascii="Arial" w:hAnsi="Arial" w:cs="Arial"/>
                <w:sz w:val="20"/>
                <w:szCs w:val="20"/>
                <w:lang w:val="en-AU"/>
              </w:rPr>
              <w:fldChar w:fldCharType="begin" w:fldLock="1"/>
            </w:r>
            <w:r w:rsidR="002517B3" w:rsidRPr="00DD0F4F">
              <w:rPr>
                <w:rFonts w:ascii="Arial" w:hAnsi="Arial" w:cs="Arial"/>
                <w:sz w:val="20"/>
                <w:szCs w:val="20"/>
                <w:lang w:val="nl-NL"/>
              </w:rPr>
              <w:instrText xml:space="preserve">MERGEFIELD </w:instrText>
            </w:r>
            <w:r w:rsidR="002517B3" w:rsidRPr="00DD0F4F">
              <w:rPr>
                <w:rFonts w:ascii="Arial" w:eastAsia="Times New Roman" w:hAnsi="Arial" w:cs="Arial"/>
                <w:color w:val="000000"/>
                <w:sz w:val="20"/>
                <w:szCs w:val="20"/>
                <w:lang w:val="nl-NL"/>
              </w:rPr>
              <w:instrText>Connector.Name</w:instrText>
            </w:r>
            <w:r w:rsidR="00DA5D93" w:rsidRPr="002517B3">
              <w:rPr>
                <w:rFonts w:ascii="Arial" w:hAnsi="Arial" w:cs="Arial"/>
                <w:sz w:val="20"/>
                <w:szCs w:val="20"/>
                <w:lang w:val="en-AU"/>
              </w:rPr>
              <w:fldChar w:fldCharType="separate"/>
            </w:r>
            <w:r w:rsidR="002517B3" w:rsidRPr="00DD0F4F">
              <w:rPr>
                <w:rFonts w:ascii="Arial" w:eastAsia="Times New Roman" w:hAnsi="Arial" w:cs="Arial"/>
                <w:color w:val="000000"/>
                <w:sz w:val="20"/>
                <w:szCs w:val="20"/>
                <w:lang w:val="nl-NL"/>
              </w:rPr>
              <w:t>is relevant voor</w:t>
            </w:r>
            <w:r w:rsidR="00DA5D93" w:rsidRPr="002517B3">
              <w:rPr>
                <w:rFonts w:ascii="Arial" w:hAnsi="Arial" w:cs="Arial"/>
                <w:sz w:val="20"/>
                <w:szCs w:val="20"/>
                <w:lang w:val="en-AU"/>
              </w:rPr>
              <w:fldChar w:fldCharType="end"/>
            </w:r>
          </w:p>
        </w:tc>
      </w:tr>
      <w:tr w:rsidR="002517B3" w:rsidRPr="00AE6939" w14:paraId="68CF5BBF" w14:textId="77777777" w:rsidTr="002517B3">
        <w:tc>
          <w:tcPr>
            <w:tcW w:w="3690" w:type="dxa"/>
            <w:tcBorders>
              <w:top w:val="nil"/>
              <w:left w:val="nil"/>
              <w:bottom w:val="nil"/>
              <w:right w:val="nil"/>
            </w:tcBorders>
          </w:tcPr>
          <w:p w14:paraId="0D3BD131"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4AD5028B"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619D363B" w14:textId="77777777" w:rsidTr="002517B3">
        <w:tc>
          <w:tcPr>
            <w:tcW w:w="3690" w:type="dxa"/>
            <w:tcBorders>
              <w:top w:val="nil"/>
              <w:left w:val="nil"/>
              <w:bottom w:val="nil"/>
              <w:right w:val="nil"/>
            </w:tcBorders>
          </w:tcPr>
          <w:p w14:paraId="75FF92A3"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Gerelateerd objecttype</w:t>
            </w:r>
          </w:p>
          <w:p w14:paraId="68A978C4"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488AD34A"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Element.Name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STATUS</w:t>
            </w:r>
            <w:r w:rsidRPr="002517B3">
              <w:rPr>
                <w:rFonts w:ascii="Arial" w:hAnsi="Arial" w:cs="Arial"/>
                <w:sz w:val="20"/>
                <w:szCs w:val="20"/>
                <w:lang w:val="en-AU"/>
              </w:rPr>
              <w:fldChar w:fldCharType="end"/>
            </w:r>
          </w:p>
          <w:p w14:paraId="10D8A0CB"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ConnTarget.Cardinality</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0..1</w:t>
            </w:r>
            <w:r w:rsidRPr="002517B3">
              <w:rPr>
                <w:rFonts w:ascii="Arial" w:eastAsia="Times New Roman" w:hAnsi="Arial" w:cs="Arial"/>
                <w:color w:val="000000"/>
                <w:sz w:val="20"/>
                <w:szCs w:val="20"/>
              </w:rPr>
              <w:fldChar w:fldCharType="end"/>
            </w:r>
            <w:r w:rsidR="002517B3" w:rsidRPr="002517B3">
              <w:rPr>
                <w:rFonts w:ascii="Arial" w:eastAsia="Times New Roman" w:hAnsi="Arial" w:cs="Arial"/>
                <w:color w:val="000000"/>
                <w:sz w:val="20"/>
                <w:szCs w:val="20"/>
              </w:rPr>
              <w:t xml:space="preserve"> </w:t>
            </w:r>
          </w:p>
        </w:tc>
      </w:tr>
      <w:tr w:rsidR="002517B3" w:rsidRPr="002517B3" w14:paraId="53D96761" w14:textId="77777777" w:rsidTr="002517B3">
        <w:tc>
          <w:tcPr>
            <w:tcW w:w="3690" w:type="dxa"/>
            <w:tcBorders>
              <w:top w:val="nil"/>
              <w:left w:val="nil"/>
              <w:bottom w:val="nil"/>
              <w:right w:val="nil"/>
            </w:tcBorders>
          </w:tcPr>
          <w:p w14:paraId="67364EE5"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97DA2C0"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0A6F7248" w14:textId="77777777" w:rsidTr="002517B3">
        <w:tc>
          <w:tcPr>
            <w:tcW w:w="3690" w:type="dxa"/>
            <w:tcBorders>
              <w:top w:val="nil"/>
              <w:left w:val="nil"/>
              <w:bottom w:val="nil"/>
              <w:right w:val="nil"/>
            </w:tcBorders>
          </w:tcPr>
          <w:p w14:paraId="565FE6F4"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14:paraId="382BFC0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14:paraId="399B3289" w14:textId="77777777" w:rsidTr="002517B3">
        <w:trPr>
          <w:trHeight w:val="230"/>
        </w:trPr>
        <w:tc>
          <w:tcPr>
            <w:tcW w:w="3690" w:type="dxa"/>
            <w:tcBorders>
              <w:top w:val="nil"/>
              <w:left w:val="nil"/>
              <w:bottom w:val="nil"/>
              <w:right w:val="nil"/>
            </w:tcBorders>
          </w:tcPr>
          <w:p w14:paraId="707FE54E"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58CE78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312CFDFA" w14:textId="77777777" w:rsidTr="002517B3">
        <w:trPr>
          <w:trHeight w:val="230"/>
        </w:trPr>
        <w:tc>
          <w:tcPr>
            <w:tcW w:w="3690" w:type="dxa"/>
            <w:tcBorders>
              <w:top w:val="nil"/>
              <w:left w:val="nil"/>
              <w:bottom w:val="nil"/>
              <w:right w:val="nil"/>
            </w:tcBorders>
          </w:tcPr>
          <w:p w14:paraId="11EE7B6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14:paraId="0501CD48"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0F7950A3" w14:textId="77777777" w:rsidTr="002517B3">
        <w:tc>
          <w:tcPr>
            <w:tcW w:w="3690" w:type="dxa"/>
            <w:tcBorders>
              <w:top w:val="nil"/>
              <w:left w:val="nil"/>
              <w:bottom w:val="nil"/>
              <w:right w:val="nil"/>
            </w:tcBorders>
          </w:tcPr>
          <w:p w14:paraId="261829DA"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80A555C"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BB768B" w:rsidRPr="00AE6939" w14:paraId="59B64D34" w14:textId="77777777" w:rsidTr="002517B3">
        <w:tc>
          <w:tcPr>
            <w:tcW w:w="3690" w:type="dxa"/>
            <w:tcBorders>
              <w:top w:val="nil"/>
              <w:left w:val="nil"/>
              <w:bottom w:val="nil"/>
              <w:right w:val="nil"/>
            </w:tcBorders>
          </w:tcPr>
          <w:p w14:paraId="3C17491E" w14:textId="77777777" w:rsidR="00BB768B" w:rsidRPr="002517B3" w:rsidRDefault="00BB768B" w:rsidP="00B7296C">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14:paraId="645CDDCF" w14:textId="5EDF5E90" w:rsidR="00BB768B" w:rsidRPr="00DD0F4F" w:rsidRDefault="00BB768B" w:rsidP="00BB768B">
            <w:pPr>
              <w:autoSpaceDE w:val="0"/>
              <w:autoSpaceDN w:val="0"/>
              <w:adjustRightInd w:val="0"/>
              <w:spacing w:after="0" w:line="240" w:lineRule="auto"/>
              <w:rPr>
                <w:rFonts w:ascii="Arial" w:eastAsia="Times New Roman" w:hAnsi="Arial" w:cs="Arial"/>
                <w:bCs/>
                <w:color w:val="000000"/>
                <w:sz w:val="20"/>
                <w:szCs w:val="20"/>
                <w:lang w:val="nl-NL"/>
              </w:rPr>
            </w:pPr>
            <w:r w:rsidRPr="00DD0F4F">
              <w:rPr>
                <w:rFonts w:ascii="Arial" w:eastAsia="Times New Roman" w:hAnsi="Arial" w:cs="Arial"/>
                <w:bCs/>
                <w:color w:val="000000"/>
                <w:sz w:val="20"/>
                <w:szCs w:val="20"/>
                <w:lang w:val="nl-NL"/>
              </w:rPr>
              <w:t>De bij de desbetreffende ZAAK behorende STATUS waarvoor het ZAAKINFORMATIEOBJECT relevant is (geweest) met het oog op het bereiken van die STATUS en/of de communicatie daarover.</w:t>
            </w:r>
          </w:p>
        </w:tc>
      </w:tr>
      <w:tr w:rsidR="00BB768B" w:rsidRPr="00AE6939" w14:paraId="421D385E" w14:textId="77777777" w:rsidTr="002517B3">
        <w:tc>
          <w:tcPr>
            <w:tcW w:w="3690" w:type="dxa"/>
            <w:tcBorders>
              <w:top w:val="nil"/>
              <w:left w:val="nil"/>
              <w:bottom w:val="nil"/>
              <w:right w:val="nil"/>
            </w:tcBorders>
          </w:tcPr>
          <w:p w14:paraId="41BC9929" w14:textId="77777777" w:rsidR="00BB768B" w:rsidRPr="00DD0F4F" w:rsidRDefault="00BB768B"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7B4C887E" w14:textId="77777777" w:rsidR="00BB768B" w:rsidRPr="00DD0F4F" w:rsidRDefault="00BB768B"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2C8B5DFC" w14:textId="77777777" w:rsidTr="002517B3">
        <w:tc>
          <w:tcPr>
            <w:tcW w:w="3690" w:type="dxa"/>
            <w:tcBorders>
              <w:top w:val="nil"/>
              <w:left w:val="nil"/>
              <w:bottom w:val="nil"/>
              <w:right w:val="nil"/>
            </w:tcBorders>
          </w:tcPr>
          <w:p w14:paraId="76084BE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14:paraId="3753FFDC"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14:paraId="1E389DD8" w14:textId="77777777" w:rsidTr="002517B3">
        <w:tc>
          <w:tcPr>
            <w:tcW w:w="3690" w:type="dxa"/>
            <w:tcBorders>
              <w:top w:val="nil"/>
              <w:left w:val="nil"/>
              <w:bottom w:val="nil"/>
              <w:right w:val="nil"/>
            </w:tcBorders>
          </w:tcPr>
          <w:p w14:paraId="79A155D3"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D66723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3C47009D" w14:textId="77777777" w:rsidTr="002517B3">
        <w:tc>
          <w:tcPr>
            <w:tcW w:w="3690" w:type="dxa"/>
            <w:tcBorders>
              <w:top w:val="nil"/>
              <w:left w:val="nil"/>
              <w:bottom w:val="nil"/>
              <w:right w:val="nil"/>
            </w:tcBorders>
          </w:tcPr>
          <w:p w14:paraId="7D0C3697"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14:paraId="589737D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22-05-09</w:t>
            </w:r>
          </w:p>
        </w:tc>
      </w:tr>
      <w:tr w:rsidR="002517B3" w:rsidRPr="002517B3" w14:paraId="26895FBA" w14:textId="77777777" w:rsidTr="002517B3">
        <w:tc>
          <w:tcPr>
            <w:tcW w:w="3690" w:type="dxa"/>
            <w:tcBorders>
              <w:top w:val="nil"/>
              <w:left w:val="nil"/>
              <w:bottom w:val="nil"/>
              <w:right w:val="nil"/>
            </w:tcBorders>
          </w:tcPr>
          <w:p w14:paraId="0AEF4D06"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96A8552"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AE6939" w14:paraId="0E81E253" w14:textId="77777777" w:rsidTr="002517B3">
        <w:tc>
          <w:tcPr>
            <w:tcW w:w="3690" w:type="dxa"/>
            <w:tcBorders>
              <w:top w:val="nil"/>
              <w:left w:val="nil"/>
              <w:bottom w:val="nil"/>
              <w:right w:val="nil"/>
            </w:tcBorders>
          </w:tcPr>
          <w:p w14:paraId="7F2A1A3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14:paraId="0D3D94CB" w14:textId="3B251D73" w:rsidR="002517B3" w:rsidRPr="00DD0F4F" w:rsidRDefault="002517B3" w:rsidP="005D1B2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Op zich zou uit de </w:t>
            </w:r>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r w:rsidRPr="00DD0F4F">
              <w:rPr>
                <w:rFonts w:ascii="Arial" w:eastAsia="Times New Roman" w:hAnsi="Arial" w:cs="Arial"/>
                <w:color w:val="000000"/>
                <w:sz w:val="20"/>
                <w:szCs w:val="20"/>
                <w:lang w:val="nl-NL"/>
              </w:rPr>
              <w:t xml:space="preserve">datum (van de </w:t>
            </w:r>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r w:rsidRPr="00DD0F4F">
              <w:rPr>
                <w:rFonts w:ascii="Arial" w:eastAsia="Times New Roman" w:hAnsi="Arial" w:cs="Arial"/>
                <w:color w:val="000000"/>
                <w:sz w:val="20"/>
                <w:szCs w:val="20"/>
                <w:lang w:val="nl-NL"/>
              </w:rPr>
              <w:t>en bij de zaak) en de statusdatum afgeleid kunnen worden welke zaak</w:t>
            </w:r>
            <w:r w:rsidRPr="00DD0F4F">
              <w:rPr>
                <w:rFonts w:ascii="Arial" w:eastAsia="Times New Roman" w:hAnsi="Arial" w:cs="Arial"/>
                <w:color w:val="610E6A"/>
                <w:sz w:val="20"/>
                <w:szCs w:val="20"/>
                <w:lang w:val="nl-NL"/>
              </w:rPr>
              <w:t>informatieobject</w:t>
            </w:r>
            <w:r w:rsidRPr="00DD0F4F">
              <w:rPr>
                <w:rFonts w:ascii="Arial" w:eastAsia="Times New Roman" w:hAnsi="Arial" w:cs="Arial"/>
                <w:color w:val="000000"/>
                <w:sz w:val="20"/>
                <w:szCs w:val="20"/>
                <w:lang w:val="nl-NL"/>
              </w:rPr>
              <w:t xml:space="preserve">en een rol gespeeld hebben ten aanzien van een status. Evenwel, njet in alle gevallen gaat dit op. Zo kunnen er </w:t>
            </w:r>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r w:rsidRPr="00DD0F4F">
              <w:rPr>
                <w:rFonts w:ascii="Arial" w:eastAsia="Times New Roman" w:hAnsi="Arial" w:cs="Arial"/>
                <w:color w:val="000000"/>
                <w:sz w:val="20"/>
                <w:szCs w:val="20"/>
                <w:lang w:val="nl-NL"/>
              </w:rPr>
              <w:t xml:space="preserve">en zijn die weliswaar voor de statusdatum gecreeerd zijn maar geen rol hebben gespeeld bij het bereiken van die status. En over het bereikt hebben van de status kan gecommuniceerd zijn waarbij de desbetreffende </w:t>
            </w:r>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r w:rsidRPr="00DD0F4F">
              <w:rPr>
                <w:rFonts w:ascii="Arial" w:eastAsia="Times New Roman" w:hAnsi="Arial" w:cs="Arial"/>
                <w:color w:val="000000"/>
                <w:sz w:val="20"/>
                <w:szCs w:val="20"/>
                <w:lang w:val="nl-NL"/>
              </w:rPr>
              <w:t xml:space="preserve">en een creatiedatum hebben na de statusdatum. Deze relatiesoort biedt zaakbehandelende organisaties de mogelijkheid </w:t>
            </w:r>
            <w:r w:rsidRPr="00DD0F4F">
              <w:rPr>
                <w:rFonts w:ascii="Arial" w:eastAsia="Times New Roman" w:hAnsi="Arial" w:cs="Arial"/>
                <w:color w:val="000000"/>
                <w:sz w:val="20"/>
                <w:szCs w:val="20"/>
                <w:lang w:val="nl-NL"/>
              </w:rPr>
              <w:lastRenderedPageBreak/>
              <w:t>desgewenst dergelijke zaak</w:t>
            </w:r>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r w:rsidRPr="00DD0F4F">
              <w:rPr>
                <w:rFonts w:ascii="Arial" w:eastAsia="Times New Roman" w:hAnsi="Arial" w:cs="Arial"/>
                <w:color w:val="000000"/>
                <w:sz w:val="20"/>
                <w:szCs w:val="20"/>
                <w:lang w:val="nl-NL"/>
              </w:rPr>
              <w:t>en te relateren aan een bereikte status.</w:t>
            </w:r>
          </w:p>
        </w:tc>
      </w:tr>
      <w:tr w:rsidR="002517B3" w:rsidRPr="00AE6939" w14:paraId="64A27147" w14:textId="77777777" w:rsidTr="002517B3">
        <w:tc>
          <w:tcPr>
            <w:tcW w:w="3690" w:type="dxa"/>
            <w:tcBorders>
              <w:top w:val="nil"/>
              <w:left w:val="nil"/>
              <w:bottom w:val="nil"/>
              <w:right w:val="nil"/>
            </w:tcBorders>
          </w:tcPr>
          <w:p w14:paraId="27D454EF"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17CB12F1"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52C486F5" w14:textId="77777777" w:rsidTr="002517B3">
        <w:tc>
          <w:tcPr>
            <w:tcW w:w="3690" w:type="dxa"/>
            <w:tcBorders>
              <w:top w:val="nil"/>
              <w:left w:val="nil"/>
              <w:bottom w:val="nil"/>
              <w:right w:val="nil"/>
            </w:tcBorders>
          </w:tcPr>
          <w:p w14:paraId="46E0A6CE"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336C09E6"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135989CE" w14:textId="77777777" w:rsidTr="002517B3">
        <w:tc>
          <w:tcPr>
            <w:tcW w:w="3690" w:type="dxa"/>
            <w:tcBorders>
              <w:top w:val="nil"/>
              <w:left w:val="nil"/>
              <w:bottom w:val="nil"/>
              <w:right w:val="nil"/>
            </w:tcBorders>
          </w:tcPr>
          <w:p w14:paraId="587A4D01"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6E8FDB2"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0EFE284B" w14:textId="77777777" w:rsidTr="002517B3">
        <w:tc>
          <w:tcPr>
            <w:tcW w:w="3690" w:type="dxa"/>
            <w:tcBorders>
              <w:top w:val="nil"/>
              <w:left w:val="nil"/>
              <w:bottom w:val="nil"/>
              <w:right w:val="nil"/>
            </w:tcBorders>
          </w:tcPr>
          <w:p w14:paraId="6D086C24"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772985C7"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23E69BF3" w14:textId="77777777" w:rsidTr="002517B3">
        <w:tc>
          <w:tcPr>
            <w:tcW w:w="3690" w:type="dxa"/>
            <w:tcBorders>
              <w:top w:val="nil"/>
              <w:left w:val="nil"/>
              <w:bottom w:val="nil"/>
              <w:right w:val="nil"/>
            </w:tcBorders>
          </w:tcPr>
          <w:p w14:paraId="475C889B"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3F18776"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520CFC70" w14:textId="77777777" w:rsidTr="002517B3">
        <w:tc>
          <w:tcPr>
            <w:tcW w:w="3690" w:type="dxa"/>
            <w:tcBorders>
              <w:top w:val="nil"/>
              <w:left w:val="nil"/>
              <w:bottom w:val="nil"/>
              <w:right w:val="nil"/>
            </w:tcBorders>
          </w:tcPr>
          <w:p w14:paraId="60F98A33"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gebeurtenis</w:t>
            </w:r>
          </w:p>
        </w:tc>
        <w:tc>
          <w:tcPr>
            <w:tcW w:w="5670" w:type="dxa"/>
            <w:tcBorders>
              <w:top w:val="nil"/>
              <w:left w:val="nil"/>
              <w:bottom w:val="nil"/>
              <w:right w:val="nil"/>
            </w:tcBorders>
          </w:tcPr>
          <w:p w14:paraId="6037A6F5"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614E15E9" w14:textId="77777777" w:rsidTr="002517B3">
        <w:tc>
          <w:tcPr>
            <w:tcW w:w="3690" w:type="dxa"/>
            <w:tcBorders>
              <w:top w:val="nil"/>
              <w:left w:val="nil"/>
              <w:bottom w:val="nil"/>
              <w:right w:val="nil"/>
            </w:tcBorders>
          </w:tcPr>
          <w:p w14:paraId="573D430E"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4425F47"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7360C859" w14:textId="77777777" w:rsidTr="002517B3">
        <w:tc>
          <w:tcPr>
            <w:tcW w:w="3690" w:type="dxa"/>
            <w:tcBorders>
              <w:top w:val="nil"/>
              <w:left w:val="nil"/>
              <w:bottom w:val="nil"/>
              <w:right w:val="nil"/>
            </w:tcBorders>
          </w:tcPr>
          <w:p w14:paraId="0BAB73CC"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4B861F04"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0426C3CE" w14:textId="77777777" w:rsidTr="002517B3">
        <w:tc>
          <w:tcPr>
            <w:tcW w:w="3690" w:type="dxa"/>
            <w:tcBorders>
              <w:top w:val="nil"/>
              <w:left w:val="nil"/>
              <w:bottom w:val="nil"/>
              <w:right w:val="nil"/>
            </w:tcBorders>
          </w:tcPr>
          <w:p w14:paraId="62F2EDC0"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C97BC7D"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62828229" w14:textId="77777777" w:rsidTr="002517B3">
        <w:tc>
          <w:tcPr>
            <w:tcW w:w="3690" w:type="dxa"/>
            <w:tcBorders>
              <w:top w:val="nil"/>
              <w:left w:val="nil"/>
              <w:bottom w:val="nil"/>
              <w:right w:val="nil"/>
            </w:tcBorders>
          </w:tcPr>
          <w:p w14:paraId="5E3278BF"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514F1918"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3E080ACB" w14:textId="77777777" w:rsidTr="002517B3">
        <w:tc>
          <w:tcPr>
            <w:tcW w:w="3690" w:type="dxa"/>
            <w:tcBorders>
              <w:top w:val="nil"/>
              <w:left w:val="nil"/>
              <w:bottom w:val="nil"/>
              <w:right w:val="nil"/>
            </w:tcBorders>
          </w:tcPr>
          <w:p w14:paraId="43C853EF"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748C705"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1C2B6A18" w14:textId="77777777" w:rsidTr="002517B3">
        <w:tc>
          <w:tcPr>
            <w:tcW w:w="3690" w:type="dxa"/>
            <w:tcBorders>
              <w:top w:val="nil"/>
              <w:left w:val="nil"/>
              <w:bottom w:val="nil"/>
              <w:right w:val="nil"/>
            </w:tcBorders>
          </w:tcPr>
          <w:p w14:paraId="5592F0E0"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012FA72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09A42776" w14:textId="77777777" w:rsidTr="002517B3">
        <w:tc>
          <w:tcPr>
            <w:tcW w:w="3690" w:type="dxa"/>
            <w:tcBorders>
              <w:top w:val="nil"/>
              <w:left w:val="nil"/>
              <w:bottom w:val="nil"/>
              <w:right w:val="nil"/>
            </w:tcBorders>
          </w:tcPr>
          <w:p w14:paraId="4891CAAD"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C19176B"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681193EE" w14:textId="77777777" w:rsidTr="002517B3">
        <w:tc>
          <w:tcPr>
            <w:tcW w:w="3690" w:type="dxa"/>
            <w:tcBorders>
              <w:top w:val="nil"/>
              <w:left w:val="nil"/>
              <w:bottom w:val="nil"/>
              <w:right w:val="nil"/>
            </w:tcBorders>
          </w:tcPr>
          <w:p w14:paraId="798A873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5271853F"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14:paraId="5B7C0125" w14:textId="77777777" w:rsidTr="00AB019F">
        <w:tc>
          <w:tcPr>
            <w:tcW w:w="3690" w:type="dxa"/>
            <w:tcBorders>
              <w:top w:val="nil"/>
              <w:left w:val="nil"/>
              <w:right w:val="nil"/>
            </w:tcBorders>
          </w:tcPr>
          <w:p w14:paraId="05650DB2"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14:paraId="10CB1F4A"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AE6939" w14:paraId="43464D59" w14:textId="77777777" w:rsidTr="00AB019F">
        <w:tc>
          <w:tcPr>
            <w:tcW w:w="3690" w:type="dxa"/>
            <w:tcBorders>
              <w:top w:val="nil"/>
              <w:left w:val="nil"/>
              <w:bottom w:val="single" w:sz="4" w:space="0" w:color="auto"/>
              <w:right w:val="nil"/>
            </w:tcBorders>
          </w:tcPr>
          <w:p w14:paraId="3F44C92D"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relatiesoort</w:t>
            </w:r>
          </w:p>
        </w:tc>
        <w:tc>
          <w:tcPr>
            <w:tcW w:w="5670" w:type="dxa"/>
            <w:tcBorders>
              <w:top w:val="nil"/>
              <w:left w:val="nil"/>
              <w:bottom w:val="single" w:sz="4" w:space="0" w:color="auto"/>
              <w:right w:val="nil"/>
            </w:tcBorders>
          </w:tcPr>
          <w:p w14:paraId="4CE689EE" w14:textId="77777777" w:rsidR="002517B3" w:rsidRPr="00DD0F4F" w:rsidRDefault="002517B3" w:rsidP="00B7296C">
            <w:pPr>
              <w:autoSpaceDE w:val="0"/>
              <w:autoSpaceDN w:val="0"/>
              <w:adjustRightInd w:val="0"/>
              <w:spacing w:after="0" w:line="240" w:lineRule="auto"/>
              <w:rPr>
                <w:rFonts w:ascii="Arial" w:eastAsia="Times New Roman" w:hAnsi="Arial" w:cs="Arial"/>
                <w:bCs/>
                <w:color w:val="000000"/>
                <w:sz w:val="20"/>
                <w:szCs w:val="20"/>
                <w:lang w:val="nl-NL"/>
              </w:rPr>
            </w:pPr>
            <w:r w:rsidRPr="00DD0F4F">
              <w:rPr>
                <w:rFonts w:ascii="Arial" w:eastAsia="Times New Roman" w:hAnsi="Arial" w:cs="Arial"/>
                <w:bCs/>
                <w:color w:val="000000"/>
                <w:sz w:val="20"/>
                <w:szCs w:val="20"/>
                <w:lang w:val="nl-NL"/>
              </w:rPr>
              <w:t>Alleen die status kan gerelateerd zijn die gerelateerd is aan de desbetreffende zaak.</w:t>
            </w:r>
          </w:p>
        </w:tc>
      </w:tr>
    </w:tbl>
    <w:p w14:paraId="7B1219A8" w14:textId="77777777" w:rsidR="002517B3" w:rsidRPr="00DD0F4F" w:rsidRDefault="002517B3" w:rsidP="00A02BEA">
      <w:pPr>
        <w:rPr>
          <w:lang w:val="nl-NL"/>
        </w:rPr>
      </w:pPr>
    </w:p>
    <w:p w14:paraId="006F496E" w14:textId="77777777" w:rsidR="00E555FF" w:rsidRDefault="00F1179F" w:rsidP="006038B0">
      <w:pPr>
        <w:pStyle w:val="Kop1"/>
        <w:pageBreakBefore/>
        <w:ind w:left="431" w:hanging="431"/>
      </w:pPr>
      <w:bookmarkStart w:id="4078" w:name="_Toc493816616"/>
      <w:bookmarkStart w:id="4079" w:name="_Toc493816728"/>
      <w:r>
        <w:lastRenderedPageBreak/>
        <w:t xml:space="preserve">Niet gehonoreerde </w:t>
      </w:r>
      <w:r w:rsidR="00785ED1">
        <w:t>verzoek</w:t>
      </w:r>
      <w:r>
        <w:t>en</w:t>
      </w:r>
      <w:bookmarkEnd w:id="4078"/>
      <w:bookmarkEnd w:id="4079"/>
    </w:p>
    <w:p w14:paraId="4860BD21" w14:textId="77777777" w:rsidR="00F1179F" w:rsidRPr="00DD0F4F" w:rsidRDefault="00F1179F" w:rsidP="00F1179F">
      <w:pPr>
        <w:rPr>
          <w:lang w:val="nl-NL"/>
        </w:rPr>
      </w:pPr>
      <w:r w:rsidRPr="00DD0F4F">
        <w:rPr>
          <w:lang w:val="nl-NL"/>
        </w:rPr>
        <w:t>In dit hoofdstuk vermelden we de v</w:t>
      </w:r>
      <w:r w:rsidR="00785ED1" w:rsidRPr="00DD0F4F">
        <w:rPr>
          <w:lang w:val="nl-NL"/>
        </w:rPr>
        <w:t>erzoek</w:t>
      </w:r>
      <w:r w:rsidRPr="00DD0F4F">
        <w:rPr>
          <w:lang w:val="nl-NL"/>
        </w:rPr>
        <w:t xml:space="preserve">en </w:t>
      </w:r>
      <w:r w:rsidR="00785ED1" w:rsidRPr="00DD0F4F">
        <w:rPr>
          <w:lang w:val="nl-NL"/>
        </w:rPr>
        <w:t>tot</w:t>
      </w:r>
      <w:r w:rsidRPr="00DD0F4F">
        <w:rPr>
          <w:lang w:val="nl-NL"/>
        </w:rPr>
        <w:t xml:space="preserve"> aanpassing van het RGBZ die bediscussieerd zijn maar niet hebben geleid tot wijziging van het RGBZ.</w:t>
      </w:r>
    </w:p>
    <w:p w14:paraId="42446F5C" w14:textId="77777777" w:rsidR="00372AFB" w:rsidRPr="00DD0F4F" w:rsidRDefault="00372AFB" w:rsidP="00F1179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Omzetting van</w:t>
      </w:r>
      <w:r w:rsidR="00C34301" w:rsidRPr="00DD0F4F">
        <w:rPr>
          <w:rFonts w:asciiTheme="majorHAnsi" w:hAnsiTheme="majorHAnsi"/>
          <w:b/>
          <w:color w:val="E36C0A" w:themeColor="accent6" w:themeShade="BF"/>
          <w:lang w:val="nl-NL"/>
        </w:rPr>
        <w:t xml:space="preserve"> gegevensobject naar informatie</w:t>
      </w:r>
      <w:r w:rsidRPr="00DD0F4F">
        <w:rPr>
          <w:rFonts w:asciiTheme="majorHAnsi" w:hAnsiTheme="majorHAnsi"/>
          <w:b/>
          <w:color w:val="E36C0A" w:themeColor="accent6" w:themeShade="BF"/>
          <w:lang w:val="nl-NL"/>
        </w:rPr>
        <w:t>object</w:t>
      </w:r>
    </w:p>
    <w:p w14:paraId="5670EF97" w14:textId="77777777" w:rsidR="00372AFB" w:rsidRPr="00DD0F4F" w:rsidRDefault="00575941" w:rsidP="00F1179F">
      <w:pPr>
        <w:rPr>
          <w:lang w:val="nl-NL"/>
        </w:rPr>
      </w:pPr>
      <w:r w:rsidRPr="00DD0F4F">
        <w:rPr>
          <w:lang w:val="nl-NL"/>
        </w:rPr>
        <w:t xml:space="preserve">Een onderdeel van het archiveringsproces is het transformeren van gegevensobjecten naar </w:t>
      </w:r>
      <w:r w:rsidR="00D73EFE" w:rsidRPr="00DD0F4F">
        <w:rPr>
          <w:lang w:val="nl-NL"/>
        </w:rPr>
        <w:t>informatieobject</w:t>
      </w:r>
      <w:r w:rsidRPr="00DD0F4F">
        <w:rPr>
          <w:lang w:val="nl-NL"/>
        </w:rPr>
        <w:t>en teneinde die om te kunnen zetten naar duurzaam te bewaren informatie-elementen (zie de Baseline Informatiehuishouding voor een uitleg van deze terminologie). Bijvoorbeeld dat bij afsluiting van een zaak ter archivering van die zaak alle zaakgegevens, zoals betrokkenen, zaakobjecten en successievelijke statussen, opgemaakt (t.b.v. leesbaarheid) en vastgelegd worden in een pdf/A-document. Afgevraagd is of die transformatie aanpassing of uitbreiding van het RGBZ noodzakelijk maakt.</w:t>
      </w:r>
    </w:p>
    <w:p w14:paraId="45A46586" w14:textId="77777777" w:rsidR="00575941" w:rsidRPr="00DD0F4F" w:rsidRDefault="00575941" w:rsidP="00F1179F">
      <w:pPr>
        <w:rPr>
          <w:lang w:val="nl-NL"/>
        </w:rPr>
      </w:pPr>
      <w:r w:rsidRPr="00DD0F4F">
        <w:rPr>
          <w:lang w:val="nl-NL"/>
        </w:rPr>
        <w:t xml:space="preserve">Geoordeeld is dat bedoelde transformatie niet relevant is voor het RGBZ. Het gemaakte informatieobject wordt gerelateerd aan de betreffende zaak. In de </w:t>
      </w:r>
      <w:r w:rsidR="000A21C0" w:rsidRPr="00DD0F4F">
        <w:rPr>
          <w:lang w:val="nl-NL"/>
        </w:rPr>
        <w:t>Omschrijving</w:t>
      </w:r>
      <w:r w:rsidRPr="00DD0F4F">
        <w:rPr>
          <w:lang w:val="nl-NL"/>
        </w:rPr>
        <w:t xml:space="preserve"> en Titel van het </w:t>
      </w:r>
      <w:r w:rsidR="00D73EFE" w:rsidRPr="00DD0F4F">
        <w:rPr>
          <w:lang w:val="nl-NL"/>
        </w:rPr>
        <w:t>informatieobject</w:t>
      </w:r>
      <w:r w:rsidRPr="00DD0F4F">
        <w:rPr>
          <w:lang w:val="nl-NL"/>
        </w:rPr>
        <w:t xml:space="preserve"> kan voldoende aang</w:t>
      </w:r>
      <w:r w:rsidR="000A21C0" w:rsidRPr="00DD0F4F">
        <w:rPr>
          <w:lang w:val="nl-NL"/>
        </w:rPr>
        <w:t>e</w:t>
      </w:r>
      <w:r w:rsidRPr="00DD0F4F">
        <w:rPr>
          <w:lang w:val="nl-NL"/>
        </w:rPr>
        <w:t>duid worden dat het om een getransformeerd gegevensobject gaat</w:t>
      </w:r>
      <w:r w:rsidR="000A21C0" w:rsidRPr="00DD0F4F">
        <w:rPr>
          <w:lang w:val="nl-NL"/>
        </w:rPr>
        <w:t xml:space="preserve"> (bijvoorbeeld 'Verslag zaakkenmerken (d.m.v. transformatie)' of 'Getransformeerd gegevensobject' respectievelijk 'Kenmerken behandeling zaak 123456789 betreffende het ....’).</w:t>
      </w:r>
    </w:p>
    <w:p w14:paraId="4ED78E36" w14:textId="77777777" w:rsidR="00F1179F" w:rsidRPr="00DD0F4F" w:rsidRDefault="00F1179F" w:rsidP="00F1179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Meer typen OBJECT (via de ZAAKOBJECT-relatie)</w:t>
      </w:r>
    </w:p>
    <w:p w14:paraId="3E7780DD" w14:textId="77777777" w:rsidR="00A651AF" w:rsidRPr="00DD0F4F" w:rsidRDefault="00A651AF" w:rsidP="00A651AF">
      <w:pPr>
        <w:rPr>
          <w:lang w:val="nl-NL"/>
        </w:rPr>
      </w:pPr>
      <w:r w:rsidRPr="00DD0F4F">
        <w:rPr>
          <w:lang w:val="nl-NL"/>
        </w:rPr>
        <w:t xml:space="preserve">Als subtypen van OBJECT (de objecten waarop de zaak betrekking heeft) zijn nu gespecificeerd alle objecttypen uit het RSGB en RGBZ. Dus bijvoorbeeld NATUURLIJK PERSOON (bij de zaak betreffende bijvoorbeeld het aangaan van een huwelijk), PAND (bij de zaak betreffende bijvoorbeeld het behandelen van een aanvraag voor een omgevingsvergunning) en BESLUIT (bij een zaak betreffende bijvoorbeeld het behandelen van een bezwaar tegen een eerder genomen besluit).  Vanuit de praktijk kwam de vraag of er meer subtypen expliciet onderscheiden kunnen worden. Bijvoorbeeld het HANDHAVINGSOBJECT (milieu-inrichting e.d.). De vraag in het algemeen is hoe het RGBZ dienstbaar is aan verticale sectormodellen, zodanig dat zaken ook aan andere dan basisregistratieobjecten gerelateerd kunnen worden. </w:t>
      </w:r>
    </w:p>
    <w:p w14:paraId="0997708F" w14:textId="77777777" w:rsidR="00A651AF" w:rsidRPr="00DD0F4F" w:rsidRDefault="00A651AF" w:rsidP="00A651AF">
      <w:pPr>
        <w:rPr>
          <w:lang w:val="nl-NL"/>
        </w:rPr>
      </w:pPr>
      <w:r w:rsidRPr="00DD0F4F">
        <w:rPr>
          <w:lang w:val="nl-NL"/>
        </w:rPr>
        <w:t xml:space="preserve">Andere dan de nu onderkende soorten zaakobjecten zijn nu gemodelleerd met het groepattribuut 'Ander zaakobject' bij ZAAK.  De zaak heeft dan betrekking op een ruimtelijk object dat in enige registratie beheerd wordt maar geen basisregistratieobject is (het Handhavingsobject waar een inspectie wordt uitgevoerd als Toezichtzaak; een bezwaar tegen een bestemmingsplan). Het alternatief zou zijn dit object te modelleren als subtype van OBJECT dat via de ZAAKOBJECT-relatie gerelateerd is aan ZAAK. Er zijn een aantal  redenen dat er voor gekozen is om dit met Ander_zaakobject te (blijven) modelleren. </w:t>
      </w:r>
      <w:r w:rsidRPr="00DD0F4F">
        <w:rPr>
          <w:lang w:val="nl-NL"/>
        </w:rPr>
        <w:br/>
        <w:t xml:space="preserve">De eerste reden is dat het alternatief veronderstelt dat er een goed beheerde registratie is van dat andere zaakobject. Stabiliteit van dat object is vereist. Daaraan worden immers diverse zaken gekoppeld. Dan moet wel gegarandeerd zijn dat het object bestaat en dat het telkens om hetzelfde object gaat. </w:t>
      </w:r>
      <w:r w:rsidRPr="00DD0F4F">
        <w:rPr>
          <w:lang w:val="nl-NL"/>
        </w:rPr>
        <w:br/>
        <w:t xml:space="preserve">De tweede reden is dat het alternatief veronderstelt dat het andere zaakobject binnen de </w:t>
      </w:r>
      <w:r w:rsidRPr="00DD0F4F">
        <w:rPr>
          <w:lang w:val="nl-NL"/>
        </w:rPr>
        <w:lastRenderedPageBreak/>
        <w:t xml:space="preserve">zaakinformatievoorziening bestaat en gekoppeld kan worden. Vergelijk dit met een basisregistratieobject. Dat is of binnen de zaakinformatievoorziening aanwezig dan wel kan dit m.b.v. een service gekoppeld worden. Zo’n service moet er dan zijn d.w.z. er moet een sectormodel zijn waarin die service voorkomt (i.c. StUF-BG). </w:t>
      </w:r>
      <w:r w:rsidRPr="00DD0F4F">
        <w:rPr>
          <w:lang w:val="nl-NL"/>
        </w:rPr>
        <w:br/>
        <w:t>De derde reden is dat het alternatief vereist dat het andere zaakobject onderhouden moet kunnen worden. Gegevens kunnen wijzigen, zoals de geometrie, en het object kan vervallen. Dat betekent dat er mutatieservices moeten zijn in één of ander sectormodel.</w:t>
      </w:r>
    </w:p>
    <w:p w14:paraId="11C5E25D" w14:textId="77777777" w:rsidR="00A41767" w:rsidRPr="00DD0F4F" w:rsidRDefault="00A41767" w:rsidP="00A651A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Resultaattypen per zaaktype</w:t>
      </w:r>
    </w:p>
    <w:p w14:paraId="6F89B70A" w14:textId="77777777" w:rsidR="00AC53DD" w:rsidRPr="00DD0F4F" w:rsidRDefault="00AC53DD" w:rsidP="00AC53DD">
      <w:pPr>
        <w:rPr>
          <w:lang w:val="nl-NL"/>
        </w:rPr>
      </w:pPr>
      <w:r w:rsidRPr="00DD0F4F">
        <w:rPr>
          <w:lang w:val="nl-NL"/>
        </w:rPr>
        <w:t>Een onderdeel van de ZTC 2.0 zijn de zogenaamde 'resultaattypen': de mogelijke uitkomsten van een zaak van een bepaald type (bijvoorbeeld Verleend, Toegekend, Afgewezen, Verwerkt, Ten uitvoer gelegd, Gegrond, Ongegrond, Geweigerd, Ingetrokken) met per resultaat (van een zaak van dat zaaktype) gegevens voor het bepalen van de datum waarop het zaakdossier vernietigd kan worden (bewaartermijn, startdatum bewaartermijn e.d.). In het RGBZ is bij ZAAK wel opgenomen het attribuut 'Datum vernietiging dossier' maar niet de resultaattype-gegevens (bij ZAAKTYPE) die telkens voor een individuele zaak leiden tot die vernietigingsdatum.</w:t>
      </w:r>
      <w:r w:rsidRPr="00DD0F4F">
        <w:rPr>
          <w:lang w:val="nl-NL"/>
        </w:rPr>
        <w:br/>
        <w:t>De argumentatie om resultaattypen niet op te nemen was destijds: "In de diverse zakensystemen worden bij de ‘type-objecttypen’ (zaaktype, resultaattype, etc.) diverse attributen opgenomen. We hebben besloten bij deze objecttypen alleen die  attributen te modelleren die van belang zijn om betrokkenen bij een zaak juist en volledig te kunnen informeren. Attributen die benodigd zijn voor het sturen van de behandeling van een zaak modelleren we niet omdat we alleen geïnteresseerd zijn in de uitkomsten van die sturing. Dit heeft er toe geleid dat de objecttypen RESULTAATTYPE ... vervallen zijn."</w:t>
      </w:r>
    </w:p>
    <w:p w14:paraId="113FEFC0" w14:textId="77777777" w:rsidR="00AC53DD" w:rsidRPr="00DD0F4F" w:rsidRDefault="00AC53DD" w:rsidP="00AC53DD">
      <w:pPr>
        <w:rPr>
          <w:lang w:val="nl-NL"/>
        </w:rPr>
      </w:pPr>
      <w:r w:rsidRPr="00DD0F4F">
        <w:rPr>
          <w:lang w:val="nl-NL"/>
        </w:rPr>
        <w:t xml:space="preserve"> De keuze om alleen datgene te modelleren dat van belang is om betrokkenen bij een zaak juist te kunnen informeren (en dus alleen gegevens die we willen uitwisselen) staat wat mij betreft niet ter discussie. Wel wordt  de vraag gesteld of het inderdaad zo is dat resultaattypegevens niet uitgewisseld worden en (dus) alleen maar gebruikt worden door de applicatie ter sturing van de behandelaar.</w:t>
      </w:r>
    </w:p>
    <w:p w14:paraId="5CDD48A1" w14:textId="77777777" w:rsidR="00AC53DD" w:rsidRPr="00DD0F4F" w:rsidRDefault="00AC53DD" w:rsidP="00AC53DD">
      <w:pPr>
        <w:rPr>
          <w:lang w:val="nl-NL"/>
        </w:rPr>
      </w:pPr>
      <w:r w:rsidRPr="00DD0F4F">
        <w:rPr>
          <w:lang w:val="nl-NL"/>
        </w:rPr>
        <w:t>In de hierover gevoerde discussie zijn geen nieuwe inzichten ontstaan dat er een behoefte zou zijn om ook resultaattype-gegevens operationeel uit te wisselen. Aanpassing van het RGBZ op dit punt is niet aan de orde. Resultaattype-gegevens blijven onderdeel van de ZTC (2.0). Uitwisseling van die gegevens om configuratie-instellingen te synchroniseren tussen bijvoorbeeld een zaaksysteem en een DMS is mogelijk m.b.v. ´StUF-ZTC´.</w:t>
      </w:r>
    </w:p>
    <w:p w14:paraId="303824F3" w14:textId="77777777" w:rsidR="005056D5" w:rsidRPr="00DD0F4F" w:rsidRDefault="005056D5" w:rsidP="00A651A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Meer waardenlijsten voor type-aanduidingen</w:t>
      </w:r>
    </w:p>
    <w:p w14:paraId="74EE5DA8" w14:textId="77777777" w:rsidR="005056D5" w:rsidRPr="00DD0F4F" w:rsidRDefault="005056D5" w:rsidP="005056D5">
      <w:pPr>
        <w:spacing w:after="0"/>
        <w:rPr>
          <w:lang w:val="nl-NL"/>
        </w:rPr>
      </w:pPr>
      <w:r w:rsidRPr="00DD0F4F">
        <w:rPr>
          <w:lang w:val="nl-NL"/>
        </w:rPr>
        <w:t>De behoefte is geuit om, vergelijkbaar met de generieke omschrijvingen van zaaktypen en documenttypen, ook voor statustypen, besluittypen en resultaattypen domeinwaarden te definiëren voor de generieke omschrijvingen. Als richtlijnen voor het omgaan met generieke omschrijvingen zijn genoemd:</w:t>
      </w:r>
    </w:p>
    <w:p w14:paraId="778BFEFF" w14:textId="77777777" w:rsidR="003D77B4" w:rsidRDefault="005056D5">
      <w:pPr>
        <w:pStyle w:val="Lijstalinea"/>
        <w:numPr>
          <w:ilvl w:val="0"/>
          <w:numId w:val="4"/>
        </w:numPr>
        <w:spacing w:after="0"/>
        <w:ind w:left="425" w:hanging="357"/>
        <w:rPr>
          <w:lang w:val="nl-NL"/>
        </w:rPr>
      </w:pPr>
      <w:r w:rsidRPr="00DD0F4F">
        <w:rPr>
          <w:lang w:val="nl-NL"/>
        </w:rPr>
        <w:lastRenderedPageBreak/>
        <w:t>Het doel van een generieke omschrijving is om in de uitwisseling van informatie tussen verschillende applicaties of leveranciers een zelfde taal te kunnen spreken.</w:t>
      </w:r>
    </w:p>
    <w:p w14:paraId="50C27E56" w14:textId="77777777" w:rsidR="003D77B4" w:rsidRDefault="005056D5">
      <w:pPr>
        <w:pStyle w:val="Lijstalinea"/>
        <w:numPr>
          <w:ilvl w:val="0"/>
          <w:numId w:val="4"/>
        </w:numPr>
        <w:spacing w:after="0"/>
        <w:ind w:left="425" w:hanging="357"/>
        <w:rPr>
          <w:lang w:val="nl-NL"/>
        </w:rPr>
      </w:pPr>
      <w:r w:rsidRPr="00DD0F4F">
        <w:rPr>
          <w:lang w:val="nl-NL"/>
        </w:rPr>
        <w:t>Een gemeente kan voor iedere generieke omschrijving een gemeente specifieke omschrijving hanteren. Dit wordt ondersteund met het element 'omschrijving' (voorbeeld: statustype omschrijving).</w:t>
      </w:r>
    </w:p>
    <w:p w14:paraId="50759344" w14:textId="77777777" w:rsidR="005056D5" w:rsidRPr="00DD0F4F" w:rsidRDefault="005056D5" w:rsidP="00A651AF">
      <w:pPr>
        <w:rPr>
          <w:lang w:val="nl-NL"/>
        </w:rPr>
      </w:pPr>
      <w:r w:rsidRPr="00DD0F4F">
        <w:rPr>
          <w:lang w:val="nl-NL"/>
        </w:rPr>
        <w:t>In de hierover gevoerde discussie blijkt de behoefte aan waardenlijsten onvoldoende aangetoond te kunnen worden en blijkt het niet doenlijk om (nu) waardenlijsten vast te stellen. Hiervan  zien we dan ook af. Wel is er een behoefte aan overzichten van ‘voorbeeld-waarden’ Dit valt evenwel buiten de scope van het RGBZ. Wellicht dat de zaaktypen die op basis van de ZTC 2.0 gespecificeerd gaan worden, hierin gaan voorzien.</w:t>
      </w:r>
    </w:p>
    <w:p w14:paraId="499F725E" w14:textId="77777777" w:rsidR="00042D72" w:rsidRPr="00DD0F4F" w:rsidRDefault="00042D72" w:rsidP="00A651A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Bewaartermijn zaakdossier en document</w:t>
      </w:r>
    </w:p>
    <w:p w14:paraId="04F351C0" w14:textId="77777777" w:rsidR="00042D72" w:rsidRPr="00DD0F4F" w:rsidRDefault="00042D72" w:rsidP="00042D72">
      <w:pPr>
        <w:rPr>
          <w:lang w:val="nl-NL"/>
        </w:rPr>
      </w:pPr>
      <w:r w:rsidRPr="00DD0F4F">
        <w:rPr>
          <w:lang w:val="nl-NL"/>
        </w:rPr>
        <w:t xml:space="preserve">Eén van de gegevens die bij een Zaak zijn onderkend, is de bewaartermijn van het bijbehorende dossier (de verzameling documenten). Deze bewaartermijn lijkt een afgeleide te zijn van de bewaartermijn van het langst te bewaren document bij die zaak. Het zou dan in eerste instantie een kenmerk zijn van het Document en niet van de Zaak. </w:t>
      </w:r>
    </w:p>
    <w:p w14:paraId="0593DED0" w14:textId="77777777" w:rsidR="00042D72" w:rsidRPr="00DD0F4F" w:rsidRDefault="00042D72" w:rsidP="00232D48">
      <w:pPr>
        <w:rPr>
          <w:lang w:val="nl-NL"/>
        </w:rPr>
      </w:pPr>
      <w:r w:rsidRPr="00DD0F4F">
        <w:rPr>
          <w:lang w:val="nl-NL"/>
        </w:rPr>
        <w:t xml:space="preserve">Geoordeeld is dat het toch een zaakkenmerk blijft. In regelgeving is inderdaad bepaald welk  type document hoe lang bewaard moet blijven. Dat is evenwel niet alleen afhankelijk van het documentype zelf maar ook van de context waarin het document behandeld is. Zo hoeft een aanvraagformulier bij een afgewezen vergunningaanvraag minder lang bewaard te worden dan hetzelfde aanvraagformulier bij een verleende vergunning. Dat leidt dus tot een uitgebreide afleiding van de bewaartermijn. Daarbij speelt het resultaat van de behandeling een belangrijke rol. </w:t>
      </w:r>
      <w:r w:rsidRPr="00DD0F4F">
        <w:rPr>
          <w:lang w:val="nl-NL"/>
        </w:rPr>
        <w:br/>
      </w:r>
      <w:r w:rsidR="00650FA0" w:rsidRPr="00DD0F4F">
        <w:rPr>
          <w:lang w:val="nl-NL"/>
        </w:rPr>
        <w:t>Overigens hebben we wel in de mogelijkheid voorzien dat een individueel document in een zaakdossier een bewaartermijn kan hebben die afwijkt van de bewaartermijn van het zaakdossier als geheel</w:t>
      </w:r>
      <w:r w:rsidR="00232D48" w:rsidRPr="00DD0F4F">
        <w:rPr>
          <w:lang w:val="nl-NL"/>
        </w:rPr>
        <w:t xml:space="preserve"> (zie par. 2.</w:t>
      </w:r>
      <w:r w:rsidR="002D46B6" w:rsidRPr="00DD0F4F">
        <w:rPr>
          <w:lang w:val="nl-NL"/>
        </w:rPr>
        <w:t>5.</w:t>
      </w:r>
      <w:r w:rsidR="00232D48" w:rsidRPr="00DD0F4F">
        <w:rPr>
          <w:lang w:val="nl-NL"/>
        </w:rPr>
        <w:t>4).</w:t>
      </w:r>
      <w:r w:rsidRPr="00DD0F4F">
        <w:rPr>
          <w:lang w:val="nl-NL"/>
        </w:rPr>
        <w:t xml:space="preserve"> </w:t>
      </w:r>
    </w:p>
    <w:p w14:paraId="14D77D8C" w14:textId="77777777" w:rsidR="00A651AF" w:rsidRPr="00DD0F4F" w:rsidRDefault="0020184D" w:rsidP="00A651A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Opnemen zaaktype-specifieke kenmerken</w:t>
      </w:r>
    </w:p>
    <w:p w14:paraId="29F82F3D" w14:textId="77777777" w:rsidR="0020184D" w:rsidRPr="00DD0F4F" w:rsidRDefault="0020184D" w:rsidP="0020184D">
      <w:pPr>
        <w:rPr>
          <w:lang w:val="nl-NL"/>
        </w:rPr>
      </w:pPr>
      <w:r w:rsidRPr="00DD0F4F">
        <w:rPr>
          <w:lang w:val="nl-NL"/>
        </w:rPr>
        <w:t>Vanuit diverse kanten komt de roep om het mogelijk te maken om per zaaktype d.w.z. voor alle zaken van een zaaktype, inhoudelijk specifieke eigenschappen te kunnen uitwisselen en dus op te nemen in het RGBZ. Voorbeelden daarvan zijn het soort boom ('Eik') en de dikte van de boom ('30 cm') bij zaken van het type 'Behandelen aanvraag kapvergunning' en het soort evenement ('straatfeest') en datum van het evenement ('30 mei 2012') bij zaken van het type 'Behandelen aanvraag evenementenvergunning').</w:t>
      </w:r>
    </w:p>
    <w:p w14:paraId="313906A9" w14:textId="77777777" w:rsidR="0020184D" w:rsidRPr="00DD0F4F" w:rsidRDefault="0020184D" w:rsidP="0020184D">
      <w:pPr>
        <w:rPr>
          <w:lang w:val="nl-NL"/>
        </w:rPr>
      </w:pPr>
      <w:r w:rsidRPr="00DD0F4F">
        <w:rPr>
          <w:lang w:val="nl-NL"/>
        </w:rPr>
        <w:t xml:space="preserve"> Een dergelijke eigenschap kan omschreven worden als 'een relevant  inhoudelijk gegeven dat bij zaken van een zaaktype geregistreerd moet kunnen worden en geen standaard kenmerk is van een zaak'. Eigenschappen zijn dus specifiek voor zaken van een bepaald type. De ZTC 2.0 gaat mogelijkheden bieden om per zaaktype deze behoefte te kunnen specificeren.</w:t>
      </w:r>
    </w:p>
    <w:p w14:paraId="73C15084" w14:textId="77777777" w:rsidR="0020184D" w:rsidRPr="00DD0F4F" w:rsidRDefault="0020184D" w:rsidP="0020184D">
      <w:pPr>
        <w:rPr>
          <w:lang w:val="nl-NL"/>
        </w:rPr>
      </w:pPr>
      <w:r w:rsidRPr="00DD0F4F">
        <w:rPr>
          <w:lang w:val="nl-NL"/>
        </w:rPr>
        <w:t xml:space="preserve">Geoordeeld is dat dergelijke zaaktype-specifieke gegevens niet in het RGBZ opgenomen moeten worden. Het RGBZ is generiek, d.w.z. zaak- en zaaktype-onafhankelijk, en moet dat blijven aangezien dat de ‘scope’ van het RGBZ is. Bovendien, elk zaaktype-specifiek gegeven moet gespecificeerd </w:t>
      </w:r>
      <w:r w:rsidRPr="00DD0F4F">
        <w:rPr>
          <w:lang w:val="nl-NL"/>
        </w:rPr>
        <w:lastRenderedPageBreak/>
        <w:t>worden. Het generiek modelleren van dergelijke gegevens in het RGBZ biedt hiervoor onvoldoende mogelijkheden. Voor het specifiek modelleren van dergelijke gegevens is het RGBZ niet bedoeld. Dat dient plaats te vinden in een desbetreffend sector-informatiemodel.</w:t>
      </w:r>
    </w:p>
    <w:p w14:paraId="5A3AD0F6" w14:textId="77777777" w:rsidR="0020184D" w:rsidRPr="00DD0F4F" w:rsidRDefault="0020184D" w:rsidP="0020184D">
      <w:pPr>
        <w:rPr>
          <w:lang w:val="nl-NL"/>
        </w:rPr>
      </w:pPr>
      <w:r w:rsidRPr="00DD0F4F">
        <w:rPr>
          <w:lang w:val="nl-NL"/>
        </w:rPr>
        <w:t xml:space="preserve">Wel onderkend wordt de behoefte aan uitwisseling van dergelijke gegevens in combinatie met generieke zaakgegevens. </w:t>
      </w:r>
      <w:r w:rsidR="00232D48" w:rsidRPr="00DD0F4F">
        <w:rPr>
          <w:lang w:val="nl-NL"/>
        </w:rPr>
        <w:t>D</w:t>
      </w:r>
      <w:r w:rsidRPr="00DD0F4F">
        <w:rPr>
          <w:lang w:val="nl-NL"/>
        </w:rPr>
        <w:t xml:space="preserve">e oplossing daarvoor </w:t>
      </w:r>
      <w:r w:rsidR="00232D48" w:rsidRPr="00DD0F4F">
        <w:rPr>
          <w:lang w:val="nl-NL"/>
        </w:rPr>
        <w:t>wordt geboden</w:t>
      </w:r>
      <w:r w:rsidRPr="00DD0F4F">
        <w:rPr>
          <w:lang w:val="nl-NL"/>
        </w:rPr>
        <w:t xml:space="preserve"> in StUF</w:t>
      </w:r>
      <w:r w:rsidR="00232D48" w:rsidRPr="00DD0F4F">
        <w:rPr>
          <w:lang w:val="nl-NL"/>
        </w:rPr>
        <w:t>-ZKN</w:t>
      </w:r>
      <w:r w:rsidRPr="00DD0F4F">
        <w:rPr>
          <w:lang w:val="nl-NL"/>
        </w:rPr>
        <w:t xml:space="preserve">, gebruik makend van </w:t>
      </w:r>
      <w:r w:rsidR="00232D48" w:rsidRPr="00DD0F4F">
        <w:rPr>
          <w:lang w:val="nl-NL"/>
        </w:rPr>
        <w:t>nieuwe functionaliteiten van de</w:t>
      </w:r>
      <w:r w:rsidRPr="00DD0F4F">
        <w:rPr>
          <w:lang w:val="nl-NL"/>
        </w:rPr>
        <w:t xml:space="preserve"> StUF-</w:t>
      </w:r>
      <w:r w:rsidR="00232D48" w:rsidRPr="00DD0F4F">
        <w:rPr>
          <w:lang w:val="nl-NL"/>
        </w:rPr>
        <w:t>onderlaag</w:t>
      </w:r>
      <w:r w:rsidRPr="00DD0F4F">
        <w:rPr>
          <w:lang w:val="nl-NL"/>
        </w:rPr>
        <w:t>.</w:t>
      </w:r>
      <w:r w:rsidR="00232D48" w:rsidRPr="00DD0F4F">
        <w:rPr>
          <w:lang w:val="nl-NL"/>
        </w:rPr>
        <w:t xml:space="preserve"> Om StUF-ZKN ook op dit punt aan te laten sluiten op het RGBZ hebben we de zaaktypespecifieke eigenschappen als ‘container’ gemodelleerd in het RGBZ (zie par. 2.</w:t>
      </w:r>
      <w:r w:rsidR="002D46B6" w:rsidRPr="00DD0F4F">
        <w:rPr>
          <w:lang w:val="nl-NL"/>
        </w:rPr>
        <w:t>1</w:t>
      </w:r>
      <w:r w:rsidR="00003779" w:rsidRPr="00DD0F4F">
        <w:rPr>
          <w:lang w:val="nl-NL"/>
        </w:rPr>
        <w:t>4</w:t>
      </w:r>
      <w:r w:rsidR="00232D48" w:rsidRPr="00DD0F4F">
        <w:rPr>
          <w:lang w:val="nl-NL"/>
        </w:rPr>
        <w:t>.6).</w:t>
      </w:r>
      <w:r w:rsidRPr="00DD0F4F">
        <w:rPr>
          <w:lang w:val="nl-NL"/>
        </w:rPr>
        <w:t xml:space="preserve"> </w:t>
      </w:r>
    </w:p>
    <w:p w14:paraId="1D6F54B2" w14:textId="77777777" w:rsidR="00054557" w:rsidRPr="00DD0F4F" w:rsidRDefault="00054557" w:rsidP="0020184D">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Checklisten en activiteiten</w:t>
      </w:r>
      <w:r w:rsidR="00F73CAD" w:rsidRPr="00DD0F4F">
        <w:rPr>
          <w:rFonts w:asciiTheme="majorHAnsi" w:hAnsiTheme="majorHAnsi"/>
          <w:b/>
          <w:color w:val="E36C0A" w:themeColor="accent6" w:themeShade="BF"/>
          <w:lang w:val="nl-NL"/>
        </w:rPr>
        <w:t xml:space="preserve"> opnemen</w:t>
      </w:r>
    </w:p>
    <w:p w14:paraId="5310F6A5" w14:textId="77777777" w:rsidR="00054557" w:rsidRPr="00DD0F4F" w:rsidRDefault="00401C6B" w:rsidP="0020184D">
      <w:pPr>
        <w:rPr>
          <w:lang w:val="nl-NL"/>
        </w:rPr>
      </w:pPr>
      <w:r w:rsidRPr="00DD0F4F">
        <w:rPr>
          <w:lang w:val="nl-NL"/>
        </w:rPr>
        <w:t>Veel zaaksystemen hebben de mogelijkheid stappen, activiteiten en/of taken uit te zetten onder een bepaald zaaktype, anderen werken met checklisten. Overwogen is om activiteiten en checklisten bij een zaak op te nemen in het RGBZ. Besloten is om hiervan af te zien. Het RGBZ richt zich op het uitwisselen van informatie waarmee vanuit het perspectief van de klant en van de organisatie als geheel de voortgang van de zaak gestuurd en gevolgd kan worden. Statussen zijn daarbij de mijlpalen om partijen te informeren. Het RGBZ is niet bedoeld  om  ‘het back-office’ te ondersteun</w:t>
      </w:r>
      <w:r w:rsidR="003C6417" w:rsidRPr="00DD0F4F">
        <w:rPr>
          <w:lang w:val="nl-NL"/>
        </w:rPr>
        <w:t>en</w:t>
      </w:r>
      <w:r w:rsidRPr="00DD0F4F">
        <w:rPr>
          <w:lang w:val="nl-NL"/>
        </w:rPr>
        <w:t xml:space="preserve"> om van een status naar een volgende status te komen (“het is geen workflow-systematiek”). Dergelijke ondersteuning kan in zaaksystemen geboden worden, informatie daarover wordt niet uitgewisseld want is vanuit de scope van het RGBZ niet relevant.   </w:t>
      </w:r>
    </w:p>
    <w:p w14:paraId="4CD30ACE" w14:textId="77777777" w:rsidR="00F1179F" w:rsidRPr="00DD0F4F" w:rsidRDefault="00107D49" w:rsidP="00F1179F">
      <w:pPr>
        <w:rPr>
          <w:lang w:val="nl-NL"/>
        </w:rPr>
      </w:pPr>
      <w:r w:rsidRPr="00DD0F4F">
        <w:rPr>
          <w:lang w:val="nl-NL"/>
        </w:rPr>
        <w:t>Overigens gaat de ZTC wel ondersteuning bieden voor checklisten. Dit vindt plaats vanuit de optiek van besturing van zaakuitoefening. Juist op dit punt zit het verschil in scope tussen RGBZ en ZTC.</w:t>
      </w:r>
    </w:p>
    <w:p w14:paraId="57526C22" w14:textId="77777777" w:rsidR="00F73CAD" w:rsidRPr="00DD0F4F" w:rsidRDefault="00F73CAD" w:rsidP="00F1179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Startdatum zaak optioneel</w:t>
      </w:r>
    </w:p>
    <w:p w14:paraId="100B3264" w14:textId="77777777" w:rsidR="00F73CAD" w:rsidRPr="00DD0F4F" w:rsidRDefault="009946C9" w:rsidP="00F73CAD">
      <w:pPr>
        <w:rPr>
          <w:lang w:val="nl-NL"/>
        </w:rPr>
      </w:pPr>
      <w:r w:rsidRPr="00DD0F4F">
        <w:rPr>
          <w:lang w:val="nl-NL"/>
        </w:rPr>
        <w:t xml:space="preserve">Het zaak-gegeven Startdatum moet voorzien zijn van een waarde. De </w:t>
      </w:r>
      <w:r w:rsidR="00F73CAD" w:rsidRPr="00DD0F4F">
        <w:rPr>
          <w:lang w:val="nl-NL"/>
        </w:rPr>
        <w:t xml:space="preserve">definitie </w:t>
      </w:r>
      <w:r w:rsidRPr="00DD0F4F">
        <w:rPr>
          <w:lang w:val="nl-NL"/>
        </w:rPr>
        <w:t>van de attribuutsoort is</w:t>
      </w:r>
      <w:r w:rsidR="00F73CAD" w:rsidRPr="00DD0F4F">
        <w:rPr>
          <w:lang w:val="nl-NL"/>
        </w:rPr>
        <w:t xml:space="preserve"> 'De datum waarop met de uitvoering van de zaak is gestart'.</w:t>
      </w:r>
      <w:r w:rsidRPr="00DD0F4F">
        <w:rPr>
          <w:lang w:val="nl-NL"/>
        </w:rPr>
        <w:t xml:space="preserve"> Als interpretatie van deze definitie wordt geponeerd dat “een </w:t>
      </w:r>
      <w:r w:rsidR="00F73CAD" w:rsidRPr="00DD0F4F">
        <w:rPr>
          <w:lang w:val="nl-NL"/>
        </w:rPr>
        <w:t>zaak ook kan bestaan zonder startdatum. De zaak kan al aanwezig zijn in het zakenmagazijn, zonder dat de uitvoering van de zaak al gestart is.</w:t>
      </w:r>
      <w:r w:rsidRPr="00DD0F4F">
        <w:rPr>
          <w:lang w:val="nl-NL"/>
        </w:rPr>
        <w:t xml:space="preserve">” Voorgesteld is </w:t>
      </w:r>
      <w:r w:rsidR="00F73CAD" w:rsidRPr="00DD0F4F">
        <w:rPr>
          <w:lang w:val="nl-NL"/>
        </w:rPr>
        <w:t xml:space="preserve">om </w:t>
      </w:r>
      <w:r w:rsidRPr="00DD0F4F">
        <w:rPr>
          <w:lang w:val="nl-NL"/>
        </w:rPr>
        <w:t>dit attribuutsoort</w:t>
      </w:r>
      <w:r w:rsidR="00F73CAD" w:rsidRPr="00DD0F4F">
        <w:rPr>
          <w:lang w:val="nl-NL"/>
        </w:rPr>
        <w:t xml:space="preserve"> als optioneel te definiëren. </w:t>
      </w:r>
      <w:r w:rsidRPr="00DD0F4F">
        <w:rPr>
          <w:lang w:val="nl-NL"/>
        </w:rPr>
        <w:t>Het zaak-gegeven R</w:t>
      </w:r>
      <w:r w:rsidR="00F73CAD" w:rsidRPr="00DD0F4F">
        <w:rPr>
          <w:lang w:val="nl-NL"/>
        </w:rPr>
        <w:t>egistratiedatum van de zaak blijft daarentegen wel verplicht.</w:t>
      </w:r>
    </w:p>
    <w:p w14:paraId="1898D83C" w14:textId="77777777" w:rsidR="009946C9" w:rsidRPr="00DD0F4F" w:rsidRDefault="009946C9" w:rsidP="00F73CAD">
      <w:pPr>
        <w:rPr>
          <w:lang w:val="nl-NL"/>
        </w:rPr>
      </w:pPr>
      <w:r w:rsidRPr="00DD0F4F">
        <w:rPr>
          <w:lang w:val="nl-NL"/>
        </w:rPr>
        <w:t xml:space="preserve">Van dit voorstel is afgezien. Het RGBZ is gericht op het uitwisselen van gegevens van onderhanden zaken. Onder meer om te kunnen sturen op de voortgang van de behandeling van zaken en die voortgang te bewaken. Een onderhanden zaak moet gestart zijn en kent dus een startdatum. </w:t>
      </w:r>
      <w:r w:rsidR="00394E66" w:rsidRPr="00DD0F4F">
        <w:rPr>
          <w:lang w:val="nl-NL"/>
        </w:rPr>
        <w:t xml:space="preserve">Van </w:t>
      </w:r>
      <w:r w:rsidRPr="00DD0F4F">
        <w:rPr>
          <w:lang w:val="nl-NL"/>
        </w:rPr>
        <w:t xml:space="preserve"> zaken zonder startdatum valt de voortgang niet te bewaken. </w:t>
      </w:r>
    </w:p>
    <w:p w14:paraId="3AAC2839" w14:textId="77777777" w:rsidR="00394E66" w:rsidRPr="00DD0F4F" w:rsidRDefault="00394E66" w:rsidP="00F73CAD">
      <w:pPr>
        <w:rPr>
          <w:lang w:val="nl-NL"/>
        </w:rPr>
      </w:pPr>
      <w:r w:rsidRPr="00DD0F4F">
        <w:rPr>
          <w:lang w:val="nl-NL"/>
        </w:rPr>
        <w:t xml:space="preserve">Het staat partijen vrij om in hun zaaksysteem of andere registraties zaken zonder startdatum te registreren mits informatie hierover niet op basis van het RGBZ cq. met StUF-Zkn uitgewisseld wordt. </w:t>
      </w:r>
    </w:p>
    <w:p w14:paraId="798FF5E9" w14:textId="77777777" w:rsidR="00F1179F" w:rsidRPr="00DD0F4F" w:rsidRDefault="00F1179F" w:rsidP="00F1179F">
      <w:pPr>
        <w:rPr>
          <w:lang w:val="nl-NL"/>
        </w:rPr>
      </w:pPr>
    </w:p>
    <w:p w14:paraId="22D9D85E" w14:textId="77777777" w:rsidR="00964A60" w:rsidRPr="00DD0F4F" w:rsidRDefault="00964A60">
      <w:pPr>
        <w:rPr>
          <w:lang w:val="nl-NL"/>
        </w:rPr>
      </w:pPr>
      <w:r w:rsidRPr="00DD0F4F">
        <w:rPr>
          <w:lang w:val="nl-NL"/>
        </w:rPr>
        <w:br w:type="page"/>
      </w:r>
    </w:p>
    <w:p w14:paraId="1A4E5735" w14:textId="77777777" w:rsidR="00964A60" w:rsidRPr="005561F3" w:rsidRDefault="00964A60" w:rsidP="00964A60">
      <w:pPr>
        <w:pStyle w:val="Kop1"/>
        <w:numPr>
          <w:ilvl w:val="0"/>
          <w:numId w:val="0"/>
        </w:numPr>
        <w:rPr>
          <w:lang w:val="nl-NL"/>
        </w:rPr>
      </w:pPr>
      <w:bookmarkStart w:id="4080" w:name="_Toc493816617"/>
      <w:bookmarkStart w:id="4081" w:name="_Toc493816729"/>
      <w:r w:rsidRPr="005561F3">
        <w:rPr>
          <w:lang w:val="nl-NL"/>
        </w:rPr>
        <w:lastRenderedPageBreak/>
        <w:t>Bijlage 1: Leden werkgroep doorontwikkeling RGBZ</w:t>
      </w:r>
      <w:bookmarkEnd w:id="4080"/>
      <w:bookmarkEnd w:id="4081"/>
    </w:p>
    <w:p w14:paraId="4A74438D" w14:textId="77777777" w:rsidR="00A27770" w:rsidRPr="005561F3" w:rsidRDefault="00793FD0" w:rsidP="00793FD0">
      <w:pPr>
        <w:spacing w:before="120" w:after="0"/>
        <w:rPr>
          <w:lang w:val="nl-NL"/>
        </w:rPr>
      </w:pPr>
      <w:r w:rsidRPr="005561F3">
        <w:rPr>
          <w:lang w:val="nl-NL"/>
        </w:rPr>
        <w:t>Het wijzigingsvoorstel is voor het merendeel opgesteld onder begeleiding van de Werkgroep doorontwikkeling RGBZ met de volgende leden:</w:t>
      </w:r>
    </w:p>
    <w:p w14:paraId="69505402" w14:textId="77777777" w:rsidR="003D77B4" w:rsidRDefault="00A27770">
      <w:pPr>
        <w:pStyle w:val="Lijstalinea"/>
        <w:numPr>
          <w:ilvl w:val="0"/>
          <w:numId w:val="10"/>
        </w:numPr>
      </w:pPr>
      <w:r>
        <w:t>Rindert Dijkstra</w:t>
      </w:r>
      <w:r>
        <w:tab/>
        <w:t>(Gemeente Apeldoorn)</w:t>
      </w:r>
    </w:p>
    <w:p w14:paraId="49B3BE1F" w14:textId="77777777" w:rsidR="003D77B4" w:rsidRDefault="00A27770">
      <w:pPr>
        <w:pStyle w:val="Lijstalinea"/>
        <w:numPr>
          <w:ilvl w:val="0"/>
          <w:numId w:val="10"/>
        </w:numPr>
        <w:rPr>
          <w:lang w:val="nl-NL"/>
        </w:rPr>
      </w:pPr>
      <w:r w:rsidRPr="00DD0F4F">
        <w:rPr>
          <w:lang w:val="nl-NL"/>
        </w:rPr>
        <w:t>Brenda de Graaf (Gemeente Den Haag)</w:t>
      </w:r>
    </w:p>
    <w:p w14:paraId="0F918C99" w14:textId="77777777" w:rsidR="003D77B4" w:rsidRDefault="00A27770">
      <w:pPr>
        <w:pStyle w:val="Lijstalinea"/>
        <w:numPr>
          <w:ilvl w:val="0"/>
          <w:numId w:val="10"/>
        </w:numPr>
        <w:rPr>
          <w:lang w:val="nl-NL"/>
        </w:rPr>
      </w:pPr>
      <w:r w:rsidRPr="00DD0F4F">
        <w:rPr>
          <w:lang w:val="nl-NL"/>
        </w:rPr>
        <w:t>Alexander van Holstein (Gemeente Tilburg)</w:t>
      </w:r>
    </w:p>
    <w:p w14:paraId="5DCB7B2F" w14:textId="77777777" w:rsidR="003D77B4" w:rsidRDefault="00A27770">
      <w:pPr>
        <w:pStyle w:val="Lijstalinea"/>
        <w:numPr>
          <w:ilvl w:val="0"/>
          <w:numId w:val="10"/>
        </w:numPr>
      </w:pPr>
      <w:r>
        <w:t>Adri Paap (Gemeente Woerden)</w:t>
      </w:r>
    </w:p>
    <w:p w14:paraId="62419D5A" w14:textId="77777777" w:rsidR="003D77B4" w:rsidRDefault="00A27770">
      <w:pPr>
        <w:pStyle w:val="Lijstalinea"/>
        <w:numPr>
          <w:ilvl w:val="0"/>
          <w:numId w:val="10"/>
        </w:numPr>
      </w:pPr>
      <w:r>
        <w:t>Annemiek Droogh (Waarderingskamer)</w:t>
      </w:r>
    </w:p>
    <w:p w14:paraId="0A3E7963" w14:textId="77777777" w:rsidR="003D77B4" w:rsidRDefault="00A27770">
      <w:pPr>
        <w:pStyle w:val="Lijstalinea"/>
        <w:numPr>
          <w:ilvl w:val="0"/>
          <w:numId w:val="10"/>
        </w:numPr>
      </w:pPr>
      <w:r>
        <w:t>Roel de Bruin (Centric)</w:t>
      </w:r>
    </w:p>
    <w:p w14:paraId="19C38FD4" w14:textId="77777777" w:rsidR="003D77B4" w:rsidRDefault="00A27770">
      <w:pPr>
        <w:pStyle w:val="Lijstalinea"/>
        <w:numPr>
          <w:ilvl w:val="0"/>
          <w:numId w:val="10"/>
        </w:numPr>
      </w:pPr>
      <w:r>
        <w:t>Theo Raets (Circle)</w:t>
      </w:r>
    </w:p>
    <w:p w14:paraId="7E7168B7" w14:textId="77777777" w:rsidR="003D77B4" w:rsidRDefault="00A27770">
      <w:pPr>
        <w:pStyle w:val="Lijstalinea"/>
        <w:numPr>
          <w:ilvl w:val="0"/>
          <w:numId w:val="10"/>
        </w:numPr>
      </w:pPr>
      <w:r>
        <w:t>Jurgen Aarden (Gouw IT)</w:t>
      </w:r>
    </w:p>
    <w:p w14:paraId="5FCB373B" w14:textId="77777777" w:rsidR="003D77B4" w:rsidRDefault="00A27770">
      <w:pPr>
        <w:pStyle w:val="Lijstalinea"/>
        <w:numPr>
          <w:ilvl w:val="0"/>
          <w:numId w:val="10"/>
        </w:numPr>
      </w:pPr>
      <w:r>
        <w:t>Robert Parhonyi (InterAccess)</w:t>
      </w:r>
    </w:p>
    <w:p w14:paraId="1212AAED" w14:textId="77777777" w:rsidR="003D77B4" w:rsidRDefault="00A27770">
      <w:pPr>
        <w:pStyle w:val="Lijstalinea"/>
        <w:numPr>
          <w:ilvl w:val="0"/>
          <w:numId w:val="10"/>
        </w:numPr>
      </w:pPr>
      <w:r>
        <w:t>Dennis de Wit (PinkRoccade)</w:t>
      </w:r>
    </w:p>
    <w:p w14:paraId="71340D6D" w14:textId="77777777" w:rsidR="003D77B4" w:rsidRDefault="00A27770">
      <w:pPr>
        <w:pStyle w:val="Lijstalinea"/>
        <w:numPr>
          <w:ilvl w:val="0"/>
          <w:numId w:val="10"/>
        </w:numPr>
      </w:pPr>
      <w:r>
        <w:t>Bastiaan Ligt (RoXit)</w:t>
      </w:r>
    </w:p>
    <w:p w14:paraId="74F40BCD" w14:textId="77777777" w:rsidR="003D77B4" w:rsidRDefault="00A27770">
      <w:pPr>
        <w:pStyle w:val="Lijstalinea"/>
        <w:numPr>
          <w:ilvl w:val="0"/>
          <w:numId w:val="10"/>
        </w:numPr>
      </w:pPr>
      <w:r>
        <w:t>Ellen Debats (KING)</w:t>
      </w:r>
    </w:p>
    <w:p w14:paraId="5175A564" w14:textId="77777777" w:rsidR="003D77B4" w:rsidRDefault="00A27770">
      <w:pPr>
        <w:pStyle w:val="Lijstalinea"/>
        <w:numPr>
          <w:ilvl w:val="0"/>
          <w:numId w:val="10"/>
        </w:numPr>
      </w:pPr>
      <w:r>
        <w:t>Arjan Kloosterboer (KING; redacteur)</w:t>
      </w:r>
      <w:r w:rsidR="001E1BAB">
        <w:t>.</w:t>
      </w:r>
      <w:r>
        <w:t xml:space="preserve"> </w:t>
      </w:r>
    </w:p>
    <w:p w14:paraId="2956D927" w14:textId="77777777" w:rsidR="00E555FF" w:rsidRDefault="00793FD0" w:rsidP="001E1BAB">
      <w:pPr>
        <w:spacing w:before="120" w:after="0"/>
        <w:rPr>
          <w:lang w:val="nl-NL"/>
        </w:rPr>
      </w:pPr>
      <w:r>
        <w:rPr>
          <w:lang w:val="nl-NL"/>
        </w:rPr>
        <w:t>Vervolgens is het wijzigingsvoorstel afgerond onder begeleiding van de Expertgroep Informatiemodellen met de volgende leden:</w:t>
      </w:r>
    </w:p>
    <w:p w14:paraId="03D56F42" w14:textId="77777777" w:rsidR="00F0124F" w:rsidRPr="00F0124F" w:rsidRDefault="00F0124F" w:rsidP="00F0124F">
      <w:pPr>
        <w:pStyle w:val="Lijstalinea"/>
        <w:numPr>
          <w:ilvl w:val="0"/>
          <w:numId w:val="10"/>
        </w:numPr>
      </w:pPr>
      <w:r w:rsidRPr="00F0124F">
        <w:t>Barend Sneller (Esri Nederland)</w:t>
      </w:r>
    </w:p>
    <w:p w14:paraId="2E19F265" w14:textId="77777777" w:rsidR="00F0124F" w:rsidRPr="00F0124F" w:rsidRDefault="00F0124F" w:rsidP="00F0124F">
      <w:pPr>
        <w:pStyle w:val="Lijstalinea"/>
        <w:numPr>
          <w:ilvl w:val="0"/>
          <w:numId w:val="10"/>
        </w:numPr>
      </w:pPr>
      <w:r w:rsidRPr="00F0124F">
        <w:t>Annemiek Droogh (Waarderingskamer)</w:t>
      </w:r>
    </w:p>
    <w:p w14:paraId="3474E81B" w14:textId="77777777" w:rsidR="00F0124F" w:rsidRPr="00F0124F" w:rsidRDefault="00F0124F" w:rsidP="00F0124F">
      <w:pPr>
        <w:pStyle w:val="Lijstalinea"/>
        <w:numPr>
          <w:ilvl w:val="0"/>
          <w:numId w:val="10"/>
        </w:numPr>
      </w:pPr>
      <w:r w:rsidRPr="00F0124F">
        <w:t>Dennis de Wit (Pink Roccade Local Government)</w:t>
      </w:r>
    </w:p>
    <w:p w14:paraId="03F91E5E" w14:textId="77777777" w:rsidR="00F0124F" w:rsidRPr="00F0124F" w:rsidRDefault="00F0124F" w:rsidP="00F0124F">
      <w:pPr>
        <w:pStyle w:val="Lijstalinea"/>
        <w:numPr>
          <w:ilvl w:val="0"/>
          <w:numId w:val="10"/>
        </w:numPr>
      </w:pPr>
      <w:r w:rsidRPr="00F0124F">
        <w:t>Jurgen Aarden (GouwIT)</w:t>
      </w:r>
    </w:p>
    <w:p w14:paraId="070EA55D" w14:textId="77777777" w:rsidR="00F0124F" w:rsidRPr="00F0124F" w:rsidRDefault="00F0124F" w:rsidP="00F0124F">
      <w:pPr>
        <w:pStyle w:val="Lijstalinea"/>
        <w:numPr>
          <w:ilvl w:val="0"/>
          <w:numId w:val="10"/>
        </w:numPr>
      </w:pPr>
      <w:r w:rsidRPr="00F0124F">
        <w:t>Sid Brouwer (Centric)</w:t>
      </w:r>
    </w:p>
    <w:p w14:paraId="57EA9083" w14:textId="77777777" w:rsidR="00F0124F" w:rsidRPr="00F0124F" w:rsidRDefault="00F0124F" w:rsidP="00F0124F">
      <w:pPr>
        <w:pStyle w:val="Lijstalinea"/>
        <w:numPr>
          <w:ilvl w:val="0"/>
          <w:numId w:val="10"/>
        </w:numPr>
      </w:pPr>
      <w:r w:rsidRPr="00F0124F">
        <w:t>Rik Duursma (</w:t>
      </w:r>
      <w:r>
        <w:t xml:space="preserve">Gemeente </w:t>
      </w:r>
      <w:r w:rsidRPr="00F0124F">
        <w:t>Haarlemmermeer)</w:t>
      </w:r>
    </w:p>
    <w:p w14:paraId="5CB6E67A" w14:textId="77777777" w:rsidR="00F0124F" w:rsidRPr="00F0124F" w:rsidRDefault="00F0124F" w:rsidP="00F0124F">
      <w:pPr>
        <w:pStyle w:val="Lijstalinea"/>
        <w:numPr>
          <w:ilvl w:val="0"/>
          <w:numId w:val="10"/>
        </w:numPr>
      </w:pPr>
      <w:r w:rsidRPr="00F0124F">
        <w:t>Roel de Bruin (Centric)</w:t>
      </w:r>
    </w:p>
    <w:p w14:paraId="6FB4BDF2" w14:textId="77777777" w:rsidR="00F0124F" w:rsidRPr="00F0124F" w:rsidRDefault="00F0124F" w:rsidP="00F0124F">
      <w:pPr>
        <w:pStyle w:val="Lijstalinea"/>
        <w:numPr>
          <w:ilvl w:val="0"/>
          <w:numId w:val="10"/>
        </w:numPr>
      </w:pPr>
      <w:r w:rsidRPr="00F0124F">
        <w:t>Rindert Dijkstra (</w:t>
      </w:r>
      <w:r>
        <w:t xml:space="preserve">Gemeente </w:t>
      </w:r>
      <w:r w:rsidRPr="00F0124F">
        <w:t>Apeldoorn)</w:t>
      </w:r>
    </w:p>
    <w:p w14:paraId="03E7CEC6" w14:textId="77777777" w:rsidR="00F0124F" w:rsidRPr="00F0124F" w:rsidRDefault="00F0124F" w:rsidP="00F0124F">
      <w:pPr>
        <w:pStyle w:val="Lijstalinea"/>
        <w:numPr>
          <w:ilvl w:val="0"/>
          <w:numId w:val="10"/>
        </w:numPr>
      </w:pPr>
      <w:r w:rsidRPr="00F0124F">
        <w:t>Bert Drenth (</w:t>
      </w:r>
      <w:r>
        <w:t xml:space="preserve">Gemeente </w:t>
      </w:r>
      <w:r w:rsidRPr="00F0124F">
        <w:t>Leiden)</w:t>
      </w:r>
    </w:p>
    <w:p w14:paraId="6EF43E18" w14:textId="77777777" w:rsidR="00F0124F" w:rsidRPr="005561F3" w:rsidRDefault="00F0124F" w:rsidP="00F0124F">
      <w:pPr>
        <w:pStyle w:val="Lijstalinea"/>
        <w:numPr>
          <w:ilvl w:val="0"/>
          <w:numId w:val="10"/>
        </w:numPr>
        <w:rPr>
          <w:lang w:val="nl-NL"/>
        </w:rPr>
      </w:pPr>
      <w:r w:rsidRPr="005561F3">
        <w:rPr>
          <w:lang w:val="nl-NL"/>
        </w:rPr>
        <w:t>Alexander van Holstein (Gemeente Tilburg)</w:t>
      </w:r>
    </w:p>
    <w:p w14:paraId="2AFF1974" w14:textId="77777777" w:rsidR="00F0124F" w:rsidRPr="00F0124F" w:rsidRDefault="00F0124F" w:rsidP="00F0124F">
      <w:pPr>
        <w:pStyle w:val="Lijstalinea"/>
        <w:numPr>
          <w:ilvl w:val="0"/>
          <w:numId w:val="10"/>
        </w:numPr>
      </w:pPr>
      <w:r w:rsidRPr="00F0124F">
        <w:t>Henk Luth (</w:t>
      </w:r>
      <w:r>
        <w:t xml:space="preserve">Gemeente </w:t>
      </w:r>
      <w:r w:rsidRPr="00F0124F">
        <w:t>Almere)</w:t>
      </w:r>
    </w:p>
    <w:p w14:paraId="17803F00" w14:textId="77777777" w:rsidR="00F0124F" w:rsidRPr="005561F3" w:rsidRDefault="00F0124F" w:rsidP="00F0124F">
      <w:pPr>
        <w:pStyle w:val="Lijstalinea"/>
        <w:numPr>
          <w:ilvl w:val="0"/>
          <w:numId w:val="10"/>
        </w:numPr>
        <w:rPr>
          <w:lang w:val="nl-NL"/>
        </w:rPr>
      </w:pPr>
      <w:r w:rsidRPr="005561F3">
        <w:rPr>
          <w:lang w:val="nl-NL"/>
        </w:rPr>
        <w:t>Arno den Ridder (Gemeente Breda)</w:t>
      </w:r>
    </w:p>
    <w:p w14:paraId="2DFD9DE5" w14:textId="77777777" w:rsidR="00F0124F" w:rsidRPr="00F0124F" w:rsidRDefault="00F0124F" w:rsidP="00F0124F">
      <w:pPr>
        <w:pStyle w:val="Lijstalinea"/>
        <w:numPr>
          <w:ilvl w:val="0"/>
          <w:numId w:val="10"/>
        </w:numPr>
      </w:pPr>
      <w:r w:rsidRPr="00F0124F">
        <w:t>Michael Bakker (</w:t>
      </w:r>
      <w:r>
        <w:t xml:space="preserve">Gemeente </w:t>
      </w:r>
      <w:r w:rsidRPr="00F0124F">
        <w:t>Hoorn)</w:t>
      </w:r>
    </w:p>
    <w:p w14:paraId="759F2B30" w14:textId="77777777" w:rsidR="00F0124F" w:rsidRPr="005561F3" w:rsidRDefault="00F0124F" w:rsidP="00F0124F">
      <w:pPr>
        <w:pStyle w:val="Lijstalinea"/>
        <w:numPr>
          <w:ilvl w:val="0"/>
          <w:numId w:val="10"/>
        </w:numPr>
        <w:rPr>
          <w:lang w:val="nl-NL"/>
        </w:rPr>
      </w:pPr>
      <w:r w:rsidRPr="005561F3">
        <w:rPr>
          <w:lang w:val="nl-NL"/>
        </w:rPr>
        <w:t>Peter de Wit (Gemeente Eindhoven)</w:t>
      </w:r>
    </w:p>
    <w:p w14:paraId="7648B7D6" w14:textId="77777777" w:rsidR="00F0124F" w:rsidRPr="00F0124F" w:rsidRDefault="00F0124F" w:rsidP="00F0124F">
      <w:pPr>
        <w:pStyle w:val="Lijstalinea"/>
        <w:numPr>
          <w:ilvl w:val="0"/>
          <w:numId w:val="10"/>
        </w:numPr>
      </w:pPr>
      <w:r w:rsidRPr="00F0124F">
        <w:t>Rinko Huisman (KING)</w:t>
      </w:r>
    </w:p>
    <w:p w14:paraId="5EC1800E" w14:textId="77777777" w:rsidR="00F0124F" w:rsidRPr="00F0124F" w:rsidRDefault="00F0124F" w:rsidP="00F0124F">
      <w:pPr>
        <w:pStyle w:val="Lijstalinea"/>
        <w:numPr>
          <w:ilvl w:val="0"/>
          <w:numId w:val="10"/>
        </w:numPr>
      </w:pPr>
      <w:r w:rsidRPr="00F0124F">
        <w:t>Ellen Debats (KING)</w:t>
      </w:r>
    </w:p>
    <w:p w14:paraId="405A87E8" w14:textId="77777777" w:rsidR="00F0124F" w:rsidRPr="00F0124F" w:rsidRDefault="00F0124F" w:rsidP="00F0124F">
      <w:pPr>
        <w:pStyle w:val="Lijstalinea"/>
        <w:numPr>
          <w:ilvl w:val="0"/>
          <w:numId w:val="10"/>
        </w:numPr>
      </w:pPr>
      <w:r w:rsidRPr="00F0124F">
        <w:t>Remko de Haas (KING)</w:t>
      </w:r>
    </w:p>
    <w:p w14:paraId="6C1C9B8E" w14:textId="77777777" w:rsidR="00F0124F" w:rsidRPr="00F0124F" w:rsidRDefault="00F0124F" w:rsidP="00F0124F">
      <w:pPr>
        <w:pStyle w:val="Lijstalinea"/>
        <w:numPr>
          <w:ilvl w:val="0"/>
          <w:numId w:val="10"/>
        </w:numPr>
      </w:pPr>
      <w:r w:rsidRPr="00F0124F">
        <w:t>Jan Campschroer (KING)</w:t>
      </w:r>
    </w:p>
    <w:p w14:paraId="20889358" w14:textId="77777777" w:rsidR="00F0124F" w:rsidRPr="00F0124F" w:rsidRDefault="00F0124F" w:rsidP="00F0124F">
      <w:pPr>
        <w:pStyle w:val="Lijstalinea"/>
        <w:numPr>
          <w:ilvl w:val="0"/>
          <w:numId w:val="10"/>
        </w:numPr>
      </w:pPr>
      <w:r w:rsidRPr="00F0124F">
        <w:t>Arjan Kloosterboer (KING</w:t>
      </w:r>
      <w:r>
        <w:t>; redacteur</w:t>
      </w:r>
      <w:r w:rsidRPr="00F0124F">
        <w:t>)</w:t>
      </w:r>
      <w:r w:rsidR="001E1BAB">
        <w:t>.</w:t>
      </w:r>
    </w:p>
    <w:p w14:paraId="32895B14" w14:textId="77777777" w:rsidR="00037B08" w:rsidRDefault="00037B08" w:rsidP="00037B08">
      <w:pPr>
        <w:ind w:left="360"/>
      </w:pPr>
    </w:p>
    <w:p w14:paraId="5A77EC60" w14:textId="77777777" w:rsidR="00037B08" w:rsidRDefault="00037B08" w:rsidP="00037B08">
      <w:pPr>
        <w:pStyle w:val="Kop1"/>
        <w:pageBreakBefore/>
        <w:numPr>
          <w:ilvl w:val="0"/>
          <w:numId w:val="0"/>
        </w:numPr>
      </w:pPr>
      <w:bookmarkStart w:id="4082" w:name="_Toc493816618"/>
      <w:bookmarkStart w:id="4083" w:name="_Toc493816730"/>
      <w:r>
        <w:lastRenderedPageBreak/>
        <w:t>Bijlage 2: Opsomming voorgestelde wijzigingen</w:t>
      </w:r>
      <w:bookmarkEnd w:id="4082"/>
      <w:bookmarkEnd w:id="4083"/>
    </w:p>
    <w:p w14:paraId="45B3FE1C" w14:textId="77777777" w:rsidR="007F3E5A" w:rsidRPr="005561F3" w:rsidRDefault="007F3E5A" w:rsidP="007F3E5A">
      <w:pPr>
        <w:rPr>
          <w:lang w:val="nl-NL"/>
        </w:rPr>
      </w:pPr>
      <w:r w:rsidRPr="005561F3">
        <w:rPr>
          <w:lang w:val="nl-NL"/>
        </w:rPr>
        <w:t>In deze bijlage sommen we de structurele wijzigingen op die voorgesteld zijn om door te voeren in RGBZ 2.0 ten opzichte van RGBZ 1.0. We doen dit per objecttype, in alfabetische volgorde. Zie voor de wijzigingen in detail de gemarkeerde wijzigingen in de voorafgaande hoofdstukken.</w:t>
      </w:r>
    </w:p>
    <w:p w14:paraId="25284CD8" w14:textId="77777777" w:rsidR="00C7706A" w:rsidRPr="0029127D" w:rsidRDefault="00C7706A" w:rsidP="00C7706A">
      <w:pPr>
        <w:spacing w:after="0"/>
        <w:rPr>
          <w:b/>
        </w:rPr>
      </w:pPr>
      <w:r w:rsidRPr="0029127D">
        <w:rPr>
          <w:b/>
        </w:rPr>
        <w:t>Algemeen</w:t>
      </w:r>
    </w:p>
    <w:tbl>
      <w:tblPr>
        <w:tblStyle w:val="Tabelraster"/>
        <w:tblW w:w="0" w:type="auto"/>
        <w:tblLook w:val="04A0" w:firstRow="1" w:lastRow="0" w:firstColumn="1" w:lastColumn="0" w:noHBand="0" w:noVBand="1"/>
      </w:tblPr>
      <w:tblGrid>
        <w:gridCol w:w="3597"/>
        <w:gridCol w:w="5465"/>
      </w:tblGrid>
      <w:tr w:rsidR="00C7706A" w14:paraId="68F08FAA" w14:textId="77777777" w:rsidTr="005561F3">
        <w:tc>
          <w:tcPr>
            <w:tcW w:w="3652" w:type="dxa"/>
          </w:tcPr>
          <w:p w14:paraId="1618B7B0" w14:textId="77777777" w:rsidR="00C7706A" w:rsidRPr="006B7EBC" w:rsidRDefault="00C7706A" w:rsidP="005561F3">
            <w:pPr>
              <w:rPr>
                <w:b/>
              </w:rPr>
            </w:pPr>
            <w:r>
              <w:rPr>
                <w:b/>
              </w:rPr>
              <w:t>Betreft</w:t>
            </w:r>
          </w:p>
        </w:tc>
        <w:tc>
          <w:tcPr>
            <w:tcW w:w="5560" w:type="dxa"/>
          </w:tcPr>
          <w:p w14:paraId="4D4B9DC6" w14:textId="77777777" w:rsidR="00C7706A" w:rsidRPr="006B7EBC" w:rsidRDefault="00C7706A" w:rsidP="005561F3">
            <w:pPr>
              <w:rPr>
                <w:b/>
              </w:rPr>
            </w:pPr>
            <w:r w:rsidRPr="006B7EBC">
              <w:rPr>
                <w:b/>
              </w:rPr>
              <w:t>Wijziging</w:t>
            </w:r>
          </w:p>
        </w:tc>
      </w:tr>
      <w:tr w:rsidR="00C7706A" w:rsidRPr="00AE6939" w14:paraId="625CAFF4" w14:textId="77777777" w:rsidTr="005561F3">
        <w:tc>
          <w:tcPr>
            <w:tcW w:w="3652" w:type="dxa"/>
          </w:tcPr>
          <w:p w14:paraId="6FC46BAF" w14:textId="77777777" w:rsidR="00C7706A" w:rsidRDefault="00C7706A" w:rsidP="005561F3">
            <w:r>
              <w:t>ZTC2</w:t>
            </w:r>
          </w:p>
        </w:tc>
        <w:tc>
          <w:tcPr>
            <w:tcW w:w="5560" w:type="dxa"/>
          </w:tcPr>
          <w:p w14:paraId="5D640D3C" w14:textId="77777777" w:rsidR="00C7706A" w:rsidRDefault="00C7706A" w:rsidP="005561F3">
            <w:pPr>
              <w:pStyle w:val="Lijstalinea"/>
              <w:numPr>
                <w:ilvl w:val="0"/>
                <w:numId w:val="28"/>
              </w:numPr>
              <w:spacing w:before="60"/>
              <w:ind w:left="317" w:hanging="240"/>
            </w:pPr>
            <w:r>
              <w:t>RGBZ aangepast op het ImZTC versie 2.1 waarbij het RGBZ elementen ontleend aan het ImZTC (waar van toepassing) en niet omgekeerd (zoals in RGBZ 1.0 het geval was).</w:t>
            </w:r>
          </w:p>
        </w:tc>
      </w:tr>
      <w:tr w:rsidR="00C7706A" w:rsidRPr="00AE6939" w14:paraId="4FEF5B8A" w14:textId="77777777" w:rsidTr="005561F3">
        <w:tc>
          <w:tcPr>
            <w:tcW w:w="3652" w:type="dxa"/>
          </w:tcPr>
          <w:p w14:paraId="18D718D5" w14:textId="77777777" w:rsidR="00C7706A" w:rsidRDefault="00C7706A" w:rsidP="005561F3">
            <w:r>
              <w:t>Informatieobject</w:t>
            </w:r>
          </w:p>
        </w:tc>
        <w:tc>
          <w:tcPr>
            <w:tcW w:w="5560" w:type="dxa"/>
          </w:tcPr>
          <w:p w14:paraId="0EE05A28" w14:textId="77777777" w:rsidR="00C7706A" w:rsidRDefault="00C7706A" w:rsidP="005561F3">
            <w:pPr>
              <w:pStyle w:val="Lijstalinea"/>
              <w:numPr>
                <w:ilvl w:val="0"/>
                <w:numId w:val="28"/>
              </w:numPr>
              <w:spacing w:before="60"/>
              <w:ind w:left="317" w:hanging="240"/>
            </w:pPr>
            <w:r>
              <w:t>D</w:t>
            </w:r>
            <w:r w:rsidRPr="006B7EBC">
              <w:t>e term ‘document’ consequent vervangen door ‘informatieobject’</w:t>
            </w:r>
            <w:r>
              <w:t>.</w:t>
            </w:r>
          </w:p>
        </w:tc>
      </w:tr>
      <w:tr w:rsidR="00C7706A" w:rsidRPr="00AE6939" w14:paraId="7CF258B9" w14:textId="77777777" w:rsidTr="005561F3">
        <w:tc>
          <w:tcPr>
            <w:tcW w:w="3652" w:type="dxa"/>
          </w:tcPr>
          <w:p w14:paraId="2C97A104" w14:textId="77777777" w:rsidR="00C7706A" w:rsidRPr="006B7EBC" w:rsidRDefault="00C7706A" w:rsidP="005561F3">
            <w:r>
              <w:t>Indicatie authentiek</w:t>
            </w:r>
          </w:p>
        </w:tc>
        <w:tc>
          <w:tcPr>
            <w:tcW w:w="5560" w:type="dxa"/>
          </w:tcPr>
          <w:p w14:paraId="5008CECC" w14:textId="77777777" w:rsidR="00C7706A" w:rsidRDefault="00C7706A" w:rsidP="005561F3">
            <w:pPr>
              <w:pStyle w:val="Lijstalinea"/>
              <w:numPr>
                <w:ilvl w:val="0"/>
                <w:numId w:val="28"/>
              </w:numPr>
              <w:spacing w:before="60"/>
              <w:ind w:left="317" w:hanging="240"/>
            </w:pPr>
            <w:r>
              <w:t xml:space="preserve">Eenduidigheid aangebracht. Er zijn nu vier mogelijkheden: Basisgegeven, Landelijk kerngegeven, Gemeentelijk kerngegeven en Overig. </w:t>
            </w:r>
          </w:p>
        </w:tc>
      </w:tr>
    </w:tbl>
    <w:p w14:paraId="7842B1A2" w14:textId="77777777" w:rsidR="00C7706A" w:rsidRPr="005561F3" w:rsidRDefault="00C7706A" w:rsidP="00C7706A">
      <w:pPr>
        <w:rPr>
          <w:lang w:val="nl-NL"/>
        </w:rPr>
      </w:pPr>
    </w:p>
    <w:p w14:paraId="31A57A94" w14:textId="77777777" w:rsidR="00C7706A" w:rsidRPr="006B7EBC" w:rsidRDefault="00C7706A" w:rsidP="00C7706A">
      <w:pPr>
        <w:spacing w:after="0"/>
        <w:rPr>
          <w:b/>
        </w:rPr>
      </w:pPr>
      <w:r>
        <w:rPr>
          <w:b/>
        </w:rPr>
        <w:t>ADRESSEERBAAR OBJECT AANDUIDING</w:t>
      </w:r>
    </w:p>
    <w:tbl>
      <w:tblPr>
        <w:tblStyle w:val="Tabelraster"/>
        <w:tblW w:w="0" w:type="auto"/>
        <w:tblLook w:val="04A0" w:firstRow="1" w:lastRow="0" w:firstColumn="1" w:lastColumn="0" w:noHBand="0" w:noVBand="1"/>
      </w:tblPr>
      <w:tblGrid>
        <w:gridCol w:w="3597"/>
        <w:gridCol w:w="5465"/>
      </w:tblGrid>
      <w:tr w:rsidR="00C7706A" w14:paraId="6689F4D2" w14:textId="77777777" w:rsidTr="005561F3">
        <w:tc>
          <w:tcPr>
            <w:tcW w:w="3652" w:type="dxa"/>
          </w:tcPr>
          <w:p w14:paraId="345C5ACE" w14:textId="77777777" w:rsidR="00C7706A" w:rsidRPr="006B7EBC" w:rsidRDefault="00C7706A" w:rsidP="005561F3">
            <w:pPr>
              <w:rPr>
                <w:b/>
              </w:rPr>
            </w:pPr>
            <w:r w:rsidRPr="006B7EBC">
              <w:rPr>
                <w:b/>
              </w:rPr>
              <w:t>Attribuut- of relatiesoort</w:t>
            </w:r>
          </w:p>
        </w:tc>
        <w:tc>
          <w:tcPr>
            <w:tcW w:w="5560" w:type="dxa"/>
          </w:tcPr>
          <w:p w14:paraId="56145EE9" w14:textId="77777777" w:rsidR="00C7706A" w:rsidRPr="006B7EBC" w:rsidRDefault="00C7706A" w:rsidP="005561F3">
            <w:pPr>
              <w:rPr>
                <w:b/>
              </w:rPr>
            </w:pPr>
            <w:r w:rsidRPr="006B7EBC">
              <w:rPr>
                <w:b/>
              </w:rPr>
              <w:t>Wijziging</w:t>
            </w:r>
          </w:p>
        </w:tc>
      </w:tr>
      <w:tr w:rsidR="00C7706A" w:rsidRPr="00AE6939" w14:paraId="7166EC00" w14:textId="77777777" w:rsidTr="005561F3">
        <w:tc>
          <w:tcPr>
            <w:tcW w:w="3652" w:type="dxa"/>
          </w:tcPr>
          <w:p w14:paraId="558216DF" w14:textId="77777777" w:rsidR="00C7706A" w:rsidRPr="006B7EBC" w:rsidRDefault="00C7706A" w:rsidP="005561F3">
            <w:r>
              <w:t>-</w:t>
            </w:r>
          </w:p>
        </w:tc>
        <w:tc>
          <w:tcPr>
            <w:tcW w:w="5560" w:type="dxa"/>
          </w:tcPr>
          <w:p w14:paraId="7AB44924" w14:textId="77777777" w:rsidR="00C7706A" w:rsidRDefault="00C7706A" w:rsidP="005561F3">
            <w:pPr>
              <w:pStyle w:val="Lijstalinea"/>
              <w:numPr>
                <w:ilvl w:val="0"/>
                <w:numId w:val="28"/>
              </w:numPr>
              <w:spacing w:before="60"/>
              <w:ind w:left="317" w:hanging="240"/>
            </w:pPr>
            <w:r>
              <w:t>Objecttype vervallen (zie bij ROL).</w:t>
            </w:r>
          </w:p>
        </w:tc>
      </w:tr>
    </w:tbl>
    <w:p w14:paraId="1478BB02" w14:textId="77777777" w:rsidR="00C7706A" w:rsidRPr="005561F3" w:rsidRDefault="00C7706A" w:rsidP="00C7706A">
      <w:pPr>
        <w:rPr>
          <w:lang w:val="nl-NL"/>
        </w:rPr>
      </w:pPr>
    </w:p>
    <w:p w14:paraId="76AAEAB4" w14:textId="7384D94A" w:rsidR="00C7706A" w:rsidRPr="006B7EBC" w:rsidRDefault="00C7706A" w:rsidP="00C7706A">
      <w:pPr>
        <w:spacing w:after="0"/>
        <w:rPr>
          <w:b/>
        </w:rPr>
      </w:pPr>
      <w:r w:rsidRPr="006B7EBC">
        <w:rPr>
          <w:b/>
        </w:rPr>
        <w:t>BESLUIT</w:t>
      </w:r>
    </w:p>
    <w:tbl>
      <w:tblPr>
        <w:tblStyle w:val="Tabelraster"/>
        <w:tblW w:w="0" w:type="auto"/>
        <w:tblLook w:val="04A0" w:firstRow="1" w:lastRow="0" w:firstColumn="1" w:lastColumn="0" w:noHBand="0" w:noVBand="1"/>
      </w:tblPr>
      <w:tblGrid>
        <w:gridCol w:w="3599"/>
        <w:gridCol w:w="5463"/>
      </w:tblGrid>
      <w:tr w:rsidR="00C7706A" w14:paraId="04637B32" w14:textId="77777777" w:rsidTr="005561F3">
        <w:tc>
          <w:tcPr>
            <w:tcW w:w="3652" w:type="dxa"/>
          </w:tcPr>
          <w:p w14:paraId="15FAF753" w14:textId="77777777" w:rsidR="00C7706A" w:rsidRPr="006B7EBC" w:rsidRDefault="00C7706A" w:rsidP="005561F3">
            <w:pPr>
              <w:rPr>
                <w:b/>
              </w:rPr>
            </w:pPr>
            <w:r w:rsidRPr="006B7EBC">
              <w:rPr>
                <w:b/>
              </w:rPr>
              <w:t>Attribuut- of relatiesoort</w:t>
            </w:r>
          </w:p>
        </w:tc>
        <w:tc>
          <w:tcPr>
            <w:tcW w:w="5560" w:type="dxa"/>
          </w:tcPr>
          <w:p w14:paraId="57EEEF69" w14:textId="77777777" w:rsidR="00C7706A" w:rsidRPr="006B7EBC" w:rsidRDefault="00C7706A" w:rsidP="005561F3">
            <w:pPr>
              <w:rPr>
                <w:b/>
              </w:rPr>
            </w:pPr>
            <w:r w:rsidRPr="006B7EBC">
              <w:rPr>
                <w:b/>
              </w:rPr>
              <w:t>Wijziging</w:t>
            </w:r>
          </w:p>
        </w:tc>
      </w:tr>
      <w:tr w:rsidR="00C7706A" w14:paraId="0F4749CC" w14:textId="77777777" w:rsidTr="005561F3">
        <w:tc>
          <w:tcPr>
            <w:tcW w:w="3652" w:type="dxa"/>
          </w:tcPr>
          <w:p w14:paraId="7779DDCA" w14:textId="77777777" w:rsidR="00C7706A" w:rsidRPr="006B7EBC" w:rsidRDefault="00C7706A" w:rsidP="005561F3">
            <w:r>
              <w:t>Bestuursorgaan</w:t>
            </w:r>
          </w:p>
        </w:tc>
        <w:tc>
          <w:tcPr>
            <w:tcW w:w="5560" w:type="dxa"/>
          </w:tcPr>
          <w:p w14:paraId="193E8A2B" w14:textId="77777777" w:rsidR="00C7706A" w:rsidRDefault="00C7706A" w:rsidP="005561F3">
            <w:pPr>
              <w:pStyle w:val="Lijstalinea"/>
              <w:numPr>
                <w:ilvl w:val="0"/>
                <w:numId w:val="28"/>
              </w:numPr>
              <w:spacing w:before="60"/>
              <w:ind w:left="317" w:hanging="240"/>
            </w:pPr>
            <w:r>
              <w:t>Attribuutsoort toegevoegd.</w:t>
            </w:r>
          </w:p>
        </w:tc>
      </w:tr>
    </w:tbl>
    <w:p w14:paraId="3CE6D719" w14:textId="77777777" w:rsidR="00C7706A" w:rsidRDefault="00C7706A" w:rsidP="00C7706A"/>
    <w:p w14:paraId="7ED6B890" w14:textId="77777777" w:rsidR="00C7706A" w:rsidRPr="006B7EBC" w:rsidRDefault="00C7706A" w:rsidP="00C7706A">
      <w:pPr>
        <w:keepNext/>
        <w:spacing w:after="0"/>
        <w:rPr>
          <w:b/>
        </w:rPr>
      </w:pPr>
      <w:r w:rsidRPr="006B7EBC">
        <w:rPr>
          <w:b/>
        </w:rPr>
        <w:t>BESLUIT</w:t>
      </w:r>
      <w:r>
        <w:rPr>
          <w:b/>
        </w:rPr>
        <w:t>TYPE</w:t>
      </w:r>
    </w:p>
    <w:tbl>
      <w:tblPr>
        <w:tblStyle w:val="Tabelraster"/>
        <w:tblW w:w="0" w:type="auto"/>
        <w:tblLook w:val="04A0" w:firstRow="1" w:lastRow="0" w:firstColumn="1" w:lastColumn="0" w:noHBand="0" w:noVBand="1"/>
      </w:tblPr>
      <w:tblGrid>
        <w:gridCol w:w="3595"/>
        <w:gridCol w:w="5467"/>
      </w:tblGrid>
      <w:tr w:rsidR="00C7706A" w14:paraId="34EE8BC8" w14:textId="77777777" w:rsidTr="005561F3">
        <w:tc>
          <w:tcPr>
            <w:tcW w:w="3652" w:type="dxa"/>
          </w:tcPr>
          <w:p w14:paraId="0E736E64" w14:textId="77777777" w:rsidR="00C7706A" w:rsidRPr="006B7EBC" w:rsidRDefault="00C7706A" w:rsidP="005561F3">
            <w:pPr>
              <w:rPr>
                <w:b/>
              </w:rPr>
            </w:pPr>
            <w:r w:rsidRPr="006B7EBC">
              <w:rPr>
                <w:b/>
              </w:rPr>
              <w:t>Attribuut- of relatiesoort</w:t>
            </w:r>
          </w:p>
        </w:tc>
        <w:tc>
          <w:tcPr>
            <w:tcW w:w="5560" w:type="dxa"/>
          </w:tcPr>
          <w:p w14:paraId="7D5EB263" w14:textId="77777777" w:rsidR="00C7706A" w:rsidRPr="006B7EBC" w:rsidRDefault="00C7706A" w:rsidP="005561F3">
            <w:pPr>
              <w:rPr>
                <w:b/>
              </w:rPr>
            </w:pPr>
            <w:r w:rsidRPr="006B7EBC">
              <w:rPr>
                <w:b/>
              </w:rPr>
              <w:t>Wijziging</w:t>
            </w:r>
          </w:p>
        </w:tc>
      </w:tr>
      <w:tr w:rsidR="00C7706A" w14:paraId="79774566" w14:textId="77777777" w:rsidTr="005561F3">
        <w:tc>
          <w:tcPr>
            <w:tcW w:w="3652" w:type="dxa"/>
          </w:tcPr>
          <w:p w14:paraId="3E754F66" w14:textId="77777777" w:rsidR="00C7706A" w:rsidRPr="006B7EBC" w:rsidRDefault="00C7706A" w:rsidP="005561F3">
            <w:r>
              <w:t>-</w:t>
            </w:r>
          </w:p>
        </w:tc>
        <w:tc>
          <w:tcPr>
            <w:tcW w:w="5560" w:type="dxa"/>
          </w:tcPr>
          <w:p w14:paraId="3573CA6E" w14:textId="77777777" w:rsidR="00C7706A" w:rsidRDefault="00C7706A" w:rsidP="005561F3">
            <w:pPr>
              <w:pStyle w:val="Lijstalinea"/>
              <w:numPr>
                <w:ilvl w:val="0"/>
                <w:numId w:val="28"/>
              </w:numPr>
              <w:spacing w:before="60"/>
              <w:ind w:left="317" w:hanging="240"/>
            </w:pPr>
            <w:r>
              <w:t>O</w:t>
            </w:r>
            <w:r w:rsidRPr="002B6DF3">
              <w:t xml:space="preserve">bjecttype </w:t>
            </w:r>
            <w:r>
              <w:t>ontleend aan</w:t>
            </w:r>
            <w:r w:rsidRPr="002B6DF3">
              <w:t xml:space="preserve"> </w:t>
            </w:r>
            <w:r>
              <w:t>Im</w:t>
            </w:r>
            <w:r w:rsidRPr="002B6DF3">
              <w:t>ZTC</w:t>
            </w:r>
            <w:r>
              <w:t xml:space="preserve"> 2.1. </w:t>
            </w:r>
          </w:p>
          <w:p w14:paraId="3629B7A7" w14:textId="77777777" w:rsidR="00C7706A" w:rsidRDefault="00C7706A" w:rsidP="005561F3">
            <w:pPr>
              <w:pStyle w:val="Lijstalinea"/>
              <w:numPr>
                <w:ilvl w:val="0"/>
                <w:numId w:val="28"/>
              </w:numPr>
              <w:spacing w:before="60"/>
              <w:ind w:left="317" w:hanging="240"/>
            </w:pPr>
            <w:r>
              <w:t>Unieke aanduiding objecttype gewijzigd.</w:t>
            </w:r>
          </w:p>
        </w:tc>
      </w:tr>
      <w:tr w:rsidR="00C7706A" w14:paraId="2C380945" w14:textId="77777777" w:rsidTr="005561F3">
        <w:tc>
          <w:tcPr>
            <w:tcW w:w="3652" w:type="dxa"/>
          </w:tcPr>
          <w:p w14:paraId="6FAE620C" w14:textId="77777777" w:rsidR="00C7706A" w:rsidRDefault="00C7706A" w:rsidP="005561F3">
            <w:r w:rsidRPr="008B5C67">
              <w:t>Besluittype-omschrijving</w:t>
            </w:r>
          </w:p>
        </w:tc>
        <w:tc>
          <w:tcPr>
            <w:tcW w:w="5560" w:type="dxa"/>
          </w:tcPr>
          <w:p w14:paraId="0FF45A47" w14:textId="77777777" w:rsidR="00C7706A" w:rsidRDefault="00C7706A" w:rsidP="005561F3">
            <w:pPr>
              <w:pStyle w:val="Lijstalinea"/>
              <w:numPr>
                <w:ilvl w:val="0"/>
                <w:numId w:val="28"/>
              </w:numPr>
              <w:spacing w:before="60"/>
              <w:ind w:left="317" w:hanging="240"/>
            </w:pPr>
            <w:r>
              <w:t>Kardinaliteit gewijzigd.</w:t>
            </w:r>
          </w:p>
        </w:tc>
      </w:tr>
      <w:tr w:rsidR="00C7706A" w:rsidRPr="00AE6939" w14:paraId="5A625205" w14:textId="77777777" w:rsidTr="005561F3">
        <w:tc>
          <w:tcPr>
            <w:tcW w:w="3652" w:type="dxa"/>
          </w:tcPr>
          <w:p w14:paraId="7CC86DBC" w14:textId="77777777" w:rsidR="00C7706A" w:rsidRPr="008B5C67" w:rsidRDefault="00C7706A" w:rsidP="005561F3">
            <w:r>
              <w:t>Domein</w:t>
            </w:r>
          </w:p>
        </w:tc>
        <w:tc>
          <w:tcPr>
            <w:tcW w:w="5560" w:type="dxa"/>
          </w:tcPr>
          <w:p w14:paraId="3026C50D" w14:textId="77777777" w:rsidR="00C7706A" w:rsidRDefault="00C7706A" w:rsidP="005561F3">
            <w:pPr>
              <w:pStyle w:val="Lijstalinea"/>
              <w:numPr>
                <w:ilvl w:val="0"/>
                <w:numId w:val="28"/>
              </w:numPr>
              <w:spacing w:before="60"/>
              <w:ind w:left="317" w:hanging="240"/>
            </w:pPr>
            <w:r>
              <w:t>Attribuutsoort toegevoegd (onderdeel unieke aanduiding).</w:t>
            </w:r>
          </w:p>
        </w:tc>
      </w:tr>
      <w:tr w:rsidR="00C7706A" w:rsidRPr="00AE6939" w14:paraId="54F95030" w14:textId="77777777" w:rsidTr="005561F3">
        <w:tc>
          <w:tcPr>
            <w:tcW w:w="3652" w:type="dxa"/>
          </w:tcPr>
          <w:p w14:paraId="08F182E7" w14:textId="77777777" w:rsidR="00C7706A" w:rsidRDefault="00C7706A" w:rsidP="005561F3">
            <w:r>
              <w:t>RSIN</w:t>
            </w:r>
          </w:p>
        </w:tc>
        <w:tc>
          <w:tcPr>
            <w:tcW w:w="5560" w:type="dxa"/>
          </w:tcPr>
          <w:p w14:paraId="34379FC6" w14:textId="77777777" w:rsidR="00C7706A" w:rsidRDefault="00C7706A" w:rsidP="005561F3">
            <w:pPr>
              <w:pStyle w:val="Lijstalinea"/>
              <w:numPr>
                <w:ilvl w:val="0"/>
                <w:numId w:val="28"/>
              </w:numPr>
              <w:spacing w:before="60"/>
              <w:ind w:left="317" w:hanging="240"/>
            </w:pPr>
            <w:r>
              <w:t>Attribuutsoort toegevoegd (onderdeel unieke aanduiding).</w:t>
            </w:r>
          </w:p>
        </w:tc>
      </w:tr>
    </w:tbl>
    <w:p w14:paraId="7B86126F" w14:textId="77777777" w:rsidR="00C7706A" w:rsidRPr="005561F3" w:rsidRDefault="00C7706A" w:rsidP="00C7706A">
      <w:pPr>
        <w:spacing w:after="0"/>
        <w:rPr>
          <w:b/>
          <w:lang w:val="nl-NL"/>
        </w:rPr>
      </w:pPr>
    </w:p>
    <w:p w14:paraId="617E13B9" w14:textId="77777777" w:rsidR="00C7706A" w:rsidRPr="006B7EBC" w:rsidRDefault="00C7706A" w:rsidP="00C7706A">
      <w:pPr>
        <w:spacing w:after="0"/>
        <w:rPr>
          <w:b/>
        </w:rPr>
      </w:pPr>
      <w:r w:rsidRPr="006B7EBC">
        <w:rPr>
          <w:b/>
        </w:rPr>
        <w:t>BET</w:t>
      </w:r>
      <w:r>
        <w:rPr>
          <w:b/>
        </w:rPr>
        <w:t>ROKKENE</w:t>
      </w:r>
    </w:p>
    <w:tbl>
      <w:tblPr>
        <w:tblStyle w:val="Tabelraster"/>
        <w:tblW w:w="0" w:type="auto"/>
        <w:tblLook w:val="04A0" w:firstRow="1" w:lastRow="0" w:firstColumn="1" w:lastColumn="0" w:noHBand="0" w:noVBand="1"/>
      </w:tblPr>
      <w:tblGrid>
        <w:gridCol w:w="3594"/>
        <w:gridCol w:w="5468"/>
      </w:tblGrid>
      <w:tr w:rsidR="00C7706A" w14:paraId="1406DF20" w14:textId="77777777" w:rsidTr="005561F3">
        <w:tc>
          <w:tcPr>
            <w:tcW w:w="3652" w:type="dxa"/>
          </w:tcPr>
          <w:p w14:paraId="3CC79386" w14:textId="77777777" w:rsidR="00C7706A" w:rsidRPr="006B7EBC" w:rsidRDefault="00C7706A" w:rsidP="005561F3">
            <w:pPr>
              <w:rPr>
                <w:b/>
              </w:rPr>
            </w:pPr>
            <w:r w:rsidRPr="006B7EBC">
              <w:rPr>
                <w:b/>
              </w:rPr>
              <w:t>Attribuut- of relatiesoort</w:t>
            </w:r>
          </w:p>
        </w:tc>
        <w:tc>
          <w:tcPr>
            <w:tcW w:w="5560" w:type="dxa"/>
          </w:tcPr>
          <w:p w14:paraId="4F73440F" w14:textId="77777777" w:rsidR="00C7706A" w:rsidRPr="006B7EBC" w:rsidRDefault="00C7706A" w:rsidP="005561F3">
            <w:pPr>
              <w:rPr>
                <w:b/>
              </w:rPr>
            </w:pPr>
            <w:r w:rsidRPr="006B7EBC">
              <w:rPr>
                <w:b/>
              </w:rPr>
              <w:t>Wijziging</w:t>
            </w:r>
          </w:p>
        </w:tc>
      </w:tr>
      <w:tr w:rsidR="00C7706A" w:rsidRPr="00AE6939" w14:paraId="47A19E4E" w14:textId="77777777" w:rsidTr="005561F3">
        <w:tc>
          <w:tcPr>
            <w:tcW w:w="3652" w:type="dxa"/>
          </w:tcPr>
          <w:p w14:paraId="66AA82C6" w14:textId="77777777" w:rsidR="00C7706A" w:rsidRPr="00150819" w:rsidRDefault="00C7706A" w:rsidP="005561F3">
            <w:r>
              <w:t>heeft rol in ZAAK</w:t>
            </w:r>
          </w:p>
        </w:tc>
        <w:tc>
          <w:tcPr>
            <w:tcW w:w="5560" w:type="dxa"/>
          </w:tcPr>
          <w:p w14:paraId="3667CFF4" w14:textId="77777777" w:rsidR="00C7706A" w:rsidRDefault="00C7706A" w:rsidP="005561F3">
            <w:pPr>
              <w:pStyle w:val="Lijstalinea"/>
              <w:numPr>
                <w:ilvl w:val="0"/>
                <w:numId w:val="28"/>
              </w:numPr>
              <w:spacing w:before="60"/>
              <w:ind w:left="308" w:hanging="180"/>
            </w:pPr>
            <w:r>
              <w:t>Relatiesoort toegevoegd, ter vervanging van de relatiesoorten ‘ROL betreft ZAAK’ en ‘ROL wordt uitgeoefend door BETROKKENE’ vanwege de omzetting van ROL van objecttype naar relatieklasse.</w:t>
            </w:r>
          </w:p>
        </w:tc>
      </w:tr>
    </w:tbl>
    <w:p w14:paraId="1E42E7EF" w14:textId="77777777" w:rsidR="00C7706A" w:rsidRPr="005561F3" w:rsidRDefault="00C7706A" w:rsidP="00C7706A">
      <w:pPr>
        <w:rPr>
          <w:lang w:val="nl-NL"/>
        </w:rPr>
      </w:pPr>
    </w:p>
    <w:p w14:paraId="07C88E40" w14:textId="77777777" w:rsidR="00C7706A" w:rsidRPr="007B0D15" w:rsidRDefault="00C7706A" w:rsidP="00C7706A">
      <w:pPr>
        <w:keepNext/>
        <w:spacing w:after="0"/>
        <w:rPr>
          <w:b/>
        </w:rPr>
      </w:pPr>
      <w:r>
        <w:rPr>
          <w:b/>
        </w:rPr>
        <w:t>BETROKKENE &gt; NATUURLIJK PERSOON</w:t>
      </w:r>
    </w:p>
    <w:tbl>
      <w:tblPr>
        <w:tblStyle w:val="Tabelraster"/>
        <w:tblW w:w="0" w:type="auto"/>
        <w:tblLook w:val="04A0" w:firstRow="1" w:lastRow="0" w:firstColumn="1" w:lastColumn="0" w:noHBand="0" w:noVBand="1"/>
      </w:tblPr>
      <w:tblGrid>
        <w:gridCol w:w="3588"/>
        <w:gridCol w:w="5474"/>
      </w:tblGrid>
      <w:tr w:rsidR="00C7706A" w14:paraId="3E9FF3D9" w14:textId="77777777" w:rsidTr="005561F3">
        <w:tc>
          <w:tcPr>
            <w:tcW w:w="3652" w:type="dxa"/>
          </w:tcPr>
          <w:p w14:paraId="3405D93C" w14:textId="77777777" w:rsidR="00C7706A" w:rsidRPr="006B7EBC" w:rsidRDefault="00C7706A" w:rsidP="005561F3">
            <w:pPr>
              <w:rPr>
                <w:b/>
              </w:rPr>
            </w:pPr>
            <w:r w:rsidRPr="006B7EBC">
              <w:rPr>
                <w:b/>
              </w:rPr>
              <w:t>Attribuut- of relatiesoort</w:t>
            </w:r>
          </w:p>
        </w:tc>
        <w:tc>
          <w:tcPr>
            <w:tcW w:w="5560" w:type="dxa"/>
          </w:tcPr>
          <w:p w14:paraId="5F6B9E2C" w14:textId="77777777" w:rsidR="00C7706A" w:rsidRPr="006B7EBC" w:rsidRDefault="00C7706A" w:rsidP="005561F3">
            <w:pPr>
              <w:rPr>
                <w:b/>
              </w:rPr>
            </w:pPr>
            <w:r w:rsidRPr="006B7EBC">
              <w:rPr>
                <w:b/>
              </w:rPr>
              <w:t>Wijziging</w:t>
            </w:r>
          </w:p>
        </w:tc>
      </w:tr>
      <w:tr w:rsidR="00C7706A" w:rsidRPr="00AE6939" w14:paraId="084F768F" w14:textId="77777777" w:rsidTr="005561F3">
        <w:tc>
          <w:tcPr>
            <w:tcW w:w="3652" w:type="dxa"/>
          </w:tcPr>
          <w:p w14:paraId="195A9AF6" w14:textId="77777777" w:rsidR="00C7706A" w:rsidRDefault="00C7706A" w:rsidP="005561F3">
            <w:r>
              <w:t>Rekeningnummer</w:t>
            </w:r>
          </w:p>
        </w:tc>
        <w:tc>
          <w:tcPr>
            <w:tcW w:w="5560" w:type="dxa"/>
          </w:tcPr>
          <w:p w14:paraId="43F77BA6" w14:textId="77777777" w:rsidR="00C7706A" w:rsidRDefault="00C7706A" w:rsidP="005561F3">
            <w:pPr>
              <w:pStyle w:val="Lijstalinea"/>
              <w:numPr>
                <w:ilvl w:val="0"/>
                <w:numId w:val="28"/>
              </w:numPr>
              <w:spacing w:before="60"/>
              <w:ind w:left="308" w:hanging="180"/>
            </w:pPr>
            <w:r>
              <w:t>Groepattrbuutsoort toegevoegd ter vervanging van attribuutsoort ‘Bank/girorekeningnummer’, met de aubattribuutsoorten ‘IBAN’ en ‘BIC’.</w:t>
            </w:r>
          </w:p>
        </w:tc>
      </w:tr>
      <w:tr w:rsidR="00C7706A" w14:paraId="3DBA459E" w14:textId="77777777" w:rsidTr="005561F3">
        <w:tc>
          <w:tcPr>
            <w:tcW w:w="3652" w:type="dxa"/>
          </w:tcPr>
          <w:p w14:paraId="6B840AF6" w14:textId="77777777" w:rsidR="00C7706A" w:rsidRDefault="00C7706A" w:rsidP="005561F3">
            <w:r>
              <w:t>Subjecttypering</w:t>
            </w:r>
          </w:p>
        </w:tc>
        <w:tc>
          <w:tcPr>
            <w:tcW w:w="5560" w:type="dxa"/>
          </w:tcPr>
          <w:p w14:paraId="43A5765A" w14:textId="77777777" w:rsidR="00C7706A" w:rsidRDefault="00C7706A" w:rsidP="005561F3">
            <w:pPr>
              <w:pStyle w:val="Lijstalinea"/>
              <w:numPr>
                <w:ilvl w:val="0"/>
                <w:numId w:val="28"/>
              </w:numPr>
              <w:spacing w:before="60"/>
              <w:ind w:left="308" w:hanging="180"/>
            </w:pPr>
            <w:r>
              <w:t>Attribuutsoort vervallen.</w:t>
            </w:r>
          </w:p>
        </w:tc>
      </w:tr>
    </w:tbl>
    <w:p w14:paraId="2E0D9FF5" w14:textId="77777777" w:rsidR="00C7706A" w:rsidRDefault="00C7706A" w:rsidP="00C7706A">
      <w:r>
        <w:t xml:space="preserve"> </w:t>
      </w:r>
    </w:p>
    <w:p w14:paraId="5BBE4083" w14:textId="30BE87C8" w:rsidR="00C7706A" w:rsidRPr="007B0D15" w:rsidRDefault="00C7706A" w:rsidP="00C7706A">
      <w:pPr>
        <w:keepNext/>
        <w:spacing w:after="0"/>
        <w:rPr>
          <w:b/>
        </w:rPr>
      </w:pPr>
      <w:r>
        <w:rPr>
          <w:b/>
        </w:rPr>
        <w:t>BETROKKENE &gt; NIET-NATUURLIJK PERSOON</w:t>
      </w:r>
    </w:p>
    <w:tbl>
      <w:tblPr>
        <w:tblStyle w:val="Tabelraster"/>
        <w:tblW w:w="0" w:type="auto"/>
        <w:tblLook w:val="04A0" w:firstRow="1" w:lastRow="0" w:firstColumn="1" w:lastColumn="0" w:noHBand="0" w:noVBand="1"/>
      </w:tblPr>
      <w:tblGrid>
        <w:gridCol w:w="3588"/>
        <w:gridCol w:w="5474"/>
      </w:tblGrid>
      <w:tr w:rsidR="00C7706A" w14:paraId="3A84CA81" w14:textId="77777777" w:rsidTr="005561F3">
        <w:tc>
          <w:tcPr>
            <w:tcW w:w="3652" w:type="dxa"/>
          </w:tcPr>
          <w:p w14:paraId="2CBDB882" w14:textId="77777777" w:rsidR="00C7706A" w:rsidRPr="006B7EBC" w:rsidRDefault="00C7706A" w:rsidP="005561F3">
            <w:pPr>
              <w:rPr>
                <w:b/>
              </w:rPr>
            </w:pPr>
            <w:r w:rsidRPr="006B7EBC">
              <w:rPr>
                <w:b/>
              </w:rPr>
              <w:t>Attribuut- of relatiesoort</w:t>
            </w:r>
          </w:p>
        </w:tc>
        <w:tc>
          <w:tcPr>
            <w:tcW w:w="5560" w:type="dxa"/>
          </w:tcPr>
          <w:p w14:paraId="055C21AE" w14:textId="77777777" w:rsidR="00C7706A" w:rsidRPr="006B7EBC" w:rsidRDefault="00C7706A" w:rsidP="005561F3">
            <w:pPr>
              <w:rPr>
                <w:b/>
              </w:rPr>
            </w:pPr>
            <w:r w:rsidRPr="006B7EBC">
              <w:rPr>
                <w:b/>
              </w:rPr>
              <w:t>Wijziging</w:t>
            </w:r>
          </w:p>
        </w:tc>
      </w:tr>
      <w:tr w:rsidR="00C7706A" w:rsidRPr="00AE6939" w14:paraId="69D7107D" w14:textId="77777777" w:rsidTr="005561F3">
        <w:tc>
          <w:tcPr>
            <w:tcW w:w="3652" w:type="dxa"/>
          </w:tcPr>
          <w:p w14:paraId="13599CD8" w14:textId="77777777" w:rsidR="00C7706A" w:rsidRDefault="00C7706A" w:rsidP="005561F3">
            <w:r>
              <w:t>Rekeningnummer</w:t>
            </w:r>
          </w:p>
        </w:tc>
        <w:tc>
          <w:tcPr>
            <w:tcW w:w="5560" w:type="dxa"/>
          </w:tcPr>
          <w:p w14:paraId="6FE2C61C" w14:textId="77777777" w:rsidR="00C7706A" w:rsidRDefault="00C7706A" w:rsidP="005561F3">
            <w:pPr>
              <w:pStyle w:val="Lijstalinea"/>
              <w:numPr>
                <w:ilvl w:val="0"/>
                <w:numId w:val="28"/>
              </w:numPr>
              <w:spacing w:before="60"/>
              <w:ind w:left="308" w:hanging="180"/>
            </w:pPr>
            <w:r>
              <w:t>Groepattrbuutsoort toegevoegd ter vervanging van attribuutsoort ‘Bank/girorekeningnummer’, met de aubattribuutsoorten ‘IBAN’ en ‘BIC’.</w:t>
            </w:r>
          </w:p>
        </w:tc>
      </w:tr>
      <w:tr w:rsidR="00C7706A" w14:paraId="5ADFDC87" w14:textId="77777777" w:rsidTr="005561F3">
        <w:tc>
          <w:tcPr>
            <w:tcW w:w="3652" w:type="dxa"/>
          </w:tcPr>
          <w:p w14:paraId="7AA07009" w14:textId="77777777" w:rsidR="00C7706A" w:rsidRDefault="00C7706A" w:rsidP="005561F3">
            <w:r>
              <w:t>Subjecttypering</w:t>
            </w:r>
          </w:p>
        </w:tc>
        <w:tc>
          <w:tcPr>
            <w:tcW w:w="5560" w:type="dxa"/>
          </w:tcPr>
          <w:p w14:paraId="77F7074C" w14:textId="77777777" w:rsidR="00C7706A" w:rsidRDefault="00C7706A" w:rsidP="005561F3">
            <w:pPr>
              <w:pStyle w:val="Lijstalinea"/>
              <w:numPr>
                <w:ilvl w:val="0"/>
                <w:numId w:val="28"/>
              </w:numPr>
              <w:spacing w:before="60"/>
              <w:ind w:left="308" w:hanging="180"/>
            </w:pPr>
            <w:r>
              <w:t>Attribuutsoort vervallen.</w:t>
            </w:r>
          </w:p>
        </w:tc>
      </w:tr>
    </w:tbl>
    <w:p w14:paraId="591C12DD" w14:textId="77777777" w:rsidR="00C7706A" w:rsidRDefault="00C7706A" w:rsidP="00C7706A">
      <w:r>
        <w:t xml:space="preserve"> </w:t>
      </w:r>
    </w:p>
    <w:p w14:paraId="250C90BD" w14:textId="77777777" w:rsidR="00C7706A" w:rsidRPr="007B0D15" w:rsidRDefault="00C7706A" w:rsidP="00C7706A">
      <w:pPr>
        <w:keepNext/>
        <w:spacing w:after="0"/>
        <w:rPr>
          <w:b/>
        </w:rPr>
      </w:pPr>
      <w:r>
        <w:rPr>
          <w:b/>
        </w:rPr>
        <w:t>BETROKKENE &gt; VESTIGING</w:t>
      </w:r>
    </w:p>
    <w:tbl>
      <w:tblPr>
        <w:tblStyle w:val="Tabelraster"/>
        <w:tblW w:w="0" w:type="auto"/>
        <w:tblLook w:val="04A0" w:firstRow="1" w:lastRow="0" w:firstColumn="1" w:lastColumn="0" w:noHBand="0" w:noVBand="1"/>
      </w:tblPr>
      <w:tblGrid>
        <w:gridCol w:w="3588"/>
        <w:gridCol w:w="5474"/>
      </w:tblGrid>
      <w:tr w:rsidR="00C7706A" w14:paraId="1895DDC4" w14:textId="77777777" w:rsidTr="005561F3">
        <w:tc>
          <w:tcPr>
            <w:tcW w:w="3652" w:type="dxa"/>
          </w:tcPr>
          <w:p w14:paraId="6E195E13" w14:textId="77777777" w:rsidR="00C7706A" w:rsidRPr="006B7EBC" w:rsidRDefault="00C7706A" w:rsidP="005561F3">
            <w:pPr>
              <w:rPr>
                <w:b/>
              </w:rPr>
            </w:pPr>
            <w:r w:rsidRPr="006B7EBC">
              <w:rPr>
                <w:b/>
              </w:rPr>
              <w:t>Attribuut- of relatiesoort</w:t>
            </w:r>
          </w:p>
        </w:tc>
        <w:tc>
          <w:tcPr>
            <w:tcW w:w="5560" w:type="dxa"/>
          </w:tcPr>
          <w:p w14:paraId="5E3B00AD" w14:textId="77777777" w:rsidR="00C7706A" w:rsidRPr="006B7EBC" w:rsidRDefault="00C7706A" w:rsidP="005561F3">
            <w:pPr>
              <w:rPr>
                <w:b/>
              </w:rPr>
            </w:pPr>
            <w:r w:rsidRPr="006B7EBC">
              <w:rPr>
                <w:b/>
              </w:rPr>
              <w:t>Wijziging</w:t>
            </w:r>
          </w:p>
        </w:tc>
      </w:tr>
      <w:tr w:rsidR="00C7706A" w:rsidRPr="00AE6939" w14:paraId="4F341B7D" w14:textId="77777777" w:rsidTr="005561F3">
        <w:tc>
          <w:tcPr>
            <w:tcW w:w="3652" w:type="dxa"/>
          </w:tcPr>
          <w:p w14:paraId="486977C7" w14:textId="77777777" w:rsidR="00C7706A" w:rsidRDefault="00C7706A" w:rsidP="005561F3">
            <w:r>
              <w:t>(Handels)naam</w:t>
            </w:r>
          </w:p>
        </w:tc>
        <w:tc>
          <w:tcPr>
            <w:tcW w:w="5560" w:type="dxa"/>
          </w:tcPr>
          <w:p w14:paraId="1124E364" w14:textId="77777777" w:rsidR="00C7706A" w:rsidRDefault="00C7706A" w:rsidP="005561F3">
            <w:pPr>
              <w:pStyle w:val="Lijstalinea"/>
              <w:numPr>
                <w:ilvl w:val="0"/>
                <w:numId w:val="28"/>
              </w:numPr>
              <w:spacing w:before="60"/>
              <w:ind w:left="308" w:hanging="180"/>
            </w:pPr>
            <w:r>
              <w:t>Naam attribuutsoort gewijzigd (was: Handelsnaam).</w:t>
            </w:r>
          </w:p>
        </w:tc>
      </w:tr>
      <w:tr w:rsidR="00C7706A" w14:paraId="52499F01" w14:textId="77777777" w:rsidTr="005561F3">
        <w:tc>
          <w:tcPr>
            <w:tcW w:w="3652" w:type="dxa"/>
          </w:tcPr>
          <w:p w14:paraId="1D0F720A" w14:textId="77777777" w:rsidR="00C7706A" w:rsidRPr="004B2391" w:rsidRDefault="00C7706A" w:rsidP="005561F3">
            <w:r>
              <w:t>KvK-nummer</w:t>
            </w:r>
          </w:p>
        </w:tc>
        <w:tc>
          <w:tcPr>
            <w:tcW w:w="5560" w:type="dxa"/>
          </w:tcPr>
          <w:p w14:paraId="7496A51F" w14:textId="77777777" w:rsidR="00C7706A" w:rsidRPr="00A336EE" w:rsidRDefault="00C7706A" w:rsidP="005561F3">
            <w:pPr>
              <w:pStyle w:val="Lijstalinea"/>
              <w:numPr>
                <w:ilvl w:val="0"/>
                <w:numId w:val="28"/>
              </w:numPr>
              <w:spacing w:before="60"/>
              <w:ind w:left="308" w:hanging="180"/>
            </w:pPr>
            <w:r>
              <w:t>Attribuutsoort toegevoegd.</w:t>
            </w:r>
          </w:p>
        </w:tc>
      </w:tr>
      <w:tr w:rsidR="00C7706A" w:rsidRPr="00AE6939" w14:paraId="6D8144EE" w14:textId="77777777" w:rsidTr="005561F3">
        <w:tc>
          <w:tcPr>
            <w:tcW w:w="3652" w:type="dxa"/>
          </w:tcPr>
          <w:p w14:paraId="6D65D63B" w14:textId="77777777" w:rsidR="00C7706A" w:rsidRDefault="00C7706A" w:rsidP="005561F3">
            <w:r>
              <w:t>Rekeningnummer</w:t>
            </w:r>
          </w:p>
        </w:tc>
        <w:tc>
          <w:tcPr>
            <w:tcW w:w="5560" w:type="dxa"/>
          </w:tcPr>
          <w:p w14:paraId="76D892B6" w14:textId="77777777" w:rsidR="00C7706A" w:rsidRDefault="00C7706A" w:rsidP="005561F3">
            <w:pPr>
              <w:pStyle w:val="Lijstalinea"/>
              <w:numPr>
                <w:ilvl w:val="0"/>
                <w:numId w:val="28"/>
              </w:numPr>
              <w:spacing w:before="60"/>
              <w:ind w:left="308" w:hanging="180"/>
            </w:pPr>
            <w:r>
              <w:t>Groepattrbuutsoort toegevoegd ter vervanging van attribuutsoort ‘Bank/girorekeningnummer’, met de aubattribuutsoorten ‘IBAN’ en ‘BIC’.</w:t>
            </w:r>
          </w:p>
        </w:tc>
      </w:tr>
      <w:tr w:rsidR="00C7706A" w14:paraId="05038825" w14:textId="77777777" w:rsidTr="005561F3">
        <w:tc>
          <w:tcPr>
            <w:tcW w:w="3652" w:type="dxa"/>
          </w:tcPr>
          <w:p w14:paraId="133E3F32" w14:textId="77777777" w:rsidR="00C7706A" w:rsidRDefault="00C7706A" w:rsidP="005561F3">
            <w:r>
              <w:t>Subjecttypering</w:t>
            </w:r>
          </w:p>
        </w:tc>
        <w:tc>
          <w:tcPr>
            <w:tcW w:w="5560" w:type="dxa"/>
          </w:tcPr>
          <w:p w14:paraId="560B27D2" w14:textId="77777777" w:rsidR="00C7706A" w:rsidRDefault="00C7706A" w:rsidP="005561F3">
            <w:pPr>
              <w:pStyle w:val="Lijstalinea"/>
              <w:numPr>
                <w:ilvl w:val="0"/>
                <w:numId w:val="28"/>
              </w:numPr>
              <w:spacing w:before="60"/>
              <w:ind w:left="308" w:hanging="180"/>
            </w:pPr>
            <w:r>
              <w:t>Attribuutsoort vervallen.</w:t>
            </w:r>
          </w:p>
        </w:tc>
      </w:tr>
    </w:tbl>
    <w:p w14:paraId="738AB9A5" w14:textId="77777777" w:rsidR="00C7706A" w:rsidRDefault="00C7706A" w:rsidP="00C7706A">
      <w:r>
        <w:t xml:space="preserve"> </w:t>
      </w:r>
    </w:p>
    <w:p w14:paraId="2C00F6B7" w14:textId="77777777" w:rsidR="00C7706A" w:rsidRPr="00692A11" w:rsidRDefault="00C7706A" w:rsidP="00C7706A">
      <w:pPr>
        <w:keepNext/>
        <w:spacing w:after="0"/>
      </w:pPr>
      <w:r>
        <w:rPr>
          <w:b/>
        </w:rPr>
        <w:t xml:space="preserve">ENKELVOUDIG INFORMATIEOBJECT </w:t>
      </w:r>
    </w:p>
    <w:tbl>
      <w:tblPr>
        <w:tblStyle w:val="Tabelraster"/>
        <w:tblW w:w="0" w:type="auto"/>
        <w:tblLook w:val="04A0" w:firstRow="1" w:lastRow="0" w:firstColumn="1" w:lastColumn="0" w:noHBand="0" w:noVBand="1"/>
      </w:tblPr>
      <w:tblGrid>
        <w:gridCol w:w="3595"/>
        <w:gridCol w:w="5467"/>
      </w:tblGrid>
      <w:tr w:rsidR="00C7706A" w14:paraId="11A173CE" w14:textId="77777777" w:rsidTr="005561F3">
        <w:tc>
          <w:tcPr>
            <w:tcW w:w="3652" w:type="dxa"/>
          </w:tcPr>
          <w:p w14:paraId="3C05830D" w14:textId="77777777" w:rsidR="00C7706A" w:rsidRPr="006B7EBC" w:rsidRDefault="00C7706A" w:rsidP="005561F3">
            <w:pPr>
              <w:rPr>
                <w:b/>
              </w:rPr>
            </w:pPr>
            <w:r w:rsidRPr="006B7EBC">
              <w:rPr>
                <w:b/>
              </w:rPr>
              <w:t>Attribuut- of relatiesoort</w:t>
            </w:r>
          </w:p>
        </w:tc>
        <w:tc>
          <w:tcPr>
            <w:tcW w:w="5560" w:type="dxa"/>
          </w:tcPr>
          <w:p w14:paraId="3A8168E2" w14:textId="77777777" w:rsidR="00C7706A" w:rsidRPr="006B7EBC" w:rsidRDefault="00C7706A" w:rsidP="005561F3">
            <w:pPr>
              <w:rPr>
                <w:b/>
              </w:rPr>
            </w:pPr>
            <w:r w:rsidRPr="006B7EBC">
              <w:rPr>
                <w:b/>
              </w:rPr>
              <w:t>Wijziging</w:t>
            </w:r>
          </w:p>
        </w:tc>
      </w:tr>
      <w:tr w:rsidR="00C7706A" w14:paraId="5C824F8B" w14:textId="77777777" w:rsidTr="005561F3">
        <w:tc>
          <w:tcPr>
            <w:tcW w:w="3652" w:type="dxa"/>
          </w:tcPr>
          <w:p w14:paraId="79E4672C" w14:textId="77777777" w:rsidR="00C7706A" w:rsidRPr="004B2391" w:rsidRDefault="00C7706A" w:rsidP="005561F3">
            <w:r>
              <w:t>-</w:t>
            </w:r>
          </w:p>
        </w:tc>
        <w:tc>
          <w:tcPr>
            <w:tcW w:w="5560" w:type="dxa"/>
          </w:tcPr>
          <w:p w14:paraId="4A56EBCF" w14:textId="77777777" w:rsidR="00C7706A" w:rsidRDefault="00C7706A" w:rsidP="005561F3">
            <w:pPr>
              <w:pStyle w:val="Lijstalinea"/>
              <w:numPr>
                <w:ilvl w:val="0"/>
                <w:numId w:val="28"/>
              </w:numPr>
              <w:spacing w:before="60"/>
              <w:ind w:left="317" w:hanging="240"/>
            </w:pPr>
            <w:r>
              <w:t>Naam objecttype gewijzigd (was: ENKELVOUDIG DOCUMENT).</w:t>
            </w:r>
          </w:p>
          <w:p w14:paraId="03A1428A" w14:textId="77777777" w:rsidR="00C7706A" w:rsidRPr="00A336EE" w:rsidRDefault="00C7706A" w:rsidP="005561F3">
            <w:pPr>
              <w:pStyle w:val="Lijstalinea"/>
              <w:numPr>
                <w:ilvl w:val="0"/>
                <w:numId w:val="28"/>
              </w:numPr>
              <w:spacing w:before="60"/>
              <w:ind w:left="317" w:hanging="240"/>
            </w:pPr>
            <w:r>
              <w:t>Unieke aanduiding objecttype gewijzigd</w:t>
            </w:r>
          </w:p>
        </w:tc>
      </w:tr>
      <w:tr w:rsidR="00C7706A" w14:paraId="04217C16" w14:textId="77777777" w:rsidTr="005561F3">
        <w:tc>
          <w:tcPr>
            <w:tcW w:w="3652" w:type="dxa"/>
          </w:tcPr>
          <w:p w14:paraId="0E32762B" w14:textId="77777777" w:rsidR="00C7706A" w:rsidRPr="00E87E42" w:rsidRDefault="00C7706A" w:rsidP="005561F3">
            <w:r>
              <w:t>Formaat</w:t>
            </w:r>
          </w:p>
        </w:tc>
        <w:tc>
          <w:tcPr>
            <w:tcW w:w="5560" w:type="dxa"/>
          </w:tcPr>
          <w:p w14:paraId="40EC0DF6" w14:textId="77777777" w:rsidR="00C7706A" w:rsidRDefault="00C7706A" w:rsidP="005561F3">
            <w:pPr>
              <w:pStyle w:val="Lijstalinea"/>
              <w:numPr>
                <w:ilvl w:val="0"/>
                <w:numId w:val="28"/>
              </w:numPr>
              <w:spacing w:before="60"/>
              <w:ind w:left="317" w:hanging="240"/>
            </w:pPr>
            <w:r>
              <w:t>Naam attribuutsoort gewijzigd (was: Documentformaat).</w:t>
            </w:r>
          </w:p>
          <w:p w14:paraId="3AE07501" w14:textId="77777777" w:rsidR="00C7706A" w:rsidRDefault="00C7706A" w:rsidP="005561F3">
            <w:pPr>
              <w:pStyle w:val="Lijstalinea"/>
              <w:numPr>
                <w:ilvl w:val="0"/>
                <w:numId w:val="28"/>
              </w:numPr>
              <w:spacing w:before="60"/>
              <w:ind w:left="317" w:hanging="240"/>
            </w:pPr>
            <w:r w:rsidRPr="00921BF7">
              <w:t>Definitie gewijzigd</w:t>
            </w:r>
            <w:r>
              <w:t>.</w:t>
            </w:r>
          </w:p>
          <w:p w14:paraId="4FF56AA6" w14:textId="77777777" w:rsidR="00C7706A" w:rsidRDefault="00C7706A" w:rsidP="005561F3">
            <w:pPr>
              <w:pStyle w:val="Lijstalinea"/>
              <w:numPr>
                <w:ilvl w:val="0"/>
                <w:numId w:val="28"/>
              </w:numPr>
              <w:spacing w:before="60"/>
              <w:ind w:left="317" w:hanging="240"/>
            </w:pPr>
            <w:r>
              <w:t>Formaat gewijzigd.</w:t>
            </w:r>
          </w:p>
          <w:p w14:paraId="1509407E" w14:textId="77777777" w:rsidR="00C7706A" w:rsidRPr="005E7310" w:rsidRDefault="00C7706A" w:rsidP="005561F3">
            <w:pPr>
              <w:pStyle w:val="Lijstalinea"/>
              <w:numPr>
                <w:ilvl w:val="0"/>
                <w:numId w:val="28"/>
              </w:numPr>
              <w:spacing w:before="60"/>
              <w:ind w:left="317" w:hanging="240"/>
            </w:pPr>
            <w:r>
              <w:t>Waardenverzameling gewijzigd.</w:t>
            </w:r>
          </w:p>
          <w:p w14:paraId="1EFBE19D" w14:textId="77777777" w:rsidR="00C7706A" w:rsidRDefault="00C7706A" w:rsidP="005561F3">
            <w:pPr>
              <w:pStyle w:val="Lijstalinea"/>
              <w:numPr>
                <w:ilvl w:val="0"/>
                <w:numId w:val="28"/>
              </w:numPr>
              <w:spacing w:before="60"/>
              <w:ind w:left="317" w:hanging="240"/>
            </w:pPr>
            <w:r w:rsidRPr="00E87E42">
              <w:t xml:space="preserve">Indicatie materiële historie </w:t>
            </w:r>
            <w:r>
              <w:t>gewijzigd.</w:t>
            </w:r>
          </w:p>
          <w:p w14:paraId="400B1495" w14:textId="77777777" w:rsidR="00C7706A" w:rsidRDefault="00C7706A" w:rsidP="005561F3">
            <w:pPr>
              <w:pStyle w:val="Lijstalinea"/>
              <w:numPr>
                <w:ilvl w:val="0"/>
                <w:numId w:val="28"/>
              </w:numPr>
              <w:spacing w:before="60"/>
              <w:ind w:left="317" w:hanging="240"/>
            </w:pPr>
            <w:r w:rsidRPr="00921BF7">
              <w:t>Regels gewijzigd</w:t>
            </w:r>
            <w:r>
              <w:t>.</w:t>
            </w:r>
          </w:p>
        </w:tc>
      </w:tr>
      <w:tr w:rsidR="00C7706A" w14:paraId="6E4EB4FA" w14:textId="77777777" w:rsidTr="005561F3">
        <w:tc>
          <w:tcPr>
            <w:tcW w:w="3652" w:type="dxa"/>
          </w:tcPr>
          <w:p w14:paraId="13A2174F" w14:textId="77777777" w:rsidR="00C7706A" w:rsidRPr="004B2391" w:rsidRDefault="00C7706A" w:rsidP="005561F3">
            <w:r>
              <w:t>Taal</w:t>
            </w:r>
          </w:p>
        </w:tc>
        <w:tc>
          <w:tcPr>
            <w:tcW w:w="5560" w:type="dxa"/>
          </w:tcPr>
          <w:p w14:paraId="4C64F7D5" w14:textId="77777777" w:rsidR="00C7706A" w:rsidRDefault="00C7706A" w:rsidP="005561F3">
            <w:pPr>
              <w:pStyle w:val="Lijstalinea"/>
              <w:numPr>
                <w:ilvl w:val="0"/>
                <w:numId w:val="28"/>
              </w:numPr>
              <w:spacing w:before="60"/>
              <w:ind w:left="317" w:hanging="240"/>
            </w:pPr>
            <w:r>
              <w:t>Naam attribuutsoort gewijzigd (was: Documenttaal).</w:t>
            </w:r>
          </w:p>
          <w:p w14:paraId="588480D1" w14:textId="77777777" w:rsidR="00C7706A" w:rsidRPr="00A336EE" w:rsidRDefault="00C7706A" w:rsidP="005561F3">
            <w:pPr>
              <w:pStyle w:val="Lijstalinea"/>
              <w:numPr>
                <w:ilvl w:val="0"/>
                <w:numId w:val="28"/>
              </w:numPr>
              <w:spacing w:before="60"/>
              <w:ind w:left="317" w:hanging="240"/>
            </w:pPr>
            <w:r>
              <w:t>Waardenverzameling gewijzigd.</w:t>
            </w:r>
          </w:p>
        </w:tc>
      </w:tr>
      <w:tr w:rsidR="00C7706A" w:rsidRPr="00AE6939" w14:paraId="4C211F3D" w14:textId="77777777" w:rsidTr="005561F3">
        <w:tc>
          <w:tcPr>
            <w:tcW w:w="3652" w:type="dxa"/>
          </w:tcPr>
          <w:p w14:paraId="5C81DFF7" w14:textId="77777777" w:rsidR="00C7706A" w:rsidRPr="00692A11" w:rsidRDefault="00C7706A" w:rsidP="005561F3">
            <w:r>
              <w:t>Documentversie</w:t>
            </w:r>
            <w:r w:rsidRPr="004B2391">
              <w:t xml:space="preserve"> </w:t>
            </w:r>
          </w:p>
        </w:tc>
        <w:tc>
          <w:tcPr>
            <w:tcW w:w="5560" w:type="dxa"/>
          </w:tcPr>
          <w:p w14:paraId="7D79FE63" w14:textId="77777777" w:rsidR="00C7706A" w:rsidRDefault="00C7706A" w:rsidP="005561F3">
            <w:pPr>
              <w:pStyle w:val="Lijstalinea"/>
              <w:numPr>
                <w:ilvl w:val="0"/>
                <w:numId w:val="28"/>
              </w:numPr>
              <w:spacing w:before="60"/>
              <w:ind w:left="317" w:hanging="240"/>
            </w:pPr>
            <w:r>
              <w:t>Attribuutsoort</w:t>
            </w:r>
            <w:r w:rsidRPr="00A336EE">
              <w:t xml:space="preserve"> </w:t>
            </w:r>
            <w:r>
              <w:t>v</w:t>
            </w:r>
            <w:r w:rsidRPr="00A336EE">
              <w:t>erplaats</w:t>
            </w:r>
            <w:r>
              <w:t xml:space="preserve">t </w:t>
            </w:r>
            <w:r w:rsidRPr="00A336EE">
              <w:t>naar INFORMATIEOBJECT</w:t>
            </w:r>
            <w:r>
              <w:t xml:space="preserve"> en hernoemd naar ‘Versie’.</w:t>
            </w:r>
          </w:p>
        </w:tc>
      </w:tr>
      <w:tr w:rsidR="00C7706A" w:rsidRPr="00AE6939" w14:paraId="737E38C0" w14:textId="77777777" w:rsidTr="005561F3">
        <w:tc>
          <w:tcPr>
            <w:tcW w:w="3652" w:type="dxa"/>
          </w:tcPr>
          <w:p w14:paraId="2DB849FE" w14:textId="77777777" w:rsidR="00C7706A" w:rsidRPr="00E87E42" w:rsidRDefault="00C7706A" w:rsidP="005561F3">
            <w:r>
              <w:lastRenderedPageBreak/>
              <w:t>Documents</w:t>
            </w:r>
            <w:r w:rsidRPr="004B2391">
              <w:t>tatus</w:t>
            </w:r>
          </w:p>
        </w:tc>
        <w:tc>
          <w:tcPr>
            <w:tcW w:w="5560" w:type="dxa"/>
          </w:tcPr>
          <w:p w14:paraId="11FB5F28" w14:textId="77777777" w:rsidR="00C7706A" w:rsidRDefault="00C7706A" w:rsidP="005561F3">
            <w:pPr>
              <w:pStyle w:val="Lijstalinea"/>
              <w:numPr>
                <w:ilvl w:val="0"/>
                <w:numId w:val="28"/>
              </w:numPr>
              <w:spacing w:before="60"/>
              <w:ind w:left="317" w:hanging="240"/>
            </w:pPr>
            <w:r>
              <w:t>Attribuutsoort</w:t>
            </w:r>
            <w:r w:rsidRPr="00A336EE">
              <w:t xml:space="preserve"> </w:t>
            </w:r>
            <w:r>
              <w:t>v</w:t>
            </w:r>
            <w:r w:rsidRPr="00A336EE">
              <w:t>erplaats</w:t>
            </w:r>
            <w:r>
              <w:t xml:space="preserve">t </w:t>
            </w:r>
            <w:r w:rsidRPr="00A336EE">
              <w:t>naar INFORMATIEOBJECT</w:t>
            </w:r>
            <w:r>
              <w:t xml:space="preserve"> en hernoemd naar ‘Status’.</w:t>
            </w:r>
          </w:p>
        </w:tc>
      </w:tr>
      <w:tr w:rsidR="00C7706A" w:rsidRPr="00AE6939" w14:paraId="1E9B7EC8" w14:textId="77777777" w:rsidTr="005561F3">
        <w:tc>
          <w:tcPr>
            <w:tcW w:w="3652" w:type="dxa"/>
          </w:tcPr>
          <w:p w14:paraId="4C5418EF" w14:textId="77777777" w:rsidR="00C7706A" w:rsidRDefault="00C7706A" w:rsidP="005561F3">
            <w:r>
              <w:t>Inhoud</w:t>
            </w:r>
          </w:p>
        </w:tc>
        <w:tc>
          <w:tcPr>
            <w:tcW w:w="5560" w:type="dxa"/>
          </w:tcPr>
          <w:p w14:paraId="514D53FA" w14:textId="77777777" w:rsidR="00C7706A" w:rsidRDefault="00C7706A" w:rsidP="005561F3">
            <w:pPr>
              <w:pStyle w:val="Lijstalinea"/>
              <w:numPr>
                <w:ilvl w:val="0"/>
                <w:numId w:val="28"/>
              </w:numPr>
              <w:spacing w:before="60"/>
              <w:ind w:left="317" w:hanging="240"/>
            </w:pPr>
            <w:r>
              <w:t>Naam attribuutsoort gewijzigd (was: Documentinhoud).</w:t>
            </w:r>
          </w:p>
        </w:tc>
      </w:tr>
      <w:tr w:rsidR="00C7706A" w14:paraId="7AFAAC92" w14:textId="77777777" w:rsidTr="005561F3">
        <w:tc>
          <w:tcPr>
            <w:tcW w:w="3652" w:type="dxa"/>
          </w:tcPr>
          <w:p w14:paraId="4E5B73C8" w14:textId="77777777" w:rsidR="00C7706A" w:rsidRDefault="00C7706A" w:rsidP="005561F3">
            <w:r>
              <w:t>Link</w:t>
            </w:r>
          </w:p>
        </w:tc>
        <w:tc>
          <w:tcPr>
            <w:tcW w:w="5560" w:type="dxa"/>
          </w:tcPr>
          <w:p w14:paraId="2575912E" w14:textId="77777777" w:rsidR="00C7706A" w:rsidRDefault="00C7706A" w:rsidP="005561F3">
            <w:pPr>
              <w:pStyle w:val="Lijstalinea"/>
              <w:numPr>
                <w:ilvl w:val="0"/>
                <w:numId w:val="28"/>
              </w:numPr>
              <w:spacing w:before="60"/>
              <w:ind w:left="317" w:hanging="240"/>
            </w:pPr>
            <w:r>
              <w:t>Naam attribuutsoort gewijzigd (was: Documentlink).</w:t>
            </w:r>
          </w:p>
          <w:p w14:paraId="2A4F5D2A" w14:textId="77777777" w:rsidR="00C7706A" w:rsidRDefault="00C7706A" w:rsidP="005561F3">
            <w:pPr>
              <w:pStyle w:val="Lijstalinea"/>
              <w:numPr>
                <w:ilvl w:val="0"/>
                <w:numId w:val="28"/>
              </w:numPr>
              <w:spacing w:before="60"/>
              <w:ind w:left="317" w:hanging="240"/>
            </w:pPr>
            <w:r>
              <w:t>Formaat gewijzigd.</w:t>
            </w:r>
          </w:p>
          <w:p w14:paraId="41B5EABA" w14:textId="77777777" w:rsidR="00C7706A" w:rsidRDefault="00C7706A" w:rsidP="005561F3">
            <w:pPr>
              <w:pStyle w:val="Lijstalinea"/>
              <w:numPr>
                <w:ilvl w:val="0"/>
                <w:numId w:val="28"/>
              </w:numPr>
              <w:spacing w:before="60"/>
              <w:ind w:left="317" w:hanging="240"/>
            </w:pPr>
            <w:r>
              <w:t>Waardenverzameling gewijzigd.</w:t>
            </w:r>
          </w:p>
        </w:tc>
      </w:tr>
      <w:tr w:rsidR="00C7706A" w:rsidRPr="00AE6939" w14:paraId="52A93BC7" w14:textId="77777777" w:rsidTr="005561F3">
        <w:tc>
          <w:tcPr>
            <w:tcW w:w="3652" w:type="dxa"/>
          </w:tcPr>
          <w:p w14:paraId="7DBB566B" w14:textId="79BBE9BC" w:rsidR="00C7706A" w:rsidRPr="000D64BB" w:rsidRDefault="00C7706A" w:rsidP="005561F3">
            <w:r>
              <w:t>Bestandsnaam</w:t>
            </w:r>
          </w:p>
        </w:tc>
        <w:tc>
          <w:tcPr>
            <w:tcW w:w="5560" w:type="dxa"/>
          </w:tcPr>
          <w:p w14:paraId="16EF50F7" w14:textId="77777777" w:rsidR="00C7706A" w:rsidRDefault="00C7706A" w:rsidP="005561F3">
            <w:pPr>
              <w:pStyle w:val="Lijstalinea"/>
              <w:numPr>
                <w:ilvl w:val="0"/>
                <w:numId w:val="28"/>
              </w:numPr>
              <w:spacing w:before="60"/>
              <w:ind w:left="317" w:hanging="240"/>
            </w:pPr>
            <w:r>
              <w:t>Aangepast naar groepattribuutsoort.</w:t>
            </w:r>
          </w:p>
          <w:p w14:paraId="7601E493" w14:textId="77777777" w:rsidR="00C7706A" w:rsidRDefault="00C7706A" w:rsidP="005561F3">
            <w:pPr>
              <w:pStyle w:val="Lijstalinea"/>
              <w:numPr>
                <w:ilvl w:val="0"/>
                <w:numId w:val="28"/>
              </w:numPr>
              <w:spacing w:before="60"/>
              <w:ind w:left="317" w:hanging="240"/>
            </w:pPr>
            <w:r>
              <w:t>Indicatie materiële historie gewijzigd.</w:t>
            </w:r>
          </w:p>
          <w:p w14:paraId="41AADB3B" w14:textId="77777777" w:rsidR="00C7706A" w:rsidRDefault="00C7706A" w:rsidP="005561F3">
            <w:pPr>
              <w:pStyle w:val="Lijstalinea"/>
              <w:numPr>
                <w:ilvl w:val="0"/>
                <w:numId w:val="28"/>
              </w:numPr>
              <w:spacing w:before="60"/>
              <w:ind w:left="317" w:hanging="240"/>
            </w:pPr>
            <w:r>
              <w:t>‘Subattribuutsoorten’ Naam en Extensie toegevoegd.</w:t>
            </w:r>
          </w:p>
        </w:tc>
      </w:tr>
      <w:tr w:rsidR="00C7706A" w14:paraId="298160CE" w14:textId="77777777" w:rsidTr="005561F3">
        <w:tc>
          <w:tcPr>
            <w:tcW w:w="3652" w:type="dxa"/>
          </w:tcPr>
          <w:p w14:paraId="416716DC" w14:textId="77777777" w:rsidR="00C7706A" w:rsidRPr="006B7EBC" w:rsidRDefault="00C7706A" w:rsidP="005561F3">
            <w:r>
              <w:t>Bestandsomvang</w:t>
            </w:r>
          </w:p>
        </w:tc>
        <w:tc>
          <w:tcPr>
            <w:tcW w:w="5560" w:type="dxa"/>
          </w:tcPr>
          <w:p w14:paraId="2AE4E066" w14:textId="77777777" w:rsidR="00C7706A" w:rsidRDefault="00C7706A" w:rsidP="005561F3">
            <w:pPr>
              <w:pStyle w:val="Lijstalinea"/>
              <w:numPr>
                <w:ilvl w:val="0"/>
                <w:numId w:val="28"/>
              </w:numPr>
              <w:spacing w:before="60"/>
              <w:ind w:left="317" w:hanging="240"/>
            </w:pPr>
            <w:r>
              <w:t>Attribuutsoort toegevoegd.</w:t>
            </w:r>
          </w:p>
        </w:tc>
      </w:tr>
      <w:tr w:rsidR="00C7706A" w:rsidRPr="00AE6939" w14:paraId="1DFB85C4" w14:textId="77777777" w:rsidTr="005561F3">
        <w:tc>
          <w:tcPr>
            <w:tcW w:w="3652" w:type="dxa"/>
          </w:tcPr>
          <w:p w14:paraId="636B77B4" w14:textId="77777777" w:rsidR="00C7706A" w:rsidRDefault="00C7706A" w:rsidP="005561F3">
            <w:r>
              <w:t>Integriteit</w:t>
            </w:r>
          </w:p>
        </w:tc>
        <w:tc>
          <w:tcPr>
            <w:tcW w:w="5560" w:type="dxa"/>
          </w:tcPr>
          <w:p w14:paraId="2CDC2F6D" w14:textId="77777777" w:rsidR="00C7706A" w:rsidRDefault="00C7706A" w:rsidP="005561F3">
            <w:pPr>
              <w:pStyle w:val="Lijstalinea"/>
              <w:numPr>
                <w:ilvl w:val="0"/>
                <w:numId w:val="28"/>
              </w:numPr>
              <w:spacing w:before="60"/>
              <w:ind w:left="317" w:hanging="240"/>
            </w:pPr>
            <w:r>
              <w:t>Attribuutsoort toegevoegd.</w:t>
            </w:r>
          </w:p>
          <w:p w14:paraId="161425D1" w14:textId="77777777" w:rsidR="00C7706A" w:rsidRDefault="00C7706A" w:rsidP="005561F3">
            <w:pPr>
              <w:pStyle w:val="Lijstalinea"/>
              <w:numPr>
                <w:ilvl w:val="0"/>
                <w:numId w:val="28"/>
              </w:numPr>
              <w:spacing w:before="60"/>
              <w:ind w:left="317" w:hanging="240"/>
            </w:pPr>
            <w:r>
              <w:t>‘Subattribuutsoorten’ Algoritme, Waarde en Datum toegevoegd.</w:t>
            </w:r>
          </w:p>
        </w:tc>
      </w:tr>
    </w:tbl>
    <w:p w14:paraId="55476494" w14:textId="77777777" w:rsidR="00C7706A" w:rsidRPr="005561F3" w:rsidRDefault="00C7706A" w:rsidP="00C7706A">
      <w:pPr>
        <w:rPr>
          <w:b/>
          <w:lang w:val="nl-NL"/>
        </w:rPr>
      </w:pPr>
    </w:p>
    <w:p w14:paraId="2EEA5A55" w14:textId="38467A0C" w:rsidR="00C7706A" w:rsidRPr="00692A11" w:rsidRDefault="00C7706A" w:rsidP="00C7706A">
      <w:pPr>
        <w:keepNext/>
        <w:spacing w:after="0"/>
      </w:pPr>
      <w:r>
        <w:rPr>
          <w:b/>
        </w:rPr>
        <w:t>INFORMATIEOBJECT</w:t>
      </w:r>
      <w:bookmarkStart w:id="4084" w:name="_GoBack"/>
      <w:bookmarkEnd w:id="4084"/>
    </w:p>
    <w:tbl>
      <w:tblPr>
        <w:tblStyle w:val="Tabelraster"/>
        <w:tblW w:w="0" w:type="auto"/>
        <w:tblLook w:val="04A0" w:firstRow="1" w:lastRow="0" w:firstColumn="1" w:lastColumn="0" w:noHBand="0" w:noVBand="1"/>
      </w:tblPr>
      <w:tblGrid>
        <w:gridCol w:w="3613"/>
        <w:gridCol w:w="5449"/>
      </w:tblGrid>
      <w:tr w:rsidR="00C7706A" w14:paraId="6501CA2E" w14:textId="77777777" w:rsidTr="005561F3">
        <w:tc>
          <w:tcPr>
            <w:tcW w:w="3652" w:type="dxa"/>
          </w:tcPr>
          <w:p w14:paraId="6F983D2D" w14:textId="77777777" w:rsidR="00C7706A" w:rsidRPr="006B7EBC" w:rsidRDefault="00C7706A" w:rsidP="005561F3">
            <w:pPr>
              <w:rPr>
                <w:b/>
              </w:rPr>
            </w:pPr>
            <w:r w:rsidRPr="006B7EBC">
              <w:rPr>
                <w:b/>
              </w:rPr>
              <w:t>Attribuut- of relatiesoort</w:t>
            </w:r>
          </w:p>
        </w:tc>
        <w:tc>
          <w:tcPr>
            <w:tcW w:w="5560" w:type="dxa"/>
          </w:tcPr>
          <w:p w14:paraId="3E6FE06F" w14:textId="77777777" w:rsidR="00C7706A" w:rsidRPr="006B7EBC" w:rsidRDefault="00C7706A" w:rsidP="005561F3">
            <w:pPr>
              <w:rPr>
                <w:b/>
              </w:rPr>
            </w:pPr>
            <w:r w:rsidRPr="006B7EBC">
              <w:rPr>
                <w:b/>
              </w:rPr>
              <w:t>Wijziging</w:t>
            </w:r>
          </w:p>
        </w:tc>
      </w:tr>
      <w:tr w:rsidR="00C7706A" w14:paraId="29E40A6E" w14:textId="77777777" w:rsidTr="005561F3">
        <w:tc>
          <w:tcPr>
            <w:tcW w:w="3652" w:type="dxa"/>
          </w:tcPr>
          <w:p w14:paraId="10B627F9" w14:textId="77777777" w:rsidR="00C7706A" w:rsidRPr="004B2391" w:rsidRDefault="00C7706A" w:rsidP="005561F3">
            <w:r>
              <w:t>-</w:t>
            </w:r>
          </w:p>
        </w:tc>
        <w:tc>
          <w:tcPr>
            <w:tcW w:w="5560" w:type="dxa"/>
          </w:tcPr>
          <w:p w14:paraId="37282618" w14:textId="77777777" w:rsidR="00C7706A" w:rsidRDefault="00C7706A" w:rsidP="005561F3">
            <w:pPr>
              <w:pStyle w:val="Lijstalinea"/>
              <w:numPr>
                <w:ilvl w:val="0"/>
                <w:numId w:val="28"/>
              </w:numPr>
              <w:spacing w:before="60"/>
              <w:ind w:left="317" w:hanging="240"/>
            </w:pPr>
            <w:r>
              <w:t>Naam objecttype gewijzigd (was: DOCUMENT).</w:t>
            </w:r>
          </w:p>
          <w:p w14:paraId="1A4A27C2" w14:textId="77777777" w:rsidR="00C7706A" w:rsidRPr="00A336EE" w:rsidRDefault="00C7706A" w:rsidP="005561F3">
            <w:pPr>
              <w:pStyle w:val="Lijstalinea"/>
              <w:numPr>
                <w:ilvl w:val="0"/>
                <w:numId w:val="28"/>
              </w:numPr>
              <w:spacing w:before="60"/>
              <w:ind w:left="317" w:hanging="240"/>
            </w:pPr>
            <w:r>
              <w:t>Unieke aanduiding gewijzigd.</w:t>
            </w:r>
          </w:p>
        </w:tc>
      </w:tr>
      <w:tr w:rsidR="00C7706A" w14:paraId="4F7C3B5C" w14:textId="77777777" w:rsidTr="005561F3">
        <w:tc>
          <w:tcPr>
            <w:tcW w:w="3652" w:type="dxa"/>
          </w:tcPr>
          <w:p w14:paraId="2C70E658" w14:textId="77777777" w:rsidR="00C7706A" w:rsidRDefault="00C7706A" w:rsidP="005561F3">
            <w:pPr>
              <w:rPr>
                <w:rFonts w:ascii="Helvetica" w:hAnsi="Helvetica" w:cs="Helvetica"/>
                <w:sz w:val="18"/>
                <w:szCs w:val="18"/>
              </w:rPr>
            </w:pPr>
            <w:r w:rsidRPr="004B2391">
              <w:t xml:space="preserve">Informatieobjectidentificatie </w:t>
            </w:r>
          </w:p>
        </w:tc>
        <w:tc>
          <w:tcPr>
            <w:tcW w:w="5560" w:type="dxa"/>
          </w:tcPr>
          <w:p w14:paraId="02418348" w14:textId="77777777" w:rsidR="00C7706A" w:rsidRDefault="00C7706A" w:rsidP="005561F3">
            <w:pPr>
              <w:pStyle w:val="Lijstalinea"/>
              <w:numPr>
                <w:ilvl w:val="0"/>
                <w:numId w:val="28"/>
              </w:numPr>
              <w:spacing w:before="60"/>
              <w:ind w:left="317" w:hanging="240"/>
            </w:pPr>
            <w:r w:rsidRPr="004B2391">
              <w:t>Waardenverzameling</w:t>
            </w:r>
            <w:r>
              <w:t xml:space="preserve"> gewijzigd.</w:t>
            </w:r>
          </w:p>
          <w:p w14:paraId="2656154F" w14:textId="77777777" w:rsidR="00C7706A" w:rsidRPr="004B2391" w:rsidRDefault="00C7706A" w:rsidP="005561F3">
            <w:pPr>
              <w:pStyle w:val="Lijstalinea"/>
              <w:numPr>
                <w:ilvl w:val="0"/>
                <w:numId w:val="28"/>
              </w:numPr>
              <w:spacing w:before="60"/>
              <w:ind w:left="317" w:hanging="240"/>
            </w:pPr>
            <w:r w:rsidRPr="004B2391">
              <w:t xml:space="preserve">Regels </w:t>
            </w:r>
            <w:r>
              <w:t>gewijzigd.</w:t>
            </w:r>
          </w:p>
        </w:tc>
      </w:tr>
      <w:tr w:rsidR="00C7706A" w:rsidRPr="00AE6939" w14:paraId="1E40E3B6" w14:textId="77777777" w:rsidTr="005561F3">
        <w:tc>
          <w:tcPr>
            <w:tcW w:w="3652" w:type="dxa"/>
          </w:tcPr>
          <w:p w14:paraId="6BFE2A16" w14:textId="77777777" w:rsidR="00C7706A" w:rsidRDefault="00C7706A" w:rsidP="005561F3">
            <w:r>
              <w:t>Bronorganisatie</w:t>
            </w:r>
          </w:p>
        </w:tc>
        <w:tc>
          <w:tcPr>
            <w:tcW w:w="5560" w:type="dxa"/>
          </w:tcPr>
          <w:p w14:paraId="10A17CE4" w14:textId="77777777" w:rsidR="00C7706A" w:rsidRPr="002A33F9" w:rsidRDefault="00C7706A" w:rsidP="005561F3">
            <w:pPr>
              <w:pStyle w:val="Lijstalinea"/>
              <w:numPr>
                <w:ilvl w:val="0"/>
                <w:numId w:val="28"/>
              </w:numPr>
              <w:spacing w:before="60"/>
              <w:ind w:left="317" w:hanging="240"/>
            </w:pPr>
            <w:r>
              <w:t>Attribuutsoort toegevoegd (onderdeel unieke aanduiding).</w:t>
            </w:r>
          </w:p>
        </w:tc>
      </w:tr>
      <w:tr w:rsidR="00C7706A" w:rsidRPr="00AE6939" w14:paraId="488D2D48" w14:textId="77777777" w:rsidTr="005561F3">
        <w:tc>
          <w:tcPr>
            <w:tcW w:w="3652" w:type="dxa"/>
          </w:tcPr>
          <w:p w14:paraId="3A6C8F64" w14:textId="77777777" w:rsidR="00C7706A" w:rsidRDefault="00C7706A" w:rsidP="005561F3">
            <w:r>
              <w:t>Creatiedatum</w:t>
            </w:r>
          </w:p>
        </w:tc>
        <w:tc>
          <w:tcPr>
            <w:tcW w:w="5560" w:type="dxa"/>
          </w:tcPr>
          <w:p w14:paraId="71C5B3BC" w14:textId="77777777" w:rsidR="00C7706A" w:rsidRPr="0089353A" w:rsidRDefault="00C7706A" w:rsidP="005561F3">
            <w:pPr>
              <w:pStyle w:val="Lijstalinea"/>
              <w:numPr>
                <w:ilvl w:val="0"/>
                <w:numId w:val="28"/>
              </w:numPr>
              <w:spacing w:before="60"/>
              <w:ind w:left="317" w:hanging="240"/>
            </w:pPr>
            <w:r>
              <w:t>Naam attribuutsoort gewijzigd (was: Documentcreatiedatum).</w:t>
            </w:r>
          </w:p>
        </w:tc>
      </w:tr>
      <w:tr w:rsidR="00C7706A" w:rsidRPr="00AE6939" w14:paraId="71ED3C6B" w14:textId="77777777" w:rsidTr="005561F3">
        <w:tc>
          <w:tcPr>
            <w:tcW w:w="3652" w:type="dxa"/>
          </w:tcPr>
          <w:p w14:paraId="6B0EF1E7" w14:textId="77777777" w:rsidR="00C7706A" w:rsidRDefault="00C7706A" w:rsidP="005561F3">
            <w:r>
              <w:t>Ontvangstdatum</w:t>
            </w:r>
          </w:p>
        </w:tc>
        <w:tc>
          <w:tcPr>
            <w:tcW w:w="5560" w:type="dxa"/>
          </w:tcPr>
          <w:p w14:paraId="37632773" w14:textId="77777777" w:rsidR="00C7706A" w:rsidRPr="0089353A" w:rsidRDefault="00C7706A" w:rsidP="005561F3">
            <w:pPr>
              <w:pStyle w:val="Lijstalinea"/>
              <w:numPr>
                <w:ilvl w:val="0"/>
                <w:numId w:val="28"/>
              </w:numPr>
              <w:spacing w:before="60"/>
              <w:ind w:left="317" w:hanging="240"/>
            </w:pPr>
            <w:r>
              <w:t>Naam attribuutsoort gewijzigd (was: Documentontvangstdatum).</w:t>
            </w:r>
          </w:p>
        </w:tc>
      </w:tr>
      <w:tr w:rsidR="00C7706A" w14:paraId="5BD92312" w14:textId="77777777" w:rsidTr="005561F3">
        <w:tc>
          <w:tcPr>
            <w:tcW w:w="3652" w:type="dxa"/>
          </w:tcPr>
          <w:p w14:paraId="3533C650" w14:textId="77777777" w:rsidR="00C7706A" w:rsidRDefault="00C7706A" w:rsidP="005561F3">
            <w:r>
              <w:t>Afzender</w:t>
            </w:r>
          </w:p>
        </w:tc>
        <w:tc>
          <w:tcPr>
            <w:tcW w:w="5560" w:type="dxa"/>
          </w:tcPr>
          <w:p w14:paraId="1E4BC534" w14:textId="77777777" w:rsidR="00C7706A" w:rsidRPr="0089353A" w:rsidRDefault="00C7706A" w:rsidP="005561F3">
            <w:pPr>
              <w:pStyle w:val="Lijstalinea"/>
              <w:numPr>
                <w:ilvl w:val="0"/>
                <w:numId w:val="28"/>
              </w:numPr>
              <w:spacing w:before="60"/>
              <w:ind w:left="317" w:hanging="240"/>
            </w:pPr>
            <w:r>
              <w:t>Attribuutsoort toegevoegd.</w:t>
            </w:r>
          </w:p>
        </w:tc>
      </w:tr>
      <w:tr w:rsidR="00C7706A" w:rsidRPr="00AE6939" w14:paraId="2B4C5DC4" w14:textId="77777777" w:rsidTr="005561F3">
        <w:tc>
          <w:tcPr>
            <w:tcW w:w="3652" w:type="dxa"/>
          </w:tcPr>
          <w:p w14:paraId="342358CF" w14:textId="77777777" w:rsidR="00C7706A" w:rsidRDefault="00C7706A" w:rsidP="005561F3">
            <w:r>
              <w:t>Titel</w:t>
            </w:r>
          </w:p>
        </w:tc>
        <w:tc>
          <w:tcPr>
            <w:tcW w:w="5560" w:type="dxa"/>
          </w:tcPr>
          <w:p w14:paraId="4B12CCEC" w14:textId="77777777" w:rsidR="00C7706A" w:rsidRPr="0089353A" w:rsidRDefault="00C7706A" w:rsidP="005561F3">
            <w:pPr>
              <w:pStyle w:val="Lijstalinea"/>
              <w:numPr>
                <w:ilvl w:val="0"/>
                <w:numId w:val="28"/>
              </w:numPr>
              <w:spacing w:before="60"/>
              <w:ind w:left="317" w:hanging="240"/>
            </w:pPr>
            <w:r>
              <w:t>Naam attribuutsoort gewijzigd (was: Documenttitel).</w:t>
            </w:r>
          </w:p>
        </w:tc>
      </w:tr>
      <w:tr w:rsidR="00C7706A" w:rsidRPr="00AE6939" w14:paraId="56A9510C" w14:textId="77777777" w:rsidTr="005561F3">
        <w:tc>
          <w:tcPr>
            <w:tcW w:w="3652" w:type="dxa"/>
          </w:tcPr>
          <w:p w14:paraId="2BB5EE7D" w14:textId="77777777" w:rsidR="00C7706A" w:rsidRPr="00EB3FD2" w:rsidRDefault="00C7706A" w:rsidP="005561F3">
            <w:r>
              <w:t>Beschrijving</w:t>
            </w:r>
          </w:p>
        </w:tc>
        <w:tc>
          <w:tcPr>
            <w:tcW w:w="5560" w:type="dxa"/>
          </w:tcPr>
          <w:p w14:paraId="7D8AF36B" w14:textId="77777777" w:rsidR="00C7706A" w:rsidRDefault="00C7706A" w:rsidP="005561F3">
            <w:pPr>
              <w:pStyle w:val="Lijstalinea"/>
              <w:numPr>
                <w:ilvl w:val="0"/>
                <w:numId w:val="28"/>
              </w:numPr>
              <w:spacing w:before="60"/>
              <w:ind w:left="317" w:hanging="240"/>
            </w:pPr>
            <w:r>
              <w:t>Naam attribuutsoort gewijzigd (was: Documentbeschrijving).</w:t>
            </w:r>
          </w:p>
        </w:tc>
      </w:tr>
      <w:tr w:rsidR="00C7706A" w:rsidRPr="00AE6939" w14:paraId="5C93B69B" w14:textId="77777777" w:rsidTr="005561F3">
        <w:tc>
          <w:tcPr>
            <w:tcW w:w="3652" w:type="dxa"/>
          </w:tcPr>
          <w:p w14:paraId="389718E5" w14:textId="77777777" w:rsidR="00C7706A" w:rsidRPr="00692A11" w:rsidRDefault="00C7706A" w:rsidP="005561F3">
            <w:r w:rsidRPr="004B2391">
              <w:t>Versie</w:t>
            </w:r>
            <w:r>
              <w:t xml:space="preserve"> </w:t>
            </w:r>
          </w:p>
        </w:tc>
        <w:tc>
          <w:tcPr>
            <w:tcW w:w="5560" w:type="dxa"/>
          </w:tcPr>
          <w:p w14:paraId="17A2D360" w14:textId="77777777" w:rsidR="00C7706A" w:rsidRDefault="00C7706A" w:rsidP="005561F3">
            <w:pPr>
              <w:pStyle w:val="Lijstalinea"/>
              <w:numPr>
                <w:ilvl w:val="0"/>
                <w:numId w:val="28"/>
              </w:numPr>
              <w:spacing w:before="60"/>
              <w:ind w:left="317" w:hanging="240"/>
            </w:pPr>
            <w:r>
              <w:t>Attribuutsoort toegevoegd</w:t>
            </w:r>
            <w:r w:rsidRPr="00A336EE">
              <w:t xml:space="preserve"> </w:t>
            </w:r>
            <w:r>
              <w:t>d.m.v. v</w:t>
            </w:r>
            <w:r w:rsidRPr="00A336EE">
              <w:t>erplaats</w:t>
            </w:r>
            <w:r>
              <w:t>ing vanuit ENKELVOUDIG INFORMATIEOBJECT (aldaar: Documentversie).</w:t>
            </w:r>
          </w:p>
        </w:tc>
      </w:tr>
      <w:tr w:rsidR="00C7706A" w14:paraId="2A68D3BF" w14:textId="77777777" w:rsidTr="005561F3">
        <w:tc>
          <w:tcPr>
            <w:tcW w:w="3652" w:type="dxa"/>
          </w:tcPr>
          <w:p w14:paraId="29D14302" w14:textId="77777777" w:rsidR="00C7706A" w:rsidRPr="004B2391" w:rsidRDefault="00C7706A" w:rsidP="005561F3">
            <w:r w:rsidRPr="004B2391">
              <w:t>Status</w:t>
            </w:r>
          </w:p>
        </w:tc>
        <w:tc>
          <w:tcPr>
            <w:tcW w:w="5560" w:type="dxa"/>
          </w:tcPr>
          <w:p w14:paraId="5C047060" w14:textId="77777777" w:rsidR="00C7706A" w:rsidRDefault="00C7706A" w:rsidP="005561F3">
            <w:pPr>
              <w:pStyle w:val="Lijstalinea"/>
              <w:numPr>
                <w:ilvl w:val="0"/>
                <w:numId w:val="28"/>
              </w:numPr>
              <w:spacing w:before="60"/>
              <w:ind w:left="317" w:hanging="240"/>
            </w:pPr>
            <w:r>
              <w:t>Attribuutsoort toegevoegd</w:t>
            </w:r>
            <w:r w:rsidRPr="00A336EE">
              <w:t xml:space="preserve"> </w:t>
            </w:r>
            <w:r>
              <w:t>d.m.v. v</w:t>
            </w:r>
            <w:r w:rsidRPr="00A336EE">
              <w:t>erplaats</w:t>
            </w:r>
            <w:r>
              <w:t>ing vanuit ENKELVOUDIG INFORMATIEOBJECT (Documentstatus).</w:t>
            </w:r>
          </w:p>
          <w:p w14:paraId="31580C1C" w14:textId="77777777" w:rsidR="00C7706A" w:rsidRDefault="00C7706A" w:rsidP="005561F3">
            <w:pPr>
              <w:pStyle w:val="Lijstalinea"/>
              <w:numPr>
                <w:ilvl w:val="0"/>
                <w:numId w:val="28"/>
              </w:numPr>
              <w:spacing w:before="60"/>
              <w:ind w:left="317" w:hanging="240"/>
            </w:pPr>
            <w:r>
              <w:t>Waardenverzameling gewijzigd.</w:t>
            </w:r>
          </w:p>
          <w:p w14:paraId="19D563F8" w14:textId="77777777" w:rsidR="00C7706A" w:rsidRPr="00A336EE" w:rsidRDefault="00C7706A" w:rsidP="005561F3">
            <w:pPr>
              <w:pStyle w:val="Lijstalinea"/>
              <w:numPr>
                <w:ilvl w:val="0"/>
                <w:numId w:val="28"/>
              </w:numPr>
              <w:spacing w:before="60"/>
              <w:ind w:left="317" w:hanging="240"/>
            </w:pPr>
            <w:r>
              <w:t>Regels gewijzigd.</w:t>
            </w:r>
          </w:p>
        </w:tc>
      </w:tr>
      <w:tr w:rsidR="00C7706A" w:rsidRPr="00AE6939" w14:paraId="785A0038" w14:textId="77777777" w:rsidTr="005561F3">
        <w:tc>
          <w:tcPr>
            <w:tcW w:w="3652" w:type="dxa"/>
          </w:tcPr>
          <w:p w14:paraId="12901823" w14:textId="77777777" w:rsidR="00C7706A" w:rsidRDefault="00C7706A" w:rsidP="005561F3">
            <w:r>
              <w:t>Verzenddatum</w:t>
            </w:r>
          </w:p>
        </w:tc>
        <w:tc>
          <w:tcPr>
            <w:tcW w:w="5560" w:type="dxa"/>
          </w:tcPr>
          <w:p w14:paraId="3CFAB0B6" w14:textId="77777777" w:rsidR="00C7706A" w:rsidRPr="0089353A" w:rsidRDefault="00C7706A" w:rsidP="005561F3">
            <w:pPr>
              <w:pStyle w:val="Lijstalinea"/>
              <w:numPr>
                <w:ilvl w:val="0"/>
                <w:numId w:val="28"/>
              </w:numPr>
              <w:spacing w:before="60"/>
              <w:ind w:left="317" w:hanging="240"/>
            </w:pPr>
            <w:r>
              <w:t>Naam attribuutsoort gewijzigd (was: Documentverzenddatum)</w:t>
            </w:r>
          </w:p>
        </w:tc>
      </w:tr>
      <w:tr w:rsidR="00C7706A" w14:paraId="7ABC28CD" w14:textId="77777777" w:rsidTr="005561F3">
        <w:tc>
          <w:tcPr>
            <w:tcW w:w="3652" w:type="dxa"/>
          </w:tcPr>
          <w:p w14:paraId="2FC756D6" w14:textId="77777777" w:rsidR="00C7706A" w:rsidRDefault="00C7706A" w:rsidP="005561F3">
            <w:r>
              <w:t>Geadresseerde</w:t>
            </w:r>
          </w:p>
        </w:tc>
        <w:tc>
          <w:tcPr>
            <w:tcW w:w="5560" w:type="dxa"/>
          </w:tcPr>
          <w:p w14:paraId="0D5B1834" w14:textId="77777777" w:rsidR="00C7706A" w:rsidRPr="0089353A" w:rsidRDefault="00C7706A" w:rsidP="005561F3">
            <w:pPr>
              <w:pStyle w:val="Lijstalinea"/>
              <w:numPr>
                <w:ilvl w:val="0"/>
                <w:numId w:val="28"/>
              </w:numPr>
              <w:spacing w:before="60"/>
              <w:ind w:left="317" w:hanging="240"/>
            </w:pPr>
            <w:r>
              <w:t>Attribuutsoort toegevoegd.</w:t>
            </w:r>
          </w:p>
        </w:tc>
      </w:tr>
      <w:tr w:rsidR="00C7706A" w:rsidRPr="00AE6939" w14:paraId="172AA78C" w14:textId="77777777" w:rsidTr="005561F3">
        <w:tc>
          <w:tcPr>
            <w:tcW w:w="3652" w:type="dxa"/>
          </w:tcPr>
          <w:p w14:paraId="1F763D3B" w14:textId="77777777" w:rsidR="00C7706A" w:rsidRPr="00770EBC" w:rsidRDefault="00C7706A" w:rsidP="005561F3">
            <w:r w:rsidRPr="00770EBC">
              <w:t>Gebruiksrechten</w:t>
            </w:r>
          </w:p>
        </w:tc>
        <w:tc>
          <w:tcPr>
            <w:tcW w:w="5560" w:type="dxa"/>
          </w:tcPr>
          <w:p w14:paraId="1617C48C" w14:textId="77777777" w:rsidR="00C7706A" w:rsidRDefault="00C7706A" w:rsidP="005561F3">
            <w:pPr>
              <w:pStyle w:val="Lijstalinea"/>
              <w:numPr>
                <w:ilvl w:val="0"/>
                <w:numId w:val="28"/>
              </w:numPr>
              <w:spacing w:before="60"/>
              <w:ind w:left="317" w:hanging="240"/>
            </w:pPr>
            <w:r>
              <w:t>Groepattribuutsoort toegevoegd.</w:t>
            </w:r>
          </w:p>
          <w:p w14:paraId="28DBE69C" w14:textId="77777777" w:rsidR="00C7706A" w:rsidRDefault="00C7706A" w:rsidP="005561F3">
            <w:pPr>
              <w:pStyle w:val="Lijstalinea"/>
              <w:numPr>
                <w:ilvl w:val="0"/>
                <w:numId w:val="28"/>
              </w:numPr>
              <w:spacing w:before="60"/>
              <w:ind w:left="317" w:hanging="240"/>
            </w:pPr>
            <w:r>
              <w:lastRenderedPageBreak/>
              <w:t>‘Subattribuutsoorten’ ‘Omschrijving voorwaarden’, ‘Startdatum gebruiksrechten’ en ‘Einddatum gebruiksrechten’ toegevoegd.</w:t>
            </w:r>
          </w:p>
        </w:tc>
      </w:tr>
      <w:tr w:rsidR="00C7706A" w14:paraId="7378A4F0" w14:textId="77777777" w:rsidTr="005561F3">
        <w:tc>
          <w:tcPr>
            <w:tcW w:w="3652" w:type="dxa"/>
          </w:tcPr>
          <w:p w14:paraId="5A6A542A" w14:textId="77777777" w:rsidR="00C7706A" w:rsidRPr="004B2391" w:rsidRDefault="00C7706A" w:rsidP="005561F3">
            <w:r w:rsidRPr="00300103">
              <w:lastRenderedPageBreak/>
              <w:t>Archiefnominatie</w:t>
            </w:r>
          </w:p>
        </w:tc>
        <w:tc>
          <w:tcPr>
            <w:tcW w:w="5560" w:type="dxa"/>
          </w:tcPr>
          <w:p w14:paraId="3C2BB2D7" w14:textId="77777777" w:rsidR="00C7706A" w:rsidRPr="00A336EE" w:rsidRDefault="00C7706A" w:rsidP="005561F3">
            <w:pPr>
              <w:pStyle w:val="Lijstalinea"/>
              <w:numPr>
                <w:ilvl w:val="0"/>
                <w:numId w:val="28"/>
              </w:numPr>
              <w:spacing w:before="60"/>
              <w:ind w:left="317" w:hanging="240"/>
            </w:pPr>
            <w:r>
              <w:t>Attribuutsoort toegevoegd.</w:t>
            </w:r>
          </w:p>
        </w:tc>
      </w:tr>
      <w:tr w:rsidR="00C7706A" w14:paraId="3652A906" w14:textId="77777777" w:rsidTr="005561F3">
        <w:tc>
          <w:tcPr>
            <w:tcW w:w="3652" w:type="dxa"/>
          </w:tcPr>
          <w:p w14:paraId="765C8C49" w14:textId="77777777" w:rsidR="00C7706A" w:rsidRPr="004B2391" w:rsidRDefault="00C7706A" w:rsidP="005561F3">
            <w:r w:rsidRPr="00C116A3">
              <w:t>Archiefactiedatum</w:t>
            </w:r>
          </w:p>
        </w:tc>
        <w:tc>
          <w:tcPr>
            <w:tcW w:w="5560" w:type="dxa"/>
          </w:tcPr>
          <w:p w14:paraId="577ECB86" w14:textId="77777777" w:rsidR="00C7706A" w:rsidRPr="00A336EE" w:rsidRDefault="00C7706A" w:rsidP="005561F3">
            <w:pPr>
              <w:pStyle w:val="Lijstalinea"/>
              <w:numPr>
                <w:ilvl w:val="0"/>
                <w:numId w:val="28"/>
              </w:numPr>
              <w:spacing w:before="60"/>
              <w:ind w:left="317" w:hanging="240"/>
            </w:pPr>
            <w:r>
              <w:t>Attribuutsoort toegevoegd.</w:t>
            </w:r>
          </w:p>
        </w:tc>
      </w:tr>
      <w:tr w:rsidR="00C7706A" w14:paraId="1B120125" w14:textId="77777777" w:rsidTr="005561F3">
        <w:tc>
          <w:tcPr>
            <w:tcW w:w="3652" w:type="dxa"/>
          </w:tcPr>
          <w:p w14:paraId="1C2B20C0" w14:textId="77777777" w:rsidR="00C7706A" w:rsidRPr="004B2391" w:rsidRDefault="00C7706A" w:rsidP="005561F3">
            <w:r>
              <w:t>A</w:t>
            </w:r>
            <w:r w:rsidRPr="004B2391">
              <w:t>uteur</w:t>
            </w:r>
          </w:p>
        </w:tc>
        <w:tc>
          <w:tcPr>
            <w:tcW w:w="5560" w:type="dxa"/>
          </w:tcPr>
          <w:p w14:paraId="3D9429DC" w14:textId="77777777" w:rsidR="00C7706A" w:rsidRDefault="00C7706A" w:rsidP="005561F3">
            <w:pPr>
              <w:pStyle w:val="Lijstalinea"/>
              <w:numPr>
                <w:ilvl w:val="0"/>
                <w:numId w:val="28"/>
              </w:numPr>
              <w:spacing w:before="60"/>
              <w:ind w:left="317" w:hanging="240"/>
            </w:pPr>
            <w:r>
              <w:t>Naam attribuutsoort gewijzigd (was: Documentauteur).</w:t>
            </w:r>
          </w:p>
          <w:p w14:paraId="7816BB07" w14:textId="77777777" w:rsidR="00C7706A" w:rsidRPr="00A336EE" w:rsidRDefault="00C7706A" w:rsidP="005561F3">
            <w:pPr>
              <w:pStyle w:val="Lijstalinea"/>
              <w:numPr>
                <w:ilvl w:val="0"/>
                <w:numId w:val="28"/>
              </w:numPr>
              <w:spacing w:before="60"/>
              <w:ind w:left="317" w:hanging="240"/>
            </w:pPr>
            <w:r>
              <w:t>Waardenverzameling gewijzigd.</w:t>
            </w:r>
          </w:p>
        </w:tc>
      </w:tr>
      <w:tr w:rsidR="00C7706A" w14:paraId="385E56D2" w14:textId="77777777" w:rsidTr="005561F3">
        <w:tc>
          <w:tcPr>
            <w:tcW w:w="3652" w:type="dxa"/>
          </w:tcPr>
          <w:p w14:paraId="1CC296D3" w14:textId="77777777" w:rsidR="00C7706A" w:rsidRDefault="00C7706A" w:rsidP="005561F3">
            <w:pPr>
              <w:autoSpaceDE w:val="0"/>
              <w:autoSpaceDN w:val="0"/>
              <w:adjustRightInd w:val="0"/>
              <w:rPr>
                <w:rFonts w:ascii="Arial" w:hAnsi="Arial" w:cs="Arial"/>
                <w:sz w:val="20"/>
                <w:szCs w:val="20"/>
                <w:lang w:val="en-AU"/>
              </w:rPr>
            </w:pPr>
            <w:r>
              <w:rPr>
                <w:rFonts w:ascii="Arial" w:hAnsi="Arial" w:cs="Arial"/>
                <w:sz w:val="20"/>
                <w:szCs w:val="20"/>
                <w:lang w:val="en-AU"/>
              </w:rPr>
              <w:t>Ondertekening</w:t>
            </w:r>
          </w:p>
        </w:tc>
        <w:tc>
          <w:tcPr>
            <w:tcW w:w="5560" w:type="dxa"/>
          </w:tcPr>
          <w:p w14:paraId="7020E0D6" w14:textId="77777777" w:rsidR="00C7706A" w:rsidRDefault="00C7706A" w:rsidP="00C7706A">
            <w:pPr>
              <w:pStyle w:val="Lijstalinea"/>
              <w:numPr>
                <w:ilvl w:val="0"/>
                <w:numId w:val="28"/>
              </w:numPr>
              <w:spacing w:before="60"/>
              <w:ind w:left="317" w:hanging="240"/>
            </w:pPr>
            <w:r>
              <w:t>Groepattribuutsoort toegevoegd</w:t>
            </w:r>
          </w:p>
        </w:tc>
      </w:tr>
      <w:tr w:rsidR="00C7706A" w14:paraId="3FDD85D1" w14:textId="77777777" w:rsidTr="005561F3">
        <w:tc>
          <w:tcPr>
            <w:tcW w:w="3652" w:type="dxa"/>
          </w:tcPr>
          <w:p w14:paraId="1635917B" w14:textId="77777777" w:rsidR="00C7706A" w:rsidRPr="00B7296C" w:rsidRDefault="00C7706A" w:rsidP="005561F3">
            <w:pPr>
              <w:autoSpaceDE w:val="0"/>
              <w:autoSpaceDN w:val="0"/>
              <w:adjustRightInd w:val="0"/>
              <w:rPr>
                <w:rFonts w:ascii="Arial" w:hAnsi="Arial" w:cs="Arial"/>
                <w:sz w:val="20"/>
                <w:szCs w:val="20"/>
                <w:lang w:val="en-AU"/>
              </w:rPr>
            </w:pPr>
            <w:r>
              <w:rPr>
                <w:rFonts w:ascii="Arial" w:hAnsi="Arial" w:cs="Arial"/>
                <w:sz w:val="20"/>
                <w:szCs w:val="20"/>
                <w:lang w:val="en-AU"/>
              </w:rPr>
              <w:t>- Ondertekeningsoort</w:t>
            </w:r>
          </w:p>
        </w:tc>
        <w:tc>
          <w:tcPr>
            <w:tcW w:w="5560" w:type="dxa"/>
          </w:tcPr>
          <w:p w14:paraId="201AD156" w14:textId="77777777" w:rsidR="00C7706A" w:rsidRPr="0089353A" w:rsidRDefault="00C7706A" w:rsidP="00C7706A">
            <w:pPr>
              <w:pStyle w:val="Lijstalinea"/>
              <w:numPr>
                <w:ilvl w:val="0"/>
                <w:numId w:val="28"/>
              </w:numPr>
              <w:spacing w:before="60"/>
              <w:ind w:left="317" w:hanging="240"/>
            </w:pPr>
            <w:r>
              <w:t>Subattribuutsoort toegevoegd.</w:t>
            </w:r>
          </w:p>
        </w:tc>
      </w:tr>
      <w:tr w:rsidR="00C7706A" w:rsidRPr="009D6349" w14:paraId="316953DF" w14:textId="77777777" w:rsidTr="005561F3">
        <w:tc>
          <w:tcPr>
            <w:tcW w:w="3652" w:type="dxa"/>
          </w:tcPr>
          <w:p w14:paraId="306377E5" w14:textId="77777777" w:rsidR="00C7706A" w:rsidRPr="00B7296C" w:rsidRDefault="00C7706A" w:rsidP="005561F3">
            <w:pPr>
              <w:autoSpaceDE w:val="0"/>
              <w:autoSpaceDN w:val="0"/>
              <w:adjustRightInd w:val="0"/>
              <w:rPr>
                <w:rFonts w:ascii="Arial" w:hAnsi="Arial" w:cs="Arial"/>
                <w:sz w:val="20"/>
                <w:szCs w:val="20"/>
                <w:lang w:val="en-AU"/>
              </w:rPr>
            </w:pPr>
            <w:r>
              <w:rPr>
                <w:rFonts w:ascii="Arial" w:hAnsi="Arial" w:cs="Arial"/>
                <w:sz w:val="20"/>
                <w:szCs w:val="20"/>
                <w:lang w:val="en-AU"/>
              </w:rPr>
              <w:t>- Ondertekeningdatum</w:t>
            </w:r>
          </w:p>
        </w:tc>
        <w:tc>
          <w:tcPr>
            <w:tcW w:w="5560" w:type="dxa"/>
          </w:tcPr>
          <w:p w14:paraId="72FB6547" w14:textId="77777777" w:rsidR="00C7706A" w:rsidRPr="004B2391" w:rsidRDefault="00C7706A" w:rsidP="00C7706A">
            <w:pPr>
              <w:pStyle w:val="Lijstalinea"/>
              <w:numPr>
                <w:ilvl w:val="0"/>
                <w:numId w:val="28"/>
              </w:numPr>
              <w:spacing w:before="60"/>
              <w:ind w:left="317" w:hanging="240"/>
            </w:pPr>
            <w:r>
              <w:t>Subattribuutsoort toegevoegd.</w:t>
            </w:r>
          </w:p>
        </w:tc>
      </w:tr>
      <w:tr w:rsidR="00C7706A" w14:paraId="68576989" w14:textId="77777777" w:rsidTr="005561F3">
        <w:tc>
          <w:tcPr>
            <w:tcW w:w="3652" w:type="dxa"/>
          </w:tcPr>
          <w:p w14:paraId="30C36E40" w14:textId="77777777" w:rsidR="00C7706A" w:rsidRDefault="00C7706A" w:rsidP="005561F3">
            <w:pPr>
              <w:autoSpaceDE w:val="0"/>
              <w:autoSpaceDN w:val="0"/>
              <w:adjustRightInd w:val="0"/>
              <w:rPr>
                <w:rFonts w:ascii="Arial" w:hAnsi="Arial" w:cs="Arial"/>
                <w:sz w:val="20"/>
                <w:szCs w:val="20"/>
                <w:lang w:val="en-AU"/>
              </w:rPr>
            </w:pPr>
            <w:r>
              <w:rPr>
                <w:rFonts w:ascii="Arial" w:hAnsi="Arial" w:cs="Arial"/>
                <w:sz w:val="20"/>
                <w:szCs w:val="20"/>
                <w:lang w:val="en-AU"/>
              </w:rPr>
              <w:t>Verschijningsvorm</w:t>
            </w:r>
          </w:p>
        </w:tc>
        <w:tc>
          <w:tcPr>
            <w:tcW w:w="5560" w:type="dxa"/>
          </w:tcPr>
          <w:p w14:paraId="546957BA" w14:textId="77777777" w:rsidR="00C7706A" w:rsidRDefault="00C7706A" w:rsidP="005561F3">
            <w:pPr>
              <w:pStyle w:val="Lijstalinea"/>
              <w:numPr>
                <w:ilvl w:val="0"/>
                <w:numId w:val="28"/>
              </w:numPr>
              <w:spacing w:before="60"/>
              <w:ind w:left="317" w:hanging="240"/>
            </w:pPr>
            <w:r>
              <w:t>Attribuutsoort toegevoegd.</w:t>
            </w:r>
          </w:p>
        </w:tc>
      </w:tr>
      <w:tr w:rsidR="00C7706A" w:rsidRPr="00AE6939" w14:paraId="3A6F42E8" w14:textId="77777777" w:rsidTr="005561F3">
        <w:tc>
          <w:tcPr>
            <w:tcW w:w="3652" w:type="dxa"/>
          </w:tcPr>
          <w:p w14:paraId="7C78AD58" w14:textId="77777777" w:rsidR="00C7706A" w:rsidRPr="005561F3" w:rsidRDefault="00C7706A" w:rsidP="005561F3">
            <w:pPr>
              <w:autoSpaceDE w:val="0"/>
              <w:autoSpaceDN w:val="0"/>
              <w:adjustRightInd w:val="0"/>
              <w:rPr>
                <w:rFonts w:ascii="Arial" w:hAnsi="Arial" w:cs="Arial"/>
                <w:sz w:val="20"/>
                <w:szCs w:val="20"/>
              </w:rPr>
            </w:pPr>
            <w:r w:rsidRPr="005561F3">
              <w:rPr>
                <w:rFonts w:ascii="Arial" w:hAnsi="Arial" w:cs="Arial"/>
                <w:sz w:val="20"/>
                <w:szCs w:val="20"/>
              </w:rPr>
              <w:t>is ontvangen van of verzonden aan BETROKKENE</w:t>
            </w:r>
          </w:p>
        </w:tc>
        <w:tc>
          <w:tcPr>
            <w:tcW w:w="5560" w:type="dxa"/>
          </w:tcPr>
          <w:p w14:paraId="3C9EFD7C" w14:textId="77777777" w:rsidR="00C7706A" w:rsidRDefault="00C7706A" w:rsidP="005561F3">
            <w:pPr>
              <w:pStyle w:val="Lijstalinea"/>
              <w:numPr>
                <w:ilvl w:val="0"/>
                <w:numId w:val="28"/>
              </w:numPr>
              <w:spacing w:before="60"/>
              <w:ind w:left="317" w:hanging="240"/>
            </w:pPr>
            <w:r>
              <w:t>Relatiesoort toegevoegd, met relatieklasse VERZENDING.</w:t>
            </w:r>
          </w:p>
        </w:tc>
      </w:tr>
    </w:tbl>
    <w:p w14:paraId="59669559" w14:textId="77777777" w:rsidR="00C7706A" w:rsidRPr="005561F3" w:rsidRDefault="00C7706A" w:rsidP="00C7706A">
      <w:pPr>
        <w:rPr>
          <w:lang w:val="nl-NL"/>
        </w:rPr>
      </w:pPr>
    </w:p>
    <w:p w14:paraId="4F7C53B8" w14:textId="77777777" w:rsidR="00C7706A" w:rsidRPr="00692A11" w:rsidRDefault="00C7706A" w:rsidP="00C7706A">
      <w:pPr>
        <w:keepNext/>
        <w:spacing w:after="0"/>
      </w:pPr>
      <w:r>
        <w:rPr>
          <w:b/>
        </w:rPr>
        <w:t>INFORMATIEOBJECTTYPE</w:t>
      </w:r>
    </w:p>
    <w:tbl>
      <w:tblPr>
        <w:tblStyle w:val="Tabelraster"/>
        <w:tblW w:w="0" w:type="auto"/>
        <w:tblLook w:val="04A0" w:firstRow="1" w:lastRow="0" w:firstColumn="1" w:lastColumn="0" w:noHBand="0" w:noVBand="1"/>
      </w:tblPr>
      <w:tblGrid>
        <w:gridCol w:w="3604"/>
        <w:gridCol w:w="5458"/>
      </w:tblGrid>
      <w:tr w:rsidR="00C7706A" w14:paraId="6A6BD86D" w14:textId="77777777" w:rsidTr="005561F3">
        <w:tc>
          <w:tcPr>
            <w:tcW w:w="3652" w:type="dxa"/>
          </w:tcPr>
          <w:p w14:paraId="6FA49242" w14:textId="77777777" w:rsidR="00C7706A" w:rsidRPr="006B7EBC" w:rsidRDefault="00C7706A" w:rsidP="005561F3">
            <w:pPr>
              <w:rPr>
                <w:b/>
              </w:rPr>
            </w:pPr>
            <w:r w:rsidRPr="006B7EBC">
              <w:rPr>
                <w:b/>
              </w:rPr>
              <w:t>Attribuut- of relatiesoort</w:t>
            </w:r>
          </w:p>
        </w:tc>
        <w:tc>
          <w:tcPr>
            <w:tcW w:w="5560" w:type="dxa"/>
          </w:tcPr>
          <w:p w14:paraId="178BD4B5" w14:textId="77777777" w:rsidR="00C7706A" w:rsidRPr="006B7EBC" w:rsidRDefault="00C7706A" w:rsidP="005561F3">
            <w:pPr>
              <w:rPr>
                <w:b/>
              </w:rPr>
            </w:pPr>
            <w:r w:rsidRPr="006B7EBC">
              <w:rPr>
                <w:b/>
              </w:rPr>
              <w:t>Wijziging</w:t>
            </w:r>
          </w:p>
        </w:tc>
      </w:tr>
      <w:tr w:rsidR="00C7706A" w14:paraId="60BFB921" w14:textId="77777777" w:rsidTr="005561F3">
        <w:tc>
          <w:tcPr>
            <w:tcW w:w="3652" w:type="dxa"/>
          </w:tcPr>
          <w:p w14:paraId="465AC209" w14:textId="77777777" w:rsidR="00C7706A" w:rsidRPr="004B2391" w:rsidRDefault="00C7706A" w:rsidP="005561F3">
            <w:r>
              <w:t>-</w:t>
            </w:r>
          </w:p>
        </w:tc>
        <w:tc>
          <w:tcPr>
            <w:tcW w:w="5560" w:type="dxa"/>
          </w:tcPr>
          <w:p w14:paraId="22D2B773" w14:textId="77777777" w:rsidR="00C7706A" w:rsidRDefault="00C7706A" w:rsidP="005561F3">
            <w:pPr>
              <w:pStyle w:val="Lijstalinea"/>
              <w:numPr>
                <w:ilvl w:val="0"/>
                <w:numId w:val="28"/>
              </w:numPr>
              <w:spacing w:before="60"/>
              <w:ind w:left="308" w:hanging="180"/>
            </w:pPr>
            <w:r>
              <w:t>Naam objecttype gewijzigd (was: DOCUMENTTYPE).</w:t>
            </w:r>
          </w:p>
          <w:p w14:paraId="08D48B00" w14:textId="77777777" w:rsidR="00C7706A" w:rsidRDefault="00C7706A" w:rsidP="005561F3">
            <w:pPr>
              <w:pStyle w:val="Lijstalinea"/>
              <w:numPr>
                <w:ilvl w:val="0"/>
                <w:numId w:val="28"/>
              </w:numPr>
              <w:spacing w:before="60"/>
              <w:ind w:left="308" w:hanging="180"/>
            </w:pPr>
            <w:r>
              <w:t>O</w:t>
            </w:r>
            <w:r w:rsidRPr="002B6DF3">
              <w:t xml:space="preserve">bjecttype </w:t>
            </w:r>
            <w:r>
              <w:t>ontleend aan</w:t>
            </w:r>
            <w:r w:rsidRPr="002B6DF3">
              <w:t xml:space="preserve"> </w:t>
            </w:r>
            <w:r>
              <w:t>Im</w:t>
            </w:r>
            <w:r w:rsidRPr="002B6DF3">
              <w:t>ZTC</w:t>
            </w:r>
            <w:r>
              <w:t xml:space="preserve"> 2.1.</w:t>
            </w:r>
          </w:p>
          <w:p w14:paraId="5CE538C5" w14:textId="77777777" w:rsidR="00C7706A" w:rsidRPr="00A336EE" w:rsidRDefault="00C7706A" w:rsidP="005561F3">
            <w:pPr>
              <w:pStyle w:val="Lijstalinea"/>
              <w:numPr>
                <w:ilvl w:val="0"/>
                <w:numId w:val="28"/>
              </w:numPr>
              <w:spacing w:before="60"/>
              <w:ind w:left="308" w:hanging="180"/>
            </w:pPr>
            <w:r>
              <w:t>Unieke aanduiding gewijzigd.</w:t>
            </w:r>
          </w:p>
        </w:tc>
      </w:tr>
      <w:tr w:rsidR="00C7706A" w:rsidRPr="00AE6939" w14:paraId="57C8454B" w14:textId="77777777" w:rsidTr="005561F3">
        <w:tc>
          <w:tcPr>
            <w:tcW w:w="3652" w:type="dxa"/>
          </w:tcPr>
          <w:p w14:paraId="362DFF7B" w14:textId="77777777" w:rsidR="00C7706A" w:rsidRPr="008B5C67" w:rsidRDefault="00C7706A" w:rsidP="005561F3">
            <w:r>
              <w:t>Domein</w:t>
            </w:r>
          </w:p>
        </w:tc>
        <w:tc>
          <w:tcPr>
            <w:tcW w:w="5560" w:type="dxa"/>
          </w:tcPr>
          <w:p w14:paraId="1DAED905" w14:textId="77777777" w:rsidR="00C7706A" w:rsidRDefault="00C7706A" w:rsidP="005561F3">
            <w:pPr>
              <w:pStyle w:val="Lijstalinea"/>
              <w:numPr>
                <w:ilvl w:val="0"/>
                <w:numId w:val="28"/>
              </w:numPr>
              <w:spacing w:before="60"/>
              <w:ind w:left="317" w:hanging="240"/>
            </w:pPr>
            <w:r>
              <w:t>Attribuutsoort toegevoegd (onderdeel unieke aanduiding).</w:t>
            </w:r>
          </w:p>
        </w:tc>
      </w:tr>
      <w:tr w:rsidR="00C7706A" w:rsidRPr="00AE6939" w14:paraId="1B75B4F5" w14:textId="77777777" w:rsidTr="005561F3">
        <w:tc>
          <w:tcPr>
            <w:tcW w:w="3652" w:type="dxa"/>
          </w:tcPr>
          <w:p w14:paraId="39173C17" w14:textId="77777777" w:rsidR="00C7706A" w:rsidRDefault="00C7706A" w:rsidP="005561F3">
            <w:r>
              <w:t>RSIN</w:t>
            </w:r>
          </w:p>
        </w:tc>
        <w:tc>
          <w:tcPr>
            <w:tcW w:w="5560" w:type="dxa"/>
          </w:tcPr>
          <w:p w14:paraId="4B692322" w14:textId="77777777" w:rsidR="00C7706A" w:rsidRDefault="00C7706A" w:rsidP="005561F3">
            <w:pPr>
              <w:pStyle w:val="Lijstalinea"/>
              <w:numPr>
                <w:ilvl w:val="0"/>
                <w:numId w:val="28"/>
              </w:numPr>
              <w:spacing w:before="60"/>
              <w:ind w:left="317" w:hanging="240"/>
            </w:pPr>
            <w:r>
              <w:t>Attribuutsoort toegevoegd (onderdeel unieke aanduiding).</w:t>
            </w:r>
          </w:p>
        </w:tc>
      </w:tr>
      <w:tr w:rsidR="00C7706A" w14:paraId="10D80165" w14:textId="77777777" w:rsidTr="005561F3">
        <w:tc>
          <w:tcPr>
            <w:tcW w:w="3652" w:type="dxa"/>
          </w:tcPr>
          <w:p w14:paraId="0DABDA2C" w14:textId="77777777" w:rsidR="00C7706A" w:rsidRDefault="00C7706A" w:rsidP="005561F3">
            <w:r w:rsidRPr="00150819">
              <w:t>Informatieobjecttype-omschrijving generiek</w:t>
            </w:r>
          </w:p>
        </w:tc>
        <w:tc>
          <w:tcPr>
            <w:tcW w:w="5560" w:type="dxa"/>
          </w:tcPr>
          <w:p w14:paraId="14DD822F" w14:textId="77777777" w:rsidR="00C7706A" w:rsidRDefault="00C7706A" w:rsidP="005561F3">
            <w:pPr>
              <w:pStyle w:val="Lijstalinea"/>
              <w:numPr>
                <w:ilvl w:val="0"/>
                <w:numId w:val="28"/>
              </w:numPr>
              <w:spacing w:before="60"/>
              <w:ind w:left="308" w:hanging="180"/>
            </w:pPr>
            <w:r>
              <w:t>Waardenverzameling gewijzigd.</w:t>
            </w:r>
          </w:p>
        </w:tc>
      </w:tr>
    </w:tbl>
    <w:p w14:paraId="49BA3BA2" w14:textId="77777777" w:rsidR="00C7706A" w:rsidRDefault="00C7706A" w:rsidP="00C7706A"/>
    <w:p w14:paraId="088E9BAF" w14:textId="77777777" w:rsidR="00C7706A" w:rsidRPr="007B0D15" w:rsidRDefault="00C7706A" w:rsidP="00C7706A">
      <w:pPr>
        <w:keepNext/>
        <w:spacing w:after="0"/>
        <w:rPr>
          <w:b/>
        </w:rPr>
      </w:pPr>
      <w:r w:rsidRPr="00756BCC">
        <w:rPr>
          <w:b/>
        </w:rPr>
        <w:t>KLANTCONTACT</w:t>
      </w:r>
    </w:p>
    <w:tbl>
      <w:tblPr>
        <w:tblStyle w:val="Tabelraster"/>
        <w:tblW w:w="0" w:type="auto"/>
        <w:tblLook w:val="04A0" w:firstRow="1" w:lastRow="0" w:firstColumn="1" w:lastColumn="0" w:noHBand="0" w:noVBand="1"/>
      </w:tblPr>
      <w:tblGrid>
        <w:gridCol w:w="3594"/>
        <w:gridCol w:w="5468"/>
      </w:tblGrid>
      <w:tr w:rsidR="00C7706A" w14:paraId="2BCD7280" w14:textId="77777777" w:rsidTr="005561F3">
        <w:tc>
          <w:tcPr>
            <w:tcW w:w="3652" w:type="dxa"/>
          </w:tcPr>
          <w:p w14:paraId="61F73647" w14:textId="77777777" w:rsidR="00C7706A" w:rsidRPr="006B7EBC" w:rsidRDefault="00C7706A" w:rsidP="005561F3">
            <w:pPr>
              <w:rPr>
                <w:b/>
              </w:rPr>
            </w:pPr>
            <w:r w:rsidRPr="006B7EBC">
              <w:rPr>
                <w:b/>
              </w:rPr>
              <w:t>Attribuut- of relatiesoort</w:t>
            </w:r>
          </w:p>
        </w:tc>
        <w:tc>
          <w:tcPr>
            <w:tcW w:w="5560" w:type="dxa"/>
          </w:tcPr>
          <w:p w14:paraId="63EA3A5A" w14:textId="77777777" w:rsidR="00C7706A" w:rsidRPr="006B7EBC" w:rsidRDefault="00C7706A" w:rsidP="005561F3">
            <w:pPr>
              <w:rPr>
                <w:b/>
              </w:rPr>
            </w:pPr>
            <w:r w:rsidRPr="006B7EBC">
              <w:rPr>
                <w:b/>
              </w:rPr>
              <w:t>Wijziging</w:t>
            </w:r>
          </w:p>
        </w:tc>
      </w:tr>
      <w:tr w:rsidR="00C7706A" w:rsidRPr="00AE6939" w14:paraId="766BF93E" w14:textId="77777777" w:rsidTr="005561F3">
        <w:tc>
          <w:tcPr>
            <w:tcW w:w="3652" w:type="dxa"/>
          </w:tcPr>
          <w:p w14:paraId="03AE703F" w14:textId="77777777" w:rsidR="00C7706A" w:rsidRPr="004B2391" w:rsidRDefault="00C7706A" w:rsidP="005561F3">
            <w:r>
              <w:t>-</w:t>
            </w:r>
          </w:p>
        </w:tc>
        <w:tc>
          <w:tcPr>
            <w:tcW w:w="5560" w:type="dxa"/>
          </w:tcPr>
          <w:p w14:paraId="5614C8E6" w14:textId="77777777" w:rsidR="00C7706A" w:rsidRPr="00A336EE" w:rsidRDefault="00C7706A" w:rsidP="005561F3">
            <w:pPr>
              <w:pStyle w:val="Lijstalinea"/>
              <w:numPr>
                <w:ilvl w:val="0"/>
                <w:numId w:val="28"/>
              </w:numPr>
              <w:spacing w:before="60"/>
              <w:ind w:left="308" w:hanging="180"/>
            </w:pPr>
            <w:r>
              <w:t>Objecttype toegevoegd, met attribuut- en relatiesoorten.</w:t>
            </w:r>
          </w:p>
        </w:tc>
      </w:tr>
    </w:tbl>
    <w:p w14:paraId="2745A9A0" w14:textId="77777777" w:rsidR="00C7706A" w:rsidRPr="005561F3" w:rsidRDefault="00C7706A" w:rsidP="00C7706A">
      <w:pPr>
        <w:rPr>
          <w:b/>
          <w:lang w:val="nl-NL"/>
        </w:rPr>
      </w:pPr>
    </w:p>
    <w:p w14:paraId="36891A65" w14:textId="77777777" w:rsidR="00C7706A" w:rsidRPr="007B0D15" w:rsidRDefault="00C7706A" w:rsidP="00C7706A">
      <w:pPr>
        <w:keepNext/>
        <w:spacing w:after="0"/>
        <w:rPr>
          <w:b/>
        </w:rPr>
      </w:pPr>
      <w:r w:rsidRPr="00756BCC">
        <w:rPr>
          <w:b/>
        </w:rPr>
        <w:t>KLANT</w:t>
      </w:r>
      <w:r>
        <w:rPr>
          <w:b/>
        </w:rPr>
        <w:t>-</w:t>
      </w:r>
      <w:r w:rsidRPr="00756BCC">
        <w:rPr>
          <w:b/>
        </w:rPr>
        <w:t>CONTACT</w:t>
      </w:r>
      <w:r>
        <w:rPr>
          <w:b/>
        </w:rPr>
        <w:t>PERSOON</w:t>
      </w:r>
    </w:p>
    <w:tbl>
      <w:tblPr>
        <w:tblStyle w:val="Tabelraster"/>
        <w:tblW w:w="0" w:type="auto"/>
        <w:tblLook w:val="04A0" w:firstRow="1" w:lastRow="0" w:firstColumn="1" w:lastColumn="0" w:noHBand="0" w:noVBand="1"/>
      </w:tblPr>
      <w:tblGrid>
        <w:gridCol w:w="3591"/>
        <w:gridCol w:w="5471"/>
      </w:tblGrid>
      <w:tr w:rsidR="00C7706A" w14:paraId="61517DB2" w14:textId="77777777" w:rsidTr="005561F3">
        <w:tc>
          <w:tcPr>
            <w:tcW w:w="3652" w:type="dxa"/>
          </w:tcPr>
          <w:p w14:paraId="44C6622B" w14:textId="77777777" w:rsidR="00C7706A" w:rsidRPr="006B7EBC" w:rsidRDefault="00C7706A" w:rsidP="005561F3">
            <w:pPr>
              <w:rPr>
                <w:b/>
              </w:rPr>
            </w:pPr>
            <w:r w:rsidRPr="006B7EBC">
              <w:rPr>
                <w:b/>
              </w:rPr>
              <w:t>Attribuut- of relatiesoort</w:t>
            </w:r>
          </w:p>
        </w:tc>
        <w:tc>
          <w:tcPr>
            <w:tcW w:w="5560" w:type="dxa"/>
          </w:tcPr>
          <w:p w14:paraId="09B0DE6C" w14:textId="77777777" w:rsidR="00C7706A" w:rsidRPr="006B7EBC" w:rsidRDefault="00C7706A" w:rsidP="005561F3">
            <w:pPr>
              <w:rPr>
                <w:b/>
              </w:rPr>
            </w:pPr>
            <w:r w:rsidRPr="006B7EBC">
              <w:rPr>
                <w:b/>
              </w:rPr>
              <w:t>Wijziging</w:t>
            </w:r>
          </w:p>
        </w:tc>
      </w:tr>
      <w:tr w:rsidR="00C7706A" w:rsidRPr="00AE6939" w14:paraId="40C30959" w14:textId="77777777" w:rsidTr="005561F3">
        <w:tc>
          <w:tcPr>
            <w:tcW w:w="3652" w:type="dxa"/>
          </w:tcPr>
          <w:p w14:paraId="0E4FF2CE" w14:textId="77777777" w:rsidR="00C7706A" w:rsidRPr="004B2391" w:rsidRDefault="00C7706A" w:rsidP="005561F3">
            <w:r>
              <w:t>-</w:t>
            </w:r>
          </w:p>
        </w:tc>
        <w:tc>
          <w:tcPr>
            <w:tcW w:w="5560" w:type="dxa"/>
          </w:tcPr>
          <w:p w14:paraId="2C2273D9" w14:textId="77777777" w:rsidR="00C7706A" w:rsidRPr="00A336EE" w:rsidRDefault="00C7706A" w:rsidP="005561F3">
            <w:pPr>
              <w:pStyle w:val="Lijstalinea"/>
              <w:numPr>
                <w:ilvl w:val="0"/>
                <w:numId w:val="28"/>
              </w:numPr>
              <w:spacing w:before="60"/>
              <w:ind w:left="308" w:hanging="180"/>
            </w:pPr>
            <w:r>
              <w:t>Relatieklasse toegevoegd (op relatiesoort ‘KLANTCONTACT heeft plaatsgevonden met VESTIGING’), met attribuutsoorten.</w:t>
            </w:r>
          </w:p>
        </w:tc>
      </w:tr>
    </w:tbl>
    <w:p w14:paraId="154A7A0B" w14:textId="77777777" w:rsidR="00C7706A" w:rsidRPr="005561F3" w:rsidRDefault="00C7706A" w:rsidP="00C7706A">
      <w:pPr>
        <w:rPr>
          <w:lang w:val="nl-NL"/>
        </w:rPr>
      </w:pPr>
    </w:p>
    <w:p w14:paraId="6538C240" w14:textId="77777777" w:rsidR="00C7706A" w:rsidRPr="006B7EBC" w:rsidRDefault="00C7706A" w:rsidP="00C7706A">
      <w:pPr>
        <w:spacing w:after="0"/>
        <w:rPr>
          <w:b/>
        </w:rPr>
      </w:pPr>
      <w:r>
        <w:rPr>
          <w:b/>
        </w:rPr>
        <w:t>LAND</w:t>
      </w:r>
    </w:p>
    <w:tbl>
      <w:tblPr>
        <w:tblStyle w:val="Tabelraster"/>
        <w:tblW w:w="0" w:type="auto"/>
        <w:tblLook w:val="04A0" w:firstRow="1" w:lastRow="0" w:firstColumn="1" w:lastColumn="0" w:noHBand="0" w:noVBand="1"/>
      </w:tblPr>
      <w:tblGrid>
        <w:gridCol w:w="3597"/>
        <w:gridCol w:w="5465"/>
      </w:tblGrid>
      <w:tr w:rsidR="00C7706A" w14:paraId="01995A9C" w14:textId="77777777" w:rsidTr="005561F3">
        <w:tc>
          <w:tcPr>
            <w:tcW w:w="3652" w:type="dxa"/>
          </w:tcPr>
          <w:p w14:paraId="4D80EB50" w14:textId="77777777" w:rsidR="00C7706A" w:rsidRPr="006B7EBC" w:rsidRDefault="00C7706A" w:rsidP="005561F3">
            <w:pPr>
              <w:rPr>
                <w:b/>
              </w:rPr>
            </w:pPr>
            <w:r w:rsidRPr="006B7EBC">
              <w:rPr>
                <w:b/>
              </w:rPr>
              <w:t>Attribuut- of relatiesoort</w:t>
            </w:r>
          </w:p>
        </w:tc>
        <w:tc>
          <w:tcPr>
            <w:tcW w:w="5560" w:type="dxa"/>
          </w:tcPr>
          <w:p w14:paraId="65D042A3" w14:textId="77777777" w:rsidR="00C7706A" w:rsidRPr="006B7EBC" w:rsidRDefault="00C7706A" w:rsidP="005561F3">
            <w:pPr>
              <w:rPr>
                <w:b/>
              </w:rPr>
            </w:pPr>
            <w:r w:rsidRPr="006B7EBC">
              <w:rPr>
                <w:b/>
              </w:rPr>
              <w:t>Wijziging</w:t>
            </w:r>
          </w:p>
        </w:tc>
      </w:tr>
      <w:tr w:rsidR="00C7706A" w:rsidRPr="00AE6939" w14:paraId="442F518E" w14:textId="77777777" w:rsidTr="005561F3">
        <w:tc>
          <w:tcPr>
            <w:tcW w:w="3652" w:type="dxa"/>
          </w:tcPr>
          <w:p w14:paraId="7335BBA8" w14:textId="77777777" w:rsidR="00C7706A" w:rsidRPr="006B7EBC" w:rsidRDefault="00C7706A" w:rsidP="005561F3">
            <w:r>
              <w:lastRenderedPageBreak/>
              <w:t>-</w:t>
            </w:r>
          </w:p>
        </w:tc>
        <w:tc>
          <w:tcPr>
            <w:tcW w:w="5560" w:type="dxa"/>
          </w:tcPr>
          <w:p w14:paraId="6F6D0395" w14:textId="77777777" w:rsidR="00C7706A" w:rsidRDefault="00C7706A" w:rsidP="005561F3">
            <w:pPr>
              <w:pStyle w:val="Lijstalinea"/>
              <w:numPr>
                <w:ilvl w:val="0"/>
                <w:numId w:val="28"/>
              </w:numPr>
              <w:spacing w:before="60"/>
              <w:ind w:left="317" w:hanging="240"/>
            </w:pPr>
            <w:r>
              <w:t>Objecttype vervallen (zie bij ROL).</w:t>
            </w:r>
          </w:p>
        </w:tc>
      </w:tr>
    </w:tbl>
    <w:p w14:paraId="66589A1D" w14:textId="77777777" w:rsidR="00C7706A" w:rsidRPr="005561F3" w:rsidRDefault="00C7706A" w:rsidP="00C7706A">
      <w:pPr>
        <w:rPr>
          <w:lang w:val="nl-NL"/>
        </w:rPr>
      </w:pPr>
    </w:p>
    <w:p w14:paraId="701D2918" w14:textId="77777777" w:rsidR="00C7706A" w:rsidRPr="007B0D15" w:rsidRDefault="00C7706A" w:rsidP="00C7706A">
      <w:pPr>
        <w:keepNext/>
        <w:spacing w:after="0"/>
        <w:rPr>
          <w:b/>
        </w:rPr>
      </w:pPr>
      <w:r>
        <w:rPr>
          <w:b/>
        </w:rPr>
        <w:t>MEDEWERKER</w:t>
      </w:r>
    </w:p>
    <w:tbl>
      <w:tblPr>
        <w:tblStyle w:val="Tabelraster"/>
        <w:tblW w:w="0" w:type="auto"/>
        <w:tblLook w:val="04A0" w:firstRow="1" w:lastRow="0" w:firstColumn="1" w:lastColumn="0" w:noHBand="0" w:noVBand="1"/>
      </w:tblPr>
      <w:tblGrid>
        <w:gridCol w:w="3610"/>
        <w:gridCol w:w="5452"/>
      </w:tblGrid>
      <w:tr w:rsidR="00C7706A" w14:paraId="16148E1F" w14:textId="77777777" w:rsidTr="005561F3">
        <w:tc>
          <w:tcPr>
            <w:tcW w:w="3652" w:type="dxa"/>
          </w:tcPr>
          <w:p w14:paraId="29BE6067" w14:textId="77777777" w:rsidR="00C7706A" w:rsidRPr="006B7EBC" w:rsidRDefault="00C7706A" w:rsidP="005561F3">
            <w:pPr>
              <w:rPr>
                <w:b/>
              </w:rPr>
            </w:pPr>
            <w:r w:rsidRPr="006B7EBC">
              <w:rPr>
                <w:b/>
              </w:rPr>
              <w:t>Attribuut- of relatiesoort</w:t>
            </w:r>
          </w:p>
        </w:tc>
        <w:tc>
          <w:tcPr>
            <w:tcW w:w="5560" w:type="dxa"/>
          </w:tcPr>
          <w:p w14:paraId="07850B70" w14:textId="77777777" w:rsidR="00C7706A" w:rsidRPr="006B7EBC" w:rsidRDefault="00C7706A" w:rsidP="005561F3">
            <w:pPr>
              <w:rPr>
                <w:b/>
              </w:rPr>
            </w:pPr>
            <w:r w:rsidRPr="006B7EBC">
              <w:rPr>
                <w:b/>
              </w:rPr>
              <w:t>Wijziging</w:t>
            </w:r>
          </w:p>
        </w:tc>
      </w:tr>
      <w:tr w:rsidR="00C7706A" w14:paraId="02D5B6B9" w14:textId="77777777" w:rsidTr="005561F3">
        <w:tc>
          <w:tcPr>
            <w:tcW w:w="3652" w:type="dxa"/>
          </w:tcPr>
          <w:p w14:paraId="2D9D0B36" w14:textId="77777777" w:rsidR="00C7706A" w:rsidRPr="004B2391" w:rsidRDefault="00C7706A" w:rsidP="005561F3">
            <w:r>
              <w:t>-</w:t>
            </w:r>
          </w:p>
        </w:tc>
        <w:tc>
          <w:tcPr>
            <w:tcW w:w="5560" w:type="dxa"/>
          </w:tcPr>
          <w:p w14:paraId="7CC3E92F" w14:textId="77777777" w:rsidR="00C7706A" w:rsidRPr="00A336EE" w:rsidRDefault="00C7706A" w:rsidP="005561F3">
            <w:pPr>
              <w:pStyle w:val="Lijstalinea"/>
              <w:numPr>
                <w:ilvl w:val="0"/>
                <w:numId w:val="28"/>
              </w:numPr>
              <w:spacing w:before="60"/>
              <w:ind w:left="308" w:hanging="180"/>
            </w:pPr>
            <w:r>
              <w:t>Unieke aanduiding objecttype gewijzigd.</w:t>
            </w:r>
          </w:p>
        </w:tc>
      </w:tr>
      <w:tr w:rsidR="00C7706A" w14:paraId="7E7F9751" w14:textId="77777777" w:rsidTr="005561F3">
        <w:tc>
          <w:tcPr>
            <w:tcW w:w="3652" w:type="dxa"/>
          </w:tcPr>
          <w:p w14:paraId="5BCF9A6B" w14:textId="77777777" w:rsidR="00C7706A" w:rsidRDefault="00C7706A" w:rsidP="005561F3">
            <w:r>
              <w:t>Medewerkeridentificatie</w:t>
            </w:r>
          </w:p>
        </w:tc>
        <w:tc>
          <w:tcPr>
            <w:tcW w:w="5560" w:type="dxa"/>
          </w:tcPr>
          <w:p w14:paraId="4663D217" w14:textId="77777777" w:rsidR="00C7706A" w:rsidRDefault="00C7706A" w:rsidP="005561F3">
            <w:pPr>
              <w:pStyle w:val="Lijstalinea"/>
              <w:numPr>
                <w:ilvl w:val="0"/>
                <w:numId w:val="28"/>
              </w:numPr>
              <w:spacing w:before="60"/>
              <w:ind w:left="308" w:hanging="180"/>
            </w:pPr>
            <w:r>
              <w:t>Waardenverzameling gewijzigd.</w:t>
            </w:r>
          </w:p>
        </w:tc>
      </w:tr>
    </w:tbl>
    <w:p w14:paraId="7FDCEBE4" w14:textId="77777777" w:rsidR="00C7706A" w:rsidRDefault="00C7706A" w:rsidP="00C7706A">
      <w:pPr>
        <w:rPr>
          <w:b/>
        </w:rPr>
      </w:pPr>
    </w:p>
    <w:p w14:paraId="59529891" w14:textId="77777777" w:rsidR="00C7706A" w:rsidRPr="007B0D15" w:rsidRDefault="00C7706A" w:rsidP="00C7706A">
      <w:pPr>
        <w:rPr>
          <w:b/>
        </w:rPr>
      </w:pPr>
      <w:r>
        <w:rPr>
          <w:b/>
        </w:rPr>
        <w:t>ORGANISATORISCHE EENHEID</w:t>
      </w:r>
    </w:p>
    <w:tbl>
      <w:tblPr>
        <w:tblStyle w:val="Tabelraster"/>
        <w:tblW w:w="0" w:type="auto"/>
        <w:tblLook w:val="04A0" w:firstRow="1" w:lastRow="0" w:firstColumn="1" w:lastColumn="0" w:noHBand="0" w:noVBand="1"/>
      </w:tblPr>
      <w:tblGrid>
        <w:gridCol w:w="3588"/>
        <w:gridCol w:w="5474"/>
      </w:tblGrid>
      <w:tr w:rsidR="00C7706A" w14:paraId="23535EFC" w14:textId="77777777" w:rsidTr="005561F3">
        <w:tc>
          <w:tcPr>
            <w:tcW w:w="3652" w:type="dxa"/>
          </w:tcPr>
          <w:p w14:paraId="50B3CD90" w14:textId="77777777" w:rsidR="00C7706A" w:rsidRPr="006B7EBC" w:rsidRDefault="00C7706A" w:rsidP="005561F3">
            <w:pPr>
              <w:rPr>
                <w:b/>
              </w:rPr>
            </w:pPr>
            <w:r w:rsidRPr="006B7EBC">
              <w:rPr>
                <w:b/>
              </w:rPr>
              <w:t>Attribuut- of relatiesoort</w:t>
            </w:r>
          </w:p>
        </w:tc>
        <w:tc>
          <w:tcPr>
            <w:tcW w:w="5560" w:type="dxa"/>
          </w:tcPr>
          <w:p w14:paraId="1CE1F3D1" w14:textId="77777777" w:rsidR="00C7706A" w:rsidRPr="006B7EBC" w:rsidRDefault="00C7706A" w:rsidP="005561F3">
            <w:pPr>
              <w:rPr>
                <w:b/>
              </w:rPr>
            </w:pPr>
            <w:r w:rsidRPr="006B7EBC">
              <w:rPr>
                <w:b/>
              </w:rPr>
              <w:t>Wijziging</w:t>
            </w:r>
          </w:p>
        </w:tc>
      </w:tr>
      <w:tr w:rsidR="00C7706A" w14:paraId="1950E3E7" w14:textId="77777777" w:rsidTr="005561F3">
        <w:tc>
          <w:tcPr>
            <w:tcW w:w="3652" w:type="dxa"/>
          </w:tcPr>
          <w:p w14:paraId="506FBD04" w14:textId="77777777" w:rsidR="00C7706A" w:rsidRPr="004B2391" w:rsidRDefault="00C7706A" w:rsidP="005561F3">
            <w:r>
              <w:t>-</w:t>
            </w:r>
          </w:p>
        </w:tc>
        <w:tc>
          <w:tcPr>
            <w:tcW w:w="5560" w:type="dxa"/>
          </w:tcPr>
          <w:p w14:paraId="69B329A1" w14:textId="77777777" w:rsidR="00C7706A" w:rsidRPr="00A336EE" w:rsidRDefault="00C7706A" w:rsidP="005561F3">
            <w:pPr>
              <w:pStyle w:val="Lijstalinea"/>
              <w:numPr>
                <w:ilvl w:val="0"/>
                <w:numId w:val="28"/>
              </w:numPr>
              <w:spacing w:before="60"/>
              <w:ind w:left="308" w:hanging="180"/>
            </w:pPr>
            <w:r>
              <w:t>Unieke aanduiding objecttype gewijzigd.</w:t>
            </w:r>
          </w:p>
        </w:tc>
      </w:tr>
      <w:tr w:rsidR="00C7706A" w14:paraId="5E08BFDC" w14:textId="77777777" w:rsidTr="005561F3">
        <w:tc>
          <w:tcPr>
            <w:tcW w:w="3652" w:type="dxa"/>
          </w:tcPr>
          <w:p w14:paraId="4F43C34C" w14:textId="77777777" w:rsidR="00C7706A" w:rsidRDefault="00C7706A" w:rsidP="005561F3">
            <w:r w:rsidRPr="0019709D">
              <w:t>Organisatie</w:t>
            </w:r>
            <w:r>
              <w:t>-eenheid-</w:t>
            </w:r>
            <w:r w:rsidRPr="0019709D">
              <w:t xml:space="preserve">identificatie  </w:t>
            </w:r>
          </w:p>
        </w:tc>
        <w:tc>
          <w:tcPr>
            <w:tcW w:w="5560" w:type="dxa"/>
          </w:tcPr>
          <w:p w14:paraId="75A82528" w14:textId="77777777" w:rsidR="00C7706A" w:rsidRDefault="00C7706A" w:rsidP="005561F3">
            <w:pPr>
              <w:pStyle w:val="Lijstalinea"/>
              <w:numPr>
                <w:ilvl w:val="0"/>
                <w:numId w:val="28"/>
              </w:numPr>
              <w:spacing w:before="60"/>
              <w:ind w:left="308" w:hanging="180"/>
            </w:pPr>
            <w:r>
              <w:t>Naam attibuutsoort gewijzigd; was: ‘Organisatie- identificatie’.</w:t>
            </w:r>
          </w:p>
          <w:p w14:paraId="4EA6549C" w14:textId="77777777" w:rsidR="00C7706A" w:rsidRDefault="00C7706A" w:rsidP="005561F3">
            <w:pPr>
              <w:pStyle w:val="Lijstalinea"/>
              <w:numPr>
                <w:ilvl w:val="0"/>
                <w:numId w:val="28"/>
              </w:numPr>
              <w:spacing w:before="60"/>
              <w:ind w:left="308" w:hanging="180"/>
            </w:pPr>
            <w:r>
              <w:t>Waardenverzameling aangepast.</w:t>
            </w:r>
          </w:p>
        </w:tc>
      </w:tr>
      <w:tr w:rsidR="00C7706A" w:rsidRPr="00AE6939" w14:paraId="6685EFCE" w14:textId="77777777" w:rsidTr="005561F3">
        <w:tc>
          <w:tcPr>
            <w:tcW w:w="3652" w:type="dxa"/>
          </w:tcPr>
          <w:p w14:paraId="10B536F0" w14:textId="77777777" w:rsidR="00C7706A" w:rsidRPr="0019709D" w:rsidRDefault="00C7706A" w:rsidP="005561F3">
            <w:r w:rsidRPr="0019709D">
              <w:t>Organisatie</w:t>
            </w:r>
            <w:r>
              <w:t>-</w:t>
            </w:r>
            <w:r w:rsidRPr="0019709D">
              <w:t>identificatie</w:t>
            </w:r>
          </w:p>
        </w:tc>
        <w:tc>
          <w:tcPr>
            <w:tcW w:w="5560" w:type="dxa"/>
          </w:tcPr>
          <w:p w14:paraId="13094AC4" w14:textId="77777777" w:rsidR="00C7706A" w:rsidRDefault="00C7706A" w:rsidP="005561F3">
            <w:pPr>
              <w:pStyle w:val="Lijstalinea"/>
              <w:numPr>
                <w:ilvl w:val="0"/>
                <w:numId w:val="28"/>
              </w:numPr>
              <w:spacing w:before="60"/>
              <w:ind w:left="308" w:hanging="180"/>
            </w:pPr>
            <w:r>
              <w:t>Attribuutsoort toegevoegd (onderdeel unieke aanduiding).</w:t>
            </w:r>
          </w:p>
        </w:tc>
      </w:tr>
    </w:tbl>
    <w:p w14:paraId="3B4DB14A" w14:textId="77777777" w:rsidR="00C7706A" w:rsidRPr="005561F3" w:rsidRDefault="00C7706A" w:rsidP="00C7706A">
      <w:pPr>
        <w:rPr>
          <w:lang w:val="nl-NL"/>
        </w:rPr>
      </w:pPr>
    </w:p>
    <w:p w14:paraId="2E973C99" w14:textId="77777777" w:rsidR="00C7706A" w:rsidRPr="007B0D15" w:rsidRDefault="00C7706A" w:rsidP="00C7706A">
      <w:pPr>
        <w:keepNext/>
        <w:spacing w:after="0"/>
        <w:rPr>
          <w:b/>
        </w:rPr>
      </w:pPr>
      <w:r>
        <w:rPr>
          <w:b/>
        </w:rPr>
        <w:t>ROL</w:t>
      </w:r>
    </w:p>
    <w:tbl>
      <w:tblPr>
        <w:tblStyle w:val="Tabelraster"/>
        <w:tblW w:w="0" w:type="auto"/>
        <w:tblLook w:val="04A0" w:firstRow="1" w:lastRow="0" w:firstColumn="1" w:lastColumn="0" w:noHBand="0" w:noVBand="1"/>
      </w:tblPr>
      <w:tblGrid>
        <w:gridCol w:w="3602"/>
        <w:gridCol w:w="5460"/>
      </w:tblGrid>
      <w:tr w:rsidR="00C7706A" w14:paraId="415C4552" w14:textId="77777777" w:rsidTr="005561F3">
        <w:tc>
          <w:tcPr>
            <w:tcW w:w="3652" w:type="dxa"/>
          </w:tcPr>
          <w:p w14:paraId="7AFC95D1" w14:textId="77777777" w:rsidR="00C7706A" w:rsidRPr="006B7EBC" w:rsidRDefault="00C7706A" w:rsidP="005561F3">
            <w:pPr>
              <w:rPr>
                <w:b/>
              </w:rPr>
            </w:pPr>
            <w:r w:rsidRPr="006B7EBC">
              <w:rPr>
                <w:b/>
              </w:rPr>
              <w:t>Attribuut- of relatiesoort</w:t>
            </w:r>
          </w:p>
        </w:tc>
        <w:tc>
          <w:tcPr>
            <w:tcW w:w="5560" w:type="dxa"/>
          </w:tcPr>
          <w:p w14:paraId="470C63C5" w14:textId="77777777" w:rsidR="00C7706A" w:rsidRPr="006B7EBC" w:rsidRDefault="00C7706A" w:rsidP="005561F3">
            <w:pPr>
              <w:rPr>
                <w:b/>
              </w:rPr>
            </w:pPr>
            <w:r w:rsidRPr="006B7EBC">
              <w:rPr>
                <w:b/>
              </w:rPr>
              <w:t>Wijziging</w:t>
            </w:r>
          </w:p>
        </w:tc>
      </w:tr>
      <w:tr w:rsidR="00C7706A" w:rsidRPr="00AE6939" w14:paraId="683CBD66" w14:textId="77777777" w:rsidTr="005561F3">
        <w:tc>
          <w:tcPr>
            <w:tcW w:w="3652" w:type="dxa"/>
          </w:tcPr>
          <w:p w14:paraId="0BDC42F1" w14:textId="77777777" w:rsidR="00C7706A" w:rsidRPr="004B2391" w:rsidRDefault="00C7706A" w:rsidP="005561F3">
            <w:r>
              <w:t>-</w:t>
            </w:r>
          </w:p>
        </w:tc>
        <w:tc>
          <w:tcPr>
            <w:tcW w:w="5560" w:type="dxa"/>
          </w:tcPr>
          <w:p w14:paraId="1C00DD76" w14:textId="77777777" w:rsidR="00C7706A" w:rsidRPr="00A336EE" w:rsidRDefault="00C7706A" w:rsidP="005561F3">
            <w:pPr>
              <w:pStyle w:val="Lijstalinea"/>
              <w:numPr>
                <w:ilvl w:val="0"/>
                <w:numId w:val="28"/>
              </w:numPr>
              <w:spacing w:before="60"/>
              <w:ind w:left="308" w:hanging="180"/>
            </w:pPr>
            <w:r w:rsidRPr="00294D0F">
              <w:t xml:space="preserve">ROL was een objecttype maar is nu een relatieklasse </w:t>
            </w:r>
            <w:r>
              <w:t>van de relatiesoort ‘ZAAK heeft BETROKKENE’.</w:t>
            </w:r>
          </w:p>
        </w:tc>
      </w:tr>
      <w:tr w:rsidR="00C7706A" w14:paraId="373D1936" w14:textId="77777777" w:rsidTr="005561F3">
        <w:tc>
          <w:tcPr>
            <w:tcW w:w="3652" w:type="dxa"/>
          </w:tcPr>
          <w:p w14:paraId="7D3AE178" w14:textId="77777777" w:rsidR="00C7706A" w:rsidRDefault="00C7706A" w:rsidP="005561F3">
            <w:r>
              <w:rPr>
                <w:szCs w:val="24"/>
              </w:rPr>
              <w:t>Rolomschrijving generiek</w:t>
            </w:r>
          </w:p>
        </w:tc>
        <w:tc>
          <w:tcPr>
            <w:tcW w:w="5560" w:type="dxa"/>
          </w:tcPr>
          <w:p w14:paraId="56E8BC9E" w14:textId="77777777" w:rsidR="00C7706A" w:rsidRPr="009235D5" w:rsidRDefault="00C7706A" w:rsidP="005561F3">
            <w:pPr>
              <w:pStyle w:val="Lijstalinea"/>
              <w:numPr>
                <w:ilvl w:val="0"/>
                <w:numId w:val="28"/>
              </w:numPr>
              <w:spacing w:before="60"/>
              <w:ind w:left="308" w:hanging="180"/>
            </w:pPr>
            <w:r>
              <w:rPr>
                <w:szCs w:val="24"/>
              </w:rPr>
              <w:t>W</w:t>
            </w:r>
            <w:r w:rsidRPr="00202CD0">
              <w:rPr>
                <w:szCs w:val="24"/>
              </w:rPr>
              <w:t xml:space="preserve">aardenverzameling </w:t>
            </w:r>
            <w:r>
              <w:rPr>
                <w:szCs w:val="24"/>
              </w:rPr>
              <w:t>gewijzigd.</w:t>
            </w:r>
          </w:p>
          <w:p w14:paraId="3998D556" w14:textId="77777777" w:rsidR="00C7706A" w:rsidRPr="00294D0F" w:rsidRDefault="00C7706A" w:rsidP="005561F3">
            <w:pPr>
              <w:pStyle w:val="Lijstalinea"/>
              <w:numPr>
                <w:ilvl w:val="0"/>
                <w:numId w:val="28"/>
              </w:numPr>
              <w:spacing w:before="60"/>
              <w:ind w:left="308" w:hanging="180"/>
            </w:pPr>
            <w:r>
              <w:rPr>
                <w:szCs w:val="24"/>
              </w:rPr>
              <w:t>R</w:t>
            </w:r>
            <w:r w:rsidRPr="00202CD0">
              <w:rPr>
                <w:szCs w:val="24"/>
              </w:rPr>
              <w:t xml:space="preserve">egels </w:t>
            </w:r>
            <w:r>
              <w:rPr>
                <w:szCs w:val="24"/>
              </w:rPr>
              <w:t>gewijzigd.</w:t>
            </w:r>
          </w:p>
        </w:tc>
      </w:tr>
      <w:tr w:rsidR="00C7706A" w14:paraId="1ACDDCD5" w14:textId="77777777" w:rsidTr="005561F3">
        <w:tc>
          <w:tcPr>
            <w:tcW w:w="3652" w:type="dxa"/>
          </w:tcPr>
          <w:p w14:paraId="3DFD05B5" w14:textId="77777777" w:rsidR="00C7706A" w:rsidRDefault="00C7706A" w:rsidP="005561F3">
            <w:r>
              <w:rPr>
                <w:szCs w:val="24"/>
              </w:rPr>
              <w:t>Indicatie machtiging</w:t>
            </w:r>
          </w:p>
        </w:tc>
        <w:tc>
          <w:tcPr>
            <w:tcW w:w="5560" w:type="dxa"/>
          </w:tcPr>
          <w:p w14:paraId="2ED0C978" w14:textId="77777777" w:rsidR="00C7706A" w:rsidRDefault="00C7706A" w:rsidP="005561F3">
            <w:pPr>
              <w:pStyle w:val="Lijstalinea"/>
              <w:numPr>
                <w:ilvl w:val="0"/>
                <w:numId w:val="28"/>
              </w:numPr>
              <w:spacing w:before="60"/>
              <w:ind w:left="308" w:hanging="180"/>
            </w:pPr>
            <w:r>
              <w:t>Attribuutsoort toegevoegd.</w:t>
            </w:r>
          </w:p>
        </w:tc>
      </w:tr>
      <w:tr w:rsidR="00C7706A" w14:paraId="55E03E41" w14:textId="77777777" w:rsidTr="005561F3">
        <w:tc>
          <w:tcPr>
            <w:tcW w:w="3652" w:type="dxa"/>
          </w:tcPr>
          <w:p w14:paraId="669DA1DB" w14:textId="77777777" w:rsidR="00C7706A" w:rsidRDefault="00C7706A" w:rsidP="005561F3">
            <w:pPr>
              <w:rPr>
                <w:szCs w:val="24"/>
              </w:rPr>
            </w:pPr>
            <w:r w:rsidRPr="00512B78">
              <w:rPr>
                <w:szCs w:val="24"/>
              </w:rPr>
              <w:t>Afwijkend binnenlands correspondentieadres</w:t>
            </w:r>
          </w:p>
        </w:tc>
        <w:tc>
          <w:tcPr>
            <w:tcW w:w="5560" w:type="dxa"/>
          </w:tcPr>
          <w:p w14:paraId="48573D87" w14:textId="77777777" w:rsidR="00C7706A" w:rsidRDefault="00C7706A" w:rsidP="005561F3">
            <w:pPr>
              <w:pStyle w:val="Lijstalinea"/>
              <w:numPr>
                <w:ilvl w:val="0"/>
                <w:numId w:val="28"/>
              </w:numPr>
              <w:spacing w:before="60"/>
              <w:ind w:left="308" w:hanging="180"/>
            </w:pPr>
            <w:r>
              <w:t xml:space="preserve">Groepattribuutsoort toegevoegd, met subattributen. </w:t>
            </w:r>
          </w:p>
        </w:tc>
      </w:tr>
      <w:tr w:rsidR="00C7706A" w:rsidRPr="00AE6939" w14:paraId="5DAA9207" w14:textId="77777777" w:rsidTr="005561F3">
        <w:tc>
          <w:tcPr>
            <w:tcW w:w="3652" w:type="dxa"/>
          </w:tcPr>
          <w:p w14:paraId="16C13821" w14:textId="77777777" w:rsidR="00C7706A" w:rsidRPr="00512B78" w:rsidRDefault="00C7706A" w:rsidP="005561F3">
            <w:pPr>
              <w:rPr>
                <w:szCs w:val="24"/>
              </w:rPr>
            </w:pPr>
            <w:r w:rsidRPr="00512B78">
              <w:rPr>
                <w:szCs w:val="24"/>
              </w:rPr>
              <w:t>van BETROKKENE met als afwijkend binnenlands correspondentieadres    ADRESSEERBAAR OBJECT AANDUIDING</w:t>
            </w:r>
          </w:p>
        </w:tc>
        <w:tc>
          <w:tcPr>
            <w:tcW w:w="5560" w:type="dxa"/>
          </w:tcPr>
          <w:p w14:paraId="0D930EC7" w14:textId="77777777" w:rsidR="00C7706A" w:rsidRDefault="00C7706A" w:rsidP="005561F3">
            <w:pPr>
              <w:pStyle w:val="Lijstalinea"/>
              <w:numPr>
                <w:ilvl w:val="0"/>
                <w:numId w:val="28"/>
              </w:numPr>
              <w:spacing w:before="60"/>
              <w:ind w:left="308" w:hanging="180"/>
            </w:pPr>
            <w:r>
              <w:t>Relatiesoort vervallen; vervangen door groepattribuutsoort ‘</w:t>
            </w:r>
            <w:r w:rsidRPr="00512B78">
              <w:rPr>
                <w:szCs w:val="24"/>
              </w:rPr>
              <w:t>Afwijkend binnenlands correspondentieadres</w:t>
            </w:r>
            <w:r>
              <w:rPr>
                <w:szCs w:val="24"/>
              </w:rPr>
              <w:t>’.</w:t>
            </w:r>
          </w:p>
        </w:tc>
      </w:tr>
      <w:tr w:rsidR="00C7706A" w:rsidRPr="00AE6939" w14:paraId="66D27429" w14:textId="77777777" w:rsidTr="005561F3">
        <w:tc>
          <w:tcPr>
            <w:tcW w:w="3652" w:type="dxa"/>
          </w:tcPr>
          <w:p w14:paraId="73B0F70C" w14:textId="77777777" w:rsidR="00C7706A" w:rsidRPr="00512B78" w:rsidRDefault="00C7706A" w:rsidP="005561F3">
            <w:pPr>
              <w:rPr>
                <w:szCs w:val="24"/>
              </w:rPr>
            </w:pPr>
            <w:r>
              <w:rPr>
                <w:szCs w:val="24"/>
              </w:rPr>
              <w:t>Woonplaatsnaam</w:t>
            </w:r>
          </w:p>
        </w:tc>
        <w:tc>
          <w:tcPr>
            <w:tcW w:w="5560" w:type="dxa"/>
          </w:tcPr>
          <w:p w14:paraId="670285C3" w14:textId="77777777" w:rsidR="00C7706A" w:rsidRDefault="00C7706A" w:rsidP="005561F3">
            <w:pPr>
              <w:pStyle w:val="Lijstalinea"/>
              <w:numPr>
                <w:ilvl w:val="0"/>
                <w:numId w:val="28"/>
              </w:numPr>
              <w:spacing w:before="60"/>
              <w:ind w:left="308" w:hanging="180"/>
            </w:pPr>
            <w:r>
              <w:t>Subattribuut van groepattribuut ‘</w:t>
            </w:r>
            <w:r w:rsidRPr="00512B78">
              <w:t>Afwijkend correspondentie postadres</w:t>
            </w:r>
            <w:r>
              <w:t>’ toegevoegd.</w:t>
            </w:r>
          </w:p>
        </w:tc>
      </w:tr>
      <w:tr w:rsidR="00C7706A" w:rsidRPr="00AE6939" w14:paraId="072BC6EF" w14:textId="77777777" w:rsidTr="005561F3">
        <w:tc>
          <w:tcPr>
            <w:tcW w:w="3652" w:type="dxa"/>
          </w:tcPr>
          <w:p w14:paraId="32BF3F6F" w14:textId="77777777" w:rsidR="00C7706A" w:rsidRDefault="00C7706A" w:rsidP="005561F3">
            <w:r>
              <w:t xml:space="preserve">van BETROKKENE met afwijkend correspondentie postadres dat </w:t>
            </w:r>
          </w:p>
          <w:p w14:paraId="6DF1466F" w14:textId="77777777" w:rsidR="00C7706A" w:rsidRPr="00512B78" w:rsidRDefault="00C7706A" w:rsidP="005561F3">
            <w:pPr>
              <w:rPr>
                <w:szCs w:val="24"/>
              </w:rPr>
            </w:pPr>
            <w:r>
              <w:t>zich bevindt in WOONPLAATS</w:t>
            </w:r>
          </w:p>
        </w:tc>
        <w:tc>
          <w:tcPr>
            <w:tcW w:w="5560" w:type="dxa"/>
          </w:tcPr>
          <w:p w14:paraId="5C280A9B" w14:textId="77777777" w:rsidR="00C7706A" w:rsidRDefault="00C7706A" w:rsidP="005561F3">
            <w:pPr>
              <w:pStyle w:val="Lijstalinea"/>
              <w:numPr>
                <w:ilvl w:val="0"/>
                <w:numId w:val="28"/>
              </w:numPr>
              <w:spacing w:before="60"/>
              <w:ind w:left="308" w:hanging="180"/>
            </w:pPr>
            <w:r>
              <w:t>Relatiesoort vervallen; vervangen door subattribuut</w:t>
            </w:r>
            <w:r>
              <w:softHyphen/>
              <w:t>soort Woonplaatsnaam van groepattribuutsoort ‘Afwijkend correspondentie postadres’.</w:t>
            </w:r>
          </w:p>
        </w:tc>
      </w:tr>
      <w:tr w:rsidR="00C7706A" w:rsidRPr="00AE6939" w14:paraId="6C6DA7C2" w14:textId="77777777" w:rsidTr="005561F3">
        <w:tc>
          <w:tcPr>
            <w:tcW w:w="3652" w:type="dxa"/>
          </w:tcPr>
          <w:p w14:paraId="357B8482" w14:textId="77777777" w:rsidR="00C7706A" w:rsidRPr="00512B78" w:rsidRDefault="00C7706A" w:rsidP="005561F3">
            <w:pPr>
              <w:rPr>
                <w:szCs w:val="24"/>
              </w:rPr>
            </w:pPr>
            <w:r>
              <w:rPr>
                <w:szCs w:val="24"/>
              </w:rPr>
              <w:t>Land postadres</w:t>
            </w:r>
          </w:p>
        </w:tc>
        <w:tc>
          <w:tcPr>
            <w:tcW w:w="5560" w:type="dxa"/>
          </w:tcPr>
          <w:p w14:paraId="5E974637" w14:textId="77777777" w:rsidR="00C7706A" w:rsidRDefault="00C7706A" w:rsidP="005561F3">
            <w:pPr>
              <w:pStyle w:val="Lijstalinea"/>
              <w:numPr>
                <w:ilvl w:val="0"/>
                <w:numId w:val="28"/>
              </w:numPr>
              <w:spacing w:before="60"/>
              <w:ind w:left="308" w:hanging="180"/>
            </w:pPr>
            <w:r>
              <w:t>Subattribuut van groepattribuut ‘</w:t>
            </w:r>
            <w:r w:rsidRPr="00512B78">
              <w:t>Afwijkend buitenlands correspondentieadres</w:t>
            </w:r>
            <w:r>
              <w:t>’ toegevoegd.</w:t>
            </w:r>
          </w:p>
        </w:tc>
      </w:tr>
      <w:tr w:rsidR="00C7706A" w:rsidRPr="00AE6939" w14:paraId="7EFFB46C" w14:textId="77777777" w:rsidTr="005561F3">
        <w:tc>
          <w:tcPr>
            <w:tcW w:w="3652" w:type="dxa"/>
          </w:tcPr>
          <w:p w14:paraId="45C9C060" w14:textId="77777777" w:rsidR="00C7706A" w:rsidRPr="00512B78" w:rsidRDefault="00C7706A" w:rsidP="005561F3">
            <w:pPr>
              <w:rPr>
                <w:szCs w:val="24"/>
              </w:rPr>
            </w:pPr>
            <w:r>
              <w:t>van BETROKKENE met afwijkend buitenlands correspondentieadres dat zich bevindt in LAND</w:t>
            </w:r>
          </w:p>
        </w:tc>
        <w:tc>
          <w:tcPr>
            <w:tcW w:w="5560" w:type="dxa"/>
          </w:tcPr>
          <w:p w14:paraId="67E6094D" w14:textId="77777777" w:rsidR="00C7706A" w:rsidRDefault="00C7706A" w:rsidP="005561F3">
            <w:pPr>
              <w:pStyle w:val="Lijstalinea"/>
              <w:numPr>
                <w:ilvl w:val="0"/>
                <w:numId w:val="28"/>
              </w:numPr>
              <w:spacing w:before="60"/>
              <w:ind w:left="308" w:hanging="180"/>
            </w:pPr>
            <w:r>
              <w:t>Relatiesoort vervallen; vervangen door subattribuut</w:t>
            </w:r>
            <w:r>
              <w:softHyphen/>
              <w:t>soort ‘Land postadres’ van groepattribuutsoort ‘Afwijkend buitenlands correspondentieadres’.</w:t>
            </w:r>
          </w:p>
        </w:tc>
      </w:tr>
      <w:tr w:rsidR="00C7706A" w:rsidRPr="00AE6939" w14:paraId="6FB576F6" w14:textId="77777777" w:rsidTr="005561F3">
        <w:tc>
          <w:tcPr>
            <w:tcW w:w="3652" w:type="dxa"/>
          </w:tcPr>
          <w:p w14:paraId="32B99131" w14:textId="77777777" w:rsidR="00C7706A" w:rsidRDefault="00C7706A" w:rsidP="005561F3">
            <w:pPr>
              <w:rPr>
                <w:szCs w:val="24"/>
              </w:rPr>
            </w:pPr>
            <w:r>
              <w:rPr>
                <w:szCs w:val="24"/>
              </w:rPr>
              <w:lastRenderedPageBreak/>
              <w:t>betreft ZAAK</w:t>
            </w:r>
          </w:p>
        </w:tc>
        <w:tc>
          <w:tcPr>
            <w:tcW w:w="5560" w:type="dxa"/>
          </w:tcPr>
          <w:p w14:paraId="1403C551" w14:textId="77777777" w:rsidR="00C7706A" w:rsidRDefault="00C7706A" w:rsidP="005561F3">
            <w:pPr>
              <w:pStyle w:val="Lijstalinea"/>
              <w:numPr>
                <w:ilvl w:val="0"/>
                <w:numId w:val="28"/>
              </w:numPr>
              <w:spacing w:before="60"/>
              <w:ind w:left="308" w:hanging="180"/>
            </w:pPr>
            <w:r>
              <w:t xml:space="preserve">Tezamen met de volgende relatiesoort vervangen door relatiesoort ‘ZAAK heeft BETROKKENE’. </w:t>
            </w:r>
          </w:p>
        </w:tc>
      </w:tr>
      <w:tr w:rsidR="00C7706A" w:rsidRPr="00AE6939" w14:paraId="4C3793BD" w14:textId="77777777" w:rsidTr="005561F3">
        <w:tc>
          <w:tcPr>
            <w:tcW w:w="3652" w:type="dxa"/>
          </w:tcPr>
          <w:p w14:paraId="1FA1A099" w14:textId="77777777" w:rsidR="00C7706A" w:rsidRDefault="00C7706A" w:rsidP="005561F3">
            <w:pPr>
              <w:rPr>
                <w:szCs w:val="24"/>
              </w:rPr>
            </w:pPr>
            <w:r w:rsidRPr="009235D5">
              <w:rPr>
                <w:szCs w:val="24"/>
              </w:rPr>
              <w:t>wordt uitgeoefend door BETROKKENE</w:t>
            </w:r>
          </w:p>
        </w:tc>
        <w:tc>
          <w:tcPr>
            <w:tcW w:w="5560" w:type="dxa"/>
          </w:tcPr>
          <w:p w14:paraId="169AD059" w14:textId="77777777" w:rsidR="00C7706A" w:rsidRDefault="00C7706A" w:rsidP="005561F3">
            <w:pPr>
              <w:pStyle w:val="Lijstalinea"/>
              <w:numPr>
                <w:ilvl w:val="0"/>
                <w:numId w:val="28"/>
              </w:numPr>
              <w:spacing w:before="60"/>
              <w:ind w:left="308" w:hanging="180"/>
            </w:pPr>
            <w:r>
              <w:t>Tezamen met de voorgaande relatiesoort vervangen door relatiesoort ‘ZAAK heeft BETROKKENE’.</w:t>
            </w:r>
          </w:p>
        </w:tc>
      </w:tr>
    </w:tbl>
    <w:p w14:paraId="0B2B965A" w14:textId="77777777" w:rsidR="00C7706A" w:rsidRPr="005561F3" w:rsidRDefault="00C7706A" w:rsidP="00C7706A">
      <w:pPr>
        <w:rPr>
          <w:lang w:val="nl-NL"/>
        </w:rPr>
      </w:pPr>
    </w:p>
    <w:p w14:paraId="2233A242" w14:textId="77777777" w:rsidR="00C7706A" w:rsidRPr="00692A11" w:rsidRDefault="00C7706A" w:rsidP="00C7706A">
      <w:pPr>
        <w:keepNext/>
        <w:spacing w:after="0"/>
      </w:pPr>
      <w:r>
        <w:rPr>
          <w:b/>
        </w:rPr>
        <w:t xml:space="preserve">SAMENGESTELD INFORMATIEOBJECT </w:t>
      </w:r>
    </w:p>
    <w:tbl>
      <w:tblPr>
        <w:tblStyle w:val="Tabelraster"/>
        <w:tblW w:w="0" w:type="auto"/>
        <w:tblLook w:val="04A0" w:firstRow="1" w:lastRow="0" w:firstColumn="1" w:lastColumn="0" w:noHBand="0" w:noVBand="1"/>
      </w:tblPr>
      <w:tblGrid>
        <w:gridCol w:w="3592"/>
        <w:gridCol w:w="5470"/>
      </w:tblGrid>
      <w:tr w:rsidR="00C7706A" w14:paraId="73203238" w14:textId="77777777" w:rsidTr="005561F3">
        <w:tc>
          <w:tcPr>
            <w:tcW w:w="3652" w:type="dxa"/>
          </w:tcPr>
          <w:p w14:paraId="31E49438" w14:textId="77777777" w:rsidR="00C7706A" w:rsidRPr="006B7EBC" w:rsidRDefault="00C7706A" w:rsidP="005561F3">
            <w:pPr>
              <w:rPr>
                <w:b/>
              </w:rPr>
            </w:pPr>
            <w:r w:rsidRPr="006B7EBC">
              <w:rPr>
                <w:b/>
              </w:rPr>
              <w:t>Attribuut- of relatiesoort</w:t>
            </w:r>
          </w:p>
        </w:tc>
        <w:tc>
          <w:tcPr>
            <w:tcW w:w="5560" w:type="dxa"/>
          </w:tcPr>
          <w:p w14:paraId="291704CF" w14:textId="77777777" w:rsidR="00C7706A" w:rsidRPr="006B7EBC" w:rsidRDefault="00C7706A" w:rsidP="005561F3">
            <w:pPr>
              <w:rPr>
                <w:b/>
              </w:rPr>
            </w:pPr>
            <w:r w:rsidRPr="006B7EBC">
              <w:rPr>
                <w:b/>
              </w:rPr>
              <w:t>Wijziging</w:t>
            </w:r>
          </w:p>
        </w:tc>
      </w:tr>
      <w:tr w:rsidR="00C7706A" w14:paraId="1E30A43F" w14:textId="77777777" w:rsidTr="005561F3">
        <w:tc>
          <w:tcPr>
            <w:tcW w:w="3652" w:type="dxa"/>
          </w:tcPr>
          <w:p w14:paraId="353370F3" w14:textId="77777777" w:rsidR="00C7706A" w:rsidRPr="004B2391" w:rsidRDefault="00C7706A" w:rsidP="005561F3">
            <w:r>
              <w:t>-</w:t>
            </w:r>
          </w:p>
        </w:tc>
        <w:tc>
          <w:tcPr>
            <w:tcW w:w="5560" w:type="dxa"/>
          </w:tcPr>
          <w:p w14:paraId="1180F59E" w14:textId="77777777" w:rsidR="00C7706A" w:rsidRDefault="00C7706A" w:rsidP="005561F3">
            <w:pPr>
              <w:pStyle w:val="Lijstalinea"/>
              <w:numPr>
                <w:ilvl w:val="0"/>
                <w:numId w:val="28"/>
              </w:numPr>
              <w:spacing w:before="60"/>
              <w:ind w:left="317" w:hanging="240"/>
            </w:pPr>
            <w:r>
              <w:t xml:space="preserve">Naam objecttype gewijzigd (was: SAMENGESTELD DOCUMENT). </w:t>
            </w:r>
          </w:p>
          <w:p w14:paraId="1B5B71FC" w14:textId="77777777" w:rsidR="00C7706A" w:rsidRPr="00A336EE" w:rsidRDefault="00C7706A" w:rsidP="005561F3">
            <w:pPr>
              <w:pStyle w:val="Lijstalinea"/>
              <w:numPr>
                <w:ilvl w:val="0"/>
                <w:numId w:val="28"/>
              </w:numPr>
              <w:spacing w:before="60"/>
              <w:ind w:left="308" w:hanging="180"/>
            </w:pPr>
            <w:r>
              <w:t>Unieke aanduiding objecttype gewijzigd.</w:t>
            </w:r>
          </w:p>
        </w:tc>
      </w:tr>
    </w:tbl>
    <w:p w14:paraId="4B19B43E" w14:textId="77777777" w:rsidR="00C7706A" w:rsidRDefault="00C7706A" w:rsidP="00C7706A">
      <w:r>
        <w:t xml:space="preserve"> </w:t>
      </w:r>
    </w:p>
    <w:p w14:paraId="34248092" w14:textId="77777777" w:rsidR="00C7706A" w:rsidRPr="007B0D15" w:rsidRDefault="00C7706A" w:rsidP="00C7706A">
      <w:pPr>
        <w:keepNext/>
        <w:spacing w:after="0"/>
        <w:rPr>
          <w:b/>
        </w:rPr>
      </w:pPr>
      <w:r>
        <w:rPr>
          <w:b/>
        </w:rPr>
        <w:t>STATUSTYPE</w:t>
      </w:r>
    </w:p>
    <w:tbl>
      <w:tblPr>
        <w:tblStyle w:val="Tabelraster"/>
        <w:tblW w:w="0" w:type="auto"/>
        <w:tblLook w:val="04A0" w:firstRow="1" w:lastRow="0" w:firstColumn="1" w:lastColumn="0" w:noHBand="0" w:noVBand="1"/>
      </w:tblPr>
      <w:tblGrid>
        <w:gridCol w:w="3588"/>
        <w:gridCol w:w="5474"/>
      </w:tblGrid>
      <w:tr w:rsidR="00C7706A" w14:paraId="4F12F867" w14:textId="77777777" w:rsidTr="005561F3">
        <w:tc>
          <w:tcPr>
            <w:tcW w:w="3652" w:type="dxa"/>
          </w:tcPr>
          <w:p w14:paraId="776536E7" w14:textId="77777777" w:rsidR="00C7706A" w:rsidRPr="006B7EBC" w:rsidRDefault="00C7706A" w:rsidP="005561F3">
            <w:pPr>
              <w:keepNext/>
              <w:rPr>
                <w:b/>
              </w:rPr>
            </w:pPr>
            <w:r w:rsidRPr="006B7EBC">
              <w:rPr>
                <w:b/>
              </w:rPr>
              <w:t>Attribuut- of relatiesoort</w:t>
            </w:r>
          </w:p>
        </w:tc>
        <w:tc>
          <w:tcPr>
            <w:tcW w:w="5560" w:type="dxa"/>
          </w:tcPr>
          <w:p w14:paraId="00F84245" w14:textId="77777777" w:rsidR="00C7706A" w:rsidRPr="006B7EBC" w:rsidRDefault="00C7706A" w:rsidP="005561F3">
            <w:pPr>
              <w:keepNext/>
              <w:rPr>
                <w:b/>
              </w:rPr>
            </w:pPr>
            <w:r w:rsidRPr="006B7EBC">
              <w:rPr>
                <w:b/>
              </w:rPr>
              <w:t>Wijziging</w:t>
            </w:r>
          </w:p>
        </w:tc>
      </w:tr>
      <w:tr w:rsidR="00C7706A" w14:paraId="6ADBF0AC" w14:textId="77777777" w:rsidTr="005561F3">
        <w:tc>
          <w:tcPr>
            <w:tcW w:w="3652" w:type="dxa"/>
          </w:tcPr>
          <w:p w14:paraId="25D06F1F" w14:textId="77777777" w:rsidR="00C7706A" w:rsidRPr="004B2391" w:rsidRDefault="00C7706A" w:rsidP="005561F3">
            <w:r>
              <w:t>-</w:t>
            </w:r>
          </w:p>
        </w:tc>
        <w:tc>
          <w:tcPr>
            <w:tcW w:w="5560" w:type="dxa"/>
          </w:tcPr>
          <w:p w14:paraId="4843C630" w14:textId="77777777" w:rsidR="00C7706A" w:rsidRDefault="00C7706A" w:rsidP="005561F3">
            <w:pPr>
              <w:pStyle w:val="Lijstalinea"/>
              <w:numPr>
                <w:ilvl w:val="0"/>
                <w:numId w:val="28"/>
              </w:numPr>
              <w:spacing w:before="60"/>
              <w:ind w:left="308" w:hanging="180"/>
            </w:pPr>
            <w:r>
              <w:t>O</w:t>
            </w:r>
            <w:r w:rsidRPr="002B6DF3">
              <w:t xml:space="preserve">bjecttype </w:t>
            </w:r>
            <w:r>
              <w:t>ontleend aan</w:t>
            </w:r>
            <w:r w:rsidRPr="002B6DF3">
              <w:t xml:space="preserve"> </w:t>
            </w:r>
            <w:r>
              <w:t>Im</w:t>
            </w:r>
            <w:r w:rsidRPr="002B6DF3">
              <w:t>ZTC</w:t>
            </w:r>
            <w:r>
              <w:t xml:space="preserve"> 2.1.</w:t>
            </w:r>
          </w:p>
          <w:p w14:paraId="6B16F5AD" w14:textId="77777777" w:rsidR="00C7706A" w:rsidRPr="00A336EE" w:rsidRDefault="00C7706A" w:rsidP="005561F3">
            <w:pPr>
              <w:pStyle w:val="Lijstalinea"/>
              <w:numPr>
                <w:ilvl w:val="0"/>
                <w:numId w:val="28"/>
              </w:numPr>
              <w:spacing w:before="60"/>
              <w:ind w:left="308" w:hanging="180"/>
            </w:pPr>
            <w:r>
              <w:t>Unieke aanduiding gewijzigd.</w:t>
            </w:r>
          </w:p>
        </w:tc>
      </w:tr>
      <w:tr w:rsidR="00C7706A" w:rsidRPr="00AE6939" w14:paraId="37A55E86" w14:textId="77777777" w:rsidTr="005561F3">
        <w:tc>
          <w:tcPr>
            <w:tcW w:w="3652" w:type="dxa"/>
          </w:tcPr>
          <w:p w14:paraId="12ACD605" w14:textId="77777777" w:rsidR="00C7706A" w:rsidRDefault="00C7706A" w:rsidP="005561F3">
            <w:r>
              <w:t>Doorlooptijd status</w:t>
            </w:r>
          </w:p>
        </w:tc>
        <w:tc>
          <w:tcPr>
            <w:tcW w:w="5560" w:type="dxa"/>
          </w:tcPr>
          <w:p w14:paraId="0B9B4813" w14:textId="77777777" w:rsidR="00C7706A" w:rsidRDefault="00C7706A" w:rsidP="005561F3">
            <w:pPr>
              <w:pStyle w:val="Lijstalinea"/>
              <w:numPr>
                <w:ilvl w:val="0"/>
                <w:numId w:val="28"/>
              </w:numPr>
              <w:spacing w:before="60"/>
              <w:ind w:left="317" w:hanging="240"/>
            </w:pPr>
            <w:r>
              <w:t>Aangepast naar groepattribuutsoort.</w:t>
            </w:r>
          </w:p>
          <w:p w14:paraId="5F28B49A" w14:textId="77777777" w:rsidR="00C7706A" w:rsidRDefault="00C7706A" w:rsidP="005561F3">
            <w:pPr>
              <w:pStyle w:val="Lijstalinea"/>
              <w:numPr>
                <w:ilvl w:val="0"/>
                <w:numId w:val="28"/>
              </w:numPr>
              <w:spacing w:before="60"/>
              <w:ind w:left="308" w:hanging="180"/>
            </w:pPr>
            <w:r>
              <w:t xml:space="preserve"> ‘Subattribuutsoorten’ Periodeduur en Periode-eenheid toegevoegd.</w:t>
            </w:r>
          </w:p>
        </w:tc>
      </w:tr>
    </w:tbl>
    <w:p w14:paraId="5E2807B4" w14:textId="77777777" w:rsidR="00C7706A" w:rsidRPr="005561F3" w:rsidRDefault="00C7706A" w:rsidP="00C7706A">
      <w:pPr>
        <w:rPr>
          <w:lang w:val="nl-NL"/>
        </w:rPr>
      </w:pPr>
      <w:r w:rsidRPr="005561F3">
        <w:rPr>
          <w:lang w:val="nl-NL"/>
        </w:rPr>
        <w:t xml:space="preserve"> </w:t>
      </w:r>
    </w:p>
    <w:p w14:paraId="40BC7A1A" w14:textId="77777777" w:rsidR="00C7706A" w:rsidRPr="007B0D15" w:rsidRDefault="00C7706A" w:rsidP="00C7706A">
      <w:pPr>
        <w:keepNext/>
        <w:spacing w:after="0"/>
        <w:rPr>
          <w:b/>
        </w:rPr>
      </w:pPr>
      <w:r>
        <w:rPr>
          <w:b/>
        </w:rPr>
        <w:t>VERZENDING</w:t>
      </w:r>
    </w:p>
    <w:tbl>
      <w:tblPr>
        <w:tblStyle w:val="Tabelraster"/>
        <w:tblW w:w="0" w:type="auto"/>
        <w:tblLook w:val="04A0" w:firstRow="1" w:lastRow="0" w:firstColumn="1" w:lastColumn="0" w:noHBand="0" w:noVBand="1"/>
      </w:tblPr>
      <w:tblGrid>
        <w:gridCol w:w="3588"/>
        <w:gridCol w:w="5474"/>
      </w:tblGrid>
      <w:tr w:rsidR="00C7706A" w14:paraId="7CFEB62E" w14:textId="77777777" w:rsidTr="005561F3">
        <w:tc>
          <w:tcPr>
            <w:tcW w:w="3652" w:type="dxa"/>
          </w:tcPr>
          <w:p w14:paraId="19A51F00" w14:textId="77777777" w:rsidR="00C7706A" w:rsidRPr="006B7EBC" w:rsidRDefault="00C7706A" w:rsidP="005561F3">
            <w:pPr>
              <w:rPr>
                <w:b/>
              </w:rPr>
            </w:pPr>
            <w:r w:rsidRPr="006B7EBC">
              <w:rPr>
                <w:b/>
              </w:rPr>
              <w:t>Attribuut- of relatiesoort</w:t>
            </w:r>
          </w:p>
        </w:tc>
        <w:tc>
          <w:tcPr>
            <w:tcW w:w="5560" w:type="dxa"/>
          </w:tcPr>
          <w:p w14:paraId="6EA2F786" w14:textId="77777777" w:rsidR="00C7706A" w:rsidRPr="006B7EBC" w:rsidRDefault="00C7706A" w:rsidP="005561F3">
            <w:pPr>
              <w:rPr>
                <w:b/>
              </w:rPr>
            </w:pPr>
            <w:r w:rsidRPr="006B7EBC">
              <w:rPr>
                <w:b/>
              </w:rPr>
              <w:t>Wijziging</w:t>
            </w:r>
          </w:p>
        </w:tc>
      </w:tr>
      <w:tr w:rsidR="00C7706A" w:rsidRPr="00AE6939" w14:paraId="5D994556" w14:textId="77777777" w:rsidTr="005561F3">
        <w:tc>
          <w:tcPr>
            <w:tcW w:w="3652" w:type="dxa"/>
          </w:tcPr>
          <w:p w14:paraId="529FEF22" w14:textId="77777777" w:rsidR="00C7706A" w:rsidRPr="004B2391" w:rsidRDefault="00C7706A" w:rsidP="005561F3">
            <w:r>
              <w:t>-</w:t>
            </w:r>
          </w:p>
        </w:tc>
        <w:tc>
          <w:tcPr>
            <w:tcW w:w="5560" w:type="dxa"/>
          </w:tcPr>
          <w:p w14:paraId="5CA5BEE5" w14:textId="77777777" w:rsidR="00C7706A" w:rsidRPr="00A336EE" w:rsidRDefault="00C7706A" w:rsidP="005561F3">
            <w:pPr>
              <w:pStyle w:val="Lijstalinea"/>
              <w:numPr>
                <w:ilvl w:val="0"/>
                <w:numId w:val="28"/>
              </w:numPr>
              <w:spacing w:before="60"/>
              <w:ind w:left="308" w:hanging="180"/>
            </w:pPr>
            <w:r>
              <w:t xml:space="preserve">Relatieklasse toegevoegd (op relatiesoort ‘INFORMATIEOBJECT </w:t>
            </w:r>
            <w:r w:rsidRPr="005A4067">
              <w:t>is ontvangen van of verzonden aan</w:t>
            </w:r>
            <w:r>
              <w:t xml:space="preserve"> BETROKKENE’), met attribuut- en relatiesoorten</w:t>
            </w:r>
            <w:r w:rsidRPr="009C4584">
              <w:t>.</w:t>
            </w:r>
          </w:p>
        </w:tc>
      </w:tr>
    </w:tbl>
    <w:p w14:paraId="5C05CE88" w14:textId="77777777" w:rsidR="00C7706A" w:rsidRPr="005561F3" w:rsidRDefault="00C7706A" w:rsidP="00C7706A">
      <w:pPr>
        <w:rPr>
          <w:lang w:val="nl-NL"/>
        </w:rPr>
      </w:pPr>
      <w:r w:rsidRPr="005561F3">
        <w:rPr>
          <w:lang w:val="nl-NL"/>
        </w:rPr>
        <w:t xml:space="preserve"> </w:t>
      </w:r>
    </w:p>
    <w:p w14:paraId="65D10C86" w14:textId="77777777" w:rsidR="00C7706A" w:rsidRPr="007B0D15" w:rsidRDefault="00C7706A" w:rsidP="00C7706A">
      <w:pPr>
        <w:keepNext/>
        <w:spacing w:after="0"/>
        <w:rPr>
          <w:b/>
        </w:rPr>
      </w:pPr>
      <w:r>
        <w:rPr>
          <w:b/>
        </w:rPr>
        <w:t>ZAAK</w:t>
      </w:r>
    </w:p>
    <w:tbl>
      <w:tblPr>
        <w:tblStyle w:val="Tabelraster"/>
        <w:tblW w:w="0" w:type="auto"/>
        <w:tblLook w:val="04A0" w:firstRow="1" w:lastRow="0" w:firstColumn="1" w:lastColumn="0" w:noHBand="0" w:noVBand="1"/>
      </w:tblPr>
      <w:tblGrid>
        <w:gridCol w:w="3600"/>
        <w:gridCol w:w="5462"/>
      </w:tblGrid>
      <w:tr w:rsidR="00C7706A" w14:paraId="03E10D0F" w14:textId="77777777" w:rsidTr="005561F3">
        <w:tc>
          <w:tcPr>
            <w:tcW w:w="3652" w:type="dxa"/>
          </w:tcPr>
          <w:p w14:paraId="1FDA57B5" w14:textId="77777777" w:rsidR="00C7706A" w:rsidRPr="006B7EBC" w:rsidRDefault="00C7706A" w:rsidP="005561F3">
            <w:pPr>
              <w:rPr>
                <w:b/>
              </w:rPr>
            </w:pPr>
            <w:r w:rsidRPr="006B7EBC">
              <w:rPr>
                <w:b/>
              </w:rPr>
              <w:t>Attribuut- of relatiesoort</w:t>
            </w:r>
          </w:p>
        </w:tc>
        <w:tc>
          <w:tcPr>
            <w:tcW w:w="5560" w:type="dxa"/>
          </w:tcPr>
          <w:p w14:paraId="16638B3B" w14:textId="77777777" w:rsidR="00C7706A" w:rsidRPr="006B7EBC" w:rsidRDefault="00C7706A" w:rsidP="005561F3">
            <w:pPr>
              <w:rPr>
                <w:b/>
              </w:rPr>
            </w:pPr>
            <w:r w:rsidRPr="006B7EBC">
              <w:rPr>
                <w:b/>
              </w:rPr>
              <w:t>Wijziging</w:t>
            </w:r>
          </w:p>
        </w:tc>
      </w:tr>
      <w:tr w:rsidR="00C7706A" w14:paraId="5AE09DBE" w14:textId="77777777" w:rsidTr="005561F3">
        <w:tc>
          <w:tcPr>
            <w:tcW w:w="3652" w:type="dxa"/>
          </w:tcPr>
          <w:p w14:paraId="6BBEBBE2" w14:textId="77777777" w:rsidR="00C7706A" w:rsidRPr="004B2391" w:rsidRDefault="00C7706A" w:rsidP="005561F3">
            <w:r>
              <w:t>-</w:t>
            </w:r>
          </w:p>
        </w:tc>
        <w:tc>
          <w:tcPr>
            <w:tcW w:w="5560" w:type="dxa"/>
          </w:tcPr>
          <w:p w14:paraId="0F3AB93A" w14:textId="77777777" w:rsidR="00C7706A" w:rsidRPr="00A336EE" w:rsidRDefault="00C7706A" w:rsidP="005561F3">
            <w:pPr>
              <w:pStyle w:val="Lijstalinea"/>
              <w:numPr>
                <w:ilvl w:val="0"/>
                <w:numId w:val="28"/>
              </w:numPr>
              <w:spacing w:before="60"/>
              <w:ind w:left="308" w:hanging="180"/>
            </w:pPr>
            <w:r>
              <w:rPr>
                <w:szCs w:val="24"/>
              </w:rPr>
              <w:t>Unieke aanduiding objecttype gewijzigd.</w:t>
            </w:r>
          </w:p>
        </w:tc>
      </w:tr>
      <w:tr w:rsidR="00C7706A" w14:paraId="1DDCD837" w14:textId="77777777" w:rsidTr="005561F3">
        <w:tc>
          <w:tcPr>
            <w:tcW w:w="3652" w:type="dxa"/>
          </w:tcPr>
          <w:p w14:paraId="76105A49" w14:textId="77777777" w:rsidR="00C7706A" w:rsidRDefault="00C7706A" w:rsidP="005561F3">
            <w:pPr>
              <w:rPr>
                <w:szCs w:val="24"/>
              </w:rPr>
            </w:pPr>
            <w:r>
              <w:rPr>
                <w:szCs w:val="24"/>
              </w:rPr>
              <w:t>Zaakidentificatie</w:t>
            </w:r>
          </w:p>
        </w:tc>
        <w:tc>
          <w:tcPr>
            <w:tcW w:w="5560" w:type="dxa"/>
          </w:tcPr>
          <w:p w14:paraId="6C64A1AC" w14:textId="77777777" w:rsidR="00C7706A" w:rsidRPr="00F739F4" w:rsidRDefault="00C7706A" w:rsidP="005561F3">
            <w:pPr>
              <w:pStyle w:val="Lijstalinea"/>
              <w:numPr>
                <w:ilvl w:val="0"/>
                <w:numId w:val="28"/>
              </w:numPr>
              <w:spacing w:before="60"/>
              <w:ind w:left="308" w:hanging="180"/>
              <w:rPr>
                <w:szCs w:val="24"/>
              </w:rPr>
            </w:pPr>
            <w:r w:rsidRPr="00F739F4">
              <w:rPr>
                <w:szCs w:val="24"/>
              </w:rPr>
              <w:t xml:space="preserve">Definitie </w:t>
            </w:r>
            <w:r>
              <w:rPr>
                <w:szCs w:val="24"/>
              </w:rPr>
              <w:t>gewijzigd.</w:t>
            </w:r>
          </w:p>
          <w:p w14:paraId="6B9B26C3" w14:textId="77777777" w:rsidR="00C7706A" w:rsidRPr="00F739F4" w:rsidRDefault="00C7706A" w:rsidP="005561F3">
            <w:pPr>
              <w:pStyle w:val="Lijstalinea"/>
              <w:numPr>
                <w:ilvl w:val="0"/>
                <w:numId w:val="28"/>
              </w:numPr>
              <w:spacing w:before="60"/>
              <w:ind w:left="308" w:hanging="180"/>
              <w:rPr>
                <w:rFonts w:ascii="Segoe UI" w:hAnsi="Segoe UI" w:cs="Segoe UI"/>
                <w:sz w:val="18"/>
                <w:szCs w:val="24"/>
              </w:rPr>
            </w:pPr>
            <w:r w:rsidRPr="00F739F4">
              <w:rPr>
                <w:szCs w:val="24"/>
              </w:rPr>
              <w:t>Waardenverzameling</w:t>
            </w:r>
            <w:r>
              <w:rPr>
                <w:szCs w:val="24"/>
              </w:rPr>
              <w:t xml:space="preserve"> gewijzigd.</w:t>
            </w:r>
          </w:p>
          <w:p w14:paraId="3A2AFA9B" w14:textId="77777777" w:rsidR="00C7706A" w:rsidRPr="00805AAE" w:rsidRDefault="00C7706A" w:rsidP="005561F3">
            <w:pPr>
              <w:pStyle w:val="Lijstalinea"/>
              <w:numPr>
                <w:ilvl w:val="0"/>
                <w:numId w:val="28"/>
              </w:numPr>
              <w:spacing w:before="60"/>
              <w:ind w:left="308" w:hanging="180"/>
              <w:rPr>
                <w:rFonts w:ascii="Segoe UI" w:hAnsi="Segoe UI" w:cs="Segoe UI"/>
                <w:sz w:val="18"/>
                <w:szCs w:val="24"/>
              </w:rPr>
            </w:pPr>
            <w:r w:rsidRPr="00F739F4">
              <w:rPr>
                <w:szCs w:val="24"/>
              </w:rPr>
              <w:t xml:space="preserve">Regels </w:t>
            </w:r>
            <w:r>
              <w:rPr>
                <w:szCs w:val="24"/>
              </w:rPr>
              <w:t xml:space="preserve">gewijzigd. </w:t>
            </w:r>
          </w:p>
        </w:tc>
      </w:tr>
      <w:tr w:rsidR="00C7706A" w:rsidRPr="00AE6939" w14:paraId="132B24A1" w14:textId="77777777" w:rsidTr="005561F3">
        <w:tc>
          <w:tcPr>
            <w:tcW w:w="3652" w:type="dxa"/>
          </w:tcPr>
          <w:p w14:paraId="3C5F6988" w14:textId="77777777" w:rsidR="00C7706A" w:rsidRDefault="00C7706A" w:rsidP="005561F3">
            <w:r>
              <w:t>Bronorganisatie</w:t>
            </w:r>
          </w:p>
        </w:tc>
        <w:tc>
          <w:tcPr>
            <w:tcW w:w="5560" w:type="dxa"/>
          </w:tcPr>
          <w:p w14:paraId="33605F0C" w14:textId="77777777" w:rsidR="00C7706A" w:rsidRDefault="00C7706A" w:rsidP="005561F3">
            <w:pPr>
              <w:numPr>
                <w:ilvl w:val="0"/>
                <w:numId w:val="28"/>
              </w:numPr>
              <w:autoSpaceDE w:val="0"/>
              <w:autoSpaceDN w:val="0"/>
              <w:adjustRightInd w:val="0"/>
              <w:spacing w:after="1"/>
              <w:ind w:left="308" w:hanging="180"/>
            </w:pPr>
            <w:r>
              <w:t>Attribuutsoort toegevoegd (onderdeel unieke aanduiding).</w:t>
            </w:r>
          </w:p>
        </w:tc>
      </w:tr>
      <w:tr w:rsidR="00C7706A" w14:paraId="7E0EC539" w14:textId="77777777" w:rsidTr="005561F3">
        <w:tc>
          <w:tcPr>
            <w:tcW w:w="3652" w:type="dxa"/>
          </w:tcPr>
          <w:p w14:paraId="79290316" w14:textId="77777777" w:rsidR="00C7706A" w:rsidRDefault="00C7706A" w:rsidP="005561F3">
            <w:r>
              <w:t>Verantwoordelijke organisatie</w:t>
            </w:r>
          </w:p>
        </w:tc>
        <w:tc>
          <w:tcPr>
            <w:tcW w:w="5560" w:type="dxa"/>
          </w:tcPr>
          <w:p w14:paraId="35685196" w14:textId="77777777" w:rsidR="00C7706A" w:rsidRDefault="00C7706A" w:rsidP="005561F3">
            <w:pPr>
              <w:numPr>
                <w:ilvl w:val="0"/>
                <w:numId w:val="28"/>
              </w:numPr>
              <w:autoSpaceDE w:val="0"/>
              <w:autoSpaceDN w:val="0"/>
              <w:adjustRightInd w:val="0"/>
              <w:spacing w:after="1"/>
              <w:ind w:left="308" w:hanging="180"/>
            </w:pPr>
            <w:r>
              <w:t>Attribuutsoort toegevoegd.</w:t>
            </w:r>
          </w:p>
        </w:tc>
      </w:tr>
      <w:tr w:rsidR="00C7706A" w14:paraId="5416748B" w14:textId="77777777" w:rsidTr="005561F3">
        <w:tc>
          <w:tcPr>
            <w:tcW w:w="3652" w:type="dxa"/>
          </w:tcPr>
          <w:p w14:paraId="17B124D4" w14:textId="77777777" w:rsidR="00C7706A" w:rsidRDefault="00C7706A" w:rsidP="005561F3">
            <w:pPr>
              <w:rPr>
                <w:szCs w:val="24"/>
              </w:rPr>
            </w:pPr>
            <w:r w:rsidRPr="00EE284A">
              <w:rPr>
                <w:szCs w:val="24"/>
              </w:rPr>
              <w:t>Zaakniveau</w:t>
            </w:r>
          </w:p>
        </w:tc>
        <w:tc>
          <w:tcPr>
            <w:tcW w:w="5560" w:type="dxa"/>
          </w:tcPr>
          <w:p w14:paraId="01DE9C15" w14:textId="77777777" w:rsidR="00C7706A" w:rsidRDefault="00C7706A" w:rsidP="005561F3">
            <w:pPr>
              <w:numPr>
                <w:ilvl w:val="0"/>
                <w:numId w:val="28"/>
              </w:numPr>
              <w:autoSpaceDE w:val="0"/>
              <w:autoSpaceDN w:val="0"/>
              <w:adjustRightInd w:val="0"/>
              <w:spacing w:after="1"/>
              <w:ind w:left="308" w:hanging="180"/>
              <w:rPr>
                <w:szCs w:val="24"/>
              </w:rPr>
            </w:pPr>
            <w:r>
              <w:rPr>
                <w:szCs w:val="24"/>
              </w:rPr>
              <w:t>A</w:t>
            </w:r>
            <w:r w:rsidRPr="00EE284A">
              <w:rPr>
                <w:szCs w:val="24"/>
              </w:rPr>
              <w:t>ttribuutsoort vervallen</w:t>
            </w:r>
            <w:r>
              <w:rPr>
                <w:szCs w:val="24"/>
              </w:rPr>
              <w:t>.</w:t>
            </w:r>
          </w:p>
        </w:tc>
      </w:tr>
      <w:tr w:rsidR="00C7706A" w14:paraId="366D28B0" w14:textId="77777777" w:rsidTr="005561F3">
        <w:tc>
          <w:tcPr>
            <w:tcW w:w="3652" w:type="dxa"/>
          </w:tcPr>
          <w:p w14:paraId="7C81EB0F" w14:textId="77777777" w:rsidR="00C7706A" w:rsidRDefault="00C7706A" w:rsidP="005561F3">
            <w:pPr>
              <w:rPr>
                <w:szCs w:val="24"/>
              </w:rPr>
            </w:pPr>
            <w:r w:rsidRPr="00EE284A">
              <w:rPr>
                <w:szCs w:val="24"/>
              </w:rPr>
              <w:t>Deelzakenindicatie</w:t>
            </w:r>
          </w:p>
        </w:tc>
        <w:tc>
          <w:tcPr>
            <w:tcW w:w="5560" w:type="dxa"/>
          </w:tcPr>
          <w:p w14:paraId="1F23AB3E" w14:textId="77777777" w:rsidR="00C7706A" w:rsidRDefault="00C7706A" w:rsidP="005561F3">
            <w:pPr>
              <w:numPr>
                <w:ilvl w:val="0"/>
                <w:numId w:val="28"/>
              </w:numPr>
              <w:autoSpaceDE w:val="0"/>
              <w:autoSpaceDN w:val="0"/>
              <w:adjustRightInd w:val="0"/>
              <w:spacing w:after="1"/>
              <w:ind w:left="308" w:hanging="180"/>
              <w:rPr>
                <w:szCs w:val="24"/>
              </w:rPr>
            </w:pPr>
            <w:r>
              <w:rPr>
                <w:szCs w:val="24"/>
              </w:rPr>
              <w:t>A</w:t>
            </w:r>
            <w:r w:rsidRPr="00EE284A">
              <w:rPr>
                <w:szCs w:val="24"/>
              </w:rPr>
              <w:t>ttribuutsoort vervallen</w:t>
            </w:r>
            <w:r>
              <w:rPr>
                <w:szCs w:val="24"/>
              </w:rPr>
              <w:t>.</w:t>
            </w:r>
          </w:p>
        </w:tc>
      </w:tr>
      <w:tr w:rsidR="00C7706A" w14:paraId="0E77AC3C" w14:textId="77777777" w:rsidTr="005561F3">
        <w:tc>
          <w:tcPr>
            <w:tcW w:w="3652" w:type="dxa"/>
          </w:tcPr>
          <w:p w14:paraId="14BEC680" w14:textId="77777777" w:rsidR="00C7706A" w:rsidRDefault="00C7706A" w:rsidP="005561F3">
            <w:pPr>
              <w:rPr>
                <w:szCs w:val="24"/>
              </w:rPr>
            </w:pPr>
            <w:r>
              <w:t>Archiefstatus</w:t>
            </w:r>
          </w:p>
        </w:tc>
        <w:tc>
          <w:tcPr>
            <w:tcW w:w="5560" w:type="dxa"/>
          </w:tcPr>
          <w:p w14:paraId="75D1D8D0" w14:textId="77777777" w:rsidR="00C7706A" w:rsidRDefault="00C7706A" w:rsidP="005561F3">
            <w:pPr>
              <w:numPr>
                <w:ilvl w:val="0"/>
                <w:numId w:val="28"/>
              </w:numPr>
              <w:autoSpaceDE w:val="0"/>
              <w:autoSpaceDN w:val="0"/>
              <w:adjustRightInd w:val="0"/>
              <w:spacing w:after="1"/>
              <w:ind w:left="308" w:hanging="180"/>
              <w:rPr>
                <w:szCs w:val="24"/>
              </w:rPr>
            </w:pPr>
            <w:r>
              <w:t>Attribuutsoort toegevoegd.</w:t>
            </w:r>
          </w:p>
        </w:tc>
      </w:tr>
      <w:tr w:rsidR="00C7706A" w14:paraId="5D356CCB" w14:textId="77777777" w:rsidTr="005561F3">
        <w:tc>
          <w:tcPr>
            <w:tcW w:w="3652" w:type="dxa"/>
          </w:tcPr>
          <w:p w14:paraId="20173943" w14:textId="77777777" w:rsidR="00C7706A" w:rsidRPr="008B5390" w:rsidRDefault="00C7706A" w:rsidP="005561F3">
            <w:pPr>
              <w:rPr>
                <w:szCs w:val="24"/>
              </w:rPr>
            </w:pPr>
            <w:r w:rsidRPr="008B5390">
              <w:rPr>
                <w:szCs w:val="24"/>
              </w:rPr>
              <w:t>Archiefnominatie</w:t>
            </w:r>
          </w:p>
        </w:tc>
        <w:tc>
          <w:tcPr>
            <w:tcW w:w="5560" w:type="dxa"/>
          </w:tcPr>
          <w:p w14:paraId="35FC9369" w14:textId="77777777" w:rsidR="00C7706A" w:rsidRPr="004D28FE" w:rsidRDefault="00C7706A" w:rsidP="005561F3">
            <w:pPr>
              <w:numPr>
                <w:ilvl w:val="0"/>
                <w:numId w:val="28"/>
              </w:numPr>
              <w:autoSpaceDE w:val="0"/>
              <w:autoSpaceDN w:val="0"/>
              <w:adjustRightInd w:val="0"/>
              <w:spacing w:after="1"/>
              <w:ind w:left="308" w:hanging="180"/>
              <w:rPr>
                <w:rFonts w:ascii="Segoe UI" w:hAnsi="Segoe UI" w:cs="Segoe UI"/>
                <w:sz w:val="18"/>
                <w:szCs w:val="24"/>
              </w:rPr>
            </w:pPr>
            <w:r>
              <w:rPr>
                <w:szCs w:val="24"/>
              </w:rPr>
              <w:t>D</w:t>
            </w:r>
            <w:r w:rsidRPr="008B5390">
              <w:rPr>
                <w:szCs w:val="24"/>
              </w:rPr>
              <w:t>efinitie</w:t>
            </w:r>
            <w:r>
              <w:rPr>
                <w:szCs w:val="24"/>
              </w:rPr>
              <w:t xml:space="preserve"> gewijzigd.</w:t>
            </w:r>
          </w:p>
          <w:p w14:paraId="35AFF558" w14:textId="77777777" w:rsidR="00C7706A" w:rsidRPr="004D28FE" w:rsidRDefault="00C7706A" w:rsidP="005561F3">
            <w:pPr>
              <w:numPr>
                <w:ilvl w:val="0"/>
                <w:numId w:val="28"/>
              </w:numPr>
              <w:autoSpaceDE w:val="0"/>
              <w:autoSpaceDN w:val="0"/>
              <w:adjustRightInd w:val="0"/>
              <w:spacing w:after="1"/>
              <w:ind w:left="308" w:hanging="180"/>
              <w:rPr>
                <w:rFonts w:ascii="Segoe UI" w:hAnsi="Segoe UI" w:cs="Segoe UI"/>
                <w:sz w:val="18"/>
                <w:szCs w:val="24"/>
              </w:rPr>
            </w:pPr>
            <w:r>
              <w:rPr>
                <w:szCs w:val="24"/>
              </w:rPr>
              <w:t>Formaat gewijzigd.</w:t>
            </w:r>
          </w:p>
          <w:p w14:paraId="3A63EE69" w14:textId="77777777" w:rsidR="00C7706A" w:rsidRPr="004D28FE" w:rsidRDefault="00C7706A" w:rsidP="005561F3">
            <w:pPr>
              <w:numPr>
                <w:ilvl w:val="0"/>
                <w:numId w:val="28"/>
              </w:numPr>
              <w:autoSpaceDE w:val="0"/>
              <w:autoSpaceDN w:val="0"/>
              <w:adjustRightInd w:val="0"/>
              <w:spacing w:after="1"/>
              <w:ind w:left="308" w:hanging="180"/>
              <w:rPr>
                <w:rFonts w:ascii="Segoe UI" w:hAnsi="Segoe UI" w:cs="Segoe UI"/>
                <w:sz w:val="18"/>
                <w:szCs w:val="24"/>
              </w:rPr>
            </w:pPr>
            <w:r>
              <w:rPr>
                <w:szCs w:val="24"/>
              </w:rPr>
              <w:t>K</w:t>
            </w:r>
            <w:r w:rsidRPr="008B5390">
              <w:rPr>
                <w:szCs w:val="24"/>
              </w:rPr>
              <w:t>ardinaliteit</w:t>
            </w:r>
            <w:r>
              <w:rPr>
                <w:szCs w:val="24"/>
              </w:rPr>
              <w:t xml:space="preserve"> gewijzigd.</w:t>
            </w:r>
          </w:p>
          <w:p w14:paraId="26BE09E3" w14:textId="77777777" w:rsidR="00C7706A" w:rsidRPr="004D28FE" w:rsidRDefault="00C7706A" w:rsidP="005561F3">
            <w:pPr>
              <w:numPr>
                <w:ilvl w:val="0"/>
                <w:numId w:val="28"/>
              </w:numPr>
              <w:autoSpaceDE w:val="0"/>
              <w:autoSpaceDN w:val="0"/>
              <w:adjustRightInd w:val="0"/>
              <w:spacing w:after="1"/>
              <w:ind w:left="308" w:hanging="180"/>
              <w:rPr>
                <w:rFonts w:ascii="Segoe UI" w:hAnsi="Segoe UI" w:cs="Segoe UI"/>
                <w:sz w:val="18"/>
                <w:szCs w:val="24"/>
              </w:rPr>
            </w:pPr>
            <w:r>
              <w:rPr>
                <w:szCs w:val="24"/>
              </w:rPr>
              <w:t>W</w:t>
            </w:r>
            <w:r w:rsidRPr="008B5390">
              <w:rPr>
                <w:szCs w:val="24"/>
              </w:rPr>
              <w:t>aardenverzameling</w:t>
            </w:r>
            <w:r>
              <w:rPr>
                <w:szCs w:val="24"/>
              </w:rPr>
              <w:t xml:space="preserve"> gewijzigd.</w:t>
            </w:r>
          </w:p>
          <w:p w14:paraId="638E17D7" w14:textId="77777777" w:rsidR="00C7706A" w:rsidRPr="008B5390" w:rsidRDefault="00C7706A" w:rsidP="005561F3">
            <w:pPr>
              <w:numPr>
                <w:ilvl w:val="0"/>
                <w:numId w:val="28"/>
              </w:numPr>
              <w:autoSpaceDE w:val="0"/>
              <w:autoSpaceDN w:val="0"/>
              <w:adjustRightInd w:val="0"/>
              <w:spacing w:after="1"/>
              <w:ind w:left="308" w:hanging="180"/>
              <w:rPr>
                <w:rFonts w:ascii="Segoe UI" w:hAnsi="Segoe UI" w:cs="Segoe UI"/>
                <w:sz w:val="18"/>
                <w:szCs w:val="24"/>
              </w:rPr>
            </w:pPr>
            <w:r>
              <w:rPr>
                <w:szCs w:val="24"/>
              </w:rPr>
              <w:lastRenderedPageBreak/>
              <w:t>R</w:t>
            </w:r>
            <w:r w:rsidRPr="008B5390">
              <w:rPr>
                <w:szCs w:val="24"/>
              </w:rPr>
              <w:t xml:space="preserve">egels </w:t>
            </w:r>
            <w:r>
              <w:rPr>
                <w:szCs w:val="24"/>
              </w:rPr>
              <w:t>gewijzigd.</w:t>
            </w:r>
          </w:p>
        </w:tc>
      </w:tr>
      <w:tr w:rsidR="00C7706A" w14:paraId="2A1FE2A6" w14:textId="77777777" w:rsidTr="005561F3">
        <w:tc>
          <w:tcPr>
            <w:tcW w:w="3652" w:type="dxa"/>
          </w:tcPr>
          <w:p w14:paraId="659B91D8" w14:textId="77777777" w:rsidR="00C7706A" w:rsidRDefault="00C7706A" w:rsidP="005561F3">
            <w:pPr>
              <w:rPr>
                <w:szCs w:val="24"/>
              </w:rPr>
            </w:pPr>
            <w:r>
              <w:lastRenderedPageBreak/>
              <w:t>Archiefactiedatum</w:t>
            </w:r>
          </w:p>
        </w:tc>
        <w:tc>
          <w:tcPr>
            <w:tcW w:w="5560" w:type="dxa"/>
          </w:tcPr>
          <w:p w14:paraId="1C36ED1A" w14:textId="77777777" w:rsidR="00C7706A" w:rsidRPr="001E34D2" w:rsidRDefault="00C7706A" w:rsidP="005561F3">
            <w:pPr>
              <w:numPr>
                <w:ilvl w:val="0"/>
                <w:numId w:val="28"/>
              </w:numPr>
              <w:autoSpaceDE w:val="0"/>
              <w:autoSpaceDN w:val="0"/>
              <w:adjustRightInd w:val="0"/>
              <w:spacing w:after="1"/>
              <w:ind w:left="308" w:hanging="180"/>
              <w:rPr>
                <w:rFonts w:ascii="Segoe UI" w:hAnsi="Segoe UI" w:cs="Segoe UI"/>
                <w:sz w:val="18"/>
                <w:szCs w:val="24"/>
              </w:rPr>
            </w:pPr>
            <w:r>
              <w:t>Naam attribuutsoort  gewijzigd, was: ‘Datum vernietiging dossier’.</w:t>
            </w:r>
          </w:p>
          <w:p w14:paraId="0232CBED" w14:textId="77777777" w:rsidR="00C7706A" w:rsidRPr="004D28FE" w:rsidRDefault="00C7706A" w:rsidP="005561F3">
            <w:pPr>
              <w:numPr>
                <w:ilvl w:val="0"/>
                <w:numId w:val="28"/>
              </w:numPr>
              <w:autoSpaceDE w:val="0"/>
              <w:autoSpaceDN w:val="0"/>
              <w:adjustRightInd w:val="0"/>
              <w:spacing w:after="1"/>
              <w:ind w:left="308" w:hanging="180"/>
              <w:rPr>
                <w:rFonts w:ascii="Segoe UI" w:hAnsi="Segoe UI" w:cs="Segoe UI"/>
                <w:sz w:val="18"/>
                <w:szCs w:val="24"/>
              </w:rPr>
            </w:pPr>
            <w:r>
              <w:rPr>
                <w:rFonts w:ascii="Segoe UI" w:hAnsi="Segoe UI" w:cs="Segoe UI"/>
                <w:sz w:val="18"/>
                <w:szCs w:val="24"/>
              </w:rPr>
              <w:t xml:space="preserve">Definitie </w:t>
            </w:r>
            <w:r>
              <w:rPr>
                <w:szCs w:val="24"/>
              </w:rPr>
              <w:t>gewijzigd.</w:t>
            </w:r>
          </w:p>
          <w:p w14:paraId="71C5EF87" w14:textId="77777777" w:rsidR="00C7706A" w:rsidRPr="004D28FE" w:rsidRDefault="00C7706A" w:rsidP="005561F3">
            <w:pPr>
              <w:numPr>
                <w:ilvl w:val="0"/>
                <w:numId w:val="28"/>
              </w:numPr>
              <w:autoSpaceDE w:val="0"/>
              <w:autoSpaceDN w:val="0"/>
              <w:adjustRightInd w:val="0"/>
              <w:spacing w:after="1"/>
              <w:ind w:left="308" w:hanging="180"/>
              <w:rPr>
                <w:rFonts w:ascii="Segoe UI" w:hAnsi="Segoe UI" w:cs="Segoe UI"/>
                <w:sz w:val="18"/>
                <w:szCs w:val="24"/>
              </w:rPr>
            </w:pPr>
            <w:r>
              <w:t>XML-tag</w:t>
            </w:r>
            <w:r w:rsidRPr="008B5390">
              <w:rPr>
                <w:szCs w:val="24"/>
              </w:rPr>
              <w:t xml:space="preserve"> </w:t>
            </w:r>
            <w:r>
              <w:rPr>
                <w:szCs w:val="24"/>
              </w:rPr>
              <w:t>gewijzigd.</w:t>
            </w:r>
          </w:p>
          <w:p w14:paraId="5183033B" w14:textId="77777777" w:rsidR="00C7706A" w:rsidRPr="00805AAE" w:rsidRDefault="00C7706A" w:rsidP="005561F3">
            <w:pPr>
              <w:numPr>
                <w:ilvl w:val="0"/>
                <w:numId w:val="28"/>
              </w:numPr>
              <w:autoSpaceDE w:val="0"/>
              <w:autoSpaceDN w:val="0"/>
              <w:adjustRightInd w:val="0"/>
              <w:spacing w:after="1"/>
              <w:ind w:left="308" w:hanging="180"/>
              <w:rPr>
                <w:rFonts w:ascii="Segoe UI" w:hAnsi="Segoe UI" w:cs="Segoe UI"/>
                <w:sz w:val="18"/>
                <w:szCs w:val="24"/>
              </w:rPr>
            </w:pPr>
            <w:r>
              <w:t>Regels</w:t>
            </w:r>
            <w:r w:rsidRPr="008B5390">
              <w:rPr>
                <w:szCs w:val="24"/>
              </w:rPr>
              <w:t xml:space="preserve"> </w:t>
            </w:r>
            <w:r>
              <w:rPr>
                <w:szCs w:val="24"/>
              </w:rPr>
              <w:t>gewijzigd.</w:t>
            </w:r>
          </w:p>
        </w:tc>
      </w:tr>
      <w:tr w:rsidR="00C7706A" w14:paraId="5FE31C57" w14:textId="77777777" w:rsidTr="005561F3">
        <w:tc>
          <w:tcPr>
            <w:tcW w:w="3652" w:type="dxa"/>
          </w:tcPr>
          <w:p w14:paraId="2446C995" w14:textId="77777777" w:rsidR="00C7706A" w:rsidRDefault="00C7706A" w:rsidP="005561F3">
            <w:r>
              <w:t>Zaakgeometrie</w:t>
            </w:r>
          </w:p>
        </w:tc>
        <w:tc>
          <w:tcPr>
            <w:tcW w:w="5560" w:type="dxa"/>
          </w:tcPr>
          <w:p w14:paraId="4AB01359" w14:textId="77777777" w:rsidR="00C7706A" w:rsidRDefault="00C7706A" w:rsidP="005561F3">
            <w:pPr>
              <w:numPr>
                <w:ilvl w:val="0"/>
                <w:numId w:val="28"/>
              </w:numPr>
              <w:autoSpaceDE w:val="0"/>
              <w:autoSpaceDN w:val="0"/>
              <w:adjustRightInd w:val="0"/>
              <w:spacing w:after="1"/>
              <w:ind w:left="308" w:hanging="180"/>
            </w:pPr>
            <w:r>
              <w:t>Attribuutsoort toegevoegd.</w:t>
            </w:r>
          </w:p>
        </w:tc>
      </w:tr>
      <w:tr w:rsidR="00C7706A" w14:paraId="2C8CAD74" w14:textId="77777777" w:rsidTr="005561F3">
        <w:tc>
          <w:tcPr>
            <w:tcW w:w="3652" w:type="dxa"/>
          </w:tcPr>
          <w:p w14:paraId="26C31BBC" w14:textId="77777777" w:rsidR="00C7706A" w:rsidRPr="00805AAE" w:rsidRDefault="00C7706A" w:rsidP="005561F3">
            <w:pPr>
              <w:rPr>
                <w:szCs w:val="24"/>
              </w:rPr>
            </w:pPr>
            <w:r>
              <w:rPr>
                <w:szCs w:val="24"/>
              </w:rPr>
              <w:t>Eigenschap</w:t>
            </w:r>
          </w:p>
        </w:tc>
        <w:tc>
          <w:tcPr>
            <w:tcW w:w="5560" w:type="dxa"/>
          </w:tcPr>
          <w:p w14:paraId="260BC4E1" w14:textId="77777777" w:rsidR="00C7706A" w:rsidRDefault="00C7706A" w:rsidP="005561F3">
            <w:pPr>
              <w:numPr>
                <w:ilvl w:val="0"/>
                <w:numId w:val="28"/>
              </w:numPr>
              <w:autoSpaceDE w:val="0"/>
              <w:autoSpaceDN w:val="0"/>
              <w:adjustRightInd w:val="0"/>
              <w:spacing w:after="1"/>
              <w:ind w:left="308" w:hanging="180"/>
              <w:rPr>
                <w:szCs w:val="24"/>
              </w:rPr>
            </w:pPr>
            <w:r>
              <w:rPr>
                <w:szCs w:val="24"/>
              </w:rPr>
              <w:t>Groep</w:t>
            </w:r>
            <w:r w:rsidRPr="00805AAE">
              <w:rPr>
                <w:szCs w:val="24"/>
              </w:rPr>
              <w:t>attribuut toegevoegd</w:t>
            </w:r>
            <w:r>
              <w:rPr>
                <w:szCs w:val="24"/>
              </w:rPr>
              <w:t>.</w:t>
            </w:r>
          </w:p>
        </w:tc>
      </w:tr>
      <w:tr w:rsidR="00C7706A" w14:paraId="5247D633" w14:textId="77777777" w:rsidTr="005561F3">
        <w:tc>
          <w:tcPr>
            <w:tcW w:w="3652" w:type="dxa"/>
          </w:tcPr>
          <w:p w14:paraId="2BE6FA15" w14:textId="77777777" w:rsidR="00C7706A" w:rsidRDefault="00C7706A" w:rsidP="005561F3">
            <w:pPr>
              <w:rPr>
                <w:szCs w:val="24"/>
              </w:rPr>
            </w:pPr>
            <w:r w:rsidRPr="00805AAE">
              <w:rPr>
                <w:szCs w:val="24"/>
              </w:rPr>
              <w:t>Gerelateerde externe ZAAK</w:t>
            </w:r>
          </w:p>
        </w:tc>
        <w:tc>
          <w:tcPr>
            <w:tcW w:w="5560" w:type="dxa"/>
          </w:tcPr>
          <w:p w14:paraId="5714C148" w14:textId="77777777" w:rsidR="00C7706A" w:rsidRDefault="00C7706A" w:rsidP="005561F3">
            <w:pPr>
              <w:numPr>
                <w:ilvl w:val="0"/>
                <w:numId w:val="28"/>
              </w:numPr>
              <w:autoSpaceDE w:val="0"/>
              <w:autoSpaceDN w:val="0"/>
              <w:adjustRightInd w:val="0"/>
              <w:spacing w:after="1"/>
              <w:ind w:left="308" w:hanging="180"/>
              <w:rPr>
                <w:szCs w:val="24"/>
              </w:rPr>
            </w:pPr>
            <w:r>
              <w:rPr>
                <w:szCs w:val="24"/>
              </w:rPr>
              <w:t>G</w:t>
            </w:r>
            <w:r w:rsidRPr="00805AAE">
              <w:rPr>
                <w:szCs w:val="24"/>
              </w:rPr>
              <w:t>roepattribuut toegevoegd</w:t>
            </w:r>
            <w:r>
              <w:rPr>
                <w:szCs w:val="24"/>
              </w:rPr>
              <w:t xml:space="preserve">, met ‘subattribuutsoorten’. </w:t>
            </w:r>
          </w:p>
        </w:tc>
      </w:tr>
      <w:tr w:rsidR="00C7706A" w14:paraId="2BE4E1F7" w14:textId="77777777" w:rsidTr="005561F3">
        <w:tc>
          <w:tcPr>
            <w:tcW w:w="3652" w:type="dxa"/>
          </w:tcPr>
          <w:p w14:paraId="28F143B6" w14:textId="77777777" w:rsidR="00C7706A" w:rsidRDefault="00C7706A" w:rsidP="005561F3">
            <w:pPr>
              <w:rPr>
                <w:szCs w:val="24"/>
              </w:rPr>
            </w:pPr>
            <w:r>
              <w:rPr>
                <w:szCs w:val="24"/>
              </w:rPr>
              <w:t>Ander zaakobject</w:t>
            </w:r>
          </w:p>
        </w:tc>
        <w:tc>
          <w:tcPr>
            <w:tcW w:w="5560" w:type="dxa"/>
          </w:tcPr>
          <w:p w14:paraId="4ABF6725" w14:textId="77777777" w:rsidR="00C7706A" w:rsidRPr="00805AAE" w:rsidRDefault="00C7706A" w:rsidP="005561F3">
            <w:pPr>
              <w:numPr>
                <w:ilvl w:val="0"/>
                <w:numId w:val="28"/>
              </w:numPr>
              <w:autoSpaceDE w:val="0"/>
              <w:autoSpaceDN w:val="0"/>
              <w:adjustRightInd w:val="0"/>
              <w:spacing w:after="1"/>
              <w:ind w:left="308" w:hanging="180"/>
              <w:rPr>
                <w:rFonts w:ascii="Segoe UI" w:hAnsi="Segoe UI" w:cs="Segoe UI"/>
                <w:sz w:val="18"/>
                <w:szCs w:val="24"/>
              </w:rPr>
            </w:pPr>
            <w:r>
              <w:rPr>
                <w:szCs w:val="24"/>
              </w:rPr>
              <w:t>Regels gewijzigd.</w:t>
            </w:r>
          </w:p>
        </w:tc>
      </w:tr>
      <w:tr w:rsidR="00C7706A" w14:paraId="6AEF03BA" w14:textId="77777777" w:rsidTr="005561F3">
        <w:tc>
          <w:tcPr>
            <w:tcW w:w="3652" w:type="dxa"/>
          </w:tcPr>
          <w:p w14:paraId="06BD8D50" w14:textId="77777777" w:rsidR="00C7706A" w:rsidRDefault="00C7706A" w:rsidP="005561F3">
            <w:pPr>
              <w:rPr>
                <w:szCs w:val="24"/>
              </w:rPr>
            </w:pPr>
            <w:r>
              <w:rPr>
                <w:szCs w:val="24"/>
              </w:rPr>
              <w:t>heeft gerelateerde ZAAK</w:t>
            </w:r>
          </w:p>
        </w:tc>
        <w:tc>
          <w:tcPr>
            <w:tcW w:w="5560" w:type="dxa"/>
          </w:tcPr>
          <w:p w14:paraId="30E2DB9A" w14:textId="77777777" w:rsidR="00C7706A" w:rsidRDefault="00C7706A" w:rsidP="005561F3">
            <w:pPr>
              <w:pStyle w:val="Lijstalinea"/>
              <w:numPr>
                <w:ilvl w:val="0"/>
                <w:numId w:val="28"/>
              </w:numPr>
              <w:spacing w:before="60"/>
              <w:ind w:left="308" w:hanging="180"/>
              <w:rPr>
                <w:szCs w:val="24"/>
              </w:rPr>
            </w:pPr>
            <w:r>
              <w:rPr>
                <w:szCs w:val="24"/>
              </w:rPr>
              <w:t>Naam relatiesoort gewijzigd, was: ‘</w:t>
            </w:r>
            <w:r>
              <w:rPr>
                <w:rFonts w:eastAsia="Times New Roman"/>
                <w:color w:val="000000"/>
                <w:szCs w:val="24"/>
              </w:rPr>
              <w:t xml:space="preserve">heeft betrekking op andere ZAAK’. </w:t>
            </w:r>
            <w:r>
              <w:rPr>
                <w:szCs w:val="24"/>
              </w:rPr>
              <w:t xml:space="preserve"> </w:t>
            </w:r>
          </w:p>
          <w:p w14:paraId="0A0F7CDD" w14:textId="77777777" w:rsidR="00C7706A" w:rsidRDefault="00C7706A" w:rsidP="005561F3">
            <w:pPr>
              <w:pStyle w:val="Lijstalinea"/>
              <w:numPr>
                <w:ilvl w:val="0"/>
                <w:numId w:val="28"/>
              </w:numPr>
              <w:spacing w:before="60"/>
              <w:ind w:left="308" w:hanging="180"/>
              <w:rPr>
                <w:szCs w:val="24"/>
              </w:rPr>
            </w:pPr>
            <w:r>
              <w:rPr>
                <w:szCs w:val="24"/>
              </w:rPr>
              <w:t>Definitie gewijzigd.</w:t>
            </w:r>
          </w:p>
          <w:p w14:paraId="0F35DC91" w14:textId="77777777" w:rsidR="00C7706A" w:rsidRDefault="00C7706A" w:rsidP="005561F3">
            <w:pPr>
              <w:pStyle w:val="Lijstalinea"/>
              <w:numPr>
                <w:ilvl w:val="0"/>
                <w:numId w:val="28"/>
              </w:numPr>
              <w:spacing w:before="60"/>
              <w:ind w:left="308" w:hanging="180"/>
              <w:rPr>
                <w:szCs w:val="24"/>
              </w:rPr>
            </w:pPr>
            <w:r>
              <w:rPr>
                <w:szCs w:val="24"/>
              </w:rPr>
              <w:t>Regels gewijzigd.</w:t>
            </w:r>
          </w:p>
          <w:p w14:paraId="205B5595" w14:textId="77777777" w:rsidR="00C7706A" w:rsidRDefault="00C7706A" w:rsidP="005561F3">
            <w:pPr>
              <w:pStyle w:val="Lijstalinea"/>
              <w:numPr>
                <w:ilvl w:val="0"/>
                <w:numId w:val="28"/>
              </w:numPr>
              <w:spacing w:before="60"/>
              <w:ind w:left="308" w:hanging="180"/>
              <w:rPr>
                <w:szCs w:val="24"/>
              </w:rPr>
            </w:pPr>
            <w:r>
              <w:rPr>
                <w:szCs w:val="24"/>
              </w:rPr>
              <w:t>Relatieklasse ZAKENRELATIE hieraan gekoppeld</w:t>
            </w:r>
          </w:p>
        </w:tc>
      </w:tr>
      <w:tr w:rsidR="00C7706A" w14:paraId="5549FDB0" w14:textId="77777777" w:rsidTr="005561F3">
        <w:tc>
          <w:tcPr>
            <w:tcW w:w="3652" w:type="dxa"/>
          </w:tcPr>
          <w:p w14:paraId="6E6EE529" w14:textId="77777777" w:rsidR="00C7706A" w:rsidRDefault="00C7706A" w:rsidP="005561F3">
            <w:r>
              <w:rPr>
                <w:szCs w:val="24"/>
              </w:rPr>
              <w:t>is deelzaak van ZAAK</w:t>
            </w:r>
          </w:p>
        </w:tc>
        <w:tc>
          <w:tcPr>
            <w:tcW w:w="5560" w:type="dxa"/>
          </w:tcPr>
          <w:p w14:paraId="2F5A59FF" w14:textId="77777777" w:rsidR="00C7706A" w:rsidRDefault="00C7706A" w:rsidP="005561F3">
            <w:pPr>
              <w:pStyle w:val="Lijstalinea"/>
              <w:numPr>
                <w:ilvl w:val="0"/>
                <w:numId w:val="28"/>
              </w:numPr>
              <w:spacing w:before="60"/>
              <w:ind w:left="308" w:hanging="180"/>
              <w:rPr>
                <w:szCs w:val="24"/>
              </w:rPr>
            </w:pPr>
            <w:r>
              <w:rPr>
                <w:szCs w:val="24"/>
              </w:rPr>
              <w:t>Definitie gewijzigd.</w:t>
            </w:r>
          </w:p>
          <w:p w14:paraId="383B481B" w14:textId="77777777" w:rsidR="00C7706A" w:rsidRDefault="00C7706A" w:rsidP="005561F3">
            <w:pPr>
              <w:pStyle w:val="Lijstalinea"/>
              <w:numPr>
                <w:ilvl w:val="0"/>
                <w:numId w:val="28"/>
              </w:numPr>
              <w:spacing w:before="60"/>
              <w:ind w:left="308" w:hanging="180"/>
              <w:rPr>
                <w:szCs w:val="24"/>
              </w:rPr>
            </w:pPr>
            <w:r>
              <w:rPr>
                <w:szCs w:val="24"/>
              </w:rPr>
              <w:t>Regels gewijzigd.</w:t>
            </w:r>
          </w:p>
        </w:tc>
      </w:tr>
      <w:tr w:rsidR="00C7706A" w14:paraId="249C74A8" w14:textId="77777777" w:rsidTr="005561F3">
        <w:tc>
          <w:tcPr>
            <w:tcW w:w="3652" w:type="dxa"/>
          </w:tcPr>
          <w:p w14:paraId="12962687" w14:textId="77777777" w:rsidR="00C7706A" w:rsidRPr="00EE284A" w:rsidRDefault="00C7706A" w:rsidP="005561F3">
            <w:pPr>
              <w:rPr>
                <w:szCs w:val="24"/>
              </w:rPr>
            </w:pPr>
            <w:r w:rsidRPr="00DD0F4F">
              <w:rPr>
                <w:noProof/>
              </w:rPr>
              <w:t>heeft betrekking op OBJECT</w:t>
            </w:r>
          </w:p>
        </w:tc>
        <w:tc>
          <w:tcPr>
            <w:tcW w:w="5560" w:type="dxa"/>
          </w:tcPr>
          <w:p w14:paraId="2550B780" w14:textId="77777777" w:rsidR="00C7706A" w:rsidRDefault="00C7706A" w:rsidP="005561F3">
            <w:pPr>
              <w:numPr>
                <w:ilvl w:val="0"/>
                <w:numId w:val="28"/>
              </w:numPr>
              <w:autoSpaceDE w:val="0"/>
              <w:autoSpaceDN w:val="0"/>
              <w:adjustRightInd w:val="0"/>
              <w:spacing w:after="1"/>
              <w:ind w:left="308" w:hanging="180"/>
              <w:rPr>
                <w:szCs w:val="24"/>
              </w:rPr>
            </w:pPr>
            <w:r>
              <w:rPr>
                <w:szCs w:val="24"/>
              </w:rPr>
              <w:t>Regels gewijzigd.</w:t>
            </w:r>
          </w:p>
        </w:tc>
      </w:tr>
      <w:tr w:rsidR="00C7706A" w:rsidRPr="00AE6939" w14:paraId="221F5C8F" w14:textId="77777777" w:rsidTr="005561F3">
        <w:tc>
          <w:tcPr>
            <w:tcW w:w="3652" w:type="dxa"/>
          </w:tcPr>
          <w:p w14:paraId="21340BA1" w14:textId="77777777" w:rsidR="00C7706A" w:rsidRPr="00150819" w:rsidRDefault="00C7706A" w:rsidP="005561F3">
            <w:r>
              <w:t>kent INFORMATIEOBJECT</w:t>
            </w:r>
          </w:p>
        </w:tc>
        <w:tc>
          <w:tcPr>
            <w:tcW w:w="5560" w:type="dxa"/>
          </w:tcPr>
          <w:p w14:paraId="64AED49C" w14:textId="77777777" w:rsidR="00C7706A" w:rsidRDefault="00C7706A" w:rsidP="005561F3">
            <w:pPr>
              <w:pStyle w:val="Lijstalinea"/>
              <w:numPr>
                <w:ilvl w:val="0"/>
                <w:numId w:val="28"/>
              </w:numPr>
              <w:spacing w:before="60"/>
              <w:ind w:left="308" w:hanging="180"/>
            </w:pPr>
            <w:r>
              <w:t>Relatiesoort toegevoegd, ter vervanging van de relatiesoorten ‘ZAAKDOCUMENT betreft ZAAK’ en ‘ZAAKDOCUMENT betreft DOCUMENT’ vanwege de omzetting van ZAAKDOCUMENT van objecttype naar relatieklasse.</w:t>
            </w:r>
          </w:p>
        </w:tc>
      </w:tr>
    </w:tbl>
    <w:p w14:paraId="282EA567" w14:textId="77777777" w:rsidR="00C7706A" w:rsidRPr="005561F3" w:rsidRDefault="00C7706A" w:rsidP="00C7706A">
      <w:pPr>
        <w:rPr>
          <w:lang w:val="nl-NL"/>
        </w:rPr>
      </w:pPr>
    </w:p>
    <w:p w14:paraId="208C36E3" w14:textId="77777777" w:rsidR="00C7706A" w:rsidRPr="00692A11" w:rsidRDefault="00C7706A" w:rsidP="00C7706A">
      <w:pPr>
        <w:keepNext/>
        <w:spacing w:after="0"/>
      </w:pPr>
      <w:r w:rsidRPr="007B2560">
        <w:rPr>
          <w:b/>
        </w:rPr>
        <w:t>ZAAK-INFORMATIEOBJECT</w:t>
      </w:r>
      <w:r>
        <w:rPr>
          <w:b/>
        </w:rPr>
        <w:t xml:space="preserve"> </w:t>
      </w:r>
    </w:p>
    <w:tbl>
      <w:tblPr>
        <w:tblStyle w:val="Tabelraster"/>
        <w:tblW w:w="0" w:type="auto"/>
        <w:tblLook w:val="04A0" w:firstRow="1" w:lastRow="0" w:firstColumn="1" w:lastColumn="0" w:noHBand="0" w:noVBand="1"/>
      </w:tblPr>
      <w:tblGrid>
        <w:gridCol w:w="3587"/>
        <w:gridCol w:w="5475"/>
      </w:tblGrid>
      <w:tr w:rsidR="00C7706A" w14:paraId="0E69D5C5" w14:textId="77777777" w:rsidTr="005561F3">
        <w:tc>
          <w:tcPr>
            <w:tcW w:w="3652" w:type="dxa"/>
          </w:tcPr>
          <w:p w14:paraId="3E226D78" w14:textId="77777777" w:rsidR="00C7706A" w:rsidRPr="006B7EBC" w:rsidRDefault="00C7706A" w:rsidP="005561F3">
            <w:pPr>
              <w:rPr>
                <w:b/>
              </w:rPr>
            </w:pPr>
            <w:r w:rsidRPr="006B7EBC">
              <w:rPr>
                <w:b/>
              </w:rPr>
              <w:t>Attribuut- of relatiesoort</w:t>
            </w:r>
          </w:p>
        </w:tc>
        <w:tc>
          <w:tcPr>
            <w:tcW w:w="5560" w:type="dxa"/>
          </w:tcPr>
          <w:p w14:paraId="49CE679D" w14:textId="77777777" w:rsidR="00C7706A" w:rsidRPr="006B7EBC" w:rsidRDefault="00C7706A" w:rsidP="005561F3">
            <w:pPr>
              <w:rPr>
                <w:b/>
              </w:rPr>
            </w:pPr>
            <w:r w:rsidRPr="006B7EBC">
              <w:rPr>
                <w:b/>
              </w:rPr>
              <w:t>Wijziging</w:t>
            </w:r>
          </w:p>
        </w:tc>
      </w:tr>
      <w:tr w:rsidR="00C7706A" w14:paraId="2E00B309" w14:textId="77777777" w:rsidTr="005561F3">
        <w:tc>
          <w:tcPr>
            <w:tcW w:w="3652" w:type="dxa"/>
          </w:tcPr>
          <w:p w14:paraId="0D3A90FB" w14:textId="77777777" w:rsidR="00C7706A" w:rsidRPr="004B2391" w:rsidRDefault="00C7706A" w:rsidP="005561F3">
            <w:r>
              <w:t>-</w:t>
            </w:r>
          </w:p>
        </w:tc>
        <w:tc>
          <w:tcPr>
            <w:tcW w:w="5560" w:type="dxa"/>
          </w:tcPr>
          <w:p w14:paraId="1AD89952" w14:textId="77777777" w:rsidR="00C7706A" w:rsidRDefault="00C7706A" w:rsidP="005561F3">
            <w:pPr>
              <w:pStyle w:val="Lijstalinea"/>
              <w:numPr>
                <w:ilvl w:val="0"/>
                <w:numId w:val="28"/>
              </w:numPr>
              <w:spacing w:before="60"/>
              <w:ind w:left="308" w:hanging="180"/>
            </w:pPr>
            <w:r>
              <w:t>W</w:t>
            </w:r>
            <w:r w:rsidRPr="00294D0F">
              <w:t>as een objecttype maar is nu een relatieklasse</w:t>
            </w:r>
            <w:r>
              <w:t>,</w:t>
            </w:r>
            <w:r w:rsidRPr="00294D0F">
              <w:t xml:space="preserve"> </w:t>
            </w:r>
            <w:r>
              <w:t>van de relatiesoort ‘ZAAK kent INFORMATIEOBJECT’.</w:t>
            </w:r>
          </w:p>
          <w:p w14:paraId="027E91BF" w14:textId="77777777" w:rsidR="00C7706A" w:rsidRDefault="00C7706A" w:rsidP="005561F3">
            <w:pPr>
              <w:pStyle w:val="Lijstalinea"/>
              <w:numPr>
                <w:ilvl w:val="0"/>
                <w:numId w:val="28"/>
              </w:numPr>
              <w:spacing w:before="60"/>
              <w:ind w:left="308" w:hanging="180"/>
            </w:pPr>
            <w:r>
              <w:t xml:space="preserve">Naam relatieklasse gewijzigd (was:  </w:t>
            </w:r>
            <w:r w:rsidRPr="007B2560">
              <w:t>ZAAKDOCUMENT</w:t>
            </w:r>
            <w:r>
              <w:t>).</w:t>
            </w:r>
          </w:p>
          <w:p w14:paraId="4CA9ED48" w14:textId="77777777" w:rsidR="00C7706A" w:rsidRPr="00A336EE" w:rsidRDefault="00C7706A" w:rsidP="005561F3">
            <w:pPr>
              <w:pStyle w:val="Lijstalinea"/>
              <w:numPr>
                <w:ilvl w:val="0"/>
                <w:numId w:val="28"/>
              </w:numPr>
              <w:spacing w:before="60"/>
              <w:ind w:left="308" w:hanging="180"/>
            </w:pPr>
            <w:r>
              <w:t>Definitie gewijzigd.</w:t>
            </w:r>
          </w:p>
        </w:tc>
      </w:tr>
      <w:tr w:rsidR="00C7706A" w:rsidRPr="00AE6939" w14:paraId="11D07620" w14:textId="77777777" w:rsidTr="005561F3">
        <w:tc>
          <w:tcPr>
            <w:tcW w:w="3652" w:type="dxa"/>
          </w:tcPr>
          <w:p w14:paraId="6BE11C82" w14:textId="77777777" w:rsidR="00C7706A" w:rsidRDefault="00DA5D93" w:rsidP="005561F3">
            <w:r w:rsidRPr="00D2012E">
              <w:rPr>
                <w:rFonts w:ascii="Arial" w:hAnsi="Arial" w:cs="Arial"/>
                <w:sz w:val="20"/>
                <w:szCs w:val="20"/>
                <w:lang w:val="en-AU"/>
              </w:rPr>
              <w:fldChar w:fldCharType="begin" w:fldLock="1"/>
            </w:r>
            <w:r w:rsidR="00C7706A" w:rsidRPr="00D2012E">
              <w:rPr>
                <w:rFonts w:ascii="Arial" w:hAnsi="Arial" w:cs="Arial"/>
                <w:sz w:val="20"/>
                <w:szCs w:val="20"/>
                <w:lang w:val="en-AU"/>
              </w:rPr>
              <w:instrText xml:space="preserve">MERGEFIELD </w:instrText>
            </w:r>
            <w:r w:rsidR="00C7706A"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r w:rsidR="00C7706A">
              <w:rPr>
                <w:rFonts w:ascii="Arial" w:eastAsia="Times New Roman" w:hAnsi="Arial" w:cs="Arial"/>
                <w:color w:val="000000"/>
                <w:sz w:val="20"/>
                <w:szCs w:val="20"/>
              </w:rPr>
              <w:t>T</w:t>
            </w:r>
            <w:r w:rsidR="00C7706A" w:rsidRPr="00D2012E">
              <w:rPr>
                <w:rFonts w:ascii="Arial" w:eastAsia="Times New Roman" w:hAnsi="Arial" w:cs="Arial"/>
                <w:color w:val="000000"/>
                <w:sz w:val="20"/>
                <w:szCs w:val="20"/>
              </w:rPr>
              <w:t>itel</w:t>
            </w:r>
            <w:r w:rsidRPr="00D2012E">
              <w:rPr>
                <w:rFonts w:ascii="Arial" w:hAnsi="Arial" w:cs="Arial"/>
                <w:sz w:val="20"/>
                <w:szCs w:val="20"/>
                <w:lang w:val="en-AU"/>
              </w:rPr>
              <w:fldChar w:fldCharType="end"/>
            </w:r>
            <w:r w:rsidR="00C7706A">
              <w:rPr>
                <w:rFonts w:ascii="Arial" w:hAnsi="Arial" w:cs="Arial"/>
                <w:sz w:val="20"/>
                <w:szCs w:val="20"/>
                <w:lang w:val="en-AU"/>
              </w:rPr>
              <w:t xml:space="preserve"> </w:t>
            </w:r>
          </w:p>
        </w:tc>
        <w:tc>
          <w:tcPr>
            <w:tcW w:w="5560" w:type="dxa"/>
          </w:tcPr>
          <w:p w14:paraId="360FA8EE" w14:textId="77777777" w:rsidR="00C7706A" w:rsidRDefault="00C7706A" w:rsidP="005561F3">
            <w:pPr>
              <w:pStyle w:val="Lijstalinea"/>
              <w:numPr>
                <w:ilvl w:val="0"/>
                <w:numId w:val="28"/>
              </w:numPr>
              <w:spacing w:before="60"/>
              <w:ind w:left="308" w:hanging="180"/>
            </w:pPr>
            <w:r>
              <w:t xml:space="preserve">Naam attribuutsoort aangepast (was: </w:t>
            </w:r>
            <w:r w:rsidRPr="006F5E00">
              <w:t>Zaakdocumenttitel</w:t>
            </w:r>
            <w:r>
              <w:t>).</w:t>
            </w:r>
          </w:p>
        </w:tc>
      </w:tr>
      <w:tr w:rsidR="00C7706A" w:rsidRPr="00AE6939" w14:paraId="0C166517" w14:textId="77777777" w:rsidTr="005561F3">
        <w:tc>
          <w:tcPr>
            <w:tcW w:w="3652" w:type="dxa"/>
          </w:tcPr>
          <w:p w14:paraId="05505DEE" w14:textId="77777777" w:rsidR="00C7706A" w:rsidRPr="00D2012E" w:rsidRDefault="00DA5D93" w:rsidP="005561F3">
            <w:pPr>
              <w:rPr>
                <w:rFonts w:ascii="Arial" w:hAnsi="Arial" w:cs="Arial"/>
                <w:sz w:val="20"/>
                <w:szCs w:val="20"/>
                <w:lang w:val="en-AU"/>
              </w:rPr>
            </w:pPr>
            <w:r w:rsidRPr="00D2012E">
              <w:rPr>
                <w:rFonts w:ascii="Arial" w:hAnsi="Arial" w:cs="Arial"/>
                <w:sz w:val="20"/>
                <w:szCs w:val="20"/>
                <w:lang w:val="en-AU"/>
              </w:rPr>
              <w:fldChar w:fldCharType="begin" w:fldLock="1"/>
            </w:r>
            <w:r w:rsidR="00C7706A" w:rsidRPr="00D2012E">
              <w:rPr>
                <w:rFonts w:ascii="Arial" w:hAnsi="Arial" w:cs="Arial"/>
                <w:sz w:val="20"/>
                <w:szCs w:val="20"/>
                <w:lang w:val="en-AU"/>
              </w:rPr>
              <w:instrText xml:space="preserve">MERGEFIELD </w:instrText>
            </w:r>
            <w:r w:rsidR="00C7706A"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r w:rsidR="00C7706A">
              <w:rPr>
                <w:rFonts w:ascii="Arial" w:eastAsia="Times New Roman" w:hAnsi="Arial" w:cs="Arial"/>
                <w:color w:val="000000"/>
                <w:sz w:val="20"/>
                <w:szCs w:val="20"/>
              </w:rPr>
              <w:t>B</w:t>
            </w:r>
            <w:r w:rsidR="00C7706A" w:rsidRPr="00D2012E">
              <w:rPr>
                <w:rFonts w:ascii="Arial" w:eastAsia="Times New Roman" w:hAnsi="Arial" w:cs="Arial"/>
                <w:color w:val="000000"/>
                <w:sz w:val="20"/>
                <w:szCs w:val="20"/>
              </w:rPr>
              <w:t>eschrijving</w:t>
            </w:r>
            <w:r w:rsidRPr="00D2012E">
              <w:rPr>
                <w:rFonts w:ascii="Arial" w:hAnsi="Arial" w:cs="Arial"/>
                <w:sz w:val="20"/>
                <w:szCs w:val="20"/>
                <w:lang w:val="en-AU"/>
              </w:rPr>
              <w:fldChar w:fldCharType="end"/>
            </w:r>
            <w:r w:rsidR="00C7706A">
              <w:rPr>
                <w:rFonts w:ascii="Arial" w:hAnsi="Arial" w:cs="Arial"/>
                <w:sz w:val="20"/>
                <w:szCs w:val="20"/>
                <w:lang w:val="en-AU"/>
              </w:rPr>
              <w:t xml:space="preserve"> </w:t>
            </w:r>
          </w:p>
        </w:tc>
        <w:tc>
          <w:tcPr>
            <w:tcW w:w="5560" w:type="dxa"/>
          </w:tcPr>
          <w:p w14:paraId="77301EB1" w14:textId="77777777" w:rsidR="00C7706A" w:rsidRDefault="00C7706A" w:rsidP="005561F3">
            <w:pPr>
              <w:pStyle w:val="Lijstalinea"/>
              <w:numPr>
                <w:ilvl w:val="0"/>
                <w:numId w:val="28"/>
              </w:numPr>
              <w:spacing w:before="60"/>
              <w:ind w:left="308" w:hanging="180"/>
            </w:pPr>
            <w:r>
              <w:t xml:space="preserve">Naam attribuutsoort aangepast (was:  </w:t>
            </w:r>
            <w:r w:rsidRPr="006F5E00">
              <w:t>Zaakdocumentbeschrijving</w:t>
            </w:r>
            <w:r>
              <w:t>).</w:t>
            </w:r>
          </w:p>
        </w:tc>
      </w:tr>
      <w:tr w:rsidR="00C7706A" w:rsidRPr="00AE6939" w14:paraId="4B321E0C" w14:textId="77777777" w:rsidTr="005561F3">
        <w:tc>
          <w:tcPr>
            <w:tcW w:w="3652" w:type="dxa"/>
          </w:tcPr>
          <w:p w14:paraId="5230CF56" w14:textId="77777777" w:rsidR="00C7706A" w:rsidRPr="00D2012E" w:rsidRDefault="00C7706A" w:rsidP="005561F3">
            <w:pPr>
              <w:rPr>
                <w:rFonts w:ascii="Arial" w:hAnsi="Arial" w:cs="Arial"/>
                <w:sz w:val="20"/>
                <w:szCs w:val="20"/>
                <w:lang w:val="en-AU"/>
              </w:rPr>
            </w:pPr>
            <w:r>
              <w:rPr>
                <w:rFonts w:ascii="Arial" w:hAnsi="Arial" w:cs="Arial"/>
                <w:sz w:val="20"/>
                <w:szCs w:val="20"/>
                <w:lang w:val="en-AU"/>
              </w:rPr>
              <w:t xml:space="preserve">Registratiedatum </w:t>
            </w:r>
          </w:p>
        </w:tc>
        <w:tc>
          <w:tcPr>
            <w:tcW w:w="5560" w:type="dxa"/>
          </w:tcPr>
          <w:p w14:paraId="358F07FC" w14:textId="77777777" w:rsidR="00C7706A" w:rsidRDefault="00C7706A" w:rsidP="005561F3">
            <w:pPr>
              <w:pStyle w:val="Lijstalinea"/>
              <w:numPr>
                <w:ilvl w:val="0"/>
                <w:numId w:val="28"/>
              </w:numPr>
              <w:spacing w:before="60"/>
              <w:ind w:left="308" w:hanging="180"/>
            </w:pPr>
            <w:r>
              <w:t>Naam attribuutsoort aangepast (was: Document r</w:t>
            </w:r>
            <w:r w:rsidRPr="00E61F0E">
              <w:rPr>
                <w:rFonts w:ascii="Arial" w:hAnsi="Arial" w:cs="Arial"/>
                <w:sz w:val="20"/>
                <w:szCs w:val="20"/>
              </w:rPr>
              <w:t>egistratiedatum</w:t>
            </w:r>
            <w:r>
              <w:t>).</w:t>
            </w:r>
          </w:p>
        </w:tc>
      </w:tr>
      <w:tr w:rsidR="00C7706A" w:rsidRPr="00AE6939" w14:paraId="242B218E" w14:textId="77777777" w:rsidTr="005561F3">
        <w:tc>
          <w:tcPr>
            <w:tcW w:w="3652" w:type="dxa"/>
          </w:tcPr>
          <w:p w14:paraId="5CB7817B" w14:textId="77777777" w:rsidR="00C7706A" w:rsidRPr="00613F9E" w:rsidRDefault="00C7706A" w:rsidP="005561F3">
            <w:pPr>
              <w:rPr>
                <w:rFonts w:ascii="Arial" w:hAnsi="Arial" w:cs="Arial"/>
                <w:sz w:val="20"/>
                <w:szCs w:val="20"/>
              </w:rPr>
            </w:pPr>
            <w:r>
              <w:rPr>
                <w:rFonts w:ascii="Arial" w:hAnsi="Arial" w:cs="Arial"/>
                <w:sz w:val="20"/>
                <w:szCs w:val="20"/>
              </w:rPr>
              <w:t>betreft ZAAK</w:t>
            </w:r>
          </w:p>
        </w:tc>
        <w:tc>
          <w:tcPr>
            <w:tcW w:w="5560" w:type="dxa"/>
          </w:tcPr>
          <w:p w14:paraId="06EF44B2" w14:textId="77777777" w:rsidR="00C7706A" w:rsidRDefault="00C7706A" w:rsidP="005561F3">
            <w:pPr>
              <w:pStyle w:val="Lijstalinea"/>
              <w:numPr>
                <w:ilvl w:val="0"/>
                <w:numId w:val="28"/>
              </w:numPr>
              <w:spacing w:before="60"/>
              <w:ind w:left="308" w:hanging="180"/>
            </w:pPr>
            <w:r>
              <w:t>Tezamen met de volgende relatiesoort vervangen door relatiesoort ‘ZAAK kent INFORMATIEOBJECT’.</w:t>
            </w:r>
          </w:p>
        </w:tc>
      </w:tr>
      <w:tr w:rsidR="00C7706A" w:rsidRPr="00AE6939" w14:paraId="4AC8D499" w14:textId="77777777" w:rsidTr="005561F3">
        <w:tc>
          <w:tcPr>
            <w:tcW w:w="3652" w:type="dxa"/>
          </w:tcPr>
          <w:p w14:paraId="25B3039A" w14:textId="77777777" w:rsidR="00C7706A" w:rsidRPr="00613F9E" w:rsidRDefault="00C7706A" w:rsidP="005561F3">
            <w:pPr>
              <w:rPr>
                <w:rFonts w:ascii="Arial" w:hAnsi="Arial" w:cs="Arial"/>
                <w:sz w:val="20"/>
                <w:szCs w:val="20"/>
              </w:rPr>
            </w:pPr>
            <w:r>
              <w:rPr>
                <w:rFonts w:ascii="Arial" w:hAnsi="Arial" w:cs="Arial"/>
                <w:sz w:val="20"/>
                <w:szCs w:val="20"/>
              </w:rPr>
              <w:t>betreft DOCUMENT</w:t>
            </w:r>
          </w:p>
        </w:tc>
        <w:tc>
          <w:tcPr>
            <w:tcW w:w="5560" w:type="dxa"/>
          </w:tcPr>
          <w:p w14:paraId="5F9DFB91" w14:textId="77777777" w:rsidR="00C7706A" w:rsidRDefault="00C7706A" w:rsidP="005561F3">
            <w:pPr>
              <w:pStyle w:val="Lijstalinea"/>
              <w:numPr>
                <w:ilvl w:val="0"/>
                <w:numId w:val="28"/>
              </w:numPr>
              <w:spacing w:before="60"/>
              <w:ind w:left="308" w:hanging="180"/>
            </w:pPr>
            <w:r>
              <w:t>Tezamen met de voorgaande relatiesoort vervangen door relatiesoort ‘ZAAK kent INFORMATIEOBJECT’.</w:t>
            </w:r>
          </w:p>
        </w:tc>
      </w:tr>
    </w:tbl>
    <w:p w14:paraId="1590D324" w14:textId="77777777" w:rsidR="00C7706A" w:rsidRPr="005561F3" w:rsidRDefault="00C7706A" w:rsidP="00C7706A">
      <w:pPr>
        <w:rPr>
          <w:lang w:val="nl-NL"/>
        </w:rPr>
      </w:pPr>
    </w:p>
    <w:p w14:paraId="7000D295" w14:textId="77777777" w:rsidR="00C7706A" w:rsidRPr="007B0D15" w:rsidRDefault="00C7706A" w:rsidP="00C7706A">
      <w:pPr>
        <w:keepNext/>
        <w:spacing w:after="0"/>
        <w:rPr>
          <w:b/>
        </w:rPr>
      </w:pPr>
      <w:r>
        <w:rPr>
          <w:b/>
        </w:rPr>
        <w:lastRenderedPageBreak/>
        <w:t>ZAAKOBJECT</w:t>
      </w:r>
    </w:p>
    <w:tbl>
      <w:tblPr>
        <w:tblStyle w:val="Tabelraster"/>
        <w:tblW w:w="0" w:type="auto"/>
        <w:tblLook w:val="04A0" w:firstRow="1" w:lastRow="0" w:firstColumn="1" w:lastColumn="0" w:noHBand="0" w:noVBand="1"/>
      </w:tblPr>
      <w:tblGrid>
        <w:gridCol w:w="3595"/>
        <w:gridCol w:w="5467"/>
      </w:tblGrid>
      <w:tr w:rsidR="00C7706A" w14:paraId="6B997CE0" w14:textId="77777777" w:rsidTr="005561F3">
        <w:tc>
          <w:tcPr>
            <w:tcW w:w="3652" w:type="dxa"/>
          </w:tcPr>
          <w:p w14:paraId="6A9B9B68" w14:textId="77777777" w:rsidR="00C7706A" w:rsidRPr="006B7EBC" w:rsidRDefault="00C7706A" w:rsidP="005561F3">
            <w:pPr>
              <w:rPr>
                <w:b/>
              </w:rPr>
            </w:pPr>
            <w:r w:rsidRPr="006B7EBC">
              <w:rPr>
                <w:b/>
              </w:rPr>
              <w:t>Attribuut- of relatiesoort</w:t>
            </w:r>
          </w:p>
        </w:tc>
        <w:tc>
          <w:tcPr>
            <w:tcW w:w="5560" w:type="dxa"/>
          </w:tcPr>
          <w:p w14:paraId="6EA5D998" w14:textId="77777777" w:rsidR="00C7706A" w:rsidRPr="006B7EBC" w:rsidRDefault="00C7706A" w:rsidP="005561F3">
            <w:pPr>
              <w:rPr>
                <w:b/>
              </w:rPr>
            </w:pPr>
            <w:r w:rsidRPr="006B7EBC">
              <w:rPr>
                <w:b/>
              </w:rPr>
              <w:t>Wijziging</w:t>
            </w:r>
          </w:p>
        </w:tc>
      </w:tr>
      <w:tr w:rsidR="00C7706A" w:rsidRPr="00AE6939" w14:paraId="5F757812" w14:textId="77777777" w:rsidTr="005561F3">
        <w:tc>
          <w:tcPr>
            <w:tcW w:w="3652" w:type="dxa"/>
          </w:tcPr>
          <w:p w14:paraId="7A588380" w14:textId="77777777" w:rsidR="00C7706A" w:rsidRPr="004B2391" w:rsidRDefault="00C7706A" w:rsidP="005561F3">
            <w:r>
              <w:t>-</w:t>
            </w:r>
          </w:p>
        </w:tc>
        <w:tc>
          <w:tcPr>
            <w:tcW w:w="5560" w:type="dxa"/>
          </w:tcPr>
          <w:p w14:paraId="30B9B585" w14:textId="77777777" w:rsidR="00C7706A" w:rsidRPr="00A336EE" w:rsidRDefault="00C7706A" w:rsidP="005561F3">
            <w:pPr>
              <w:pStyle w:val="Lijstalinea"/>
              <w:numPr>
                <w:ilvl w:val="0"/>
                <w:numId w:val="28"/>
              </w:numPr>
              <w:spacing w:before="60"/>
              <w:ind w:left="308" w:hanging="180"/>
            </w:pPr>
            <w:r>
              <w:t>ZAAKOBJECT</w:t>
            </w:r>
            <w:r w:rsidRPr="00294D0F">
              <w:t xml:space="preserve"> was een objecttype maar is nu een relatieklasse </w:t>
            </w:r>
            <w:r>
              <w:t>van de relatiesoort ‘ZAAK heeft betrekking op OBJECT’.</w:t>
            </w:r>
          </w:p>
        </w:tc>
      </w:tr>
      <w:tr w:rsidR="00C7706A" w:rsidRPr="00AE6939" w14:paraId="02A0BB28" w14:textId="77777777" w:rsidTr="005561F3">
        <w:tc>
          <w:tcPr>
            <w:tcW w:w="3652" w:type="dxa"/>
          </w:tcPr>
          <w:p w14:paraId="388C32B1" w14:textId="77777777" w:rsidR="00C7706A" w:rsidRDefault="00C7706A" w:rsidP="005561F3">
            <w:pPr>
              <w:rPr>
                <w:szCs w:val="24"/>
              </w:rPr>
            </w:pPr>
            <w:r>
              <w:rPr>
                <w:szCs w:val="24"/>
              </w:rPr>
              <w:t>Is onderwerp van ZAAK</w:t>
            </w:r>
          </w:p>
        </w:tc>
        <w:tc>
          <w:tcPr>
            <w:tcW w:w="5560" w:type="dxa"/>
          </w:tcPr>
          <w:p w14:paraId="75817635" w14:textId="77777777" w:rsidR="00C7706A" w:rsidRDefault="00C7706A" w:rsidP="005561F3">
            <w:pPr>
              <w:pStyle w:val="Lijstalinea"/>
              <w:numPr>
                <w:ilvl w:val="0"/>
                <w:numId w:val="28"/>
              </w:numPr>
              <w:spacing w:before="60"/>
              <w:ind w:left="308" w:hanging="180"/>
            </w:pPr>
            <w:r>
              <w:t xml:space="preserve">Tezamen met de volgende relatiesoort vervangen door relatiesoort ‘ZAAK heeft betrekking op OBJECT’. </w:t>
            </w:r>
          </w:p>
        </w:tc>
      </w:tr>
      <w:tr w:rsidR="00C7706A" w:rsidRPr="00AE6939" w14:paraId="010AE105" w14:textId="77777777" w:rsidTr="005561F3">
        <w:tc>
          <w:tcPr>
            <w:tcW w:w="3652" w:type="dxa"/>
          </w:tcPr>
          <w:p w14:paraId="6B389039" w14:textId="77777777" w:rsidR="00C7706A" w:rsidRDefault="00C7706A" w:rsidP="005561F3">
            <w:pPr>
              <w:rPr>
                <w:szCs w:val="24"/>
              </w:rPr>
            </w:pPr>
            <w:r>
              <w:rPr>
                <w:szCs w:val="24"/>
              </w:rPr>
              <w:t>Betreft OBJECT</w:t>
            </w:r>
          </w:p>
        </w:tc>
        <w:tc>
          <w:tcPr>
            <w:tcW w:w="5560" w:type="dxa"/>
          </w:tcPr>
          <w:p w14:paraId="7401B85E" w14:textId="77777777" w:rsidR="00C7706A" w:rsidRDefault="00C7706A" w:rsidP="005561F3">
            <w:pPr>
              <w:pStyle w:val="Lijstalinea"/>
              <w:numPr>
                <w:ilvl w:val="0"/>
                <w:numId w:val="28"/>
              </w:numPr>
              <w:spacing w:before="60"/>
              <w:ind w:left="308" w:hanging="180"/>
            </w:pPr>
            <w:r>
              <w:t>Tezamen met de voorgaande relatiesoort vervangen door relatiesoort ‘ZAAK heeft betrekking op OBJECT’.</w:t>
            </w:r>
          </w:p>
        </w:tc>
      </w:tr>
    </w:tbl>
    <w:p w14:paraId="19671B77" w14:textId="77777777" w:rsidR="00C7706A" w:rsidRPr="005561F3" w:rsidRDefault="00C7706A" w:rsidP="00C7706A">
      <w:pPr>
        <w:keepNext/>
        <w:spacing w:after="0"/>
        <w:rPr>
          <w:b/>
          <w:lang w:val="nl-NL"/>
        </w:rPr>
      </w:pPr>
    </w:p>
    <w:p w14:paraId="239562E0" w14:textId="77777777" w:rsidR="00C7706A" w:rsidRPr="007B0D15" w:rsidRDefault="00C7706A" w:rsidP="00C7706A">
      <w:pPr>
        <w:keepNext/>
        <w:spacing w:after="0"/>
        <w:rPr>
          <w:b/>
        </w:rPr>
      </w:pPr>
      <w:r>
        <w:rPr>
          <w:b/>
        </w:rPr>
        <w:t>ZAAKTYPE</w:t>
      </w:r>
    </w:p>
    <w:tbl>
      <w:tblPr>
        <w:tblStyle w:val="Tabelraster"/>
        <w:tblW w:w="0" w:type="auto"/>
        <w:tblLook w:val="04A0" w:firstRow="1" w:lastRow="0" w:firstColumn="1" w:lastColumn="0" w:noHBand="0" w:noVBand="1"/>
      </w:tblPr>
      <w:tblGrid>
        <w:gridCol w:w="3617"/>
        <w:gridCol w:w="5445"/>
      </w:tblGrid>
      <w:tr w:rsidR="00C7706A" w14:paraId="056F8691" w14:textId="77777777" w:rsidTr="005561F3">
        <w:tc>
          <w:tcPr>
            <w:tcW w:w="3652" w:type="dxa"/>
          </w:tcPr>
          <w:p w14:paraId="34FEE4A9" w14:textId="77777777" w:rsidR="00C7706A" w:rsidRPr="006B7EBC" w:rsidRDefault="00C7706A" w:rsidP="005561F3">
            <w:pPr>
              <w:rPr>
                <w:b/>
              </w:rPr>
            </w:pPr>
            <w:r w:rsidRPr="006B7EBC">
              <w:rPr>
                <w:b/>
              </w:rPr>
              <w:t>Attribuut- of relatiesoort</w:t>
            </w:r>
          </w:p>
        </w:tc>
        <w:tc>
          <w:tcPr>
            <w:tcW w:w="5560" w:type="dxa"/>
          </w:tcPr>
          <w:p w14:paraId="3196E8D8" w14:textId="77777777" w:rsidR="00C7706A" w:rsidRPr="006B7EBC" w:rsidRDefault="00C7706A" w:rsidP="005561F3">
            <w:pPr>
              <w:rPr>
                <w:b/>
              </w:rPr>
            </w:pPr>
            <w:r w:rsidRPr="006B7EBC">
              <w:rPr>
                <w:b/>
              </w:rPr>
              <w:t>Wijziging</w:t>
            </w:r>
          </w:p>
        </w:tc>
      </w:tr>
      <w:tr w:rsidR="00C7706A" w14:paraId="2FD21782" w14:textId="77777777" w:rsidTr="005561F3">
        <w:tc>
          <w:tcPr>
            <w:tcW w:w="3652" w:type="dxa"/>
          </w:tcPr>
          <w:p w14:paraId="228A2D93" w14:textId="77777777" w:rsidR="00C7706A" w:rsidRPr="004B2391" w:rsidRDefault="00C7706A" w:rsidP="005561F3">
            <w:r>
              <w:t>-</w:t>
            </w:r>
          </w:p>
        </w:tc>
        <w:tc>
          <w:tcPr>
            <w:tcW w:w="5560" w:type="dxa"/>
          </w:tcPr>
          <w:p w14:paraId="2A0327C6" w14:textId="77777777" w:rsidR="00C7706A" w:rsidRDefault="00C7706A" w:rsidP="005561F3">
            <w:pPr>
              <w:pStyle w:val="Lijstalinea"/>
              <w:numPr>
                <w:ilvl w:val="0"/>
                <w:numId w:val="28"/>
              </w:numPr>
              <w:spacing w:before="60"/>
              <w:ind w:left="308" w:hanging="180"/>
            </w:pPr>
            <w:r>
              <w:t>O</w:t>
            </w:r>
            <w:r w:rsidRPr="002B6DF3">
              <w:t xml:space="preserve">bjecttype </w:t>
            </w:r>
            <w:r>
              <w:t>ontleend aan</w:t>
            </w:r>
            <w:r w:rsidRPr="002B6DF3">
              <w:t xml:space="preserve"> </w:t>
            </w:r>
            <w:r>
              <w:t>Im</w:t>
            </w:r>
            <w:r w:rsidRPr="002B6DF3">
              <w:t>ZTC</w:t>
            </w:r>
            <w:r>
              <w:t xml:space="preserve"> 2.1.</w:t>
            </w:r>
          </w:p>
          <w:p w14:paraId="56199E13" w14:textId="77777777" w:rsidR="00C7706A" w:rsidRPr="00A336EE" w:rsidRDefault="00C7706A" w:rsidP="005561F3">
            <w:pPr>
              <w:pStyle w:val="Lijstalinea"/>
              <w:numPr>
                <w:ilvl w:val="0"/>
                <w:numId w:val="28"/>
              </w:numPr>
              <w:spacing w:before="60"/>
              <w:ind w:left="308" w:hanging="180"/>
            </w:pPr>
            <w:r>
              <w:t>Unieke aanduiding gewijzigd.</w:t>
            </w:r>
          </w:p>
        </w:tc>
      </w:tr>
      <w:tr w:rsidR="00C7706A" w:rsidRPr="00AE6939" w14:paraId="75EE30E8" w14:textId="77777777" w:rsidTr="005561F3">
        <w:tc>
          <w:tcPr>
            <w:tcW w:w="3652" w:type="dxa"/>
          </w:tcPr>
          <w:p w14:paraId="29DC94DE" w14:textId="77777777" w:rsidR="00C7706A" w:rsidRPr="009E65CB" w:rsidRDefault="00C7706A" w:rsidP="005561F3">
            <w:pPr>
              <w:autoSpaceDE w:val="0"/>
              <w:autoSpaceDN w:val="0"/>
              <w:adjustRightInd w:val="0"/>
              <w:rPr>
                <w:rFonts w:ascii="Arial" w:eastAsia="Times New Roman" w:hAnsi="Arial" w:cs="Arial"/>
                <w:color w:val="000000"/>
                <w:sz w:val="20"/>
                <w:szCs w:val="20"/>
              </w:rPr>
            </w:pPr>
            <w:r>
              <w:rPr>
                <w:rFonts w:ascii="Arial" w:eastAsia="Times New Roman" w:hAnsi="Arial" w:cs="Arial"/>
                <w:color w:val="000000"/>
                <w:sz w:val="20"/>
                <w:szCs w:val="20"/>
              </w:rPr>
              <w:t>Zaaktype-identificatie</w:t>
            </w:r>
          </w:p>
        </w:tc>
        <w:tc>
          <w:tcPr>
            <w:tcW w:w="5560" w:type="dxa"/>
          </w:tcPr>
          <w:p w14:paraId="0E47DCCC" w14:textId="77777777" w:rsidR="00C7706A" w:rsidRDefault="00C7706A" w:rsidP="005561F3">
            <w:pPr>
              <w:pStyle w:val="Lijstalinea"/>
              <w:numPr>
                <w:ilvl w:val="0"/>
                <w:numId w:val="28"/>
              </w:numPr>
              <w:spacing w:before="60"/>
              <w:ind w:left="308" w:hanging="180"/>
            </w:pPr>
            <w:r>
              <w:t>Attribuutsoort toegevoegd (onderdeel unieke aanduiding).</w:t>
            </w:r>
          </w:p>
        </w:tc>
      </w:tr>
      <w:tr w:rsidR="00C7706A" w:rsidRPr="00AE6939" w14:paraId="03877194" w14:textId="77777777" w:rsidTr="005561F3">
        <w:tc>
          <w:tcPr>
            <w:tcW w:w="3652" w:type="dxa"/>
          </w:tcPr>
          <w:p w14:paraId="4DD73A54" w14:textId="77777777" w:rsidR="00C7706A" w:rsidRPr="009E65CB" w:rsidRDefault="00C7706A" w:rsidP="005561F3">
            <w:pPr>
              <w:autoSpaceDE w:val="0"/>
              <w:autoSpaceDN w:val="0"/>
              <w:adjustRightInd w:val="0"/>
              <w:rPr>
                <w:rFonts w:ascii="Arial" w:hAnsi="Arial" w:cs="Arial"/>
                <w:sz w:val="20"/>
                <w:szCs w:val="20"/>
                <w:lang w:val="en-AU"/>
              </w:rPr>
            </w:pPr>
            <w:r>
              <w:rPr>
                <w:rFonts w:ascii="Arial" w:hAnsi="Arial" w:cs="Arial"/>
                <w:sz w:val="20"/>
                <w:szCs w:val="20"/>
                <w:lang w:val="en-AU"/>
              </w:rPr>
              <w:t>Domein</w:t>
            </w:r>
          </w:p>
        </w:tc>
        <w:tc>
          <w:tcPr>
            <w:tcW w:w="5560" w:type="dxa"/>
          </w:tcPr>
          <w:p w14:paraId="54E580B5" w14:textId="77777777" w:rsidR="00C7706A" w:rsidRDefault="00C7706A" w:rsidP="005561F3">
            <w:pPr>
              <w:pStyle w:val="Lijstalinea"/>
              <w:numPr>
                <w:ilvl w:val="0"/>
                <w:numId w:val="28"/>
              </w:numPr>
              <w:spacing w:before="60"/>
              <w:ind w:left="308" w:hanging="180"/>
            </w:pPr>
            <w:r>
              <w:t>Attribuutsoort toegevoegd (onderdeel unieke aanduiding).</w:t>
            </w:r>
          </w:p>
        </w:tc>
      </w:tr>
      <w:tr w:rsidR="00C7706A" w:rsidRPr="00AE6939" w14:paraId="3633D606" w14:textId="77777777" w:rsidTr="005561F3">
        <w:tc>
          <w:tcPr>
            <w:tcW w:w="3652" w:type="dxa"/>
          </w:tcPr>
          <w:p w14:paraId="7E1CFBBA" w14:textId="77777777" w:rsidR="00C7706A" w:rsidRPr="009E65CB" w:rsidRDefault="00C7706A" w:rsidP="005561F3">
            <w:pPr>
              <w:autoSpaceDE w:val="0"/>
              <w:autoSpaceDN w:val="0"/>
              <w:adjustRightInd w:val="0"/>
              <w:rPr>
                <w:rFonts w:ascii="Arial" w:hAnsi="Arial" w:cs="Arial"/>
                <w:sz w:val="20"/>
                <w:szCs w:val="20"/>
                <w:lang w:val="en-AU"/>
              </w:rPr>
            </w:pPr>
            <w:r>
              <w:rPr>
                <w:rFonts w:ascii="Arial" w:hAnsi="Arial" w:cs="Arial"/>
                <w:sz w:val="20"/>
                <w:szCs w:val="20"/>
                <w:lang w:val="en-AU"/>
              </w:rPr>
              <w:t>RSIN</w:t>
            </w:r>
          </w:p>
        </w:tc>
        <w:tc>
          <w:tcPr>
            <w:tcW w:w="5560" w:type="dxa"/>
          </w:tcPr>
          <w:p w14:paraId="38F1FAEB" w14:textId="77777777" w:rsidR="00C7706A" w:rsidRDefault="00C7706A" w:rsidP="005561F3">
            <w:pPr>
              <w:pStyle w:val="Lijstalinea"/>
              <w:numPr>
                <w:ilvl w:val="0"/>
                <w:numId w:val="28"/>
              </w:numPr>
              <w:spacing w:before="60"/>
              <w:ind w:left="308" w:hanging="180"/>
            </w:pPr>
            <w:r>
              <w:t>Attribuutsoort toegevoegd (onderdeel unieke aanduiding).</w:t>
            </w:r>
          </w:p>
        </w:tc>
      </w:tr>
      <w:tr w:rsidR="00C7706A" w14:paraId="77BDB80A" w14:textId="77777777" w:rsidTr="005561F3">
        <w:tc>
          <w:tcPr>
            <w:tcW w:w="3652" w:type="dxa"/>
          </w:tcPr>
          <w:p w14:paraId="7DA6770C" w14:textId="77777777" w:rsidR="00C7706A" w:rsidRDefault="00C7706A" w:rsidP="005561F3">
            <w:pPr>
              <w:autoSpaceDE w:val="0"/>
              <w:autoSpaceDN w:val="0"/>
              <w:adjustRightInd w:val="0"/>
              <w:rPr>
                <w:rFonts w:ascii="Arial" w:hAnsi="Arial" w:cs="Arial"/>
                <w:sz w:val="20"/>
                <w:szCs w:val="20"/>
                <w:lang w:val="en-AU"/>
              </w:rPr>
            </w:pPr>
            <w:r>
              <w:rPr>
                <w:rFonts w:ascii="Arial" w:hAnsi="Arial" w:cs="Arial"/>
                <w:sz w:val="20"/>
                <w:szCs w:val="20"/>
                <w:lang w:val="en-AU"/>
              </w:rPr>
              <w:t>Zaaktype-omschrijving</w:t>
            </w:r>
          </w:p>
        </w:tc>
        <w:tc>
          <w:tcPr>
            <w:tcW w:w="5560" w:type="dxa"/>
          </w:tcPr>
          <w:p w14:paraId="76320383" w14:textId="77777777" w:rsidR="00C7706A" w:rsidRDefault="00C7706A" w:rsidP="005561F3">
            <w:pPr>
              <w:pStyle w:val="Lijstalinea"/>
              <w:numPr>
                <w:ilvl w:val="0"/>
                <w:numId w:val="28"/>
              </w:numPr>
              <w:spacing w:before="60"/>
              <w:ind w:left="308" w:hanging="180"/>
            </w:pPr>
            <w:r>
              <w:t>Geen unieke aanduiding meer.</w:t>
            </w:r>
          </w:p>
        </w:tc>
      </w:tr>
      <w:tr w:rsidR="00C7706A" w:rsidRPr="00AE6939" w14:paraId="6DBC29D4" w14:textId="77777777" w:rsidTr="005561F3">
        <w:tc>
          <w:tcPr>
            <w:tcW w:w="3652" w:type="dxa"/>
          </w:tcPr>
          <w:p w14:paraId="444A56C9" w14:textId="77777777" w:rsidR="00C7706A" w:rsidRDefault="00C7706A" w:rsidP="005561F3">
            <w:pPr>
              <w:autoSpaceDE w:val="0"/>
              <w:autoSpaceDN w:val="0"/>
              <w:adjustRightInd w:val="0"/>
              <w:rPr>
                <w:rFonts w:ascii="Arial" w:hAnsi="Arial" w:cs="Arial"/>
                <w:sz w:val="20"/>
                <w:szCs w:val="20"/>
                <w:lang w:val="en-AU"/>
              </w:rPr>
            </w:pPr>
            <w:r>
              <w:rPr>
                <w:rFonts w:ascii="Arial" w:hAnsi="Arial" w:cs="Arial"/>
                <w:sz w:val="20"/>
                <w:szCs w:val="20"/>
                <w:lang w:val="en-AU"/>
              </w:rPr>
              <w:t>Doorlooptijd behandeling</w:t>
            </w:r>
          </w:p>
        </w:tc>
        <w:tc>
          <w:tcPr>
            <w:tcW w:w="5560" w:type="dxa"/>
          </w:tcPr>
          <w:p w14:paraId="72F0404C" w14:textId="77777777" w:rsidR="00C7706A" w:rsidRDefault="00C7706A" w:rsidP="005561F3">
            <w:pPr>
              <w:pStyle w:val="Lijstalinea"/>
              <w:numPr>
                <w:ilvl w:val="0"/>
                <w:numId w:val="28"/>
              </w:numPr>
              <w:spacing w:before="60"/>
              <w:ind w:left="317" w:hanging="240"/>
            </w:pPr>
            <w:r>
              <w:t>Aangepast naar groepattribuutsoort.</w:t>
            </w:r>
          </w:p>
          <w:p w14:paraId="05DF974D" w14:textId="77777777" w:rsidR="00C7706A" w:rsidRDefault="00C7706A" w:rsidP="005561F3">
            <w:pPr>
              <w:pStyle w:val="Lijstalinea"/>
              <w:numPr>
                <w:ilvl w:val="0"/>
                <w:numId w:val="28"/>
              </w:numPr>
              <w:spacing w:before="60"/>
              <w:ind w:left="308" w:hanging="180"/>
            </w:pPr>
            <w:r>
              <w:t xml:space="preserve"> ‘Subattribuutsoorten’ Periodeduur en Periode-eenheid toegevoegd.</w:t>
            </w:r>
          </w:p>
        </w:tc>
      </w:tr>
      <w:tr w:rsidR="00C7706A" w:rsidRPr="00AE6939" w14:paraId="52EA8AF9" w14:textId="77777777" w:rsidTr="005561F3">
        <w:tc>
          <w:tcPr>
            <w:tcW w:w="3652" w:type="dxa"/>
          </w:tcPr>
          <w:p w14:paraId="669DA772" w14:textId="77777777" w:rsidR="00C7706A" w:rsidRDefault="00C7706A" w:rsidP="005561F3">
            <w:pPr>
              <w:autoSpaceDE w:val="0"/>
              <w:autoSpaceDN w:val="0"/>
              <w:adjustRightInd w:val="0"/>
              <w:rPr>
                <w:rFonts w:ascii="Arial" w:hAnsi="Arial" w:cs="Arial"/>
                <w:sz w:val="20"/>
                <w:szCs w:val="20"/>
                <w:lang w:val="en-AU"/>
              </w:rPr>
            </w:pPr>
            <w:r>
              <w:rPr>
                <w:rFonts w:ascii="Arial" w:hAnsi="Arial" w:cs="Arial"/>
                <w:sz w:val="20"/>
                <w:szCs w:val="20"/>
                <w:lang w:val="en-AU"/>
              </w:rPr>
              <w:t>Servicenorm behandeling</w:t>
            </w:r>
          </w:p>
        </w:tc>
        <w:tc>
          <w:tcPr>
            <w:tcW w:w="5560" w:type="dxa"/>
          </w:tcPr>
          <w:p w14:paraId="492D9CF3" w14:textId="77777777" w:rsidR="00C7706A" w:rsidRDefault="00C7706A" w:rsidP="005561F3">
            <w:pPr>
              <w:pStyle w:val="Lijstalinea"/>
              <w:numPr>
                <w:ilvl w:val="0"/>
                <w:numId w:val="28"/>
              </w:numPr>
              <w:spacing w:before="60"/>
              <w:ind w:left="317" w:hanging="240"/>
            </w:pPr>
            <w:r>
              <w:t>Aangepast naar groepattribuutsoort.</w:t>
            </w:r>
          </w:p>
          <w:p w14:paraId="75EAFCA0" w14:textId="77777777" w:rsidR="00C7706A" w:rsidRDefault="00C7706A" w:rsidP="005561F3">
            <w:pPr>
              <w:pStyle w:val="Lijstalinea"/>
              <w:numPr>
                <w:ilvl w:val="0"/>
                <w:numId w:val="28"/>
              </w:numPr>
              <w:spacing w:before="60"/>
              <w:ind w:left="308" w:hanging="180"/>
            </w:pPr>
            <w:r>
              <w:t xml:space="preserve"> ‘Subattribuutsoorten’ Periodeduur en Periode-eenheid toegevoegd.</w:t>
            </w:r>
          </w:p>
        </w:tc>
      </w:tr>
      <w:tr w:rsidR="00C7706A" w:rsidRPr="00AE6939" w14:paraId="0FB151B5" w14:textId="77777777" w:rsidTr="005561F3">
        <w:tc>
          <w:tcPr>
            <w:tcW w:w="3652" w:type="dxa"/>
          </w:tcPr>
          <w:p w14:paraId="0AE24E3F" w14:textId="77777777" w:rsidR="00C7706A" w:rsidRDefault="00C7706A" w:rsidP="005561F3">
            <w:pPr>
              <w:autoSpaceDE w:val="0"/>
              <w:autoSpaceDN w:val="0"/>
              <w:adjustRightInd w:val="0"/>
              <w:rPr>
                <w:rFonts w:ascii="Arial" w:hAnsi="Arial" w:cs="Arial"/>
                <w:sz w:val="20"/>
                <w:szCs w:val="20"/>
                <w:lang w:val="en-AU"/>
              </w:rPr>
            </w:pPr>
            <w:r>
              <w:rPr>
                <w:rFonts w:ascii="Arial" w:hAnsi="Arial" w:cs="Arial"/>
                <w:sz w:val="20"/>
                <w:szCs w:val="20"/>
                <w:lang w:val="en-AU"/>
              </w:rPr>
              <w:t>Archiefclassificatiecode</w:t>
            </w:r>
          </w:p>
        </w:tc>
        <w:tc>
          <w:tcPr>
            <w:tcW w:w="5560" w:type="dxa"/>
          </w:tcPr>
          <w:p w14:paraId="26E08DEC" w14:textId="77777777" w:rsidR="00C7706A" w:rsidRDefault="00C7706A" w:rsidP="005561F3">
            <w:pPr>
              <w:pStyle w:val="Lijstalinea"/>
              <w:numPr>
                <w:ilvl w:val="0"/>
                <w:numId w:val="28"/>
              </w:numPr>
              <w:spacing w:before="60"/>
              <w:ind w:left="317" w:hanging="240"/>
            </w:pPr>
            <w:r>
              <w:t>Naam attribuutsoort aangepast (was: Archiefcode).</w:t>
            </w:r>
          </w:p>
        </w:tc>
      </w:tr>
      <w:tr w:rsidR="00C7706A" w:rsidRPr="00AE6939" w14:paraId="22EF32EF" w14:textId="77777777" w:rsidTr="005561F3">
        <w:tc>
          <w:tcPr>
            <w:tcW w:w="3652" w:type="dxa"/>
          </w:tcPr>
          <w:p w14:paraId="20983E5C" w14:textId="77777777" w:rsidR="00C7706A" w:rsidRDefault="00C7706A" w:rsidP="005561F3">
            <w:pPr>
              <w:autoSpaceDE w:val="0"/>
              <w:autoSpaceDN w:val="0"/>
              <w:adjustRightInd w:val="0"/>
              <w:rPr>
                <w:rFonts w:ascii="Arial" w:hAnsi="Arial" w:cs="Arial"/>
                <w:sz w:val="20"/>
                <w:szCs w:val="20"/>
                <w:lang w:val="en-AU"/>
              </w:rPr>
            </w:pPr>
            <w:r>
              <w:rPr>
                <w:rFonts w:ascii="Arial" w:hAnsi="Arial" w:cs="Arial"/>
                <w:sz w:val="20"/>
                <w:szCs w:val="20"/>
                <w:lang w:val="en-AU"/>
              </w:rPr>
              <w:t>Vertrouwelijkheidaanduiding</w:t>
            </w:r>
          </w:p>
        </w:tc>
        <w:tc>
          <w:tcPr>
            <w:tcW w:w="5560" w:type="dxa"/>
          </w:tcPr>
          <w:p w14:paraId="0B9D0C58" w14:textId="77777777" w:rsidR="00C7706A" w:rsidRDefault="00C7706A" w:rsidP="005561F3">
            <w:pPr>
              <w:pStyle w:val="Lijstalinea"/>
              <w:numPr>
                <w:ilvl w:val="0"/>
                <w:numId w:val="28"/>
              </w:numPr>
              <w:spacing w:before="60"/>
              <w:ind w:left="317" w:hanging="240"/>
            </w:pPr>
            <w:r>
              <w:t xml:space="preserve">Naam attribuutsoort aangepast (was: </w:t>
            </w:r>
            <w:r w:rsidRPr="005561F3">
              <w:rPr>
                <w:rFonts w:ascii="Arial" w:hAnsi="Arial" w:cs="Arial"/>
                <w:sz w:val="20"/>
                <w:szCs w:val="20"/>
              </w:rPr>
              <w:t>Vertrouwelijk-aanduiding).</w:t>
            </w:r>
          </w:p>
        </w:tc>
      </w:tr>
    </w:tbl>
    <w:p w14:paraId="4D81BFAF" w14:textId="77777777" w:rsidR="00C7706A" w:rsidRPr="005561F3" w:rsidRDefault="00C7706A" w:rsidP="00C7706A">
      <w:pPr>
        <w:rPr>
          <w:lang w:val="nl-NL"/>
        </w:rPr>
      </w:pPr>
    </w:p>
    <w:p w14:paraId="05A373A5" w14:textId="77777777" w:rsidR="00C7706A" w:rsidRPr="007B0D15" w:rsidRDefault="00C7706A" w:rsidP="00C7706A">
      <w:pPr>
        <w:keepNext/>
        <w:spacing w:after="0"/>
        <w:rPr>
          <w:b/>
        </w:rPr>
      </w:pPr>
      <w:r>
        <w:rPr>
          <w:b/>
        </w:rPr>
        <w:t>ZAKENRELATIE</w:t>
      </w:r>
    </w:p>
    <w:tbl>
      <w:tblPr>
        <w:tblStyle w:val="Tabelraster"/>
        <w:tblW w:w="0" w:type="auto"/>
        <w:tblLook w:val="04A0" w:firstRow="1" w:lastRow="0" w:firstColumn="1" w:lastColumn="0" w:noHBand="0" w:noVBand="1"/>
      </w:tblPr>
      <w:tblGrid>
        <w:gridCol w:w="3594"/>
        <w:gridCol w:w="5468"/>
      </w:tblGrid>
      <w:tr w:rsidR="00C7706A" w14:paraId="3E37C42B" w14:textId="77777777" w:rsidTr="005561F3">
        <w:tc>
          <w:tcPr>
            <w:tcW w:w="3652" w:type="dxa"/>
          </w:tcPr>
          <w:p w14:paraId="6A9836F6" w14:textId="77777777" w:rsidR="00C7706A" w:rsidRPr="006B7EBC" w:rsidRDefault="00C7706A" w:rsidP="005561F3">
            <w:pPr>
              <w:rPr>
                <w:b/>
              </w:rPr>
            </w:pPr>
            <w:r w:rsidRPr="006B7EBC">
              <w:rPr>
                <w:b/>
              </w:rPr>
              <w:t>Attribuut- of relatiesoort</w:t>
            </w:r>
          </w:p>
        </w:tc>
        <w:tc>
          <w:tcPr>
            <w:tcW w:w="5560" w:type="dxa"/>
          </w:tcPr>
          <w:p w14:paraId="6C817A25" w14:textId="77777777" w:rsidR="00C7706A" w:rsidRPr="006B7EBC" w:rsidRDefault="00C7706A" w:rsidP="005561F3">
            <w:pPr>
              <w:rPr>
                <w:b/>
              </w:rPr>
            </w:pPr>
            <w:r w:rsidRPr="006B7EBC">
              <w:rPr>
                <w:b/>
              </w:rPr>
              <w:t>Wijziging</w:t>
            </w:r>
          </w:p>
        </w:tc>
      </w:tr>
      <w:tr w:rsidR="00C7706A" w:rsidRPr="00AE6939" w14:paraId="2A585CED" w14:textId="77777777" w:rsidTr="005561F3">
        <w:tc>
          <w:tcPr>
            <w:tcW w:w="3652" w:type="dxa"/>
          </w:tcPr>
          <w:p w14:paraId="7C6D80A8" w14:textId="77777777" w:rsidR="00C7706A" w:rsidRPr="004B2391" w:rsidRDefault="00C7706A" w:rsidP="005561F3">
            <w:r>
              <w:t>-</w:t>
            </w:r>
          </w:p>
        </w:tc>
        <w:tc>
          <w:tcPr>
            <w:tcW w:w="5560" w:type="dxa"/>
          </w:tcPr>
          <w:p w14:paraId="0FEDA179" w14:textId="77777777" w:rsidR="00C7706A" w:rsidRPr="00A336EE" w:rsidRDefault="00C7706A" w:rsidP="005561F3">
            <w:pPr>
              <w:pStyle w:val="Lijstalinea"/>
              <w:numPr>
                <w:ilvl w:val="0"/>
                <w:numId w:val="28"/>
              </w:numPr>
              <w:spacing w:before="60"/>
              <w:ind w:left="308" w:hanging="180"/>
            </w:pPr>
            <w:r>
              <w:t xml:space="preserve">Relatieklasse toegevoegd (op relatiesoort ‘ZAAK </w:t>
            </w:r>
            <w:r>
              <w:rPr>
                <w:szCs w:val="24"/>
              </w:rPr>
              <w:t>heeft gerelateerde ZAAK</w:t>
            </w:r>
            <w:r>
              <w:t>’), met attribuutsoort.</w:t>
            </w:r>
          </w:p>
        </w:tc>
      </w:tr>
    </w:tbl>
    <w:p w14:paraId="1AF1ABE5" w14:textId="77777777" w:rsidR="00CE055A" w:rsidRPr="005561F3" w:rsidRDefault="00CE055A" w:rsidP="00CE055A">
      <w:pPr>
        <w:spacing w:after="0" w:line="240" w:lineRule="auto"/>
        <w:rPr>
          <w:lang w:val="nl-NL"/>
        </w:rPr>
      </w:pPr>
    </w:p>
    <w:p w14:paraId="445C21B8" w14:textId="77777777" w:rsidR="00CE055A" w:rsidRPr="005561F3" w:rsidRDefault="00CE055A" w:rsidP="00CE055A">
      <w:pPr>
        <w:spacing w:after="0" w:line="240" w:lineRule="auto"/>
        <w:rPr>
          <w:lang w:val="nl-NL"/>
        </w:rPr>
      </w:pPr>
    </w:p>
    <w:p w14:paraId="1D866C28" w14:textId="77777777" w:rsidR="00E555FF" w:rsidRPr="005561F3" w:rsidRDefault="00E555FF" w:rsidP="00A02BEA">
      <w:pPr>
        <w:rPr>
          <w:lang w:val="nl-NL"/>
        </w:rPr>
        <w:sectPr w:rsidR="00E555FF" w:rsidRPr="005561F3" w:rsidSect="00DA7BA9">
          <w:pgSz w:w="11906" w:h="16838"/>
          <w:pgMar w:top="1417" w:right="1417" w:bottom="1417" w:left="1417" w:header="708" w:footer="708" w:gutter="0"/>
          <w:cols w:space="708"/>
          <w:titlePg/>
          <w:docGrid w:linePitch="360"/>
        </w:sectPr>
      </w:pPr>
    </w:p>
    <w:p w14:paraId="48F00BFA" w14:textId="77777777" w:rsidR="0038425A" w:rsidRPr="005561F3" w:rsidRDefault="0038425A">
      <w:pPr>
        <w:rPr>
          <w:noProof/>
          <w:lang w:val="nl-NL"/>
        </w:rPr>
      </w:pPr>
    </w:p>
    <w:p w14:paraId="3C0860AB" w14:textId="02FC9FC4" w:rsidR="0038425A" w:rsidRPr="00BC0BAD" w:rsidRDefault="00945BE0" w:rsidP="0038425A">
      <w:pPr>
        <w:rPr>
          <w:noProof/>
        </w:rPr>
      </w:pPr>
      <w:del w:id="4085" w:author="Arjan Kloosterboer" w:date="2017-09-22T04:10:00Z">
        <w:r>
          <w:rPr>
            <w:noProof/>
          </w:rPr>
          <mc:AlternateContent>
            <mc:Choice Requires="wps">
              <w:drawing>
                <wp:anchor distT="0" distB="0" distL="114300" distR="114300" simplePos="0" relativeHeight="251674112" behindDoc="0" locked="0" layoutInCell="0" allowOverlap="1" wp14:anchorId="3089C86B" wp14:editId="30DA7CC7">
                  <wp:simplePos x="0" y="0"/>
                  <wp:positionH relativeFrom="margin">
                    <wp:posOffset>824230</wp:posOffset>
                  </wp:positionH>
                  <wp:positionV relativeFrom="margin">
                    <wp:posOffset>5577205</wp:posOffset>
                  </wp:positionV>
                  <wp:extent cx="4410075" cy="2123440"/>
                  <wp:effectExtent l="19050" t="19050" r="9525" b="2540"/>
                  <wp:wrapSquare wrapText="bothSides"/>
                  <wp:docPr id="1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4410075" cy="2123440"/>
                          </a:xfrm>
                          <a:prstGeom prst="bracketPair">
                            <a:avLst>
                              <a:gd name="adj" fmla="val 8051"/>
                            </a:avLst>
                          </a:prstGeom>
                          <a:noFill/>
                          <a:ln w="38100">
                            <a:solidFill>
                              <a:srgbClr val="CC0068"/>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CC0068">
                                      <a:gamma/>
                                      <a:shade val="60000"/>
                                      <a:invGamma/>
                                    </a:srgbClr>
                                  </a:outerShdw>
                                </a:effectLst>
                              </a14:hiddenEffects>
                            </a:ext>
                          </a:extLst>
                        </wps:spPr>
                        <wps:txbx>
                          <w:txbxContent>
                            <w:p w14:paraId="5AF69CBD" w14:textId="77777777" w:rsidR="00AE6939" w:rsidRDefault="00AE6939" w:rsidP="0038425A">
                              <w:pPr>
                                <w:pBdr>
                                  <w:top w:val="single" w:sz="8" w:space="10" w:color="FFFFFF"/>
                                  <w:bottom w:val="single" w:sz="8" w:space="10" w:color="FFFFFF"/>
                                </w:pBdr>
                                <w:jc w:val="center"/>
                                <w:rPr>
                                  <w:del w:id="4086" w:author="Arjan Kloosterboer" w:date="2017-09-22T04:10:00Z"/>
                                  <w:i/>
                                  <w:iCs/>
                                  <w:sz w:val="24"/>
                                </w:rPr>
                              </w:pPr>
                            </w:p>
                            <w:tbl>
                              <w:tblPr>
                                <w:tblW w:w="0" w:type="auto"/>
                                <w:tblCellMar>
                                  <w:top w:w="15" w:type="dxa"/>
                                  <w:left w:w="15" w:type="dxa"/>
                                  <w:bottom w:w="15" w:type="dxa"/>
                                  <w:right w:w="15" w:type="dxa"/>
                                </w:tblCellMar>
                                <w:tblLook w:val="04A0" w:firstRow="1" w:lastRow="0" w:firstColumn="1" w:lastColumn="0" w:noHBand="0" w:noVBand="1"/>
                              </w:tblPr>
                              <w:tblGrid>
                                <w:gridCol w:w="1800"/>
                                <w:gridCol w:w="2250"/>
                                <w:gridCol w:w="2250"/>
                              </w:tblGrid>
                              <w:tr w:rsidR="00AE6939" w:rsidRPr="00D80B5A" w14:paraId="26037519" w14:textId="77777777" w:rsidTr="004221F2">
                                <w:trPr>
                                  <w:del w:id="4087" w:author="Arjan Kloosterboer" w:date="2017-09-22T04:10:00Z"/>
                                </w:trPr>
                                <w:tc>
                                  <w:tcPr>
                                    <w:tcW w:w="1800" w:type="dxa"/>
                                    <w:hideMark/>
                                  </w:tcPr>
                                  <w:p w14:paraId="41E7EB29" w14:textId="77777777" w:rsidR="00AE6939" w:rsidRPr="00DD0F4F" w:rsidRDefault="00AE6939" w:rsidP="004221F2">
                                    <w:pPr>
                                      <w:spacing w:line="270" w:lineRule="atLeast"/>
                                      <w:rPr>
                                        <w:del w:id="4088" w:author="Arjan Kloosterboer" w:date="2017-09-22T04:10:00Z"/>
                                        <w:color w:val="000000"/>
                                        <w:sz w:val="20"/>
                                        <w:szCs w:val="20"/>
                                        <w:lang w:val="nl-NL"/>
                                      </w:rPr>
                                    </w:pPr>
                                    <w:del w:id="4089" w:author="Arjan Kloosterboer" w:date="2017-09-22T04:10:00Z">
                                      <w:r w:rsidRPr="00DD0F4F">
                                        <w:rPr>
                                          <w:color w:val="000000"/>
                                          <w:sz w:val="20"/>
                                          <w:szCs w:val="20"/>
                                          <w:lang w:val="nl-NL"/>
                                        </w:rPr>
                                        <w:delText>Bezoekadres:</w:delText>
                                      </w:r>
                                      <w:r w:rsidRPr="00DD0F4F">
                                        <w:rPr>
                                          <w:color w:val="000000"/>
                                          <w:sz w:val="20"/>
                                          <w:szCs w:val="20"/>
                                          <w:lang w:val="nl-NL"/>
                                        </w:rPr>
                                        <w:br/>
                                        <w:delText>Nassaulaan 12</w:delText>
                                      </w:r>
                                      <w:r w:rsidRPr="00DD0F4F">
                                        <w:rPr>
                                          <w:color w:val="000000"/>
                                          <w:sz w:val="20"/>
                                          <w:szCs w:val="20"/>
                                          <w:lang w:val="nl-NL"/>
                                        </w:rPr>
                                        <w:br/>
                                        <w:delText>2514 JS Den Haag</w:delText>
                                      </w:r>
                                    </w:del>
                                  </w:p>
                                </w:tc>
                                <w:tc>
                                  <w:tcPr>
                                    <w:tcW w:w="2250" w:type="dxa"/>
                                    <w:hideMark/>
                                  </w:tcPr>
                                  <w:p w14:paraId="79354EF8" w14:textId="77777777" w:rsidR="00AE6939" w:rsidRPr="00DD0F4F" w:rsidRDefault="00AE6939" w:rsidP="004221F2">
                                    <w:pPr>
                                      <w:spacing w:line="270" w:lineRule="atLeast"/>
                                      <w:rPr>
                                        <w:del w:id="4090" w:author="Arjan Kloosterboer" w:date="2017-09-22T04:10:00Z"/>
                                        <w:color w:val="000000"/>
                                        <w:sz w:val="20"/>
                                        <w:szCs w:val="20"/>
                                        <w:lang w:val="nl-NL"/>
                                      </w:rPr>
                                    </w:pPr>
                                    <w:del w:id="4091" w:author="Arjan Kloosterboer" w:date="2017-09-22T04:10:00Z">
                                      <w:r w:rsidRPr="00DD0F4F">
                                        <w:rPr>
                                          <w:color w:val="000000"/>
                                          <w:sz w:val="20"/>
                                          <w:szCs w:val="20"/>
                                          <w:lang w:val="nl-NL"/>
                                        </w:rPr>
                                        <w:delText>Postadres:</w:delText>
                                      </w:r>
                                      <w:r w:rsidRPr="00DD0F4F">
                                        <w:rPr>
                                          <w:color w:val="000000"/>
                                          <w:sz w:val="20"/>
                                          <w:szCs w:val="20"/>
                                          <w:lang w:val="nl-NL"/>
                                        </w:rPr>
                                        <w:br/>
                                        <w:delText>Postbus 30435</w:delText>
                                      </w:r>
                                      <w:r w:rsidRPr="00DD0F4F">
                                        <w:rPr>
                                          <w:color w:val="000000"/>
                                          <w:sz w:val="20"/>
                                          <w:szCs w:val="20"/>
                                          <w:lang w:val="nl-NL"/>
                                        </w:rPr>
                                        <w:br/>
                                        <w:delText>2500 GK Den Haag</w:delText>
                                      </w:r>
                                    </w:del>
                                  </w:p>
                                </w:tc>
                                <w:tc>
                                  <w:tcPr>
                                    <w:tcW w:w="2250" w:type="dxa"/>
                                    <w:hideMark/>
                                  </w:tcPr>
                                  <w:p w14:paraId="0D238073" w14:textId="77777777" w:rsidR="00AE6939" w:rsidRPr="00564D1E" w:rsidRDefault="00AE6939" w:rsidP="004221F2">
                                    <w:pPr>
                                      <w:spacing w:line="270" w:lineRule="atLeast"/>
                                      <w:rPr>
                                        <w:del w:id="4092" w:author="Arjan Kloosterboer" w:date="2017-09-22T04:10:00Z"/>
                                        <w:color w:val="000000"/>
                                        <w:sz w:val="20"/>
                                        <w:szCs w:val="20"/>
                                      </w:rPr>
                                    </w:pPr>
                                    <w:del w:id="4093" w:author="Arjan Kloosterboer" w:date="2017-09-22T04:10:00Z">
                                      <w:r>
                                        <w:fldChar w:fldCharType="begin"/>
                                      </w:r>
                                      <w:r>
                                        <w:delInstrText xml:space="preserve"> HYPERLINK "mailto:info@kinggemeenten.nl" \t "_blank" </w:delInstrText>
                                      </w:r>
                                      <w:r>
                                        <w:fldChar w:fldCharType="separate"/>
                                      </w:r>
                                      <w:r w:rsidRPr="00564D1E">
                                        <w:rPr>
                                          <w:color w:val="6C5A45"/>
                                          <w:sz w:val="20"/>
                                          <w:szCs w:val="20"/>
                                        </w:rPr>
                                        <w:delText>info@kinggemeenten.nl</w:delText>
                                      </w:r>
                                      <w:r>
                                        <w:rPr>
                                          <w:color w:val="6C5A45"/>
                                          <w:sz w:val="20"/>
                                          <w:szCs w:val="20"/>
                                        </w:rPr>
                                        <w:fldChar w:fldCharType="end"/>
                                      </w:r>
                                      <w:r w:rsidRPr="00564D1E">
                                        <w:rPr>
                                          <w:color w:val="000000"/>
                                          <w:sz w:val="20"/>
                                          <w:szCs w:val="20"/>
                                        </w:rPr>
                                        <w:br/>
                                        <w:delText>T: 070 373 8017</w:delText>
                                      </w:r>
                                      <w:r w:rsidRPr="00564D1E">
                                        <w:rPr>
                                          <w:color w:val="000000"/>
                                          <w:sz w:val="20"/>
                                          <w:szCs w:val="20"/>
                                        </w:rPr>
                                        <w:br/>
                                        <w:delText>F: 070 363 5682</w:delText>
                                      </w:r>
                                    </w:del>
                                  </w:p>
                                </w:tc>
                              </w:tr>
                            </w:tbl>
                            <w:p w14:paraId="6DB01832" w14:textId="77777777" w:rsidR="00AE6939" w:rsidRPr="00B21709" w:rsidRDefault="00AE6939" w:rsidP="0038425A">
                              <w:pPr>
                                <w:pBdr>
                                  <w:top w:val="single" w:sz="8" w:space="10" w:color="FFFFFF"/>
                                  <w:bottom w:val="single" w:sz="8" w:space="10" w:color="FFFFFF"/>
                                </w:pBdr>
                                <w:jc w:val="center"/>
                                <w:rPr>
                                  <w:del w:id="4094" w:author="Arjan Kloosterboer" w:date="2017-09-22T04:10:00Z"/>
                                  <w:i/>
                                  <w:iCs/>
                                  <w:color w:val="808080"/>
                                  <w:sz w:val="24"/>
                                </w:rPr>
                              </w:pPr>
                            </w:p>
                          </w:txbxContent>
                        </wps:txbx>
                        <wps:bodyPr rot="0" vert="horz" wrap="square" lIns="45720" tIns="45720" rIns="4572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3089C86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8" type="#_x0000_t185" style="position:absolute;margin-left:64.9pt;margin-top:439.15pt;width:347.25pt;height:167.2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" o:allowincell="f" adj="1739" fillcolor="#943634" strokecolor="#cc0068" strokeweight="3pt">
                  <v:shadow color="#7a003e" offset="1pt,1pt"/>
                  <v:textbox style="mso-fit-shape-to-text:t" inset="3.6pt,,3.6pt">
                    <w:txbxContent>
                      <w:p w14:paraId="5AF69CBD" w14:textId="77777777" w:rsidR="00AE6939" w:rsidRDefault="00AE6939" w:rsidP="0038425A">
                        <w:pPr>
                          <w:pBdr>
                            <w:top w:val="single" w:sz="8" w:space="10" w:color="FFFFFF"/>
                            <w:bottom w:val="single" w:sz="8" w:space="10" w:color="FFFFFF"/>
                          </w:pBdr>
                          <w:jc w:val="center"/>
                          <w:rPr>
                            <w:del w:id="4095" w:author="Arjan Kloosterboer" w:date="2017-09-22T04:10:00Z"/>
                            <w:i/>
                            <w:iCs/>
                            <w:sz w:val="24"/>
                          </w:rPr>
                        </w:pPr>
                      </w:p>
                      <w:tbl>
                        <w:tblPr>
                          <w:tblW w:w="0" w:type="auto"/>
                          <w:tblCellMar>
                            <w:top w:w="15" w:type="dxa"/>
                            <w:left w:w="15" w:type="dxa"/>
                            <w:bottom w:w="15" w:type="dxa"/>
                            <w:right w:w="15" w:type="dxa"/>
                          </w:tblCellMar>
                          <w:tblLook w:val="04A0" w:firstRow="1" w:lastRow="0" w:firstColumn="1" w:lastColumn="0" w:noHBand="0" w:noVBand="1"/>
                        </w:tblPr>
                        <w:tblGrid>
                          <w:gridCol w:w="1800"/>
                          <w:gridCol w:w="2250"/>
                          <w:gridCol w:w="2250"/>
                        </w:tblGrid>
                        <w:tr w:rsidR="00AE6939" w:rsidRPr="00D80B5A" w14:paraId="26037519" w14:textId="77777777" w:rsidTr="004221F2">
                          <w:trPr>
                            <w:del w:id="4096" w:author="Arjan Kloosterboer" w:date="2017-09-22T04:10:00Z"/>
                          </w:trPr>
                          <w:tc>
                            <w:tcPr>
                              <w:tcW w:w="1800" w:type="dxa"/>
                              <w:hideMark/>
                            </w:tcPr>
                            <w:p w14:paraId="41E7EB29" w14:textId="77777777" w:rsidR="00AE6939" w:rsidRPr="00DD0F4F" w:rsidRDefault="00AE6939" w:rsidP="004221F2">
                              <w:pPr>
                                <w:spacing w:line="270" w:lineRule="atLeast"/>
                                <w:rPr>
                                  <w:del w:id="4097" w:author="Arjan Kloosterboer" w:date="2017-09-22T04:10:00Z"/>
                                  <w:color w:val="000000"/>
                                  <w:sz w:val="20"/>
                                  <w:szCs w:val="20"/>
                                  <w:lang w:val="nl-NL"/>
                                </w:rPr>
                              </w:pPr>
                              <w:del w:id="4098" w:author="Arjan Kloosterboer" w:date="2017-09-22T04:10:00Z">
                                <w:r w:rsidRPr="00DD0F4F">
                                  <w:rPr>
                                    <w:color w:val="000000"/>
                                    <w:sz w:val="20"/>
                                    <w:szCs w:val="20"/>
                                    <w:lang w:val="nl-NL"/>
                                  </w:rPr>
                                  <w:delText>Bezoekadres:</w:delText>
                                </w:r>
                                <w:r w:rsidRPr="00DD0F4F">
                                  <w:rPr>
                                    <w:color w:val="000000"/>
                                    <w:sz w:val="20"/>
                                    <w:szCs w:val="20"/>
                                    <w:lang w:val="nl-NL"/>
                                  </w:rPr>
                                  <w:br/>
                                  <w:delText>Nassaulaan 12</w:delText>
                                </w:r>
                                <w:r w:rsidRPr="00DD0F4F">
                                  <w:rPr>
                                    <w:color w:val="000000"/>
                                    <w:sz w:val="20"/>
                                    <w:szCs w:val="20"/>
                                    <w:lang w:val="nl-NL"/>
                                  </w:rPr>
                                  <w:br/>
                                  <w:delText>2514 JS Den Haag</w:delText>
                                </w:r>
                              </w:del>
                            </w:p>
                          </w:tc>
                          <w:tc>
                            <w:tcPr>
                              <w:tcW w:w="2250" w:type="dxa"/>
                              <w:hideMark/>
                            </w:tcPr>
                            <w:p w14:paraId="79354EF8" w14:textId="77777777" w:rsidR="00AE6939" w:rsidRPr="00DD0F4F" w:rsidRDefault="00AE6939" w:rsidP="004221F2">
                              <w:pPr>
                                <w:spacing w:line="270" w:lineRule="atLeast"/>
                                <w:rPr>
                                  <w:del w:id="4099" w:author="Arjan Kloosterboer" w:date="2017-09-22T04:10:00Z"/>
                                  <w:color w:val="000000"/>
                                  <w:sz w:val="20"/>
                                  <w:szCs w:val="20"/>
                                  <w:lang w:val="nl-NL"/>
                                </w:rPr>
                              </w:pPr>
                              <w:del w:id="4100" w:author="Arjan Kloosterboer" w:date="2017-09-22T04:10:00Z">
                                <w:r w:rsidRPr="00DD0F4F">
                                  <w:rPr>
                                    <w:color w:val="000000"/>
                                    <w:sz w:val="20"/>
                                    <w:szCs w:val="20"/>
                                    <w:lang w:val="nl-NL"/>
                                  </w:rPr>
                                  <w:delText>Postadres:</w:delText>
                                </w:r>
                                <w:r w:rsidRPr="00DD0F4F">
                                  <w:rPr>
                                    <w:color w:val="000000"/>
                                    <w:sz w:val="20"/>
                                    <w:szCs w:val="20"/>
                                    <w:lang w:val="nl-NL"/>
                                  </w:rPr>
                                  <w:br/>
                                  <w:delText>Postbus 30435</w:delText>
                                </w:r>
                                <w:r w:rsidRPr="00DD0F4F">
                                  <w:rPr>
                                    <w:color w:val="000000"/>
                                    <w:sz w:val="20"/>
                                    <w:szCs w:val="20"/>
                                    <w:lang w:val="nl-NL"/>
                                  </w:rPr>
                                  <w:br/>
                                  <w:delText>2500 GK Den Haag</w:delText>
                                </w:r>
                              </w:del>
                            </w:p>
                          </w:tc>
                          <w:tc>
                            <w:tcPr>
                              <w:tcW w:w="2250" w:type="dxa"/>
                              <w:hideMark/>
                            </w:tcPr>
                            <w:p w14:paraId="0D238073" w14:textId="77777777" w:rsidR="00AE6939" w:rsidRPr="00564D1E" w:rsidRDefault="00AE6939" w:rsidP="004221F2">
                              <w:pPr>
                                <w:spacing w:line="270" w:lineRule="atLeast"/>
                                <w:rPr>
                                  <w:del w:id="4101" w:author="Arjan Kloosterboer" w:date="2017-09-22T04:10:00Z"/>
                                  <w:color w:val="000000"/>
                                  <w:sz w:val="20"/>
                                  <w:szCs w:val="20"/>
                                </w:rPr>
                              </w:pPr>
                              <w:del w:id="4102" w:author="Arjan Kloosterboer" w:date="2017-09-22T04:10:00Z">
                                <w:r>
                                  <w:fldChar w:fldCharType="begin"/>
                                </w:r>
                                <w:r>
                                  <w:delInstrText xml:space="preserve"> HYPERLINK "mailto:info@kinggemeenten.nl" \t "_blank" </w:delInstrText>
                                </w:r>
                                <w:r>
                                  <w:fldChar w:fldCharType="separate"/>
                                </w:r>
                                <w:r w:rsidRPr="00564D1E">
                                  <w:rPr>
                                    <w:color w:val="6C5A45"/>
                                    <w:sz w:val="20"/>
                                    <w:szCs w:val="20"/>
                                  </w:rPr>
                                  <w:delText>info@kinggemeenten.nl</w:delText>
                                </w:r>
                                <w:r>
                                  <w:rPr>
                                    <w:color w:val="6C5A45"/>
                                    <w:sz w:val="20"/>
                                    <w:szCs w:val="20"/>
                                  </w:rPr>
                                  <w:fldChar w:fldCharType="end"/>
                                </w:r>
                                <w:r w:rsidRPr="00564D1E">
                                  <w:rPr>
                                    <w:color w:val="000000"/>
                                    <w:sz w:val="20"/>
                                    <w:szCs w:val="20"/>
                                  </w:rPr>
                                  <w:br/>
                                  <w:delText>T: 070 373 8017</w:delText>
                                </w:r>
                                <w:r w:rsidRPr="00564D1E">
                                  <w:rPr>
                                    <w:color w:val="000000"/>
                                    <w:sz w:val="20"/>
                                    <w:szCs w:val="20"/>
                                  </w:rPr>
                                  <w:br/>
                                  <w:delText>F: 070 363 5682</w:delText>
                                </w:r>
                              </w:del>
                            </w:p>
                          </w:tc>
                        </w:tr>
                      </w:tbl>
                      <w:p w14:paraId="6DB01832" w14:textId="77777777" w:rsidR="00AE6939" w:rsidRPr="00B21709" w:rsidRDefault="00AE6939" w:rsidP="0038425A">
                        <w:pPr>
                          <w:pBdr>
                            <w:top w:val="single" w:sz="8" w:space="10" w:color="FFFFFF"/>
                            <w:bottom w:val="single" w:sz="8" w:space="10" w:color="FFFFFF"/>
                          </w:pBdr>
                          <w:jc w:val="center"/>
                          <w:rPr>
                            <w:del w:id="4103" w:author="Arjan Kloosterboer" w:date="2017-09-22T04:10:00Z"/>
                            <w:i/>
                            <w:iCs/>
                            <w:color w:val="808080"/>
                            <w:sz w:val="24"/>
                          </w:rPr>
                        </w:pPr>
                      </w:p>
                    </w:txbxContent>
                  </v:textbox>
                  <w10:wrap type="square" anchorx="margin" anchory="margin"/>
                </v:shape>
              </w:pict>
            </mc:Fallback>
          </mc:AlternateContent>
        </w:r>
        <w:r w:rsidR="0038425A" w:rsidRPr="00BC0BAD">
          <w:rPr>
            <w:noProof/>
            <w:lang w:val="nl-NL" w:eastAsia="nl-NL"/>
          </w:rPr>
          <w:drawing>
            <wp:anchor distT="0" distB="0" distL="114300" distR="114300" simplePos="0" relativeHeight="251673088" behindDoc="0" locked="0" layoutInCell="1" allowOverlap="1" wp14:anchorId="48F1A8D9" wp14:editId="79E75C67">
              <wp:simplePos x="0" y="0"/>
              <wp:positionH relativeFrom="margin">
                <wp:align>center</wp:align>
              </wp:positionH>
              <wp:positionV relativeFrom="margin">
                <wp:align>center</wp:align>
              </wp:positionV>
              <wp:extent cx="3957527" cy="1977656"/>
              <wp:effectExtent l="19050" t="0" r="0" b="0"/>
              <wp:wrapSquare wrapText="bothSides"/>
              <wp:docPr id="17" name="Afbeelding 4"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ING_logo_300dpi"/>
                      <pic:cNvPicPr>
                        <a:picLocks noChangeAspect="1" noChangeArrowheads="1"/>
                      </pic:cNvPicPr>
                    </pic:nvPicPr>
                    <pic:blipFill>
                      <a:blip r:embed="rId19" cstate="print"/>
                      <a:srcRect/>
                      <a:stretch>
                        <a:fillRect/>
                      </a:stretch>
                    </pic:blipFill>
                    <pic:spPr bwMode="auto">
                      <a:xfrm>
                        <a:off x="0" y="0"/>
                        <a:ext cx="3962400" cy="1981200"/>
                      </a:xfrm>
                      <a:prstGeom prst="rect">
                        <a:avLst/>
                      </a:prstGeom>
                      <a:noFill/>
                      <a:ln w="9525">
                        <a:noFill/>
                        <a:miter lim="800000"/>
                        <a:headEnd/>
                        <a:tailEnd/>
                      </a:ln>
                    </pic:spPr>
                  </pic:pic>
                </a:graphicData>
              </a:graphic>
            </wp:anchor>
          </w:drawing>
        </w:r>
      </w:del>
      <w:ins w:id="4104" w:author="Arjan Kloosterboer" w:date="2017-09-22T04:10:00Z">
        <w:r w:rsidR="00773F14">
          <w:rPr>
            <w:noProof/>
          </w:rPr>
          <mc:AlternateContent>
            <mc:Choice Requires="wps">
              <w:drawing>
                <wp:anchor distT="0" distB="0" distL="114300" distR="114300" simplePos="0" relativeHeight="251659776" behindDoc="0" locked="0" layoutInCell="0" allowOverlap="1" wp14:anchorId="707069C1" wp14:editId="08B78E4A">
                  <wp:simplePos x="0" y="0"/>
                  <wp:positionH relativeFrom="margin">
                    <wp:posOffset>824230</wp:posOffset>
                  </wp:positionH>
                  <wp:positionV relativeFrom="margin">
                    <wp:posOffset>5577205</wp:posOffset>
                  </wp:positionV>
                  <wp:extent cx="4410075" cy="2123440"/>
                  <wp:effectExtent l="19050" t="19050" r="9525" b="2540"/>
                  <wp:wrapSquare wrapText="bothSides"/>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4410075" cy="2123440"/>
                          </a:xfrm>
                          <a:prstGeom prst="bracketPair">
                            <a:avLst>
                              <a:gd name="adj" fmla="val 8051"/>
                            </a:avLst>
                          </a:prstGeom>
                          <a:noFill/>
                          <a:ln w="38100">
                            <a:solidFill>
                              <a:srgbClr val="CC0068"/>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CC0068">
                                      <a:gamma/>
                                      <a:shade val="60000"/>
                                      <a:invGamma/>
                                    </a:srgbClr>
                                  </a:outerShdw>
                                </a:effectLst>
                              </a14:hiddenEffects>
                            </a:ext>
                          </a:extLst>
                        </wps:spPr>
                        <wps:txbx>
                          <w:txbxContent>
                            <w:p w14:paraId="769ECD10" w14:textId="77777777" w:rsidR="00AE6939" w:rsidRDefault="00AE6939" w:rsidP="0038425A">
                              <w:pPr>
                                <w:pBdr>
                                  <w:top w:val="single" w:sz="8" w:space="10" w:color="FFFFFF"/>
                                  <w:bottom w:val="single" w:sz="8" w:space="10" w:color="FFFFFF"/>
                                </w:pBdr>
                                <w:jc w:val="center"/>
                                <w:rPr>
                                  <w:ins w:id="4105" w:author="Arjan Kloosterboer" w:date="2017-09-22T04:10:00Z"/>
                                  <w:i/>
                                  <w:iCs/>
                                  <w:sz w:val="24"/>
                                </w:rPr>
                              </w:pPr>
                            </w:p>
                            <w:tbl>
                              <w:tblPr>
                                <w:tblW w:w="0" w:type="auto"/>
                                <w:tblCellMar>
                                  <w:top w:w="15" w:type="dxa"/>
                                  <w:left w:w="15" w:type="dxa"/>
                                  <w:bottom w:w="15" w:type="dxa"/>
                                  <w:right w:w="15" w:type="dxa"/>
                                </w:tblCellMar>
                                <w:tblLook w:val="04A0" w:firstRow="1" w:lastRow="0" w:firstColumn="1" w:lastColumn="0" w:noHBand="0" w:noVBand="1"/>
                              </w:tblPr>
                              <w:tblGrid>
                                <w:gridCol w:w="1800"/>
                                <w:gridCol w:w="2250"/>
                                <w:gridCol w:w="2250"/>
                              </w:tblGrid>
                              <w:tr w:rsidR="00AE6939" w:rsidRPr="00D80B5A" w14:paraId="29A98E89" w14:textId="77777777" w:rsidTr="004221F2">
                                <w:trPr>
                                  <w:ins w:id="4106" w:author="Arjan Kloosterboer" w:date="2017-09-22T04:10:00Z"/>
                                </w:trPr>
                                <w:tc>
                                  <w:tcPr>
                                    <w:tcW w:w="1800" w:type="dxa"/>
                                    <w:hideMark/>
                                  </w:tcPr>
                                  <w:p w14:paraId="452DE66F" w14:textId="77777777" w:rsidR="00AE6939" w:rsidRPr="00DD0F4F" w:rsidRDefault="00AE6939" w:rsidP="004221F2">
                                    <w:pPr>
                                      <w:spacing w:line="270" w:lineRule="atLeast"/>
                                      <w:rPr>
                                        <w:ins w:id="4107" w:author="Arjan Kloosterboer" w:date="2017-09-22T04:10:00Z"/>
                                        <w:color w:val="000000"/>
                                        <w:sz w:val="20"/>
                                        <w:szCs w:val="20"/>
                                        <w:lang w:val="nl-NL"/>
                                      </w:rPr>
                                    </w:pPr>
                                    <w:ins w:id="4108" w:author="Arjan Kloosterboer" w:date="2017-09-22T04:10:00Z">
                                      <w:r w:rsidRPr="00DD0F4F">
                                        <w:rPr>
                                          <w:color w:val="000000"/>
                                          <w:sz w:val="20"/>
                                          <w:szCs w:val="20"/>
                                          <w:lang w:val="nl-NL"/>
                                        </w:rPr>
                                        <w:t>Bezoekadres:</w:t>
                                      </w:r>
                                      <w:r w:rsidRPr="00DD0F4F">
                                        <w:rPr>
                                          <w:color w:val="000000"/>
                                          <w:sz w:val="20"/>
                                          <w:szCs w:val="20"/>
                                          <w:lang w:val="nl-NL"/>
                                        </w:rPr>
                                        <w:br/>
                                        <w:t>Nassaulaan 12</w:t>
                                      </w:r>
                                      <w:r w:rsidRPr="00DD0F4F">
                                        <w:rPr>
                                          <w:color w:val="000000"/>
                                          <w:sz w:val="20"/>
                                          <w:szCs w:val="20"/>
                                          <w:lang w:val="nl-NL"/>
                                        </w:rPr>
                                        <w:br/>
                                        <w:t>2514 JS Den Haag</w:t>
                                      </w:r>
                                    </w:ins>
                                  </w:p>
                                </w:tc>
                                <w:tc>
                                  <w:tcPr>
                                    <w:tcW w:w="2250" w:type="dxa"/>
                                    <w:hideMark/>
                                  </w:tcPr>
                                  <w:p w14:paraId="0CEE017A" w14:textId="77777777" w:rsidR="00AE6939" w:rsidRPr="00DD0F4F" w:rsidRDefault="00AE6939" w:rsidP="004221F2">
                                    <w:pPr>
                                      <w:spacing w:line="270" w:lineRule="atLeast"/>
                                      <w:rPr>
                                        <w:ins w:id="4109" w:author="Arjan Kloosterboer" w:date="2017-09-22T04:10:00Z"/>
                                        <w:color w:val="000000"/>
                                        <w:sz w:val="20"/>
                                        <w:szCs w:val="20"/>
                                        <w:lang w:val="nl-NL"/>
                                      </w:rPr>
                                    </w:pPr>
                                    <w:ins w:id="4110" w:author="Arjan Kloosterboer" w:date="2017-09-22T04:10:00Z">
                                      <w:r w:rsidRPr="00DD0F4F">
                                        <w:rPr>
                                          <w:color w:val="000000"/>
                                          <w:sz w:val="20"/>
                                          <w:szCs w:val="20"/>
                                          <w:lang w:val="nl-NL"/>
                                        </w:rPr>
                                        <w:t>Postadres:</w:t>
                                      </w:r>
                                      <w:r w:rsidRPr="00DD0F4F">
                                        <w:rPr>
                                          <w:color w:val="000000"/>
                                          <w:sz w:val="20"/>
                                          <w:szCs w:val="20"/>
                                          <w:lang w:val="nl-NL"/>
                                        </w:rPr>
                                        <w:br/>
                                        <w:t>Postbus 30435</w:t>
                                      </w:r>
                                      <w:r w:rsidRPr="00DD0F4F">
                                        <w:rPr>
                                          <w:color w:val="000000"/>
                                          <w:sz w:val="20"/>
                                          <w:szCs w:val="20"/>
                                          <w:lang w:val="nl-NL"/>
                                        </w:rPr>
                                        <w:br/>
                                        <w:t>2500 GK Den Haag</w:t>
                                      </w:r>
                                    </w:ins>
                                  </w:p>
                                </w:tc>
                                <w:tc>
                                  <w:tcPr>
                                    <w:tcW w:w="2250" w:type="dxa"/>
                                    <w:hideMark/>
                                  </w:tcPr>
                                  <w:p w14:paraId="21BB4DEF" w14:textId="77777777" w:rsidR="00AE6939" w:rsidRPr="00564D1E" w:rsidRDefault="00AE6939" w:rsidP="004221F2">
                                    <w:pPr>
                                      <w:spacing w:line="270" w:lineRule="atLeast"/>
                                      <w:rPr>
                                        <w:ins w:id="4111" w:author="Arjan Kloosterboer" w:date="2017-09-22T04:10:00Z"/>
                                        <w:color w:val="000000"/>
                                        <w:sz w:val="20"/>
                                        <w:szCs w:val="20"/>
                                      </w:rPr>
                                    </w:pPr>
                                    <w:ins w:id="4112" w:author="Arjan Kloosterboer" w:date="2017-09-22T04:10:00Z">
                                      <w:r>
                                        <w:fldChar w:fldCharType="begin"/>
                                      </w:r>
                                      <w:r>
                                        <w:instrText xml:space="preserve"> HYPERLINK "mailto:info@kinggemeenten.nl" \t "_blank" </w:instrText>
                                      </w:r>
                                      <w:r>
                                        <w:fldChar w:fldCharType="separate"/>
                                      </w:r>
                                      <w:r w:rsidRPr="00564D1E">
                                        <w:rPr>
                                          <w:color w:val="6C5A45"/>
                                          <w:sz w:val="20"/>
                                          <w:szCs w:val="20"/>
                                        </w:rPr>
                                        <w:t>info@kinggemeenten.nl</w:t>
                                      </w:r>
                                      <w:r>
                                        <w:rPr>
                                          <w:color w:val="6C5A45"/>
                                          <w:sz w:val="20"/>
                                          <w:szCs w:val="20"/>
                                        </w:rPr>
                                        <w:fldChar w:fldCharType="end"/>
                                      </w:r>
                                      <w:r w:rsidRPr="00564D1E">
                                        <w:rPr>
                                          <w:color w:val="000000"/>
                                          <w:sz w:val="20"/>
                                          <w:szCs w:val="20"/>
                                        </w:rPr>
                                        <w:br/>
                                        <w:t>T: 070 373 8017</w:t>
                                      </w:r>
                                      <w:r w:rsidRPr="00564D1E">
                                        <w:rPr>
                                          <w:color w:val="000000"/>
                                          <w:sz w:val="20"/>
                                          <w:szCs w:val="20"/>
                                        </w:rPr>
                                        <w:br/>
                                        <w:t>F: 070 363 5682</w:t>
                                      </w:r>
                                    </w:ins>
                                  </w:p>
                                </w:tc>
                              </w:tr>
                            </w:tbl>
                            <w:p w14:paraId="68CDE6E6" w14:textId="77777777" w:rsidR="00AE6939" w:rsidRPr="00B21709" w:rsidRDefault="00AE6939" w:rsidP="0038425A">
                              <w:pPr>
                                <w:pBdr>
                                  <w:top w:val="single" w:sz="8" w:space="10" w:color="FFFFFF"/>
                                  <w:bottom w:val="single" w:sz="8" w:space="10" w:color="FFFFFF"/>
                                </w:pBdr>
                                <w:jc w:val="center"/>
                                <w:rPr>
                                  <w:ins w:id="4113" w:author="Arjan Kloosterboer" w:date="2017-09-22T04:10:00Z"/>
                                  <w:i/>
                                  <w:iCs/>
                                  <w:color w:val="808080"/>
                                  <w:sz w:val="24"/>
                                </w:rPr>
                              </w:pPr>
                            </w:p>
                          </w:txbxContent>
                        </wps:txbx>
                        <wps:bodyPr rot="0" vert="horz" wrap="square" lIns="45720" tIns="45720" rIns="4572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707069C1" id="_x0000_s1029" type="#_x0000_t185" style="position:absolute;margin-left:64.9pt;margin-top:439.15pt;width:347.25pt;height:167.2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" o:allowincell="f" adj="1739" fillcolor="#943634" strokecolor="#cc0068" strokeweight="3pt">
                  <v:shadow color="#7a003e" offset="1pt,1pt"/>
                  <v:textbox style="mso-fit-shape-to-text:t" inset="3.6pt,,3.6pt">
                    <w:txbxContent>
                      <w:p w14:paraId="769ECD10" w14:textId="77777777" w:rsidR="00AE6939" w:rsidRDefault="00AE6939" w:rsidP="0038425A">
                        <w:pPr>
                          <w:pBdr>
                            <w:top w:val="single" w:sz="8" w:space="10" w:color="FFFFFF"/>
                            <w:bottom w:val="single" w:sz="8" w:space="10" w:color="FFFFFF"/>
                          </w:pBdr>
                          <w:jc w:val="center"/>
                          <w:rPr>
                            <w:ins w:id="4114" w:author="Arjan Kloosterboer" w:date="2017-09-22T04:10:00Z"/>
                            <w:i/>
                            <w:iCs/>
                            <w:sz w:val="24"/>
                          </w:rPr>
                        </w:pPr>
                      </w:p>
                      <w:tbl>
                        <w:tblPr>
                          <w:tblW w:w="0" w:type="auto"/>
                          <w:tblCellMar>
                            <w:top w:w="15" w:type="dxa"/>
                            <w:left w:w="15" w:type="dxa"/>
                            <w:bottom w:w="15" w:type="dxa"/>
                            <w:right w:w="15" w:type="dxa"/>
                          </w:tblCellMar>
                          <w:tblLook w:val="04A0" w:firstRow="1" w:lastRow="0" w:firstColumn="1" w:lastColumn="0" w:noHBand="0" w:noVBand="1"/>
                        </w:tblPr>
                        <w:tblGrid>
                          <w:gridCol w:w="1800"/>
                          <w:gridCol w:w="2250"/>
                          <w:gridCol w:w="2250"/>
                        </w:tblGrid>
                        <w:tr w:rsidR="00AE6939" w:rsidRPr="00D80B5A" w14:paraId="29A98E89" w14:textId="77777777" w:rsidTr="004221F2">
                          <w:trPr>
                            <w:ins w:id="4115" w:author="Arjan Kloosterboer" w:date="2017-09-22T04:10:00Z"/>
                          </w:trPr>
                          <w:tc>
                            <w:tcPr>
                              <w:tcW w:w="1800" w:type="dxa"/>
                              <w:hideMark/>
                            </w:tcPr>
                            <w:p w14:paraId="452DE66F" w14:textId="77777777" w:rsidR="00AE6939" w:rsidRPr="00DD0F4F" w:rsidRDefault="00AE6939" w:rsidP="004221F2">
                              <w:pPr>
                                <w:spacing w:line="270" w:lineRule="atLeast"/>
                                <w:rPr>
                                  <w:ins w:id="4116" w:author="Arjan Kloosterboer" w:date="2017-09-22T04:10:00Z"/>
                                  <w:color w:val="000000"/>
                                  <w:sz w:val="20"/>
                                  <w:szCs w:val="20"/>
                                  <w:lang w:val="nl-NL"/>
                                </w:rPr>
                              </w:pPr>
                              <w:ins w:id="4117" w:author="Arjan Kloosterboer" w:date="2017-09-22T04:10:00Z">
                                <w:r w:rsidRPr="00DD0F4F">
                                  <w:rPr>
                                    <w:color w:val="000000"/>
                                    <w:sz w:val="20"/>
                                    <w:szCs w:val="20"/>
                                    <w:lang w:val="nl-NL"/>
                                  </w:rPr>
                                  <w:t>Bezoekadres:</w:t>
                                </w:r>
                                <w:r w:rsidRPr="00DD0F4F">
                                  <w:rPr>
                                    <w:color w:val="000000"/>
                                    <w:sz w:val="20"/>
                                    <w:szCs w:val="20"/>
                                    <w:lang w:val="nl-NL"/>
                                  </w:rPr>
                                  <w:br/>
                                  <w:t>Nassaulaan 12</w:t>
                                </w:r>
                                <w:r w:rsidRPr="00DD0F4F">
                                  <w:rPr>
                                    <w:color w:val="000000"/>
                                    <w:sz w:val="20"/>
                                    <w:szCs w:val="20"/>
                                    <w:lang w:val="nl-NL"/>
                                  </w:rPr>
                                  <w:br/>
                                  <w:t>2514 JS Den Haag</w:t>
                                </w:r>
                              </w:ins>
                            </w:p>
                          </w:tc>
                          <w:tc>
                            <w:tcPr>
                              <w:tcW w:w="2250" w:type="dxa"/>
                              <w:hideMark/>
                            </w:tcPr>
                            <w:p w14:paraId="0CEE017A" w14:textId="77777777" w:rsidR="00AE6939" w:rsidRPr="00DD0F4F" w:rsidRDefault="00AE6939" w:rsidP="004221F2">
                              <w:pPr>
                                <w:spacing w:line="270" w:lineRule="atLeast"/>
                                <w:rPr>
                                  <w:ins w:id="4118" w:author="Arjan Kloosterboer" w:date="2017-09-22T04:10:00Z"/>
                                  <w:color w:val="000000"/>
                                  <w:sz w:val="20"/>
                                  <w:szCs w:val="20"/>
                                  <w:lang w:val="nl-NL"/>
                                </w:rPr>
                              </w:pPr>
                              <w:ins w:id="4119" w:author="Arjan Kloosterboer" w:date="2017-09-22T04:10:00Z">
                                <w:r w:rsidRPr="00DD0F4F">
                                  <w:rPr>
                                    <w:color w:val="000000"/>
                                    <w:sz w:val="20"/>
                                    <w:szCs w:val="20"/>
                                    <w:lang w:val="nl-NL"/>
                                  </w:rPr>
                                  <w:t>Postadres:</w:t>
                                </w:r>
                                <w:r w:rsidRPr="00DD0F4F">
                                  <w:rPr>
                                    <w:color w:val="000000"/>
                                    <w:sz w:val="20"/>
                                    <w:szCs w:val="20"/>
                                    <w:lang w:val="nl-NL"/>
                                  </w:rPr>
                                  <w:br/>
                                  <w:t>Postbus 30435</w:t>
                                </w:r>
                                <w:r w:rsidRPr="00DD0F4F">
                                  <w:rPr>
                                    <w:color w:val="000000"/>
                                    <w:sz w:val="20"/>
                                    <w:szCs w:val="20"/>
                                    <w:lang w:val="nl-NL"/>
                                  </w:rPr>
                                  <w:br/>
                                  <w:t>2500 GK Den Haag</w:t>
                                </w:r>
                              </w:ins>
                            </w:p>
                          </w:tc>
                          <w:tc>
                            <w:tcPr>
                              <w:tcW w:w="2250" w:type="dxa"/>
                              <w:hideMark/>
                            </w:tcPr>
                            <w:p w14:paraId="21BB4DEF" w14:textId="77777777" w:rsidR="00AE6939" w:rsidRPr="00564D1E" w:rsidRDefault="00AE6939" w:rsidP="004221F2">
                              <w:pPr>
                                <w:spacing w:line="270" w:lineRule="atLeast"/>
                                <w:rPr>
                                  <w:ins w:id="4120" w:author="Arjan Kloosterboer" w:date="2017-09-22T04:10:00Z"/>
                                  <w:color w:val="000000"/>
                                  <w:sz w:val="20"/>
                                  <w:szCs w:val="20"/>
                                </w:rPr>
                              </w:pPr>
                              <w:ins w:id="4121" w:author="Arjan Kloosterboer" w:date="2017-09-22T04:10:00Z">
                                <w:r>
                                  <w:fldChar w:fldCharType="begin"/>
                                </w:r>
                                <w:r>
                                  <w:instrText xml:space="preserve"> HYPERLINK "mailto:info@kinggemeenten.nl" \t "_blank" </w:instrText>
                                </w:r>
                                <w:r>
                                  <w:fldChar w:fldCharType="separate"/>
                                </w:r>
                                <w:r w:rsidRPr="00564D1E">
                                  <w:rPr>
                                    <w:color w:val="6C5A45"/>
                                    <w:sz w:val="20"/>
                                    <w:szCs w:val="20"/>
                                  </w:rPr>
                                  <w:t>info@kinggemeenten.nl</w:t>
                                </w:r>
                                <w:r>
                                  <w:rPr>
                                    <w:color w:val="6C5A45"/>
                                    <w:sz w:val="20"/>
                                    <w:szCs w:val="20"/>
                                  </w:rPr>
                                  <w:fldChar w:fldCharType="end"/>
                                </w:r>
                                <w:r w:rsidRPr="00564D1E">
                                  <w:rPr>
                                    <w:color w:val="000000"/>
                                    <w:sz w:val="20"/>
                                    <w:szCs w:val="20"/>
                                  </w:rPr>
                                  <w:br/>
                                  <w:t>T: 070 373 8017</w:t>
                                </w:r>
                                <w:r w:rsidRPr="00564D1E">
                                  <w:rPr>
                                    <w:color w:val="000000"/>
                                    <w:sz w:val="20"/>
                                    <w:szCs w:val="20"/>
                                  </w:rPr>
                                  <w:br/>
                                  <w:t>F: 070 363 5682</w:t>
                                </w:r>
                              </w:ins>
                            </w:p>
                          </w:tc>
                        </w:tr>
                      </w:tbl>
                      <w:p w14:paraId="68CDE6E6" w14:textId="77777777" w:rsidR="00AE6939" w:rsidRPr="00B21709" w:rsidRDefault="00AE6939" w:rsidP="0038425A">
                        <w:pPr>
                          <w:pBdr>
                            <w:top w:val="single" w:sz="8" w:space="10" w:color="FFFFFF"/>
                            <w:bottom w:val="single" w:sz="8" w:space="10" w:color="FFFFFF"/>
                          </w:pBdr>
                          <w:jc w:val="center"/>
                          <w:rPr>
                            <w:ins w:id="4122" w:author="Arjan Kloosterboer" w:date="2017-09-22T04:10:00Z"/>
                            <w:i/>
                            <w:iCs/>
                            <w:color w:val="808080"/>
                            <w:sz w:val="24"/>
                          </w:rPr>
                        </w:pPr>
                      </w:p>
                    </w:txbxContent>
                  </v:textbox>
                  <w10:wrap type="square" anchorx="margin" anchory="margin"/>
                </v:shape>
              </w:pict>
            </mc:Fallback>
          </mc:AlternateContent>
        </w:r>
        <w:r w:rsidR="0038425A" w:rsidRPr="00BC0BAD">
          <w:rPr>
            <w:noProof/>
            <w:lang w:val="nl-NL" w:eastAsia="nl-NL"/>
          </w:rPr>
          <w:drawing>
            <wp:anchor distT="0" distB="0" distL="114300" distR="114300" simplePos="0" relativeHeight="251656704" behindDoc="0" locked="0" layoutInCell="1" allowOverlap="1" wp14:anchorId="23960840" wp14:editId="23DAC6D8">
              <wp:simplePos x="0" y="0"/>
              <wp:positionH relativeFrom="margin">
                <wp:align>center</wp:align>
              </wp:positionH>
              <wp:positionV relativeFrom="margin">
                <wp:align>center</wp:align>
              </wp:positionV>
              <wp:extent cx="3957527" cy="1977656"/>
              <wp:effectExtent l="19050" t="0" r="0" b="0"/>
              <wp:wrapSquare wrapText="bothSides"/>
              <wp:docPr id="5" name="Afbeelding 4"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ING_logo_300dpi"/>
                      <pic:cNvPicPr>
                        <a:picLocks noChangeAspect="1" noChangeArrowheads="1"/>
                      </pic:cNvPicPr>
                    </pic:nvPicPr>
                    <pic:blipFill>
                      <a:blip r:embed="rId19" cstate="print"/>
                      <a:srcRect/>
                      <a:stretch>
                        <a:fillRect/>
                      </a:stretch>
                    </pic:blipFill>
                    <pic:spPr bwMode="auto">
                      <a:xfrm>
                        <a:off x="0" y="0"/>
                        <a:ext cx="3962400" cy="1981200"/>
                      </a:xfrm>
                      <a:prstGeom prst="rect">
                        <a:avLst/>
                      </a:prstGeom>
                      <a:noFill/>
                      <a:ln w="9525">
                        <a:noFill/>
                        <a:miter lim="800000"/>
                        <a:headEnd/>
                        <a:tailEnd/>
                      </a:ln>
                    </pic:spPr>
                  </pic:pic>
                </a:graphicData>
              </a:graphic>
            </wp:anchor>
          </w:drawing>
        </w:r>
      </w:ins>
    </w:p>
    <w:sectPr w:rsidR="0038425A" w:rsidRPr="00BC0BAD" w:rsidSect="00E555FF">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CCD27" w14:textId="77777777" w:rsidR="00BB6F65" w:rsidRDefault="00BB6F65" w:rsidP="0038425A">
      <w:pPr>
        <w:spacing w:after="0" w:line="240" w:lineRule="auto"/>
      </w:pPr>
      <w:r>
        <w:separator/>
      </w:r>
    </w:p>
  </w:endnote>
  <w:endnote w:type="continuationSeparator" w:id="0">
    <w:p w14:paraId="1E1CDDA9" w14:textId="77777777" w:rsidR="00BB6F65" w:rsidRDefault="00BB6F65" w:rsidP="0038425A">
      <w:pPr>
        <w:spacing w:after="0" w:line="240" w:lineRule="auto"/>
      </w:pPr>
      <w:r>
        <w:continuationSeparator/>
      </w:r>
    </w:p>
  </w:endnote>
  <w:endnote w:type="continuationNotice" w:id="1">
    <w:p w14:paraId="77FC1E68" w14:textId="77777777" w:rsidR="00BB6F65" w:rsidRDefault="00BB6F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MT">
    <w:altName w:val="Arial"/>
    <w:charset w:val="00"/>
    <w:family w:val="swiss"/>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D5074" w14:textId="77777777" w:rsidR="00AE6939" w:rsidRDefault="00AE693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317972"/>
      <w:docPartObj>
        <w:docPartGallery w:val="Page Numbers (Bottom of Page)"/>
        <w:docPartUnique/>
      </w:docPartObj>
    </w:sdtPr>
    <w:sdtContent>
      <w:p w14:paraId="67C1953B" w14:textId="7CF572BB" w:rsidR="00AE6939" w:rsidRDefault="00AE6939">
        <w:pPr>
          <w:pStyle w:val="Voettekst"/>
          <w:jc w:val="right"/>
        </w:pPr>
        <w:r>
          <w:rPr>
            <w:noProof/>
            <w:lang w:val="nl-NL" w:eastAsia="nl-NL"/>
          </w:rPr>
          <w:drawing>
            <wp:anchor distT="0" distB="0" distL="114300" distR="114300" simplePos="0" relativeHeight="251657216" behindDoc="0" locked="0" layoutInCell="1" allowOverlap="1" wp14:anchorId="4CFB50B8" wp14:editId="60547783">
              <wp:simplePos x="0" y="0"/>
              <wp:positionH relativeFrom="margin">
                <wp:posOffset>-901700</wp:posOffset>
              </wp:positionH>
              <wp:positionV relativeFrom="margin">
                <wp:posOffset>9158605</wp:posOffset>
              </wp:positionV>
              <wp:extent cx="7550785" cy="605790"/>
              <wp:effectExtent l="19050" t="0" r="0" b="0"/>
              <wp:wrapSquare wrapText="bothSides"/>
              <wp:docPr id="2" name="Afbeelding 8" descr="onder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derbanner.JPG"/>
                      <pic:cNvPicPr/>
                    </pic:nvPicPr>
                    <pic:blipFill>
                      <a:blip r:embed="rId1"/>
                      <a:stretch>
                        <a:fillRect/>
                      </a:stretch>
                    </pic:blipFill>
                    <pic:spPr>
                      <a:xfrm>
                        <a:off x="0" y="0"/>
                        <a:ext cx="7550785" cy="605790"/>
                      </a:xfrm>
                      <a:prstGeom prst="rect">
                        <a:avLst/>
                      </a:prstGeom>
                    </pic:spPr>
                  </pic:pic>
                </a:graphicData>
              </a:graphic>
            </wp:anchor>
          </w:drawing>
        </w:r>
        <w:r>
          <w:fldChar w:fldCharType="begin"/>
        </w:r>
        <w:r>
          <w:instrText xml:space="preserve"> PAGE   \* MERGEFORMAT </w:instrText>
        </w:r>
        <w:r>
          <w:fldChar w:fldCharType="separate"/>
        </w:r>
        <w:r w:rsidR="00AB0B92">
          <w:rPr>
            <w:noProof/>
          </w:rPr>
          <w:t>176</w:t>
        </w:r>
        <w:r>
          <w:rPr>
            <w:noProof/>
          </w:rPr>
          <w:fldChar w:fldCharType="end"/>
        </w:r>
      </w:p>
    </w:sdtContent>
  </w:sdt>
  <w:p w14:paraId="0886D9B2" w14:textId="77777777" w:rsidR="00AE6939" w:rsidRDefault="00AE6939">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36D73" w14:textId="77777777" w:rsidR="00AE6939" w:rsidRDefault="00AE693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0F29EF" w14:textId="77777777" w:rsidR="00BB6F65" w:rsidRDefault="00BB6F65" w:rsidP="0038425A">
      <w:pPr>
        <w:spacing w:after="0" w:line="240" w:lineRule="auto"/>
      </w:pPr>
      <w:r>
        <w:separator/>
      </w:r>
    </w:p>
  </w:footnote>
  <w:footnote w:type="continuationSeparator" w:id="0">
    <w:p w14:paraId="1539330D" w14:textId="77777777" w:rsidR="00BB6F65" w:rsidRDefault="00BB6F65" w:rsidP="0038425A">
      <w:pPr>
        <w:spacing w:after="0" w:line="240" w:lineRule="auto"/>
      </w:pPr>
      <w:r>
        <w:continuationSeparator/>
      </w:r>
    </w:p>
  </w:footnote>
  <w:footnote w:type="continuationNotice" w:id="1">
    <w:p w14:paraId="10AE6BC4" w14:textId="77777777" w:rsidR="00BB6F65" w:rsidRDefault="00BB6F65">
      <w:pPr>
        <w:spacing w:after="0" w:line="240" w:lineRule="auto"/>
      </w:pPr>
    </w:p>
  </w:footnote>
  <w:footnote w:id="2">
    <w:p w14:paraId="2379C02C" w14:textId="77777777" w:rsidR="00AE6939" w:rsidRPr="00DD0F4F" w:rsidRDefault="00AE6939" w:rsidP="00AF5C29">
      <w:pPr>
        <w:pStyle w:val="Voetnoottekst"/>
        <w:rPr>
          <w:lang w:val="nl-NL"/>
        </w:rPr>
      </w:pPr>
      <w:r>
        <w:rPr>
          <w:rStyle w:val="Voetnootmarkering"/>
        </w:rPr>
        <w:footnoteRef/>
      </w:r>
      <w:r w:rsidRPr="00DD0F4F">
        <w:rPr>
          <w:lang w:val="nl-NL"/>
        </w:rPr>
        <w:t xml:space="preserve"> GEMMA Procesarchitectuur; KING, 9 mei 2011, versie 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914F9" w14:textId="77777777" w:rsidR="00AE6939" w:rsidRDefault="00AE693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2513" w14:textId="77777777" w:rsidR="00AE6939" w:rsidRDefault="00AE6939" w:rsidP="0038425A">
    <w:pPr>
      <w:pStyle w:val="Koptekst"/>
      <w:tabs>
        <w:tab w:val="clear" w:pos="9072"/>
      </w:tabs>
    </w:pPr>
    <w:r>
      <w:tab/>
    </w:r>
    <w:r w:rsidRPr="0038425A">
      <w:rPr>
        <w:noProof/>
        <w:lang w:val="nl-NL" w:eastAsia="nl-NL"/>
      </w:rPr>
      <w:drawing>
        <wp:anchor distT="0" distB="0" distL="114300" distR="114300" simplePos="0" relativeHeight="251659264" behindDoc="0" locked="0" layoutInCell="1" allowOverlap="1" wp14:anchorId="0B3F36D1" wp14:editId="1326A7AD">
          <wp:simplePos x="0" y="0"/>
          <wp:positionH relativeFrom="margin">
            <wp:posOffset>5286139</wp:posOffset>
          </wp:positionH>
          <wp:positionV relativeFrom="margin">
            <wp:posOffset>-697776</wp:posOffset>
          </wp:positionV>
          <wp:extent cx="1161164" cy="595423"/>
          <wp:effectExtent l="19050" t="0" r="0" b="0"/>
          <wp:wrapSquare wrapText="bothSides"/>
          <wp:docPr id="4" name="Afbeelding 3" descr="king_logo.gif">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ng_logo.gif"/>
                  <pic:cNvPicPr/>
                </pic:nvPicPr>
                <pic:blipFill>
                  <a:blip r:embed="rId2"/>
                  <a:stretch>
                    <a:fillRect/>
                  </a:stretch>
                </pic:blipFill>
                <pic:spPr>
                  <a:xfrm>
                    <a:off x="0" y="0"/>
                    <a:ext cx="1163320" cy="598805"/>
                  </a:xfrm>
                  <a:prstGeom prst="rect">
                    <a:avLst/>
                  </a:prstGeom>
                </pic:spPr>
              </pic:pic>
            </a:graphicData>
          </a:graphic>
        </wp:anchor>
      </w:drawing>
    </w:r>
  </w:p>
  <w:p w14:paraId="7D871D4B" w14:textId="77777777" w:rsidR="00AE6939" w:rsidRDefault="00AE6939">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24702" w14:textId="77777777" w:rsidR="00AE6939" w:rsidRDefault="00AE693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80D49"/>
    <w:multiLevelType w:val="hybridMultilevel"/>
    <w:tmpl w:val="D830249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20525A"/>
    <w:multiLevelType w:val="hybridMultilevel"/>
    <w:tmpl w:val="43020C08"/>
    <w:lvl w:ilvl="0" w:tplc="04130019">
      <w:start w:val="1"/>
      <w:numFmt w:val="lowerLetter"/>
      <w:lvlText w:val="%1."/>
      <w:lvlJc w:val="left"/>
      <w:pPr>
        <w:ind w:left="720" w:hanging="360"/>
      </w:pPr>
      <w:rPr>
        <w:rFonts w:hint="default"/>
      </w:rPr>
    </w:lvl>
    <w:lvl w:ilvl="1" w:tplc="04130005">
      <w:start w:val="1"/>
      <w:numFmt w:val="bullet"/>
      <w:lvlText w:val=""/>
      <w:lvlJc w:val="left"/>
      <w:pPr>
        <w:ind w:left="1440" w:hanging="360"/>
      </w:pPr>
      <w:rPr>
        <w:rFonts w:ascii="Wingdings" w:hAnsi="Wingding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59B312C"/>
    <w:multiLevelType w:val="hybridMultilevel"/>
    <w:tmpl w:val="549C737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61A3E20"/>
    <w:multiLevelType w:val="hybridMultilevel"/>
    <w:tmpl w:val="2B26958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6AD5B07"/>
    <w:multiLevelType w:val="hybridMultilevel"/>
    <w:tmpl w:val="33140A46"/>
    <w:lvl w:ilvl="0" w:tplc="A7C8123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BCC40CA"/>
    <w:multiLevelType w:val="hybridMultilevel"/>
    <w:tmpl w:val="30DAA99A"/>
    <w:lvl w:ilvl="0" w:tplc="5E16C7A8">
      <w:start w:val="2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3585569"/>
    <w:multiLevelType w:val="hybridMultilevel"/>
    <w:tmpl w:val="D4648F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EBA011D"/>
    <w:multiLevelType w:val="hybridMultilevel"/>
    <w:tmpl w:val="ABD48B38"/>
    <w:lvl w:ilvl="0" w:tplc="33163026">
      <w:start w:val="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414429B"/>
    <w:multiLevelType w:val="hybridMultilevel"/>
    <w:tmpl w:val="C6C4DABE"/>
    <w:lvl w:ilvl="0" w:tplc="647657AC">
      <w:start w:val="1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DA01B72"/>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0" w15:restartNumberingAfterBreak="0">
    <w:nsid w:val="32274878"/>
    <w:multiLevelType w:val="hybridMultilevel"/>
    <w:tmpl w:val="B1A473E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B950AA6"/>
    <w:multiLevelType w:val="hybridMultilevel"/>
    <w:tmpl w:val="72F8EF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DCFA4AF"/>
    <w:multiLevelType w:val="multilevel"/>
    <w:tmpl w:val="00000016"/>
    <w:name w:val="List3679796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3DCFA4B1"/>
    <w:multiLevelType w:val="multilevel"/>
    <w:tmpl w:val="00000018"/>
    <w:name w:val="List35262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5E0413F5"/>
    <w:multiLevelType w:val="hybridMultilevel"/>
    <w:tmpl w:val="9150212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6970E6F"/>
    <w:multiLevelType w:val="hybridMultilevel"/>
    <w:tmpl w:val="CB7CFA6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69817F5"/>
    <w:multiLevelType w:val="multilevel"/>
    <w:tmpl w:val="7A4AC7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9135766"/>
    <w:multiLevelType w:val="hybridMultilevel"/>
    <w:tmpl w:val="91D4EFC0"/>
    <w:lvl w:ilvl="0" w:tplc="8EC23264">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3"/>
  </w:num>
  <w:num w:numId="4">
    <w:abstractNumId w:val="16"/>
  </w:num>
  <w:num w:numId="5">
    <w:abstractNumId w:val="11"/>
  </w:num>
  <w:num w:numId="6">
    <w:abstractNumId w:val="4"/>
  </w:num>
  <w:num w:numId="7">
    <w:abstractNumId w:val="1"/>
  </w:num>
  <w:num w:numId="8">
    <w:abstractNumId w:val="5"/>
  </w:num>
  <w:num w:numId="9">
    <w:abstractNumId w:val="10"/>
  </w:num>
  <w:num w:numId="10">
    <w:abstractNumId w:val="2"/>
  </w:num>
  <w:num w:numId="11">
    <w:abstractNumId w:val="15"/>
  </w:num>
  <w:num w:numId="12">
    <w:abstractNumId w:val="8"/>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2"/>
  </w:num>
  <w:num w:numId="25">
    <w:abstractNumId w:val="7"/>
  </w:num>
  <w:num w:numId="26">
    <w:abstractNumId w:val="9"/>
  </w:num>
  <w:num w:numId="27">
    <w:abstractNumId w:val="9"/>
  </w:num>
  <w:num w:numId="28">
    <w:abstractNumId w:val="0"/>
  </w:num>
  <w:num w:numId="29">
    <w:abstractNumId w:val="9"/>
  </w:num>
  <w:num w:numId="30">
    <w:abstractNumId w:val="9"/>
  </w:num>
  <w:num w:numId="31">
    <w:abstractNumId w:val="9"/>
  </w:num>
  <w:num w:numId="32">
    <w:abstractNumId w:val="9"/>
  </w:num>
  <w:num w:numId="33">
    <w:abstractNumId w:val="18"/>
  </w:num>
  <w:num w:numId="34">
    <w:abstractNumId w:val="9"/>
  </w:num>
  <w:num w:numId="35">
    <w:abstractNumId w:val="14"/>
  </w:num>
  <w:num w:numId="36">
    <w:abstractNumId w:val="9"/>
  </w:num>
  <w:num w:numId="37">
    <w:abstractNumId w:val="9"/>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jan Kloosterboer">
    <w15:presenceInfo w15:providerId="None" w15:userId="Arjan Kloosterbo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attachedTemplate r:id="rId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274"/>
    <w:rsid w:val="00001526"/>
    <w:rsid w:val="00003779"/>
    <w:rsid w:val="000058DE"/>
    <w:rsid w:val="000073A9"/>
    <w:rsid w:val="00010599"/>
    <w:rsid w:val="00010D01"/>
    <w:rsid w:val="00015BD8"/>
    <w:rsid w:val="000238E7"/>
    <w:rsid w:val="00024418"/>
    <w:rsid w:val="00025679"/>
    <w:rsid w:val="00031AF3"/>
    <w:rsid w:val="0003275C"/>
    <w:rsid w:val="00034211"/>
    <w:rsid w:val="00035A5D"/>
    <w:rsid w:val="00037B08"/>
    <w:rsid w:val="00041946"/>
    <w:rsid w:val="00042D72"/>
    <w:rsid w:val="000437B2"/>
    <w:rsid w:val="00047A77"/>
    <w:rsid w:val="00051C7C"/>
    <w:rsid w:val="00053644"/>
    <w:rsid w:val="00054557"/>
    <w:rsid w:val="0005491B"/>
    <w:rsid w:val="00057627"/>
    <w:rsid w:val="00060495"/>
    <w:rsid w:val="000661D4"/>
    <w:rsid w:val="000703E2"/>
    <w:rsid w:val="00072690"/>
    <w:rsid w:val="00073CA5"/>
    <w:rsid w:val="0007662B"/>
    <w:rsid w:val="00080BC1"/>
    <w:rsid w:val="0008157F"/>
    <w:rsid w:val="00081CB0"/>
    <w:rsid w:val="00084D76"/>
    <w:rsid w:val="00087982"/>
    <w:rsid w:val="0009458E"/>
    <w:rsid w:val="000A0F81"/>
    <w:rsid w:val="000A1102"/>
    <w:rsid w:val="000A21C0"/>
    <w:rsid w:val="000A27DD"/>
    <w:rsid w:val="000A3FC7"/>
    <w:rsid w:val="000B4456"/>
    <w:rsid w:val="000B457B"/>
    <w:rsid w:val="000C2932"/>
    <w:rsid w:val="000D0872"/>
    <w:rsid w:val="000D08C4"/>
    <w:rsid w:val="000D16DD"/>
    <w:rsid w:val="000D1EE5"/>
    <w:rsid w:val="000D6975"/>
    <w:rsid w:val="000E11FB"/>
    <w:rsid w:val="000E1D99"/>
    <w:rsid w:val="000E349E"/>
    <w:rsid w:val="000E4AA0"/>
    <w:rsid w:val="000E4C1C"/>
    <w:rsid w:val="000E4D37"/>
    <w:rsid w:val="000E5937"/>
    <w:rsid w:val="000F25D8"/>
    <w:rsid w:val="000F4468"/>
    <w:rsid w:val="000F4CD3"/>
    <w:rsid w:val="00101899"/>
    <w:rsid w:val="00103274"/>
    <w:rsid w:val="00107D49"/>
    <w:rsid w:val="00107DE5"/>
    <w:rsid w:val="0012731A"/>
    <w:rsid w:val="00130C96"/>
    <w:rsid w:val="0013487B"/>
    <w:rsid w:val="00135276"/>
    <w:rsid w:val="00135A35"/>
    <w:rsid w:val="0014094D"/>
    <w:rsid w:val="00141550"/>
    <w:rsid w:val="001438B2"/>
    <w:rsid w:val="001438BC"/>
    <w:rsid w:val="0014643D"/>
    <w:rsid w:val="00146DC0"/>
    <w:rsid w:val="00150256"/>
    <w:rsid w:val="0015040A"/>
    <w:rsid w:val="00152AF9"/>
    <w:rsid w:val="00152D78"/>
    <w:rsid w:val="00154FED"/>
    <w:rsid w:val="00161033"/>
    <w:rsid w:val="001647B0"/>
    <w:rsid w:val="001715C8"/>
    <w:rsid w:val="00171943"/>
    <w:rsid w:val="00173847"/>
    <w:rsid w:val="001771D8"/>
    <w:rsid w:val="00185126"/>
    <w:rsid w:val="00186A95"/>
    <w:rsid w:val="00186C86"/>
    <w:rsid w:val="001921FD"/>
    <w:rsid w:val="001938EB"/>
    <w:rsid w:val="001964F1"/>
    <w:rsid w:val="001A6885"/>
    <w:rsid w:val="001B0154"/>
    <w:rsid w:val="001B35BF"/>
    <w:rsid w:val="001B3A74"/>
    <w:rsid w:val="001B6B7E"/>
    <w:rsid w:val="001B73B7"/>
    <w:rsid w:val="001B7FEC"/>
    <w:rsid w:val="001C4BBF"/>
    <w:rsid w:val="001C6FC8"/>
    <w:rsid w:val="001C7151"/>
    <w:rsid w:val="001D22D8"/>
    <w:rsid w:val="001D4541"/>
    <w:rsid w:val="001D6BD0"/>
    <w:rsid w:val="001D6BEB"/>
    <w:rsid w:val="001E1BAB"/>
    <w:rsid w:val="001E58EB"/>
    <w:rsid w:val="001F11C7"/>
    <w:rsid w:val="001F37FD"/>
    <w:rsid w:val="001F3A62"/>
    <w:rsid w:val="001F670B"/>
    <w:rsid w:val="002015D0"/>
    <w:rsid w:val="0020184D"/>
    <w:rsid w:val="0020199B"/>
    <w:rsid w:val="00206CC3"/>
    <w:rsid w:val="00207F2A"/>
    <w:rsid w:val="00211C3F"/>
    <w:rsid w:val="0021484C"/>
    <w:rsid w:val="00217075"/>
    <w:rsid w:val="00221344"/>
    <w:rsid w:val="0022264C"/>
    <w:rsid w:val="0022328D"/>
    <w:rsid w:val="002261BB"/>
    <w:rsid w:val="00230280"/>
    <w:rsid w:val="00232D48"/>
    <w:rsid w:val="00232F6E"/>
    <w:rsid w:val="00235FE4"/>
    <w:rsid w:val="002408B5"/>
    <w:rsid w:val="00240A84"/>
    <w:rsid w:val="00240E9E"/>
    <w:rsid w:val="00247F69"/>
    <w:rsid w:val="002517B3"/>
    <w:rsid w:val="00252513"/>
    <w:rsid w:val="002526B0"/>
    <w:rsid w:val="002547F8"/>
    <w:rsid w:val="00256CC6"/>
    <w:rsid w:val="00256DF2"/>
    <w:rsid w:val="002627FD"/>
    <w:rsid w:val="00265920"/>
    <w:rsid w:val="00271023"/>
    <w:rsid w:val="00273F7D"/>
    <w:rsid w:val="0027430E"/>
    <w:rsid w:val="00274F51"/>
    <w:rsid w:val="00275DB1"/>
    <w:rsid w:val="00276285"/>
    <w:rsid w:val="002766DF"/>
    <w:rsid w:val="002776D3"/>
    <w:rsid w:val="00277AEE"/>
    <w:rsid w:val="0028070E"/>
    <w:rsid w:val="0028159F"/>
    <w:rsid w:val="00282AF2"/>
    <w:rsid w:val="00283300"/>
    <w:rsid w:val="00286F9C"/>
    <w:rsid w:val="00290BCA"/>
    <w:rsid w:val="00296F64"/>
    <w:rsid w:val="002A0D87"/>
    <w:rsid w:val="002A2D8C"/>
    <w:rsid w:val="002A3D94"/>
    <w:rsid w:val="002B0381"/>
    <w:rsid w:val="002B055C"/>
    <w:rsid w:val="002B0B06"/>
    <w:rsid w:val="002B255B"/>
    <w:rsid w:val="002B60BA"/>
    <w:rsid w:val="002C3030"/>
    <w:rsid w:val="002C7394"/>
    <w:rsid w:val="002D2ACE"/>
    <w:rsid w:val="002D46B6"/>
    <w:rsid w:val="002D7669"/>
    <w:rsid w:val="002E1670"/>
    <w:rsid w:val="002E34EF"/>
    <w:rsid w:val="002E42B6"/>
    <w:rsid w:val="002E7926"/>
    <w:rsid w:val="002F0B39"/>
    <w:rsid w:val="002F298A"/>
    <w:rsid w:val="002F75B5"/>
    <w:rsid w:val="00300758"/>
    <w:rsid w:val="00306ECD"/>
    <w:rsid w:val="00310A16"/>
    <w:rsid w:val="003111A4"/>
    <w:rsid w:val="00313DE4"/>
    <w:rsid w:val="00313E69"/>
    <w:rsid w:val="0031569A"/>
    <w:rsid w:val="00315DB2"/>
    <w:rsid w:val="00322053"/>
    <w:rsid w:val="0032419B"/>
    <w:rsid w:val="0032562A"/>
    <w:rsid w:val="003306F8"/>
    <w:rsid w:val="003313C0"/>
    <w:rsid w:val="00331ABA"/>
    <w:rsid w:val="003328C2"/>
    <w:rsid w:val="00334791"/>
    <w:rsid w:val="00334B0B"/>
    <w:rsid w:val="00334E6A"/>
    <w:rsid w:val="0033587D"/>
    <w:rsid w:val="0034071F"/>
    <w:rsid w:val="003419B3"/>
    <w:rsid w:val="003424C0"/>
    <w:rsid w:val="003465E8"/>
    <w:rsid w:val="003465FF"/>
    <w:rsid w:val="00351DAC"/>
    <w:rsid w:val="0035334B"/>
    <w:rsid w:val="00355852"/>
    <w:rsid w:val="00355B15"/>
    <w:rsid w:val="00356AD5"/>
    <w:rsid w:val="003605B8"/>
    <w:rsid w:val="00360B08"/>
    <w:rsid w:val="003616C8"/>
    <w:rsid w:val="00361FBC"/>
    <w:rsid w:val="00362A29"/>
    <w:rsid w:val="003635AC"/>
    <w:rsid w:val="003641CC"/>
    <w:rsid w:val="0036460B"/>
    <w:rsid w:val="00365246"/>
    <w:rsid w:val="00365809"/>
    <w:rsid w:val="00367362"/>
    <w:rsid w:val="003673F7"/>
    <w:rsid w:val="00367786"/>
    <w:rsid w:val="0036790D"/>
    <w:rsid w:val="00367B3C"/>
    <w:rsid w:val="003711AD"/>
    <w:rsid w:val="00371F37"/>
    <w:rsid w:val="00372AFB"/>
    <w:rsid w:val="00374506"/>
    <w:rsid w:val="0037515C"/>
    <w:rsid w:val="003770A8"/>
    <w:rsid w:val="003814DB"/>
    <w:rsid w:val="0038425A"/>
    <w:rsid w:val="00385289"/>
    <w:rsid w:val="00386F1A"/>
    <w:rsid w:val="00387D78"/>
    <w:rsid w:val="00391858"/>
    <w:rsid w:val="00394E66"/>
    <w:rsid w:val="00394EF5"/>
    <w:rsid w:val="003A012F"/>
    <w:rsid w:val="003B0B42"/>
    <w:rsid w:val="003B61BF"/>
    <w:rsid w:val="003B75DD"/>
    <w:rsid w:val="003B7D41"/>
    <w:rsid w:val="003C0274"/>
    <w:rsid w:val="003C0548"/>
    <w:rsid w:val="003C376A"/>
    <w:rsid w:val="003C47EC"/>
    <w:rsid w:val="003C6417"/>
    <w:rsid w:val="003D1807"/>
    <w:rsid w:val="003D57B3"/>
    <w:rsid w:val="003D5F9A"/>
    <w:rsid w:val="003D77B4"/>
    <w:rsid w:val="003E2911"/>
    <w:rsid w:val="003E2DE6"/>
    <w:rsid w:val="003E3BBD"/>
    <w:rsid w:val="003E3CBD"/>
    <w:rsid w:val="003E4F27"/>
    <w:rsid w:val="003E7E75"/>
    <w:rsid w:val="003F0979"/>
    <w:rsid w:val="003F0A6A"/>
    <w:rsid w:val="003F455D"/>
    <w:rsid w:val="003F748A"/>
    <w:rsid w:val="003F78E0"/>
    <w:rsid w:val="00400F69"/>
    <w:rsid w:val="004013F1"/>
    <w:rsid w:val="00401C6B"/>
    <w:rsid w:val="004025C7"/>
    <w:rsid w:val="004140A0"/>
    <w:rsid w:val="00415031"/>
    <w:rsid w:val="004165D9"/>
    <w:rsid w:val="00420D09"/>
    <w:rsid w:val="004217DD"/>
    <w:rsid w:val="004221F2"/>
    <w:rsid w:val="00426665"/>
    <w:rsid w:val="00426B73"/>
    <w:rsid w:val="00426C98"/>
    <w:rsid w:val="00426DB2"/>
    <w:rsid w:val="00433554"/>
    <w:rsid w:val="00434476"/>
    <w:rsid w:val="00435184"/>
    <w:rsid w:val="00445B37"/>
    <w:rsid w:val="0044638F"/>
    <w:rsid w:val="004514AB"/>
    <w:rsid w:val="0045482E"/>
    <w:rsid w:val="004561FB"/>
    <w:rsid w:val="00456B6B"/>
    <w:rsid w:val="004620FF"/>
    <w:rsid w:val="00462396"/>
    <w:rsid w:val="00465C73"/>
    <w:rsid w:val="00465ED6"/>
    <w:rsid w:val="0047180B"/>
    <w:rsid w:val="0047220E"/>
    <w:rsid w:val="00474A91"/>
    <w:rsid w:val="00475B8B"/>
    <w:rsid w:val="0047625A"/>
    <w:rsid w:val="00480EB1"/>
    <w:rsid w:val="00481082"/>
    <w:rsid w:val="0048223F"/>
    <w:rsid w:val="00482FEA"/>
    <w:rsid w:val="00483FEF"/>
    <w:rsid w:val="00484C0C"/>
    <w:rsid w:val="004903B8"/>
    <w:rsid w:val="00490410"/>
    <w:rsid w:val="004924C1"/>
    <w:rsid w:val="00497649"/>
    <w:rsid w:val="00497884"/>
    <w:rsid w:val="004A11CD"/>
    <w:rsid w:val="004A1865"/>
    <w:rsid w:val="004A3B10"/>
    <w:rsid w:val="004A412E"/>
    <w:rsid w:val="004A4356"/>
    <w:rsid w:val="004A56CC"/>
    <w:rsid w:val="004B006B"/>
    <w:rsid w:val="004B1DC0"/>
    <w:rsid w:val="004B216A"/>
    <w:rsid w:val="004B37F9"/>
    <w:rsid w:val="004B55FF"/>
    <w:rsid w:val="004B6915"/>
    <w:rsid w:val="004C2A4D"/>
    <w:rsid w:val="004C3F11"/>
    <w:rsid w:val="004C5CE4"/>
    <w:rsid w:val="004D2B01"/>
    <w:rsid w:val="004E2082"/>
    <w:rsid w:val="004F32A3"/>
    <w:rsid w:val="004F3E5A"/>
    <w:rsid w:val="004F3F32"/>
    <w:rsid w:val="004F5D06"/>
    <w:rsid w:val="004F64CE"/>
    <w:rsid w:val="004F6790"/>
    <w:rsid w:val="005008FC"/>
    <w:rsid w:val="00502AFC"/>
    <w:rsid w:val="005056D5"/>
    <w:rsid w:val="00505753"/>
    <w:rsid w:val="00515E1F"/>
    <w:rsid w:val="00516E76"/>
    <w:rsid w:val="00524073"/>
    <w:rsid w:val="00524AB8"/>
    <w:rsid w:val="00533859"/>
    <w:rsid w:val="00533E6B"/>
    <w:rsid w:val="005360D6"/>
    <w:rsid w:val="00540B4C"/>
    <w:rsid w:val="00542973"/>
    <w:rsid w:val="00542B5B"/>
    <w:rsid w:val="0054347C"/>
    <w:rsid w:val="0054461D"/>
    <w:rsid w:val="005455A4"/>
    <w:rsid w:val="00547E22"/>
    <w:rsid w:val="00551C68"/>
    <w:rsid w:val="00553174"/>
    <w:rsid w:val="00555197"/>
    <w:rsid w:val="005561F3"/>
    <w:rsid w:val="00564D1E"/>
    <w:rsid w:val="005662C3"/>
    <w:rsid w:val="0057020E"/>
    <w:rsid w:val="00570B8A"/>
    <w:rsid w:val="005719B1"/>
    <w:rsid w:val="00571D75"/>
    <w:rsid w:val="005721AB"/>
    <w:rsid w:val="0057242E"/>
    <w:rsid w:val="00574446"/>
    <w:rsid w:val="00575941"/>
    <w:rsid w:val="0057620D"/>
    <w:rsid w:val="005830B1"/>
    <w:rsid w:val="0058622B"/>
    <w:rsid w:val="00586727"/>
    <w:rsid w:val="00590C5F"/>
    <w:rsid w:val="00592174"/>
    <w:rsid w:val="00594431"/>
    <w:rsid w:val="005A4DAE"/>
    <w:rsid w:val="005A51A1"/>
    <w:rsid w:val="005A5EDD"/>
    <w:rsid w:val="005B0D73"/>
    <w:rsid w:val="005B0E4B"/>
    <w:rsid w:val="005B3891"/>
    <w:rsid w:val="005B3EFA"/>
    <w:rsid w:val="005B4451"/>
    <w:rsid w:val="005C14BE"/>
    <w:rsid w:val="005C1E11"/>
    <w:rsid w:val="005C3DE1"/>
    <w:rsid w:val="005C4949"/>
    <w:rsid w:val="005C5A75"/>
    <w:rsid w:val="005D07DB"/>
    <w:rsid w:val="005D189E"/>
    <w:rsid w:val="005D1A35"/>
    <w:rsid w:val="005D1B2A"/>
    <w:rsid w:val="005D2E25"/>
    <w:rsid w:val="005D4C64"/>
    <w:rsid w:val="005D699E"/>
    <w:rsid w:val="005D7177"/>
    <w:rsid w:val="005E066D"/>
    <w:rsid w:val="005E1944"/>
    <w:rsid w:val="005E1BFC"/>
    <w:rsid w:val="005E6EA9"/>
    <w:rsid w:val="005F0259"/>
    <w:rsid w:val="005F138C"/>
    <w:rsid w:val="005F3452"/>
    <w:rsid w:val="005F3BCC"/>
    <w:rsid w:val="005F4985"/>
    <w:rsid w:val="005F7F07"/>
    <w:rsid w:val="006038B0"/>
    <w:rsid w:val="00603CD8"/>
    <w:rsid w:val="00604808"/>
    <w:rsid w:val="00614588"/>
    <w:rsid w:val="006203E1"/>
    <w:rsid w:val="006208AE"/>
    <w:rsid w:val="00622906"/>
    <w:rsid w:val="00623234"/>
    <w:rsid w:val="00623249"/>
    <w:rsid w:val="00623B7C"/>
    <w:rsid w:val="00624D61"/>
    <w:rsid w:val="0062522E"/>
    <w:rsid w:val="00637628"/>
    <w:rsid w:val="00637B05"/>
    <w:rsid w:val="006401AC"/>
    <w:rsid w:val="00640CA1"/>
    <w:rsid w:val="00646469"/>
    <w:rsid w:val="00650FA0"/>
    <w:rsid w:val="00660E22"/>
    <w:rsid w:val="00661525"/>
    <w:rsid w:val="0066210F"/>
    <w:rsid w:val="00664CC5"/>
    <w:rsid w:val="0067025A"/>
    <w:rsid w:val="00671FE4"/>
    <w:rsid w:val="00674405"/>
    <w:rsid w:val="00674F75"/>
    <w:rsid w:val="006757BE"/>
    <w:rsid w:val="00677DE9"/>
    <w:rsid w:val="006832B3"/>
    <w:rsid w:val="00690B71"/>
    <w:rsid w:val="006919A7"/>
    <w:rsid w:val="00691D4C"/>
    <w:rsid w:val="006940C5"/>
    <w:rsid w:val="00696938"/>
    <w:rsid w:val="006A0F24"/>
    <w:rsid w:val="006A14EC"/>
    <w:rsid w:val="006A2CB5"/>
    <w:rsid w:val="006A5A58"/>
    <w:rsid w:val="006A5F03"/>
    <w:rsid w:val="006A6C7F"/>
    <w:rsid w:val="006B01A0"/>
    <w:rsid w:val="006B042C"/>
    <w:rsid w:val="006B0975"/>
    <w:rsid w:val="006B0CA1"/>
    <w:rsid w:val="006B29E5"/>
    <w:rsid w:val="006B550F"/>
    <w:rsid w:val="006B5AB9"/>
    <w:rsid w:val="006B6695"/>
    <w:rsid w:val="006B6D1B"/>
    <w:rsid w:val="006C1C58"/>
    <w:rsid w:val="006C2517"/>
    <w:rsid w:val="006C4E2B"/>
    <w:rsid w:val="006C6C52"/>
    <w:rsid w:val="006D72E6"/>
    <w:rsid w:val="006E0D98"/>
    <w:rsid w:val="006E12B3"/>
    <w:rsid w:val="006E58FE"/>
    <w:rsid w:val="006F5256"/>
    <w:rsid w:val="007008F2"/>
    <w:rsid w:val="00704B4C"/>
    <w:rsid w:val="00717312"/>
    <w:rsid w:val="00721EEC"/>
    <w:rsid w:val="0073024E"/>
    <w:rsid w:val="00730432"/>
    <w:rsid w:val="00731A65"/>
    <w:rsid w:val="00732714"/>
    <w:rsid w:val="00740BC9"/>
    <w:rsid w:val="007412FA"/>
    <w:rsid w:val="00743406"/>
    <w:rsid w:val="0074523B"/>
    <w:rsid w:val="00745B23"/>
    <w:rsid w:val="00745C41"/>
    <w:rsid w:val="00747F0B"/>
    <w:rsid w:val="007502BC"/>
    <w:rsid w:val="0075140A"/>
    <w:rsid w:val="007518F9"/>
    <w:rsid w:val="00757745"/>
    <w:rsid w:val="0076453B"/>
    <w:rsid w:val="00764FD7"/>
    <w:rsid w:val="00765D6B"/>
    <w:rsid w:val="00770E30"/>
    <w:rsid w:val="00772000"/>
    <w:rsid w:val="00773F14"/>
    <w:rsid w:val="007760E0"/>
    <w:rsid w:val="007805D0"/>
    <w:rsid w:val="007838F4"/>
    <w:rsid w:val="00785ED1"/>
    <w:rsid w:val="0078748D"/>
    <w:rsid w:val="00787E26"/>
    <w:rsid w:val="007917F2"/>
    <w:rsid w:val="00793FD0"/>
    <w:rsid w:val="007953C3"/>
    <w:rsid w:val="00796C3B"/>
    <w:rsid w:val="007A2DD1"/>
    <w:rsid w:val="007A2DE2"/>
    <w:rsid w:val="007A36BD"/>
    <w:rsid w:val="007A3BCF"/>
    <w:rsid w:val="007A58AD"/>
    <w:rsid w:val="007A6C44"/>
    <w:rsid w:val="007B0175"/>
    <w:rsid w:val="007B1B1C"/>
    <w:rsid w:val="007C57AE"/>
    <w:rsid w:val="007C694D"/>
    <w:rsid w:val="007D0030"/>
    <w:rsid w:val="007D0679"/>
    <w:rsid w:val="007D699F"/>
    <w:rsid w:val="007E0C7C"/>
    <w:rsid w:val="007E2145"/>
    <w:rsid w:val="007E3367"/>
    <w:rsid w:val="007E4A82"/>
    <w:rsid w:val="007E4D2B"/>
    <w:rsid w:val="007E5384"/>
    <w:rsid w:val="007E556C"/>
    <w:rsid w:val="007F03EA"/>
    <w:rsid w:val="007F2175"/>
    <w:rsid w:val="007F3E5A"/>
    <w:rsid w:val="007F6122"/>
    <w:rsid w:val="00802ED0"/>
    <w:rsid w:val="00804727"/>
    <w:rsid w:val="00806380"/>
    <w:rsid w:val="0081002A"/>
    <w:rsid w:val="008161A6"/>
    <w:rsid w:val="008210AD"/>
    <w:rsid w:val="0082540F"/>
    <w:rsid w:val="00825B0B"/>
    <w:rsid w:val="00826264"/>
    <w:rsid w:val="0083120B"/>
    <w:rsid w:val="00831A2A"/>
    <w:rsid w:val="00831B18"/>
    <w:rsid w:val="008351DB"/>
    <w:rsid w:val="00835E27"/>
    <w:rsid w:val="0083693D"/>
    <w:rsid w:val="00844798"/>
    <w:rsid w:val="0084781F"/>
    <w:rsid w:val="00851DEE"/>
    <w:rsid w:val="00851EC7"/>
    <w:rsid w:val="00853DF5"/>
    <w:rsid w:val="00855330"/>
    <w:rsid w:val="008571D5"/>
    <w:rsid w:val="00860585"/>
    <w:rsid w:val="00862276"/>
    <w:rsid w:val="0086278E"/>
    <w:rsid w:val="00877837"/>
    <w:rsid w:val="008800FC"/>
    <w:rsid w:val="0088252B"/>
    <w:rsid w:val="00883655"/>
    <w:rsid w:val="00884FED"/>
    <w:rsid w:val="008936D6"/>
    <w:rsid w:val="00896A28"/>
    <w:rsid w:val="008A497B"/>
    <w:rsid w:val="008A4D68"/>
    <w:rsid w:val="008A5805"/>
    <w:rsid w:val="008A7C2E"/>
    <w:rsid w:val="008B6937"/>
    <w:rsid w:val="008B722B"/>
    <w:rsid w:val="008B745D"/>
    <w:rsid w:val="008B785B"/>
    <w:rsid w:val="008C2BEE"/>
    <w:rsid w:val="008C517A"/>
    <w:rsid w:val="008C6A87"/>
    <w:rsid w:val="008D346A"/>
    <w:rsid w:val="008D7C33"/>
    <w:rsid w:val="008F2569"/>
    <w:rsid w:val="008F2B4B"/>
    <w:rsid w:val="008F3364"/>
    <w:rsid w:val="008F53F2"/>
    <w:rsid w:val="008F7B24"/>
    <w:rsid w:val="009052E5"/>
    <w:rsid w:val="009057E3"/>
    <w:rsid w:val="009060D1"/>
    <w:rsid w:val="00910CBE"/>
    <w:rsid w:val="00910F00"/>
    <w:rsid w:val="009113E7"/>
    <w:rsid w:val="00911A14"/>
    <w:rsid w:val="00920EA2"/>
    <w:rsid w:val="009223DA"/>
    <w:rsid w:val="00922EA9"/>
    <w:rsid w:val="00923C8C"/>
    <w:rsid w:val="00924A0D"/>
    <w:rsid w:val="00924E01"/>
    <w:rsid w:val="0093106D"/>
    <w:rsid w:val="00932461"/>
    <w:rsid w:val="00932A2F"/>
    <w:rsid w:val="00934EE7"/>
    <w:rsid w:val="00942283"/>
    <w:rsid w:val="00942E09"/>
    <w:rsid w:val="00943C53"/>
    <w:rsid w:val="00945BE0"/>
    <w:rsid w:val="00946F5C"/>
    <w:rsid w:val="009505E2"/>
    <w:rsid w:val="00951BDD"/>
    <w:rsid w:val="00952560"/>
    <w:rsid w:val="00954A12"/>
    <w:rsid w:val="00956A00"/>
    <w:rsid w:val="00961238"/>
    <w:rsid w:val="00963185"/>
    <w:rsid w:val="00963B28"/>
    <w:rsid w:val="00964A60"/>
    <w:rsid w:val="00974E8B"/>
    <w:rsid w:val="00980535"/>
    <w:rsid w:val="00981657"/>
    <w:rsid w:val="00982815"/>
    <w:rsid w:val="00982A2A"/>
    <w:rsid w:val="00987F6E"/>
    <w:rsid w:val="0099098F"/>
    <w:rsid w:val="0099344B"/>
    <w:rsid w:val="0099376F"/>
    <w:rsid w:val="00993EF1"/>
    <w:rsid w:val="009946C9"/>
    <w:rsid w:val="00994C11"/>
    <w:rsid w:val="00996E37"/>
    <w:rsid w:val="009A74DC"/>
    <w:rsid w:val="009B3D39"/>
    <w:rsid w:val="009B4FD3"/>
    <w:rsid w:val="009B7235"/>
    <w:rsid w:val="009C2896"/>
    <w:rsid w:val="009C5412"/>
    <w:rsid w:val="009C5A49"/>
    <w:rsid w:val="009C5C81"/>
    <w:rsid w:val="009C615C"/>
    <w:rsid w:val="009C64BD"/>
    <w:rsid w:val="009C7A31"/>
    <w:rsid w:val="009D0890"/>
    <w:rsid w:val="009D18D8"/>
    <w:rsid w:val="009D35B9"/>
    <w:rsid w:val="009D71D7"/>
    <w:rsid w:val="009E18B6"/>
    <w:rsid w:val="009E1C60"/>
    <w:rsid w:val="009E279C"/>
    <w:rsid w:val="009E38C6"/>
    <w:rsid w:val="009E65CB"/>
    <w:rsid w:val="009E690B"/>
    <w:rsid w:val="009F3B00"/>
    <w:rsid w:val="009F44E5"/>
    <w:rsid w:val="009F766B"/>
    <w:rsid w:val="00A007F0"/>
    <w:rsid w:val="00A01DCE"/>
    <w:rsid w:val="00A02015"/>
    <w:rsid w:val="00A02BEA"/>
    <w:rsid w:val="00A0345F"/>
    <w:rsid w:val="00A044C0"/>
    <w:rsid w:val="00A12D20"/>
    <w:rsid w:val="00A13B54"/>
    <w:rsid w:val="00A27770"/>
    <w:rsid w:val="00A34B9C"/>
    <w:rsid w:val="00A352D8"/>
    <w:rsid w:val="00A41767"/>
    <w:rsid w:val="00A41FFB"/>
    <w:rsid w:val="00A441EF"/>
    <w:rsid w:val="00A4794E"/>
    <w:rsid w:val="00A506FA"/>
    <w:rsid w:val="00A50DDF"/>
    <w:rsid w:val="00A552F0"/>
    <w:rsid w:val="00A55A5F"/>
    <w:rsid w:val="00A650F2"/>
    <w:rsid w:val="00A651AF"/>
    <w:rsid w:val="00A66F17"/>
    <w:rsid w:val="00A70705"/>
    <w:rsid w:val="00A71B89"/>
    <w:rsid w:val="00A73709"/>
    <w:rsid w:val="00A74A4A"/>
    <w:rsid w:val="00A75642"/>
    <w:rsid w:val="00A76CD7"/>
    <w:rsid w:val="00A8006A"/>
    <w:rsid w:val="00A82131"/>
    <w:rsid w:val="00A83954"/>
    <w:rsid w:val="00A8560B"/>
    <w:rsid w:val="00A87CAE"/>
    <w:rsid w:val="00A91463"/>
    <w:rsid w:val="00A96A00"/>
    <w:rsid w:val="00AB019F"/>
    <w:rsid w:val="00AB0B92"/>
    <w:rsid w:val="00AB0C37"/>
    <w:rsid w:val="00AB215D"/>
    <w:rsid w:val="00AB3520"/>
    <w:rsid w:val="00AB4F0A"/>
    <w:rsid w:val="00AB6562"/>
    <w:rsid w:val="00AB765A"/>
    <w:rsid w:val="00AB7DA2"/>
    <w:rsid w:val="00AC042C"/>
    <w:rsid w:val="00AC53DD"/>
    <w:rsid w:val="00AC6547"/>
    <w:rsid w:val="00AC735E"/>
    <w:rsid w:val="00AC73C1"/>
    <w:rsid w:val="00AD169D"/>
    <w:rsid w:val="00AD41B5"/>
    <w:rsid w:val="00AD5216"/>
    <w:rsid w:val="00AD6474"/>
    <w:rsid w:val="00AE1A11"/>
    <w:rsid w:val="00AE26FB"/>
    <w:rsid w:val="00AE5159"/>
    <w:rsid w:val="00AE6939"/>
    <w:rsid w:val="00AE6C4A"/>
    <w:rsid w:val="00AF4589"/>
    <w:rsid w:val="00AF5C29"/>
    <w:rsid w:val="00AF6228"/>
    <w:rsid w:val="00AF659B"/>
    <w:rsid w:val="00AF72FB"/>
    <w:rsid w:val="00AF7478"/>
    <w:rsid w:val="00B01029"/>
    <w:rsid w:val="00B0601B"/>
    <w:rsid w:val="00B06E38"/>
    <w:rsid w:val="00B116C1"/>
    <w:rsid w:val="00B16C6E"/>
    <w:rsid w:val="00B22E11"/>
    <w:rsid w:val="00B2515C"/>
    <w:rsid w:val="00B25B2A"/>
    <w:rsid w:val="00B307E4"/>
    <w:rsid w:val="00B31902"/>
    <w:rsid w:val="00B34554"/>
    <w:rsid w:val="00B372EF"/>
    <w:rsid w:val="00B5226F"/>
    <w:rsid w:val="00B523D4"/>
    <w:rsid w:val="00B55951"/>
    <w:rsid w:val="00B6181D"/>
    <w:rsid w:val="00B644DB"/>
    <w:rsid w:val="00B645A3"/>
    <w:rsid w:val="00B65857"/>
    <w:rsid w:val="00B66147"/>
    <w:rsid w:val="00B718AE"/>
    <w:rsid w:val="00B7296C"/>
    <w:rsid w:val="00B73E2A"/>
    <w:rsid w:val="00B75161"/>
    <w:rsid w:val="00B87561"/>
    <w:rsid w:val="00B914EC"/>
    <w:rsid w:val="00B92D60"/>
    <w:rsid w:val="00B94495"/>
    <w:rsid w:val="00BA0C0A"/>
    <w:rsid w:val="00BA3079"/>
    <w:rsid w:val="00BA6A7F"/>
    <w:rsid w:val="00BA7994"/>
    <w:rsid w:val="00BB0052"/>
    <w:rsid w:val="00BB276A"/>
    <w:rsid w:val="00BB6F65"/>
    <w:rsid w:val="00BB768B"/>
    <w:rsid w:val="00BB7F2F"/>
    <w:rsid w:val="00BC0B09"/>
    <w:rsid w:val="00BC0BAD"/>
    <w:rsid w:val="00BC2154"/>
    <w:rsid w:val="00BC2DCF"/>
    <w:rsid w:val="00BC30EF"/>
    <w:rsid w:val="00BC5981"/>
    <w:rsid w:val="00BC5C97"/>
    <w:rsid w:val="00BC7CF5"/>
    <w:rsid w:val="00BD550F"/>
    <w:rsid w:val="00BD6866"/>
    <w:rsid w:val="00BD7674"/>
    <w:rsid w:val="00BE20CE"/>
    <w:rsid w:val="00BE3409"/>
    <w:rsid w:val="00BE528D"/>
    <w:rsid w:val="00BE6950"/>
    <w:rsid w:val="00BE705A"/>
    <w:rsid w:val="00BF167C"/>
    <w:rsid w:val="00BF3799"/>
    <w:rsid w:val="00BF50FF"/>
    <w:rsid w:val="00BF76B4"/>
    <w:rsid w:val="00C05BD1"/>
    <w:rsid w:val="00C05E06"/>
    <w:rsid w:val="00C11EEB"/>
    <w:rsid w:val="00C1420D"/>
    <w:rsid w:val="00C14CE3"/>
    <w:rsid w:val="00C3145C"/>
    <w:rsid w:val="00C31FA4"/>
    <w:rsid w:val="00C34301"/>
    <w:rsid w:val="00C43973"/>
    <w:rsid w:val="00C43D6D"/>
    <w:rsid w:val="00C5049E"/>
    <w:rsid w:val="00C51C88"/>
    <w:rsid w:val="00C607CC"/>
    <w:rsid w:val="00C643AA"/>
    <w:rsid w:val="00C7201B"/>
    <w:rsid w:val="00C74E50"/>
    <w:rsid w:val="00C7706A"/>
    <w:rsid w:val="00C776BA"/>
    <w:rsid w:val="00C83188"/>
    <w:rsid w:val="00C85815"/>
    <w:rsid w:val="00C910AD"/>
    <w:rsid w:val="00C93471"/>
    <w:rsid w:val="00C93AB2"/>
    <w:rsid w:val="00C94B83"/>
    <w:rsid w:val="00CA2025"/>
    <w:rsid w:val="00CA7751"/>
    <w:rsid w:val="00CB0D10"/>
    <w:rsid w:val="00CB2183"/>
    <w:rsid w:val="00CB2609"/>
    <w:rsid w:val="00CB375A"/>
    <w:rsid w:val="00CB6254"/>
    <w:rsid w:val="00CB6684"/>
    <w:rsid w:val="00CB705C"/>
    <w:rsid w:val="00CC4555"/>
    <w:rsid w:val="00CC750B"/>
    <w:rsid w:val="00CD23CE"/>
    <w:rsid w:val="00CD45A4"/>
    <w:rsid w:val="00CD50A0"/>
    <w:rsid w:val="00CD63CD"/>
    <w:rsid w:val="00CE055A"/>
    <w:rsid w:val="00CE4547"/>
    <w:rsid w:val="00CE4566"/>
    <w:rsid w:val="00CF0704"/>
    <w:rsid w:val="00CF1261"/>
    <w:rsid w:val="00CF1953"/>
    <w:rsid w:val="00CF1DA2"/>
    <w:rsid w:val="00CF5C11"/>
    <w:rsid w:val="00D0381E"/>
    <w:rsid w:val="00D0706E"/>
    <w:rsid w:val="00D10122"/>
    <w:rsid w:val="00D110C7"/>
    <w:rsid w:val="00D16ECE"/>
    <w:rsid w:val="00D17212"/>
    <w:rsid w:val="00D2012E"/>
    <w:rsid w:val="00D23062"/>
    <w:rsid w:val="00D25E14"/>
    <w:rsid w:val="00D307C6"/>
    <w:rsid w:val="00D30F71"/>
    <w:rsid w:val="00D35168"/>
    <w:rsid w:val="00D416B2"/>
    <w:rsid w:val="00D41AC7"/>
    <w:rsid w:val="00D447C8"/>
    <w:rsid w:val="00D44BF1"/>
    <w:rsid w:val="00D44D5A"/>
    <w:rsid w:val="00D50951"/>
    <w:rsid w:val="00D54BC0"/>
    <w:rsid w:val="00D56602"/>
    <w:rsid w:val="00D5730C"/>
    <w:rsid w:val="00D657D8"/>
    <w:rsid w:val="00D6591C"/>
    <w:rsid w:val="00D73EFE"/>
    <w:rsid w:val="00D768A4"/>
    <w:rsid w:val="00D87359"/>
    <w:rsid w:val="00D9252C"/>
    <w:rsid w:val="00D94088"/>
    <w:rsid w:val="00D97C35"/>
    <w:rsid w:val="00DA5D93"/>
    <w:rsid w:val="00DA7BA9"/>
    <w:rsid w:val="00DB1D7F"/>
    <w:rsid w:val="00DB259B"/>
    <w:rsid w:val="00DB2DB2"/>
    <w:rsid w:val="00DB3BB7"/>
    <w:rsid w:val="00DB70C5"/>
    <w:rsid w:val="00DB7208"/>
    <w:rsid w:val="00DB7C93"/>
    <w:rsid w:val="00DC6AC7"/>
    <w:rsid w:val="00DD0F4F"/>
    <w:rsid w:val="00DD1804"/>
    <w:rsid w:val="00DD18A8"/>
    <w:rsid w:val="00DD3E66"/>
    <w:rsid w:val="00DE2BF8"/>
    <w:rsid w:val="00DE71CF"/>
    <w:rsid w:val="00DF25C0"/>
    <w:rsid w:val="00DF5AA6"/>
    <w:rsid w:val="00DF74C5"/>
    <w:rsid w:val="00E0087F"/>
    <w:rsid w:val="00E02A36"/>
    <w:rsid w:val="00E0517B"/>
    <w:rsid w:val="00E0750F"/>
    <w:rsid w:val="00E10437"/>
    <w:rsid w:val="00E13F9A"/>
    <w:rsid w:val="00E15C54"/>
    <w:rsid w:val="00E2054E"/>
    <w:rsid w:val="00E21260"/>
    <w:rsid w:val="00E230EC"/>
    <w:rsid w:val="00E245B8"/>
    <w:rsid w:val="00E25C61"/>
    <w:rsid w:val="00E26818"/>
    <w:rsid w:val="00E276C6"/>
    <w:rsid w:val="00E300A7"/>
    <w:rsid w:val="00E34033"/>
    <w:rsid w:val="00E3507E"/>
    <w:rsid w:val="00E37EE3"/>
    <w:rsid w:val="00E4465F"/>
    <w:rsid w:val="00E4478D"/>
    <w:rsid w:val="00E45C16"/>
    <w:rsid w:val="00E53B32"/>
    <w:rsid w:val="00E53CB7"/>
    <w:rsid w:val="00E555FF"/>
    <w:rsid w:val="00E61F2B"/>
    <w:rsid w:val="00E6368C"/>
    <w:rsid w:val="00E63978"/>
    <w:rsid w:val="00E64A39"/>
    <w:rsid w:val="00E6576F"/>
    <w:rsid w:val="00E74FCE"/>
    <w:rsid w:val="00E772C9"/>
    <w:rsid w:val="00E91562"/>
    <w:rsid w:val="00E91CCF"/>
    <w:rsid w:val="00E958E4"/>
    <w:rsid w:val="00E96E2B"/>
    <w:rsid w:val="00E96FB6"/>
    <w:rsid w:val="00EA0DDA"/>
    <w:rsid w:val="00EA1407"/>
    <w:rsid w:val="00EA30BD"/>
    <w:rsid w:val="00EA52D8"/>
    <w:rsid w:val="00EB43A8"/>
    <w:rsid w:val="00EB4B1D"/>
    <w:rsid w:val="00EB4B31"/>
    <w:rsid w:val="00EC11C1"/>
    <w:rsid w:val="00EC611E"/>
    <w:rsid w:val="00EC7A97"/>
    <w:rsid w:val="00ED3119"/>
    <w:rsid w:val="00ED4564"/>
    <w:rsid w:val="00EE16DA"/>
    <w:rsid w:val="00EE4D07"/>
    <w:rsid w:val="00EE67FF"/>
    <w:rsid w:val="00EE7ECE"/>
    <w:rsid w:val="00EF2016"/>
    <w:rsid w:val="00EF59AB"/>
    <w:rsid w:val="00F0124F"/>
    <w:rsid w:val="00F04EBE"/>
    <w:rsid w:val="00F051E7"/>
    <w:rsid w:val="00F1119A"/>
    <w:rsid w:val="00F1179F"/>
    <w:rsid w:val="00F11DD2"/>
    <w:rsid w:val="00F12A27"/>
    <w:rsid w:val="00F15295"/>
    <w:rsid w:val="00F168FB"/>
    <w:rsid w:val="00F17F2B"/>
    <w:rsid w:val="00F2006F"/>
    <w:rsid w:val="00F21024"/>
    <w:rsid w:val="00F233CF"/>
    <w:rsid w:val="00F31C58"/>
    <w:rsid w:val="00F34B18"/>
    <w:rsid w:val="00F43AA2"/>
    <w:rsid w:val="00F45FE4"/>
    <w:rsid w:val="00F50BEB"/>
    <w:rsid w:val="00F523A8"/>
    <w:rsid w:val="00F53355"/>
    <w:rsid w:val="00F533C2"/>
    <w:rsid w:val="00F53FB3"/>
    <w:rsid w:val="00F57C94"/>
    <w:rsid w:val="00F648D6"/>
    <w:rsid w:val="00F64D19"/>
    <w:rsid w:val="00F710B2"/>
    <w:rsid w:val="00F72C89"/>
    <w:rsid w:val="00F73155"/>
    <w:rsid w:val="00F73CAD"/>
    <w:rsid w:val="00F74E7F"/>
    <w:rsid w:val="00F7500C"/>
    <w:rsid w:val="00F810CD"/>
    <w:rsid w:val="00F8155F"/>
    <w:rsid w:val="00F860D7"/>
    <w:rsid w:val="00F866E7"/>
    <w:rsid w:val="00F95ED0"/>
    <w:rsid w:val="00FA0819"/>
    <w:rsid w:val="00FA2642"/>
    <w:rsid w:val="00FB45AD"/>
    <w:rsid w:val="00FB5D4D"/>
    <w:rsid w:val="00FB720A"/>
    <w:rsid w:val="00FC7538"/>
    <w:rsid w:val="00FC7BDD"/>
    <w:rsid w:val="00FD1EB5"/>
    <w:rsid w:val="00FD22CE"/>
    <w:rsid w:val="00FD22EB"/>
    <w:rsid w:val="00FD50DA"/>
    <w:rsid w:val="00FE0E32"/>
    <w:rsid w:val="00FE351F"/>
    <w:rsid w:val="00FE63AC"/>
    <w:rsid w:val="00FE6A60"/>
    <w:rsid w:val="00FF0D22"/>
    <w:rsid w:val="00FF12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7F9DC6"/>
  <w15:docId w15:val="{1D7143B6-121D-4C94-93D0-F20036888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B720A"/>
  </w:style>
  <w:style w:type="paragraph" w:styleId="Kop1">
    <w:name w:val="heading 1"/>
    <w:basedOn w:val="Standaard"/>
    <w:next w:val="Standaard"/>
    <w:link w:val="Kop1Char"/>
    <w:uiPriority w:val="9"/>
    <w:qFormat/>
    <w:rsid w:val="0038425A"/>
    <w:pPr>
      <w:keepNext/>
      <w:keepLines/>
      <w:numPr>
        <w:numId w:val="1"/>
      </w:numPr>
      <w:spacing w:before="480" w:after="0"/>
      <w:outlineLvl w:val="0"/>
    </w:pPr>
    <w:rPr>
      <w:rFonts w:asciiTheme="majorHAnsi" w:eastAsiaTheme="majorEastAsia" w:hAnsiTheme="majorHAnsi" w:cstheme="majorBidi"/>
      <w:b/>
      <w:bCs/>
      <w:color w:val="CC0068"/>
      <w:sz w:val="32"/>
      <w:szCs w:val="28"/>
    </w:rPr>
  </w:style>
  <w:style w:type="paragraph" w:styleId="Kop2">
    <w:name w:val="heading 2"/>
    <w:basedOn w:val="Standaard"/>
    <w:next w:val="Standaard"/>
    <w:link w:val="Kop2Char"/>
    <w:uiPriority w:val="9"/>
    <w:unhideWhenUsed/>
    <w:qFormat/>
    <w:rsid w:val="0038425A"/>
    <w:pPr>
      <w:keepNext/>
      <w:keepLines/>
      <w:numPr>
        <w:ilvl w:val="1"/>
        <w:numId w:val="1"/>
      </w:numPr>
      <w:spacing w:before="200" w:after="0"/>
      <w:outlineLvl w:val="1"/>
    </w:pPr>
    <w:rPr>
      <w:rFonts w:asciiTheme="majorHAnsi" w:eastAsiaTheme="majorEastAsia" w:hAnsiTheme="majorHAnsi" w:cstheme="majorBidi"/>
      <w:b/>
      <w:bCs/>
      <w:color w:val="DA5C21"/>
      <w:sz w:val="26"/>
      <w:szCs w:val="26"/>
    </w:rPr>
  </w:style>
  <w:style w:type="paragraph" w:styleId="Kop3">
    <w:name w:val="heading 3"/>
    <w:basedOn w:val="Standaard"/>
    <w:next w:val="Standaard"/>
    <w:link w:val="Kop3Char"/>
    <w:uiPriority w:val="9"/>
    <w:unhideWhenUsed/>
    <w:qFormat/>
    <w:rsid w:val="0038425A"/>
    <w:pPr>
      <w:keepNext/>
      <w:keepLines/>
      <w:numPr>
        <w:ilvl w:val="2"/>
        <w:numId w:val="1"/>
      </w:numPr>
      <w:spacing w:before="200" w:after="0"/>
      <w:outlineLvl w:val="2"/>
    </w:pPr>
    <w:rPr>
      <w:rFonts w:asciiTheme="majorHAnsi" w:eastAsiaTheme="majorEastAsia" w:hAnsiTheme="majorHAnsi" w:cstheme="majorBidi"/>
      <w:b/>
      <w:bCs/>
      <w:color w:val="DA5C21"/>
    </w:rPr>
  </w:style>
  <w:style w:type="paragraph" w:styleId="Kop4">
    <w:name w:val="heading 4"/>
    <w:basedOn w:val="Standaard"/>
    <w:next w:val="Standaard"/>
    <w:link w:val="Kop4Char"/>
    <w:uiPriority w:val="9"/>
    <w:semiHidden/>
    <w:unhideWhenUsed/>
    <w:qFormat/>
    <w:rsid w:val="0038425A"/>
    <w:pPr>
      <w:keepNext/>
      <w:keepLines/>
      <w:numPr>
        <w:ilvl w:val="3"/>
        <w:numId w:val="1"/>
      </w:numPr>
      <w:spacing w:before="200" w:after="0"/>
      <w:outlineLvl w:val="3"/>
    </w:pPr>
    <w:rPr>
      <w:rFonts w:asciiTheme="majorHAnsi" w:eastAsiaTheme="majorEastAsia" w:hAnsiTheme="majorHAnsi" w:cstheme="majorBidi"/>
      <w:b/>
      <w:bCs/>
      <w:i/>
      <w:iCs/>
      <w:color w:val="DA5C21"/>
    </w:rPr>
  </w:style>
  <w:style w:type="paragraph" w:styleId="Kop5">
    <w:name w:val="heading 5"/>
    <w:basedOn w:val="Standaard"/>
    <w:next w:val="Standaard"/>
    <w:link w:val="Kop5Char"/>
    <w:uiPriority w:val="9"/>
    <w:semiHidden/>
    <w:unhideWhenUsed/>
    <w:qFormat/>
    <w:rsid w:val="0038425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38425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38425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38425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rsid w:val="0038425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8425A"/>
    <w:rPr>
      <w:rFonts w:asciiTheme="majorHAnsi" w:eastAsiaTheme="majorEastAsia" w:hAnsiTheme="majorHAnsi" w:cstheme="majorBidi"/>
      <w:b/>
      <w:bCs/>
      <w:color w:val="CC0068"/>
      <w:sz w:val="32"/>
      <w:szCs w:val="28"/>
    </w:rPr>
  </w:style>
  <w:style w:type="character" w:customStyle="1" w:styleId="Kop2Char">
    <w:name w:val="Kop 2 Char"/>
    <w:basedOn w:val="Standaardalinea-lettertype"/>
    <w:link w:val="Kop2"/>
    <w:uiPriority w:val="9"/>
    <w:rsid w:val="0038425A"/>
    <w:rPr>
      <w:rFonts w:asciiTheme="majorHAnsi" w:eastAsiaTheme="majorEastAsia" w:hAnsiTheme="majorHAnsi" w:cstheme="majorBidi"/>
      <w:b/>
      <w:bCs/>
      <w:color w:val="DA5C21"/>
      <w:sz w:val="26"/>
      <w:szCs w:val="26"/>
    </w:rPr>
  </w:style>
  <w:style w:type="character" w:customStyle="1" w:styleId="Kop3Char">
    <w:name w:val="Kop 3 Char"/>
    <w:basedOn w:val="Standaardalinea-lettertype"/>
    <w:link w:val="Kop3"/>
    <w:uiPriority w:val="9"/>
    <w:rsid w:val="0038425A"/>
    <w:rPr>
      <w:rFonts w:asciiTheme="majorHAnsi" w:eastAsiaTheme="majorEastAsia" w:hAnsiTheme="majorHAnsi" w:cstheme="majorBidi"/>
      <w:b/>
      <w:bCs/>
      <w:color w:val="DA5C21"/>
    </w:rPr>
  </w:style>
  <w:style w:type="character" w:customStyle="1" w:styleId="Kop4Char">
    <w:name w:val="Kop 4 Char"/>
    <w:basedOn w:val="Standaardalinea-lettertype"/>
    <w:link w:val="Kop4"/>
    <w:uiPriority w:val="9"/>
    <w:semiHidden/>
    <w:rsid w:val="0038425A"/>
    <w:rPr>
      <w:rFonts w:asciiTheme="majorHAnsi" w:eastAsiaTheme="majorEastAsia" w:hAnsiTheme="majorHAnsi" w:cstheme="majorBidi"/>
      <w:b/>
      <w:bCs/>
      <w:i/>
      <w:iCs/>
      <w:color w:val="DA5C21"/>
    </w:rPr>
  </w:style>
  <w:style w:type="character" w:customStyle="1" w:styleId="Kop5Char">
    <w:name w:val="Kop 5 Char"/>
    <w:basedOn w:val="Standaardalinea-lettertype"/>
    <w:link w:val="Kop5"/>
    <w:uiPriority w:val="9"/>
    <w:semiHidden/>
    <w:rsid w:val="0038425A"/>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38425A"/>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38425A"/>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38425A"/>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sid w:val="0038425A"/>
    <w:rPr>
      <w:rFonts w:asciiTheme="majorHAnsi" w:eastAsiaTheme="majorEastAsia" w:hAnsiTheme="majorHAnsi" w:cstheme="majorBidi"/>
      <w:i/>
      <w:iCs/>
      <w:color w:val="404040" w:themeColor="text1" w:themeTint="BF"/>
      <w:sz w:val="20"/>
      <w:szCs w:val="20"/>
    </w:rPr>
  </w:style>
  <w:style w:type="paragraph" w:styleId="Titel">
    <w:name w:val="Title"/>
    <w:basedOn w:val="Standaard"/>
    <w:next w:val="Standaard"/>
    <w:link w:val="TitelChar"/>
    <w:uiPriority w:val="99"/>
    <w:qFormat/>
    <w:rsid w:val="0038425A"/>
    <w:pPr>
      <w:spacing w:after="300" w:line="240" w:lineRule="auto"/>
      <w:ind w:left="113" w:right="113"/>
      <w:contextualSpacing/>
      <w:jc w:val="center"/>
    </w:pPr>
    <w:rPr>
      <w:rFonts w:ascii="Verdana" w:eastAsiaTheme="majorEastAsia" w:hAnsi="Verdana" w:cstheme="majorBidi"/>
      <w:b/>
      <w:color w:val="DA5C21"/>
      <w:spacing w:val="5"/>
      <w:kern w:val="28"/>
      <w:sz w:val="36"/>
      <w:szCs w:val="52"/>
    </w:rPr>
  </w:style>
  <w:style w:type="character" w:customStyle="1" w:styleId="TitelChar">
    <w:name w:val="Titel Char"/>
    <w:basedOn w:val="Standaardalinea-lettertype"/>
    <w:link w:val="Titel"/>
    <w:uiPriority w:val="99"/>
    <w:rsid w:val="0038425A"/>
    <w:rPr>
      <w:rFonts w:ascii="Verdana" w:eastAsiaTheme="majorEastAsia" w:hAnsi="Verdana" w:cstheme="majorBidi"/>
      <w:b/>
      <w:color w:val="DA5C21"/>
      <w:spacing w:val="5"/>
      <w:kern w:val="28"/>
      <w:sz w:val="36"/>
      <w:szCs w:val="52"/>
    </w:rPr>
  </w:style>
  <w:style w:type="character" w:styleId="Nadruk">
    <w:name w:val="Emphasis"/>
    <w:basedOn w:val="Standaardalinea-lettertype"/>
    <w:uiPriority w:val="99"/>
    <w:qFormat/>
    <w:rsid w:val="0038425A"/>
    <w:rPr>
      <w:rFonts w:ascii="Verdana" w:hAnsi="Verdana"/>
      <w:i/>
      <w:iCs/>
      <w:color w:val="DA5C21"/>
      <w:sz w:val="32"/>
    </w:rPr>
  </w:style>
  <w:style w:type="paragraph" w:styleId="Koptekst">
    <w:name w:val="header"/>
    <w:basedOn w:val="Standaard"/>
    <w:link w:val="KoptekstChar"/>
    <w:uiPriority w:val="99"/>
    <w:unhideWhenUsed/>
    <w:rsid w:val="0038425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8425A"/>
  </w:style>
  <w:style w:type="paragraph" w:styleId="Voettekst">
    <w:name w:val="footer"/>
    <w:basedOn w:val="Standaard"/>
    <w:link w:val="VoettekstChar"/>
    <w:uiPriority w:val="99"/>
    <w:unhideWhenUsed/>
    <w:rsid w:val="0038425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8425A"/>
  </w:style>
  <w:style w:type="paragraph" w:styleId="Ballontekst">
    <w:name w:val="Balloon Text"/>
    <w:basedOn w:val="Standaard"/>
    <w:link w:val="BallontekstChar"/>
    <w:uiPriority w:val="99"/>
    <w:semiHidden/>
    <w:unhideWhenUsed/>
    <w:rsid w:val="0038425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425A"/>
    <w:rPr>
      <w:rFonts w:ascii="Tahoma" w:hAnsi="Tahoma" w:cs="Tahoma"/>
      <w:sz w:val="16"/>
      <w:szCs w:val="16"/>
    </w:rPr>
  </w:style>
  <w:style w:type="paragraph" w:styleId="Kopvaninhoudsopgave">
    <w:name w:val="TOC Heading"/>
    <w:basedOn w:val="Kop1"/>
    <w:next w:val="Standaard"/>
    <w:uiPriority w:val="39"/>
    <w:semiHidden/>
    <w:unhideWhenUsed/>
    <w:qFormat/>
    <w:rsid w:val="0038425A"/>
    <w:pPr>
      <w:numPr>
        <w:numId w:val="0"/>
      </w:numPr>
      <w:outlineLvl w:val="9"/>
    </w:pPr>
    <w:rPr>
      <w:color w:val="365F91" w:themeColor="accent1" w:themeShade="BF"/>
      <w:sz w:val="28"/>
    </w:rPr>
  </w:style>
  <w:style w:type="paragraph" w:styleId="Inhopg1">
    <w:name w:val="toc 1"/>
    <w:basedOn w:val="Standaard"/>
    <w:next w:val="Standaard"/>
    <w:autoRedefine/>
    <w:uiPriority w:val="39"/>
    <w:unhideWhenUsed/>
    <w:rsid w:val="0038425A"/>
    <w:pPr>
      <w:spacing w:after="100"/>
    </w:pPr>
  </w:style>
  <w:style w:type="paragraph" w:styleId="Inhopg2">
    <w:name w:val="toc 2"/>
    <w:basedOn w:val="Standaard"/>
    <w:next w:val="Standaard"/>
    <w:autoRedefine/>
    <w:uiPriority w:val="39"/>
    <w:unhideWhenUsed/>
    <w:rsid w:val="0038425A"/>
    <w:pPr>
      <w:spacing w:after="100"/>
      <w:ind w:left="220"/>
    </w:pPr>
  </w:style>
  <w:style w:type="paragraph" w:styleId="Inhopg3">
    <w:name w:val="toc 3"/>
    <w:basedOn w:val="Standaard"/>
    <w:next w:val="Standaard"/>
    <w:autoRedefine/>
    <w:uiPriority w:val="39"/>
    <w:unhideWhenUsed/>
    <w:rsid w:val="0038425A"/>
    <w:pPr>
      <w:spacing w:after="100"/>
      <w:ind w:left="440"/>
    </w:pPr>
  </w:style>
  <w:style w:type="character" w:styleId="Hyperlink">
    <w:name w:val="Hyperlink"/>
    <w:basedOn w:val="Standaardalinea-lettertype"/>
    <w:uiPriority w:val="99"/>
    <w:unhideWhenUsed/>
    <w:rsid w:val="0038425A"/>
    <w:rPr>
      <w:color w:val="0000FF" w:themeColor="hyperlink"/>
      <w:u w:val="single"/>
    </w:rPr>
  </w:style>
  <w:style w:type="paragraph" w:styleId="Documentstructuur">
    <w:name w:val="Document Map"/>
    <w:basedOn w:val="Standaard"/>
    <w:link w:val="DocumentstructuurChar"/>
    <w:uiPriority w:val="99"/>
    <w:semiHidden/>
    <w:unhideWhenUsed/>
    <w:rsid w:val="00E6368C"/>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E6368C"/>
    <w:rPr>
      <w:rFonts w:ascii="Tahoma" w:hAnsi="Tahoma" w:cs="Tahoma"/>
      <w:sz w:val="16"/>
      <w:szCs w:val="16"/>
    </w:rPr>
  </w:style>
  <w:style w:type="paragraph" w:styleId="Lijstalinea">
    <w:name w:val="List Paragraph"/>
    <w:basedOn w:val="Standaard"/>
    <w:uiPriority w:val="34"/>
    <w:qFormat/>
    <w:rsid w:val="00D56602"/>
    <w:pPr>
      <w:ind w:left="720"/>
      <w:contextualSpacing/>
    </w:pPr>
  </w:style>
  <w:style w:type="paragraph" w:customStyle="1" w:styleId="Kop41">
    <w:name w:val="Kop 41"/>
    <w:next w:val="Standaard"/>
    <w:uiPriority w:val="99"/>
    <w:rsid w:val="002517B3"/>
    <w:pPr>
      <w:autoSpaceDE w:val="0"/>
      <w:autoSpaceDN w:val="0"/>
      <w:adjustRightInd w:val="0"/>
      <w:spacing w:before="240" w:after="60" w:line="240" w:lineRule="auto"/>
      <w:outlineLvl w:val="3"/>
    </w:pPr>
    <w:rPr>
      <w:rFonts w:ascii="Arial" w:hAnsi="Arial" w:cs="Arial"/>
      <w:b/>
      <w:bCs/>
      <w:color w:val="004080"/>
      <w:sz w:val="24"/>
      <w:szCs w:val="24"/>
      <w:shd w:val="clear" w:color="auto" w:fill="FFFFFF"/>
      <w:lang w:val="en-AU"/>
    </w:rPr>
  </w:style>
  <w:style w:type="character" w:styleId="GevolgdeHyperlink">
    <w:name w:val="FollowedHyperlink"/>
    <w:basedOn w:val="Standaardalinea-lettertype"/>
    <w:uiPriority w:val="99"/>
    <w:semiHidden/>
    <w:unhideWhenUsed/>
    <w:rsid w:val="00E555FF"/>
    <w:rPr>
      <w:color w:val="800080"/>
      <w:u w:val="single"/>
    </w:rPr>
  </w:style>
  <w:style w:type="paragraph" w:customStyle="1" w:styleId="font0">
    <w:name w:val="font0"/>
    <w:basedOn w:val="Standaard"/>
    <w:rsid w:val="00E555FF"/>
    <w:pPr>
      <w:spacing w:before="100" w:beforeAutospacing="1" w:after="100" w:afterAutospacing="1" w:line="240" w:lineRule="auto"/>
    </w:pPr>
    <w:rPr>
      <w:rFonts w:ascii="Calibri" w:eastAsia="Times New Roman" w:hAnsi="Calibri" w:cs="Times New Roman"/>
      <w:color w:val="000000"/>
      <w:lang w:eastAsia="nl-NL"/>
    </w:rPr>
  </w:style>
  <w:style w:type="paragraph" w:customStyle="1" w:styleId="font5">
    <w:name w:val="font5"/>
    <w:basedOn w:val="Standaard"/>
    <w:rsid w:val="00E555FF"/>
    <w:pPr>
      <w:spacing w:before="100" w:beforeAutospacing="1" w:after="100" w:afterAutospacing="1" w:line="240" w:lineRule="auto"/>
    </w:pPr>
    <w:rPr>
      <w:rFonts w:ascii="Calibri" w:eastAsia="Times New Roman" w:hAnsi="Calibri" w:cs="Times New Roman"/>
      <w:i/>
      <w:iCs/>
      <w:color w:val="000000"/>
      <w:lang w:eastAsia="nl-NL"/>
    </w:rPr>
  </w:style>
  <w:style w:type="paragraph" w:customStyle="1" w:styleId="xl63">
    <w:name w:val="xl63"/>
    <w:basedOn w:val="Standaard"/>
    <w:rsid w:val="00E555FF"/>
    <w:pPr>
      <w:spacing w:before="100" w:beforeAutospacing="1" w:after="100" w:afterAutospacing="1" w:line="240" w:lineRule="auto"/>
      <w:textAlignment w:val="top"/>
    </w:pPr>
    <w:rPr>
      <w:rFonts w:ascii="Times New Roman" w:eastAsia="Times New Roman" w:hAnsi="Times New Roman" w:cs="Times New Roman"/>
      <w:b/>
      <w:bCs/>
      <w:sz w:val="24"/>
      <w:szCs w:val="24"/>
      <w:lang w:eastAsia="nl-NL"/>
    </w:rPr>
  </w:style>
  <w:style w:type="paragraph" w:customStyle="1" w:styleId="xl64">
    <w:name w:val="xl64"/>
    <w:basedOn w:val="Standaard"/>
    <w:rsid w:val="00E555FF"/>
    <w:pPr>
      <w:spacing w:before="100" w:beforeAutospacing="1" w:after="100" w:afterAutospacing="1" w:line="240" w:lineRule="auto"/>
      <w:textAlignment w:val="top"/>
    </w:pPr>
    <w:rPr>
      <w:rFonts w:ascii="Times New Roman" w:eastAsia="Times New Roman" w:hAnsi="Times New Roman" w:cs="Times New Roman"/>
      <w:b/>
      <w:bCs/>
      <w:sz w:val="24"/>
      <w:szCs w:val="24"/>
      <w:lang w:eastAsia="nl-NL"/>
    </w:rPr>
  </w:style>
  <w:style w:type="paragraph" w:customStyle="1" w:styleId="xl65">
    <w:name w:val="xl65"/>
    <w:basedOn w:val="Standaard"/>
    <w:rsid w:val="00E555FF"/>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xl66">
    <w:name w:val="xl66"/>
    <w:basedOn w:val="Standaard"/>
    <w:rsid w:val="00E555FF"/>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Inhopg11">
    <w:name w:val="Inhopg 11"/>
    <w:next w:val="Standaard"/>
    <w:uiPriority w:val="99"/>
    <w:rsid w:val="00CF1DA2"/>
    <w:pPr>
      <w:autoSpaceDE w:val="0"/>
      <w:autoSpaceDN w:val="0"/>
      <w:adjustRightInd w:val="0"/>
      <w:spacing w:after="0" w:line="240" w:lineRule="auto"/>
    </w:pPr>
    <w:rPr>
      <w:rFonts w:ascii="Times New Roman" w:hAnsi="Times New Roman" w:cs="Times New Roman"/>
      <w:b/>
      <w:bCs/>
      <w:color w:val="000000"/>
      <w:sz w:val="28"/>
      <w:szCs w:val="28"/>
      <w:shd w:val="clear" w:color="auto" w:fill="FFFFFF"/>
      <w:lang w:val="en-AU"/>
    </w:rPr>
  </w:style>
  <w:style w:type="paragraph" w:customStyle="1" w:styleId="Inhopg21">
    <w:name w:val="Inhopg 21"/>
    <w:next w:val="Standaard"/>
    <w:uiPriority w:val="99"/>
    <w:rsid w:val="00CF1DA2"/>
    <w:pPr>
      <w:autoSpaceDE w:val="0"/>
      <w:autoSpaceDN w:val="0"/>
      <w:adjustRightInd w:val="0"/>
      <w:spacing w:after="0" w:line="240" w:lineRule="auto"/>
      <w:ind w:left="180"/>
    </w:pPr>
    <w:rPr>
      <w:rFonts w:ascii="Times New Roman" w:hAnsi="Times New Roman" w:cs="Times New Roman"/>
      <w:b/>
      <w:bCs/>
      <w:color w:val="000000"/>
      <w:sz w:val="24"/>
      <w:szCs w:val="24"/>
      <w:shd w:val="clear" w:color="auto" w:fill="FFFFFF"/>
      <w:lang w:val="en-AU"/>
    </w:rPr>
  </w:style>
  <w:style w:type="paragraph" w:customStyle="1" w:styleId="Inhopg31">
    <w:name w:val="Inhopg 31"/>
    <w:next w:val="Standaard"/>
    <w:uiPriority w:val="99"/>
    <w:rsid w:val="00CF1DA2"/>
    <w:pPr>
      <w:autoSpaceDE w:val="0"/>
      <w:autoSpaceDN w:val="0"/>
      <w:adjustRightInd w:val="0"/>
      <w:spacing w:after="0" w:line="240" w:lineRule="auto"/>
      <w:ind w:left="360"/>
    </w:pPr>
    <w:rPr>
      <w:rFonts w:ascii="Times New Roman" w:hAnsi="Times New Roman" w:cs="Times New Roman"/>
      <w:color w:val="000000"/>
      <w:sz w:val="24"/>
      <w:szCs w:val="24"/>
      <w:shd w:val="clear" w:color="auto" w:fill="FFFFFF"/>
      <w:lang w:val="en-AU"/>
    </w:rPr>
  </w:style>
  <w:style w:type="paragraph" w:customStyle="1" w:styleId="Inhopg41">
    <w:name w:val="Inhopg 41"/>
    <w:next w:val="Standaard"/>
    <w:uiPriority w:val="99"/>
    <w:rsid w:val="00CF1DA2"/>
    <w:pPr>
      <w:autoSpaceDE w:val="0"/>
      <w:autoSpaceDN w:val="0"/>
      <w:adjustRightInd w:val="0"/>
      <w:spacing w:after="0" w:line="240" w:lineRule="auto"/>
      <w:ind w:left="540"/>
    </w:pPr>
    <w:rPr>
      <w:rFonts w:ascii="Times New Roman" w:hAnsi="Times New Roman" w:cs="Times New Roman"/>
      <w:color w:val="000000"/>
      <w:sz w:val="24"/>
      <w:szCs w:val="24"/>
      <w:shd w:val="clear" w:color="auto" w:fill="FFFFFF"/>
      <w:lang w:val="en-AU"/>
    </w:rPr>
  </w:style>
  <w:style w:type="paragraph" w:customStyle="1" w:styleId="Inhopg51">
    <w:name w:val="Inhopg 51"/>
    <w:next w:val="Standaard"/>
    <w:uiPriority w:val="99"/>
    <w:rsid w:val="00CF1DA2"/>
    <w:pPr>
      <w:autoSpaceDE w:val="0"/>
      <w:autoSpaceDN w:val="0"/>
      <w:adjustRightInd w:val="0"/>
      <w:spacing w:after="0" w:line="240" w:lineRule="auto"/>
      <w:ind w:left="720"/>
    </w:pPr>
    <w:rPr>
      <w:rFonts w:ascii="Times New Roman" w:hAnsi="Times New Roman" w:cs="Times New Roman"/>
      <w:color w:val="000000"/>
      <w:sz w:val="24"/>
      <w:szCs w:val="24"/>
      <w:shd w:val="clear" w:color="auto" w:fill="FFFFFF"/>
      <w:lang w:val="en-AU"/>
    </w:rPr>
  </w:style>
  <w:style w:type="paragraph" w:customStyle="1" w:styleId="Inhopg61">
    <w:name w:val="Inhopg 61"/>
    <w:next w:val="Standaard"/>
    <w:uiPriority w:val="99"/>
    <w:rsid w:val="00CF1DA2"/>
    <w:pPr>
      <w:autoSpaceDE w:val="0"/>
      <w:autoSpaceDN w:val="0"/>
      <w:adjustRightInd w:val="0"/>
      <w:spacing w:after="0" w:line="240" w:lineRule="auto"/>
      <w:ind w:left="900"/>
    </w:pPr>
    <w:rPr>
      <w:rFonts w:ascii="Times New Roman" w:hAnsi="Times New Roman" w:cs="Times New Roman"/>
      <w:color w:val="000000"/>
      <w:sz w:val="24"/>
      <w:szCs w:val="24"/>
      <w:shd w:val="clear" w:color="auto" w:fill="FFFFFF"/>
      <w:lang w:val="en-AU"/>
    </w:rPr>
  </w:style>
  <w:style w:type="paragraph" w:customStyle="1" w:styleId="Inhopg71">
    <w:name w:val="Inhopg 71"/>
    <w:next w:val="Standaard"/>
    <w:uiPriority w:val="99"/>
    <w:rsid w:val="00CF1DA2"/>
    <w:pPr>
      <w:autoSpaceDE w:val="0"/>
      <w:autoSpaceDN w:val="0"/>
      <w:adjustRightInd w:val="0"/>
      <w:spacing w:after="0" w:line="240" w:lineRule="auto"/>
      <w:ind w:left="1080"/>
    </w:pPr>
    <w:rPr>
      <w:rFonts w:ascii="Times New Roman" w:hAnsi="Times New Roman" w:cs="Times New Roman"/>
      <w:color w:val="000000"/>
      <w:sz w:val="24"/>
      <w:szCs w:val="24"/>
      <w:shd w:val="clear" w:color="auto" w:fill="FFFFFF"/>
      <w:lang w:val="en-AU"/>
    </w:rPr>
  </w:style>
  <w:style w:type="paragraph" w:customStyle="1" w:styleId="Inhopg81">
    <w:name w:val="Inhopg 81"/>
    <w:next w:val="Standaard"/>
    <w:uiPriority w:val="99"/>
    <w:rsid w:val="00CF1DA2"/>
    <w:pPr>
      <w:autoSpaceDE w:val="0"/>
      <w:autoSpaceDN w:val="0"/>
      <w:adjustRightInd w:val="0"/>
      <w:spacing w:after="0" w:line="240" w:lineRule="auto"/>
      <w:ind w:left="1260"/>
    </w:pPr>
    <w:rPr>
      <w:rFonts w:ascii="Times New Roman" w:hAnsi="Times New Roman" w:cs="Times New Roman"/>
      <w:color w:val="000000"/>
      <w:sz w:val="24"/>
      <w:szCs w:val="24"/>
      <w:shd w:val="clear" w:color="auto" w:fill="FFFFFF"/>
      <w:lang w:val="en-AU"/>
    </w:rPr>
  </w:style>
  <w:style w:type="paragraph" w:customStyle="1" w:styleId="Inhopg91">
    <w:name w:val="Inhopg 91"/>
    <w:next w:val="Standaard"/>
    <w:uiPriority w:val="99"/>
    <w:rsid w:val="00CF1DA2"/>
    <w:pPr>
      <w:autoSpaceDE w:val="0"/>
      <w:autoSpaceDN w:val="0"/>
      <w:adjustRightInd w:val="0"/>
      <w:spacing w:after="0" w:line="240" w:lineRule="auto"/>
      <w:ind w:left="1440"/>
    </w:pPr>
    <w:rPr>
      <w:rFonts w:ascii="Times New Roman" w:hAnsi="Times New Roman" w:cs="Times New Roman"/>
      <w:color w:val="000000"/>
      <w:sz w:val="24"/>
      <w:szCs w:val="24"/>
      <w:shd w:val="clear" w:color="auto" w:fill="FFFFFF"/>
      <w:lang w:val="en-AU"/>
    </w:rPr>
  </w:style>
  <w:style w:type="paragraph" w:customStyle="1" w:styleId="Kop11">
    <w:name w:val="Kop 11"/>
    <w:next w:val="Standaard"/>
    <w:uiPriority w:val="99"/>
    <w:rsid w:val="00CF1DA2"/>
    <w:pPr>
      <w:autoSpaceDE w:val="0"/>
      <w:autoSpaceDN w:val="0"/>
      <w:adjustRightInd w:val="0"/>
      <w:spacing w:before="240" w:after="60" w:line="240" w:lineRule="auto"/>
      <w:outlineLvl w:val="0"/>
    </w:pPr>
    <w:rPr>
      <w:rFonts w:ascii="Arial" w:hAnsi="Arial" w:cs="Arial"/>
      <w:b/>
      <w:bCs/>
      <w:color w:val="004080"/>
      <w:sz w:val="32"/>
      <w:szCs w:val="32"/>
      <w:shd w:val="clear" w:color="auto" w:fill="FFFFFF"/>
      <w:lang w:val="en-AU"/>
    </w:rPr>
  </w:style>
  <w:style w:type="paragraph" w:customStyle="1" w:styleId="Kop21">
    <w:name w:val="Kop 21"/>
    <w:next w:val="Standaard"/>
    <w:uiPriority w:val="99"/>
    <w:rsid w:val="00CF1DA2"/>
    <w:pPr>
      <w:autoSpaceDE w:val="0"/>
      <w:autoSpaceDN w:val="0"/>
      <w:adjustRightInd w:val="0"/>
      <w:spacing w:before="240" w:after="60" w:line="240" w:lineRule="auto"/>
      <w:outlineLvl w:val="1"/>
    </w:pPr>
    <w:rPr>
      <w:rFonts w:ascii="Arial" w:hAnsi="Arial" w:cs="Arial"/>
      <w:b/>
      <w:bCs/>
      <w:color w:val="0000B0"/>
      <w:sz w:val="30"/>
      <w:szCs w:val="30"/>
      <w:shd w:val="clear" w:color="auto" w:fill="FFFFFF"/>
      <w:lang w:val="en-AU"/>
    </w:rPr>
  </w:style>
  <w:style w:type="paragraph" w:customStyle="1" w:styleId="Kop31">
    <w:name w:val="Kop 31"/>
    <w:next w:val="Standaard"/>
    <w:uiPriority w:val="99"/>
    <w:rsid w:val="00CF1DA2"/>
    <w:pPr>
      <w:autoSpaceDE w:val="0"/>
      <w:autoSpaceDN w:val="0"/>
      <w:adjustRightInd w:val="0"/>
      <w:spacing w:before="240" w:after="60" w:line="240" w:lineRule="auto"/>
      <w:outlineLvl w:val="2"/>
    </w:pPr>
    <w:rPr>
      <w:rFonts w:ascii="Arial" w:hAnsi="Arial" w:cs="Arial"/>
      <w:b/>
      <w:bCs/>
      <w:color w:val="0000D2"/>
      <w:sz w:val="28"/>
      <w:szCs w:val="28"/>
      <w:shd w:val="clear" w:color="auto" w:fill="FFFFFF"/>
      <w:lang w:val="en-AU"/>
    </w:rPr>
  </w:style>
  <w:style w:type="paragraph" w:customStyle="1" w:styleId="Kop51">
    <w:name w:val="Kop 51"/>
    <w:next w:val="Standaard"/>
    <w:uiPriority w:val="99"/>
    <w:rsid w:val="00CF1DA2"/>
    <w:pPr>
      <w:autoSpaceDE w:val="0"/>
      <w:autoSpaceDN w:val="0"/>
      <w:adjustRightInd w:val="0"/>
      <w:spacing w:before="240" w:after="60" w:line="240" w:lineRule="auto"/>
      <w:outlineLvl w:val="4"/>
    </w:pPr>
    <w:rPr>
      <w:rFonts w:ascii="Arial" w:hAnsi="Arial" w:cs="Arial"/>
      <w:b/>
      <w:bCs/>
      <w:i/>
      <w:iCs/>
      <w:color w:val="004080"/>
      <w:sz w:val="24"/>
      <w:szCs w:val="24"/>
      <w:shd w:val="clear" w:color="auto" w:fill="FFFFFF"/>
      <w:lang w:val="en-AU"/>
    </w:rPr>
  </w:style>
  <w:style w:type="paragraph" w:customStyle="1" w:styleId="Kop61">
    <w:name w:val="Kop 61"/>
    <w:next w:val="Standaard"/>
    <w:uiPriority w:val="99"/>
    <w:rsid w:val="00CF1DA2"/>
    <w:pPr>
      <w:autoSpaceDE w:val="0"/>
      <w:autoSpaceDN w:val="0"/>
      <w:adjustRightInd w:val="0"/>
      <w:spacing w:before="240" w:after="60" w:line="240" w:lineRule="auto"/>
      <w:outlineLvl w:val="5"/>
    </w:pPr>
    <w:rPr>
      <w:rFonts w:ascii="Arial" w:hAnsi="Arial" w:cs="Arial"/>
      <w:b/>
      <w:bCs/>
      <w:color w:val="004080"/>
      <w:shd w:val="clear" w:color="auto" w:fill="FFFFFF"/>
      <w:lang w:val="en-AU"/>
    </w:rPr>
  </w:style>
  <w:style w:type="paragraph" w:customStyle="1" w:styleId="Kop71">
    <w:name w:val="Kop 71"/>
    <w:next w:val="Standaard"/>
    <w:uiPriority w:val="99"/>
    <w:rsid w:val="00CF1DA2"/>
    <w:pPr>
      <w:autoSpaceDE w:val="0"/>
      <w:autoSpaceDN w:val="0"/>
      <w:adjustRightInd w:val="0"/>
      <w:spacing w:before="240" w:after="60" w:line="240" w:lineRule="auto"/>
      <w:outlineLvl w:val="6"/>
    </w:pPr>
    <w:rPr>
      <w:rFonts w:ascii="Arial" w:hAnsi="Arial" w:cs="Arial"/>
      <w:color w:val="004080"/>
      <w:u w:val="single"/>
      <w:shd w:val="clear" w:color="auto" w:fill="FFFFFF"/>
      <w:lang w:val="en-AU"/>
    </w:rPr>
  </w:style>
  <w:style w:type="paragraph" w:customStyle="1" w:styleId="Kop81">
    <w:name w:val="Kop 81"/>
    <w:next w:val="Standaard"/>
    <w:uiPriority w:val="99"/>
    <w:rsid w:val="00CF1DA2"/>
    <w:pPr>
      <w:autoSpaceDE w:val="0"/>
      <w:autoSpaceDN w:val="0"/>
      <w:adjustRightInd w:val="0"/>
      <w:spacing w:before="240" w:after="60" w:line="240" w:lineRule="auto"/>
      <w:outlineLvl w:val="7"/>
    </w:pPr>
    <w:rPr>
      <w:rFonts w:ascii="Arial" w:hAnsi="Arial" w:cs="Arial"/>
      <w:i/>
      <w:iCs/>
      <w:color w:val="000000"/>
      <w:sz w:val="20"/>
      <w:szCs w:val="20"/>
      <w:u w:val="single"/>
      <w:shd w:val="clear" w:color="auto" w:fill="FFFFFF"/>
      <w:lang w:val="en-AU"/>
    </w:rPr>
  </w:style>
  <w:style w:type="paragraph" w:customStyle="1" w:styleId="Kop91">
    <w:name w:val="Kop 91"/>
    <w:next w:val="Standaard"/>
    <w:uiPriority w:val="99"/>
    <w:rsid w:val="00CF1DA2"/>
    <w:pPr>
      <w:autoSpaceDE w:val="0"/>
      <w:autoSpaceDN w:val="0"/>
      <w:adjustRightInd w:val="0"/>
      <w:spacing w:before="240" w:after="60" w:line="240" w:lineRule="auto"/>
      <w:outlineLvl w:val="8"/>
    </w:pPr>
    <w:rPr>
      <w:rFonts w:ascii="Arial" w:hAnsi="Arial" w:cs="Arial"/>
      <w:color w:val="004080"/>
      <w:shd w:val="clear" w:color="auto" w:fill="FFFFFF"/>
      <w:lang w:val="en-AU"/>
    </w:rPr>
  </w:style>
  <w:style w:type="paragraph" w:customStyle="1" w:styleId="NumberedList">
    <w:name w:val="Numbered List"/>
    <w:next w:val="Standaard"/>
    <w:uiPriority w:val="99"/>
    <w:rsid w:val="00CF1DA2"/>
    <w:pPr>
      <w:autoSpaceDE w:val="0"/>
      <w:autoSpaceDN w:val="0"/>
      <w:adjustRightInd w:val="0"/>
      <w:spacing w:after="0" w:line="240" w:lineRule="auto"/>
      <w:ind w:left="360" w:hanging="360"/>
    </w:pPr>
    <w:rPr>
      <w:rFonts w:ascii="Times New Roman" w:hAnsi="Times New Roman" w:cs="Times New Roman"/>
      <w:color w:val="000000"/>
      <w:sz w:val="20"/>
      <w:szCs w:val="20"/>
      <w:shd w:val="clear" w:color="auto" w:fill="FFFFFF"/>
      <w:lang w:val="en-AU"/>
    </w:rPr>
  </w:style>
  <w:style w:type="paragraph" w:customStyle="1" w:styleId="BulletedList">
    <w:name w:val="Bulleted List"/>
    <w:next w:val="Standaard"/>
    <w:uiPriority w:val="99"/>
    <w:rsid w:val="00CF1DA2"/>
    <w:pPr>
      <w:autoSpaceDE w:val="0"/>
      <w:autoSpaceDN w:val="0"/>
      <w:adjustRightInd w:val="0"/>
      <w:spacing w:after="0" w:line="240" w:lineRule="auto"/>
      <w:ind w:left="360" w:hanging="360"/>
    </w:pPr>
    <w:rPr>
      <w:rFonts w:ascii="Times New Roman" w:hAnsi="Times New Roman" w:cs="Times New Roman"/>
      <w:color w:val="000000"/>
      <w:sz w:val="20"/>
      <w:szCs w:val="20"/>
      <w:shd w:val="clear" w:color="auto" w:fill="FFFFFF"/>
      <w:lang w:val="en-AU"/>
    </w:rPr>
  </w:style>
  <w:style w:type="paragraph" w:styleId="Plattetekst">
    <w:name w:val="Body Text"/>
    <w:basedOn w:val="Standaard"/>
    <w:next w:val="Standaard"/>
    <w:link w:val="PlattetekstChar"/>
    <w:uiPriority w:val="99"/>
    <w:rsid w:val="00CF1DA2"/>
    <w:pPr>
      <w:autoSpaceDE w:val="0"/>
      <w:autoSpaceDN w:val="0"/>
      <w:adjustRightInd w:val="0"/>
      <w:spacing w:after="120" w:line="240" w:lineRule="auto"/>
    </w:pPr>
    <w:rPr>
      <w:rFonts w:ascii="Times New Roman" w:hAnsi="Times New Roman" w:cs="Times New Roman"/>
      <w:color w:val="000000"/>
      <w:sz w:val="20"/>
      <w:szCs w:val="20"/>
      <w:shd w:val="clear" w:color="auto" w:fill="FFFFFF"/>
      <w:lang w:val="en-AU"/>
    </w:rPr>
  </w:style>
  <w:style w:type="character" w:customStyle="1" w:styleId="PlattetekstChar">
    <w:name w:val="Platte tekst Char"/>
    <w:basedOn w:val="Standaardalinea-lettertype"/>
    <w:link w:val="Plattetekst"/>
    <w:uiPriority w:val="99"/>
    <w:rsid w:val="00CF1DA2"/>
    <w:rPr>
      <w:rFonts w:ascii="Times New Roman" w:hAnsi="Times New Roman" w:cs="Times New Roman"/>
      <w:color w:val="000000"/>
      <w:sz w:val="20"/>
      <w:szCs w:val="20"/>
      <w:lang w:val="en-AU"/>
    </w:rPr>
  </w:style>
  <w:style w:type="paragraph" w:styleId="Plattetekst2">
    <w:name w:val="Body Text 2"/>
    <w:basedOn w:val="Standaard"/>
    <w:next w:val="Standaard"/>
    <w:link w:val="Plattetekst2Char"/>
    <w:uiPriority w:val="99"/>
    <w:rsid w:val="00CF1DA2"/>
    <w:pPr>
      <w:autoSpaceDE w:val="0"/>
      <w:autoSpaceDN w:val="0"/>
      <w:adjustRightInd w:val="0"/>
      <w:spacing w:after="120" w:line="480" w:lineRule="auto"/>
    </w:pPr>
    <w:rPr>
      <w:rFonts w:ascii="Times New Roman" w:hAnsi="Times New Roman" w:cs="Times New Roman"/>
      <w:color w:val="000000"/>
      <w:sz w:val="18"/>
      <w:szCs w:val="18"/>
      <w:shd w:val="clear" w:color="auto" w:fill="FFFFFF"/>
      <w:lang w:val="en-AU"/>
    </w:rPr>
  </w:style>
  <w:style w:type="character" w:customStyle="1" w:styleId="Plattetekst2Char">
    <w:name w:val="Platte tekst 2 Char"/>
    <w:basedOn w:val="Standaardalinea-lettertype"/>
    <w:link w:val="Plattetekst2"/>
    <w:uiPriority w:val="99"/>
    <w:rsid w:val="00CF1DA2"/>
    <w:rPr>
      <w:rFonts w:ascii="Times New Roman" w:hAnsi="Times New Roman" w:cs="Times New Roman"/>
      <w:color w:val="000000"/>
      <w:sz w:val="18"/>
      <w:szCs w:val="18"/>
      <w:lang w:val="en-AU"/>
    </w:rPr>
  </w:style>
  <w:style w:type="paragraph" w:styleId="Plattetekst3">
    <w:name w:val="Body Text 3"/>
    <w:basedOn w:val="Standaard"/>
    <w:next w:val="Standaard"/>
    <w:link w:val="Plattetekst3Char"/>
    <w:uiPriority w:val="99"/>
    <w:rsid w:val="00CF1DA2"/>
    <w:pPr>
      <w:autoSpaceDE w:val="0"/>
      <w:autoSpaceDN w:val="0"/>
      <w:adjustRightInd w:val="0"/>
      <w:spacing w:after="120" w:line="240" w:lineRule="auto"/>
    </w:pPr>
    <w:rPr>
      <w:rFonts w:ascii="Times New Roman" w:hAnsi="Times New Roman" w:cs="Times New Roman"/>
      <w:color w:val="000000"/>
      <w:sz w:val="16"/>
      <w:szCs w:val="16"/>
      <w:shd w:val="clear" w:color="auto" w:fill="FFFFFF"/>
      <w:lang w:val="en-AU"/>
    </w:rPr>
  </w:style>
  <w:style w:type="character" w:customStyle="1" w:styleId="Plattetekst3Char">
    <w:name w:val="Platte tekst 3 Char"/>
    <w:basedOn w:val="Standaardalinea-lettertype"/>
    <w:link w:val="Plattetekst3"/>
    <w:uiPriority w:val="99"/>
    <w:rsid w:val="00CF1DA2"/>
    <w:rPr>
      <w:rFonts w:ascii="Times New Roman" w:hAnsi="Times New Roman" w:cs="Times New Roman"/>
      <w:color w:val="000000"/>
      <w:sz w:val="16"/>
      <w:szCs w:val="16"/>
      <w:lang w:val="en-AU"/>
    </w:rPr>
  </w:style>
  <w:style w:type="paragraph" w:styleId="Notitiekop">
    <w:name w:val="Note Heading"/>
    <w:basedOn w:val="Standaard"/>
    <w:next w:val="Standaard"/>
    <w:link w:val="NotitiekopChar"/>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character" w:customStyle="1" w:styleId="NotitiekopChar">
    <w:name w:val="Notitiekop Char"/>
    <w:basedOn w:val="Standaardalinea-lettertype"/>
    <w:link w:val="Notitiekop"/>
    <w:uiPriority w:val="99"/>
    <w:rsid w:val="00CF1DA2"/>
    <w:rPr>
      <w:rFonts w:ascii="Times New Roman" w:hAnsi="Times New Roman" w:cs="Times New Roman"/>
      <w:color w:val="000000"/>
      <w:sz w:val="20"/>
      <w:szCs w:val="20"/>
      <w:lang w:val="en-AU"/>
    </w:rPr>
  </w:style>
  <w:style w:type="paragraph" w:styleId="Tekstzonderopmaak">
    <w:name w:val="Plain Text"/>
    <w:basedOn w:val="Standaard"/>
    <w:next w:val="Standaard"/>
    <w:link w:val="TekstzonderopmaakChar"/>
    <w:uiPriority w:val="99"/>
    <w:rsid w:val="00CF1DA2"/>
    <w:pPr>
      <w:autoSpaceDE w:val="0"/>
      <w:autoSpaceDN w:val="0"/>
      <w:adjustRightInd w:val="0"/>
      <w:spacing w:after="0" w:line="240" w:lineRule="auto"/>
    </w:pPr>
    <w:rPr>
      <w:rFonts w:ascii="Courier New" w:hAnsi="Courier New" w:cs="Courier New"/>
      <w:color w:val="000000"/>
      <w:sz w:val="20"/>
      <w:szCs w:val="20"/>
      <w:shd w:val="clear" w:color="auto" w:fill="FFFFFF"/>
      <w:lang w:val="en-AU"/>
    </w:rPr>
  </w:style>
  <w:style w:type="character" w:customStyle="1" w:styleId="TekstzonderopmaakChar">
    <w:name w:val="Tekst zonder opmaak Char"/>
    <w:basedOn w:val="Standaardalinea-lettertype"/>
    <w:link w:val="Tekstzonderopmaak"/>
    <w:uiPriority w:val="99"/>
    <w:rsid w:val="00CF1DA2"/>
    <w:rPr>
      <w:rFonts w:ascii="Courier New" w:hAnsi="Courier New" w:cs="Courier New"/>
      <w:color w:val="000000"/>
      <w:sz w:val="20"/>
      <w:szCs w:val="20"/>
      <w:lang w:val="en-AU"/>
    </w:rPr>
  </w:style>
  <w:style w:type="character" w:styleId="Zwaar">
    <w:name w:val="Strong"/>
    <w:basedOn w:val="Standaardalinea-lettertype"/>
    <w:uiPriority w:val="99"/>
    <w:qFormat/>
    <w:rsid w:val="00CF1DA2"/>
    <w:rPr>
      <w:rFonts w:ascii="Times New Roman" w:hAnsi="Times New Roman" w:cs="Times New Roman"/>
      <w:b/>
      <w:bCs/>
      <w:color w:val="000000"/>
      <w:sz w:val="20"/>
      <w:szCs w:val="20"/>
      <w:shd w:val="clear" w:color="auto" w:fill="FFFFFF"/>
    </w:rPr>
  </w:style>
  <w:style w:type="paragraph" w:customStyle="1" w:styleId="Voettekst1">
    <w:name w:val="Voettekst1"/>
    <w:next w:val="Standaard"/>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paragraph" w:customStyle="1" w:styleId="Koptekst1">
    <w:name w:val="Koptekst1"/>
    <w:next w:val="Standaard"/>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paragraph" w:customStyle="1" w:styleId="Code">
    <w:name w:val="Code"/>
    <w:next w:val="Standaard"/>
    <w:uiPriority w:val="99"/>
    <w:rsid w:val="00CF1DA2"/>
    <w:pPr>
      <w:autoSpaceDE w:val="0"/>
      <w:autoSpaceDN w:val="0"/>
      <w:adjustRightInd w:val="0"/>
      <w:spacing w:after="0" w:line="240" w:lineRule="auto"/>
    </w:pPr>
    <w:rPr>
      <w:rFonts w:ascii="Courier New" w:hAnsi="Courier New" w:cs="Courier New"/>
      <w:color w:val="000000"/>
      <w:sz w:val="18"/>
      <w:szCs w:val="18"/>
      <w:shd w:val="clear" w:color="auto" w:fill="FFFFFF"/>
      <w:lang w:val="en-AU"/>
    </w:rPr>
  </w:style>
  <w:style w:type="character" w:customStyle="1" w:styleId="FieldLabel">
    <w:name w:val="Field Label"/>
    <w:uiPriority w:val="99"/>
    <w:rsid w:val="00CF1DA2"/>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CF1DA2"/>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CF1DA2"/>
    <w:rPr>
      <w:b/>
      <w:bCs/>
      <w:color w:val="000000"/>
      <w:sz w:val="16"/>
      <w:szCs w:val="16"/>
      <w:shd w:val="clear" w:color="auto" w:fill="FFFF80"/>
    </w:rPr>
  </w:style>
  <w:style w:type="character" w:customStyle="1" w:styleId="Objecttype">
    <w:name w:val="Object type"/>
    <w:uiPriority w:val="99"/>
    <w:rsid w:val="00CF1DA2"/>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CF1DA2"/>
    <w:pPr>
      <w:autoSpaceDE w:val="0"/>
      <w:autoSpaceDN w:val="0"/>
      <w:adjustRightInd w:val="0"/>
      <w:spacing w:after="0" w:line="240" w:lineRule="auto"/>
    </w:pPr>
    <w:rPr>
      <w:rFonts w:ascii="Times New Roman" w:hAnsi="Times New Roman" w:cs="Times New Roman"/>
      <w:b/>
      <w:bCs/>
      <w:i/>
      <w:iCs/>
      <w:color w:val="0000A0"/>
      <w:sz w:val="20"/>
      <w:szCs w:val="20"/>
      <w:shd w:val="clear" w:color="auto" w:fill="FFFFFF"/>
      <w:lang w:val="en-AU"/>
    </w:rPr>
  </w:style>
  <w:style w:type="paragraph" w:styleId="Voetnoottekst">
    <w:name w:val="footnote text"/>
    <w:basedOn w:val="Standaard"/>
    <w:link w:val="VoetnoottekstChar"/>
    <w:uiPriority w:val="99"/>
    <w:semiHidden/>
    <w:unhideWhenUsed/>
    <w:rsid w:val="00AF5C29"/>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AF5C29"/>
    <w:rPr>
      <w:sz w:val="20"/>
      <w:szCs w:val="20"/>
    </w:rPr>
  </w:style>
  <w:style w:type="character" w:styleId="Voetnootmarkering">
    <w:name w:val="footnote reference"/>
    <w:basedOn w:val="Standaardalinea-lettertype"/>
    <w:uiPriority w:val="99"/>
    <w:semiHidden/>
    <w:unhideWhenUsed/>
    <w:rsid w:val="00AF5C29"/>
    <w:rPr>
      <w:vertAlign w:val="superscript"/>
    </w:rPr>
  </w:style>
  <w:style w:type="character" w:styleId="Verwijzingopmerking">
    <w:name w:val="annotation reference"/>
    <w:basedOn w:val="Standaardalinea-lettertype"/>
    <w:uiPriority w:val="99"/>
    <w:semiHidden/>
    <w:unhideWhenUsed/>
    <w:rsid w:val="00B645A3"/>
    <w:rPr>
      <w:sz w:val="16"/>
      <w:szCs w:val="16"/>
    </w:rPr>
  </w:style>
  <w:style w:type="paragraph" w:styleId="Tekstopmerking">
    <w:name w:val="annotation text"/>
    <w:basedOn w:val="Standaard"/>
    <w:link w:val="TekstopmerkingChar"/>
    <w:uiPriority w:val="99"/>
    <w:semiHidden/>
    <w:unhideWhenUsed/>
    <w:rsid w:val="00B645A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645A3"/>
    <w:rPr>
      <w:sz w:val="20"/>
      <w:szCs w:val="20"/>
    </w:rPr>
  </w:style>
  <w:style w:type="paragraph" w:styleId="Onderwerpvanopmerking">
    <w:name w:val="annotation subject"/>
    <w:basedOn w:val="Tekstopmerking"/>
    <w:next w:val="Tekstopmerking"/>
    <w:link w:val="OnderwerpvanopmerkingChar"/>
    <w:uiPriority w:val="99"/>
    <w:semiHidden/>
    <w:unhideWhenUsed/>
    <w:rsid w:val="00B645A3"/>
    <w:rPr>
      <w:b/>
      <w:bCs/>
    </w:rPr>
  </w:style>
  <w:style w:type="character" w:customStyle="1" w:styleId="OnderwerpvanopmerkingChar">
    <w:name w:val="Onderwerp van opmerking Char"/>
    <w:basedOn w:val="TekstopmerkingChar"/>
    <w:link w:val="Onderwerpvanopmerking"/>
    <w:uiPriority w:val="99"/>
    <w:semiHidden/>
    <w:rsid w:val="00B645A3"/>
    <w:rPr>
      <w:b/>
      <w:bCs/>
      <w:sz w:val="20"/>
      <w:szCs w:val="20"/>
    </w:rPr>
  </w:style>
  <w:style w:type="paragraph" w:styleId="Revisie">
    <w:name w:val="Revision"/>
    <w:hidden/>
    <w:uiPriority w:val="99"/>
    <w:semiHidden/>
    <w:rsid w:val="002627FD"/>
    <w:pPr>
      <w:spacing w:after="0" w:line="240" w:lineRule="auto"/>
    </w:pPr>
  </w:style>
  <w:style w:type="paragraph" w:customStyle="1" w:styleId="Kop22">
    <w:name w:val="Kop 22"/>
    <w:next w:val="Standaard"/>
    <w:uiPriority w:val="99"/>
    <w:rsid w:val="001647B0"/>
    <w:pPr>
      <w:widowControl w:val="0"/>
      <w:autoSpaceDE w:val="0"/>
      <w:autoSpaceDN w:val="0"/>
      <w:adjustRightInd w:val="0"/>
      <w:spacing w:before="240" w:after="60" w:line="240" w:lineRule="auto"/>
      <w:outlineLvl w:val="1"/>
    </w:pPr>
    <w:rPr>
      <w:rFonts w:ascii="Arial" w:hAnsi="Arial" w:cs="Arial"/>
      <w:b/>
      <w:bCs/>
      <w:color w:val="0000B0"/>
      <w:sz w:val="30"/>
      <w:szCs w:val="30"/>
      <w:shd w:val="clear" w:color="auto" w:fill="FFFFFF"/>
      <w:lang w:val="en-AU" w:eastAsia="nl-NL"/>
    </w:rPr>
  </w:style>
  <w:style w:type="table" w:styleId="Tabelraster">
    <w:name w:val="Table Grid"/>
    <w:basedOn w:val="Standaardtabel"/>
    <w:uiPriority w:val="39"/>
    <w:rsid w:val="007F3E5A"/>
    <w:pPr>
      <w:spacing w:after="0" w:line="240" w:lineRule="auto"/>
    </w:pPr>
    <w:rPr>
      <w:rFonts w:eastAsiaTheme="minorHAnsi"/>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tabel">
    <w:name w:val="K-tabel"/>
    <w:basedOn w:val="Standaardtabel"/>
    <w:uiPriority w:val="99"/>
    <w:rsid w:val="0028070E"/>
    <w:pPr>
      <w:spacing w:after="0" w:line="280" w:lineRule="atLeast"/>
    </w:pPr>
    <w:rPr>
      <w:rFonts w:ascii="Verdana" w:eastAsia="Calibri" w:hAnsi="Verdana" w:cs="Times New Roman"/>
      <w:sz w:val="16"/>
      <w:szCs w:val="18"/>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4F81BD" w:themeFill="accent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662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image" Target="media/image7.png"/><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hyperlink" Target="http://www.kinggemeenten.n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Word%20template%20v2.dot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447A0-2A2C-4BF6-B590-4D352E131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Word template v2</Template>
  <TotalTime>0</TotalTime>
  <Pages>178</Pages>
  <Words>52630</Words>
  <Characters>289469</Characters>
  <Application>Microsoft Office Word</Application>
  <DocSecurity>0</DocSecurity>
  <Lines>2412</Lines>
  <Paragraphs>682</Paragraphs>
  <ScaleCrop>false</ScaleCrop>
  <HeadingPairs>
    <vt:vector size="2" baseType="variant">
      <vt:variant>
        <vt:lpstr>Titel</vt:lpstr>
      </vt:variant>
      <vt:variant>
        <vt:i4>1</vt:i4>
      </vt:variant>
    </vt:vector>
  </HeadingPairs>
  <TitlesOfParts>
    <vt:vector size="1" baseType="lpstr">
      <vt:lpstr>Wijzigingsvoorstel op RGBZ 1.0</vt:lpstr>
    </vt:vector>
  </TitlesOfParts>
  <Company>VNG</Company>
  <LinksUpToDate>false</LinksUpToDate>
  <CharactersWithSpaces>341417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Wijzigingsvoorstel op RGBZ 1.0</dc:title>
  <dc:subject>RGBZ</dc:subject>
  <dc:creator>Arjan Kloosterboer (KING)</dc:creator>
  <cp:lastModifiedBy>Arjan Kloosterboer</cp:lastModifiedBy>
  <cp:revision>2</cp:revision>
  <cp:lastPrinted>2017-09-22T00:55:00Z</cp:lastPrinted>
  <dcterms:created xsi:type="dcterms:W3CDTF">2017-09-22T02:28:00Z</dcterms:created>
  <dcterms:modified xsi:type="dcterms:W3CDTF">2017-09-22T02:28:00Z</dcterms:modified>
  <cp:category>Informatiemodel</cp:category>
  <cp:contentStatus>concept 0.8 ter review</cp:contentStatus>
</cp:coreProperties>
</file>